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37F" w:rsidRDefault="008D6F6A" w:rsidP="00C5237F">
      <w:pPr>
        <w:ind w:left="360" w:right="1474"/>
        <w:jc w:val="both"/>
        <w:rPr>
          <w:rFonts w:ascii="Arial" w:hAnsi="Arial"/>
          <w:b/>
          <w:sz w:val="28"/>
        </w:rPr>
      </w:pPr>
      <w:r>
        <w:rPr>
          <w:noProof/>
          <w:lang w:eastAsia="en-US"/>
        </w:rPr>
        <w:drawing>
          <wp:inline distT="0" distB="0" distL="0" distR="0" wp14:anchorId="17C92CBA" wp14:editId="1BC586F5">
            <wp:extent cx="581025" cy="495300"/>
            <wp:effectExtent l="0" t="0" r="9525" b="0"/>
            <wp:docPr id="1" name="Εικόνα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9100" b="21857"/>
                    <a:stretch>
                      <a:fillRect/>
                    </a:stretch>
                  </pic:blipFill>
                  <pic:spPr bwMode="auto">
                    <a:xfrm>
                      <a:off x="0" y="0"/>
                      <a:ext cx="581025" cy="495300"/>
                    </a:xfrm>
                    <a:prstGeom prst="rect">
                      <a:avLst/>
                    </a:prstGeom>
                    <a:noFill/>
                    <a:ln>
                      <a:noFill/>
                    </a:ln>
                  </pic:spPr>
                </pic:pic>
              </a:graphicData>
            </a:graphic>
          </wp:inline>
        </w:drawing>
      </w:r>
    </w:p>
    <w:p w:rsidR="00C5237F" w:rsidRPr="004F609D" w:rsidRDefault="00C5237F" w:rsidP="00C5237F">
      <w:pPr>
        <w:ind w:left="360" w:right="-29"/>
        <w:jc w:val="both"/>
        <w:rPr>
          <w:b/>
          <w:sz w:val="18"/>
          <w:szCs w:val="18"/>
          <w:lang w:val="el-GR"/>
        </w:rPr>
      </w:pPr>
      <w:r w:rsidRPr="004F609D">
        <w:rPr>
          <w:b/>
          <w:sz w:val="18"/>
          <w:szCs w:val="18"/>
          <w:lang w:val="el-GR"/>
        </w:rPr>
        <w:t>ΑΝΕΞΑΡΤΗΤΟΣ ΔΙΑΧΕΙΡΙΣΤΗΣ ΜΕΤΑΦΟΡΑΣ ΗΛΕΚΤΡΙΚΗΣ ΕΝΕΡΓΕΙΑΣ Α.Ε.</w:t>
      </w:r>
    </w:p>
    <w:p w:rsidR="00C5237F" w:rsidRPr="004F609D" w:rsidRDefault="00C5237F" w:rsidP="00C5237F">
      <w:pPr>
        <w:ind w:left="360" w:right="1474"/>
        <w:jc w:val="both"/>
        <w:rPr>
          <w:b/>
          <w:sz w:val="18"/>
          <w:szCs w:val="18"/>
          <w:lang w:val="el-GR"/>
        </w:rPr>
      </w:pPr>
      <w:r w:rsidRPr="004F609D">
        <w:rPr>
          <w:b/>
          <w:sz w:val="18"/>
          <w:szCs w:val="18"/>
          <w:lang w:val="el-GR"/>
        </w:rPr>
        <w:t xml:space="preserve">ΔΝΕΜ/ ΤΟΜΕΑΣ ΠΡΟΔΙΑΓΡΑΦΩΝ &amp; ΕΞΟΠΛΙΣΜΟΥ Υ/Σ - ΚΥΤ </w:t>
      </w:r>
    </w:p>
    <w:p w:rsidR="00C5237F" w:rsidRPr="004F609D" w:rsidRDefault="00C5237F" w:rsidP="00C5237F">
      <w:pPr>
        <w:ind w:left="720" w:right="56" w:firstLine="720"/>
        <w:jc w:val="both"/>
        <w:rPr>
          <w:lang w:val="el-GR"/>
        </w:rPr>
      </w:pPr>
    </w:p>
    <w:p w:rsidR="00C5237F" w:rsidRPr="004F609D" w:rsidRDefault="00C5237F" w:rsidP="00C5237F">
      <w:pPr>
        <w:ind w:left="720" w:right="56" w:firstLine="720"/>
        <w:jc w:val="both"/>
        <w:rPr>
          <w:rFonts w:ascii="Arial" w:hAnsi="Arial"/>
          <w:lang w:val="el-GR"/>
        </w:rPr>
      </w:pPr>
    </w:p>
    <w:p w:rsidR="00F81EF6" w:rsidRPr="008800EE" w:rsidRDefault="00F81EF6">
      <w:pPr>
        <w:jc w:val="both"/>
        <w:rPr>
          <w:sz w:val="24"/>
          <w:szCs w:val="24"/>
          <w:lang w:val="el-GR"/>
        </w:rPr>
      </w:pPr>
      <w:r w:rsidRPr="009F37EC">
        <w:rPr>
          <w:sz w:val="24"/>
          <w:szCs w:val="24"/>
          <w:lang w:val="el-GR"/>
        </w:rPr>
        <w:tab/>
      </w:r>
      <w:r w:rsidRPr="009F37EC">
        <w:rPr>
          <w:sz w:val="24"/>
          <w:szCs w:val="24"/>
          <w:lang w:val="el-GR"/>
        </w:rPr>
        <w:tab/>
      </w:r>
      <w:r w:rsidRPr="009F37EC">
        <w:rPr>
          <w:sz w:val="24"/>
          <w:szCs w:val="24"/>
          <w:lang w:val="el-GR"/>
        </w:rPr>
        <w:tab/>
      </w:r>
      <w:r w:rsidRPr="009F37EC">
        <w:rPr>
          <w:sz w:val="24"/>
          <w:szCs w:val="24"/>
          <w:lang w:val="el-GR"/>
        </w:rPr>
        <w:tab/>
      </w:r>
      <w:r w:rsidRPr="009F37EC">
        <w:rPr>
          <w:sz w:val="24"/>
          <w:szCs w:val="24"/>
          <w:lang w:val="el-GR"/>
        </w:rPr>
        <w:tab/>
      </w:r>
      <w:r w:rsidRPr="009F37EC">
        <w:rPr>
          <w:sz w:val="24"/>
          <w:szCs w:val="24"/>
          <w:lang w:val="el-GR"/>
        </w:rPr>
        <w:tab/>
      </w:r>
      <w:r w:rsidRPr="009F37EC">
        <w:rPr>
          <w:sz w:val="24"/>
          <w:szCs w:val="24"/>
          <w:lang w:val="el-GR"/>
        </w:rPr>
        <w:tab/>
        <w:t xml:space="preserve">                   </w:t>
      </w:r>
      <w:r w:rsidR="0003111B" w:rsidRPr="009F37EC">
        <w:rPr>
          <w:sz w:val="24"/>
          <w:szCs w:val="24"/>
          <w:lang w:val="el-GR"/>
        </w:rPr>
        <w:t xml:space="preserve"> </w:t>
      </w:r>
      <w:r w:rsidR="006A1455" w:rsidRPr="009F37EC">
        <w:rPr>
          <w:sz w:val="24"/>
          <w:szCs w:val="24"/>
          <w:lang w:val="el-GR"/>
        </w:rPr>
        <w:t xml:space="preserve">     </w:t>
      </w:r>
      <w:r w:rsidR="000861C1">
        <w:rPr>
          <w:sz w:val="24"/>
          <w:szCs w:val="24"/>
          <w:lang w:val="el-GR"/>
        </w:rPr>
        <w:t>Νοέμβριος</w:t>
      </w:r>
      <w:r w:rsidR="007157AE">
        <w:rPr>
          <w:sz w:val="24"/>
          <w:szCs w:val="24"/>
          <w:lang w:val="el-GR"/>
        </w:rPr>
        <w:t xml:space="preserve"> 2019</w:t>
      </w:r>
    </w:p>
    <w:p w:rsidR="00F81EF6" w:rsidRPr="009F37EC" w:rsidRDefault="00F81EF6">
      <w:pPr>
        <w:jc w:val="both"/>
        <w:rPr>
          <w:sz w:val="24"/>
          <w:szCs w:val="24"/>
          <w:lang w:val="el-GR"/>
        </w:rPr>
      </w:pPr>
    </w:p>
    <w:p w:rsidR="00227AFF" w:rsidRPr="009F37EC" w:rsidRDefault="00227AFF">
      <w:pPr>
        <w:jc w:val="both"/>
        <w:rPr>
          <w:sz w:val="24"/>
          <w:szCs w:val="24"/>
          <w:lang w:val="el-GR"/>
        </w:rPr>
      </w:pPr>
    </w:p>
    <w:p w:rsidR="00F81EF6" w:rsidRPr="009F37EC" w:rsidRDefault="00F81EF6">
      <w:pPr>
        <w:jc w:val="both"/>
        <w:rPr>
          <w:sz w:val="24"/>
          <w:szCs w:val="24"/>
          <w:lang w:val="el-GR"/>
        </w:rPr>
      </w:pPr>
    </w:p>
    <w:p w:rsidR="00F81EF6" w:rsidRPr="009F37EC" w:rsidRDefault="00F81EF6">
      <w:pPr>
        <w:jc w:val="both"/>
        <w:rPr>
          <w:sz w:val="24"/>
          <w:szCs w:val="24"/>
          <w:lang w:val="el-GR"/>
        </w:rPr>
      </w:pPr>
    </w:p>
    <w:p w:rsidR="00F81EF6" w:rsidRPr="009F37EC" w:rsidRDefault="006A1455" w:rsidP="00F348A5">
      <w:pPr>
        <w:jc w:val="center"/>
        <w:rPr>
          <w:b/>
          <w:bCs/>
          <w:sz w:val="24"/>
          <w:szCs w:val="24"/>
          <w:u w:val="single"/>
          <w:lang w:val="el-GR"/>
        </w:rPr>
      </w:pPr>
      <w:r w:rsidRPr="009F37EC">
        <w:rPr>
          <w:b/>
          <w:bCs/>
          <w:sz w:val="24"/>
          <w:szCs w:val="24"/>
          <w:u w:val="single"/>
          <w:lang w:val="el-GR"/>
        </w:rPr>
        <w:t>ΠΡΟΔΙΑΓΡΑΦΗ  Νο  SS</w:t>
      </w:r>
      <w:r w:rsidR="00547C95">
        <w:rPr>
          <w:b/>
          <w:bCs/>
          <w:sz w:val="24"/>
          <w:szCs w:val="24"/>
          <w:u w:val="single"/>
          <w:lang w:val="el-GR"/>
        </w:rPr>
        <w:t>-</w:t>
      </w:r>
      <w:r w:rsidRPr="009F37EC">
        <w:rPr>
          <w:b/>
          <w:bCs/>
          <w:sz w:val="24"/>
          <w:szCs w:val="24"/>
          <w:u w:val="single"/>
          <w:lang w:val="el-GR"/>
        </w:rPr>
        <w:t>57</w:t>
      </w:r>
      <w:r w:rsidR="00547C95">
        <w:rPr>
          <w:b/>
          <w:bCs/>
          <w:sz w:val="24"/>
          <w:szCs w:val="24"/>
          <w:u w:val="single"/>
          <w:lang w:val="el-GR"/>
        </w:rPr>
        <w:t>/1</w:t>
      </w:r>
      <w:r w:rsidR="007157AE">
        <w:rPr>
          <w:b/>
          <w:bCs/>
          <w:sz w:val="24"/>
          <w:szCs w:val="24"/>
          <w:u w:val="single"/>
          <w:lang w:val="el-GR"/>
        </w:rPr>
        <w:t>9</w:t>
      </w:r>
      <w:r w:rsidRPr="009F37EC">
        <w:rPr>
          <w:b/>
          <w:bCs/>
          <w:sz w:val="24"/>
          <w:szCs w:val="24"/>
          <w:u w:val="single"/>
          <w:lang w:val="el-GR"/>
        </w:rPr>
        <w:t xml:space="preserve"> </w:t>
      </w:r>
    </w:p>
    <w:p w:rsidR="00F81EF6" w:rsidRPr="009F37EC" w:rsidRDefault="00F81EF6">
      <w:pPr>
        <w:jc w:val="center"/>
        <w:rPr>
          <w:b/>
          <w:bCs/>
          <w:sz w:val="24"/>
          <w:szCs w:val="24"/>
          <w:u w:val="single"/>
          <w:lang w:val="el-GR"/>
        </w:rPr>
      </w:pPr>
      <w:r w:rsidRPr="009F37EC">
        <w:rPr>
          <w:b/>
          <w:bCs/>
          <w:sz w:val="24"/>
          <w:szCs w:val="24"/>
          <w:u w:val="single"/>
          <w:lang w:val="el-GR"/>
        </w:rPr>
        <w:t xml:space="preserve">TΡΙΦΑΣΙΚΟΙ ΑΥΤΟΜΕΤΑΣΧΗΜΑΤΙΣΤΕΣ 280 MVA, 400 / 157,5 / 30 </w:t>
      </w:r>
      <w:proofErr w:type="spellStart"/>
      <w:r w:rsidRPr="009F37EC">
        <w:rPr>
          <w:b/>
          <w:bCs/>
          <w:sz w:val="24"/>
          <w:szCs w:val="24"/>
          <w:u w:val="single"/>
          <w:lang w:val="el-GR"/>
        </w:rPr>
        <w:t>kV</w:t>
      </w:r>
      <w:proofErr w:type="spellEnd"/>
      <w:r w:rsidRPr="009F37EC">
        <w:rPr>
          <w:b/>
          <w:bCs/>
          <w:sz w:val="24"/>
          <w:szCs w:val="24"/>
          <w:u w:val="single"/>
          <w:lang w:val="el-GR"/>
        </w:rPr>
        <w:t xml:space="preserve"> </w:t>
      </w:r>
    </w:p>
    <w:p w:rsidR="00D56130" w:rsidRPr="009F37EC" w:rsidRDefault="00D56130">
      <w:pPr>
        <w:jc w:val="center"/>
        <w:rPr>
          <w:b/>
          <w:bCs/>
          <w:sz w:val="24"/>
          <w:szCs w:val="24"/>
          <w:u w:val="single"/>
          <w:lang w:val="el-GR"/>
        </w:rPr>
      </w:pPr>
    </w:p>
    <w:p w:rsidR="00F81EF6" w:rsidRPr="009F37EC" w:rsidDel="00E474FD" w:rsidRDefault="00F81EF6">
      <w:pPr>
        <w:jc w:val="both"/>
        <w:rPr>
          <w:del w:id="0" w:author="Καρμίρης Αγγελος" w:date="2020-01-03T10:44:00Z"/>
          <w:sz w:val="24"/>
          <w:szCs w:val="24"/>
          <w:lang w:val="el-GR"/>
        </w:rPr>
      </w:pPr>
    </w:p>
    <w:p w:rsidR="00F81EF6" w:rsidRPr="009F37EC" w:rsidDel="00E474FD" w:rsidRDefault="00F81EF6">
      <w:pPr>
        <w:jc w:val="both"/>
        <w:rPr>
          <w:del w:id="1" w:author="Καρμίρης Αγγελος" w:date="2020-01-03T10:44:00Z"/>
          <w:b/>
          <w:bCs/>
          <w:sz w:val="24"/>
          <w:szCs w:val="24"/>
          <w:lang w:val="el-GR"/>
        </w:rPr>
      </w:pPr>
      <w:del w:id="2" w:author="Καρμίρης Αγγελος" w:date="2020-01-03T10:44:00Z">
        <w:r w:rsidRPr="009F37EC" w:rsidDel="00E474FD">
          <w:rPr>
            <w:b/>
            <w:bCs/>
            <w:sz w:val="24"/>
            <w:szCs w:val="24"/>
            <w:lang w:val="el-GR"/>
          </w:rPr>
          <w:sym w:font="Algerian" w:char="0049"/>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ΣΚΟΠΟΣ</w:delText>
        </w:r>
      </w:del>
    </w:p>
    <w:p w:rsidR="00F81EF6" w:rsidRPr="009F37EC" w:rsidDel="00E474FD" w:rsidRDefault="00F81EF6" w:rsidP="00D56130">
      <w:pPr>
        <w:ind w:left="709" w:hanging="709"/>
        <w:rPr>
          <w:del w:id="3" w:author="Καρμίρης Αγγελος" w:date="2020-01-03T10:44:00Z"/>
          <w:sz w:val="24"/>
          <w:szCs w:val="24"/>
          <w:lang w:val="el-GR"/>
        </w:rPr>
      </w:pPr>
      <w:del w:id="4" w:author="Καρμίρης Αγγελος" w:date="2020-01-03T10:44:00Z">
        <w:r w:rsidRPr="009F37EC" w:rsidDel="00E474FD">
          <w:rPr>
            <w:sz w:val="24"/>
            <w:szCs w:val="24"/>
            <w:lang w:val="el-GR"/>
          </w:rPr>
          <w:tab/>
          <w:delText xml:space="preserve">Ο σκοπός της προδιαγραφής </w:delText>
        </w:r>
        <w:r w:rsidR="00D56130" w:rsidRPr="009F37EC" w:rsidDel="00E474FD">
          <w:rPr>
            <w:sz w:val="24"/>
            <w:szCs w:val="24"/>
            <w:lang w:val="el-GR"/>
          </w:rPr>
          <w:delText xml:space="preserve">αυτής </w:delText>
        </w:r>
        <w:r w:rsidRPr="009F37EC" w:rsidDel="00E474FD">
          <w:rPr>
            <w:sz w:val="24"/>
            <w:szCs w:val="24"/>
            <w:lang w:val="el-GR"/>
          </w:rPr>
          <w:delText xml:space="preserve">είναι </w:delText>
        </w:r>
        <w:r w:rsidR="00D56130" w:rsidRPr="009F37EC" w:rsidDel="00E474FD">
          <w:rPr>
            <w:sz w:val="24"/>
            <w:szCs w:val="24"/>
            <w:lang w:val="el-GR"/>
          </w:rPr>
          <w:delText xml:space="preserve"> </w:delText>
        </w:r>
        <w:r w:rsidRPr="009F37EC" w:rsidDel="00E474FD">
          <w:rPr>
            <w:sz w:val="24"/>
            <w:szCs w:val="24"/>
            <w:lang w:val="el-GR"/>
          </w:rPr>
          <w:delText xml:space="preserve">η </w:delText>
        </w:r>
        <w:r w:rsidR="00D56130" w:rsidRPr="009F37EC" w:rsidDel="00E474FD">
          <w:rPr>
            <w:sz w:val="24"/>
            <w:szCs w:val="24"/>
            <w:lang w:val="el-GR"/>
          </w:rPr>
          <w:delText xml:space="preserve"> </w:delText>
        </w:r>
        <w:r w:rsidRPr="009F37EC" w:rsidDel="00E474FD">
          <w:rPr>
            <w:sz w:val="24"/>
            <w:szCs w:val="24"/>
            <w:lang w:val="el-GR"/>
          </w:rPr>
          <w:delText xml:space="preserve">περιγραφή </w:delText>
        </w:r>
        <w:r w:rsidR="00D56130" w:rsidRPr="009F37EC" w:rsidDel="00E474FD">
          <w:rPr>
            <w:sz w:val="24"/>
            <w:szCs w:val="24"/>
            <w:lang w:val="el-GR"/>
          </w:rPr>
          <w:delText xml:space="preserve"> </w:delText>
        </w:r>
        <w:r w:rsidRPr="009F37EC" w:rsidDel="00E474FD">
          <w:rPr>
            <w:sz w:val="24"/>
            <w:szCs w:val="24"/>
            <w:lang w:val="el-GR"/>
          </w:rPr>
          <w:delText xml:space="preserve">των </w:delText>
        </w:r>
        <w:r w:rsidR="00D56130" w:rsidRPr="009F37EC" w:rsidDel="00E474FD">
          <w:rPr>
            <w:sz w:val="24"/>
            <w:szCs w:val="24"/>
            <w:lang w:val="el-GR"/>
          </w:rPr>
          <w:delText xml:space="preserve"> </w:delText>
        </w:r>
        <w:r w:rsidRPr="009F37EC" w:rsidDel="00E474FD">
          <w:rPr>
            <w:sz w:val="24"/>
            <w:szCs w:val="24"/>
            <w:lang w:val="el-GR"/>
          </w:rPr>
          <w:delText xml:space="preserve">απαιτήσεων </w:delText>
        </w:r>
        <w:r w:rsidR="00D56130" w:rsidRPr="009F37EC" w:rsidDel="00E474FD">
          <w:rPr>
            <w:sz w:val="24"/>
            <w:szCs w:val="24"/>
            <w:lang w:val="el-GR"/>
          </w:rPr>
          <w:delText xml:space="preserve"> </w:delText>
        </w:r>
        <w:r w:rsidRPr="009F37EC" w:rsidDel="00E474FD">
          <w:rPr>
            <w:sz w:val="24"/>
            <w:szCs w:val="24"/>
            <w:lang w:val="el-GR"/>
          </w:rPr>
          <w:delText>τ</w:delText>
        </w:r>
        <w:r w:rsidR="00547C95" w:rsidDel="00E474FD">
          <w:rPr>
            <w:sz w:val="24"/>
            <w:szCs w:val="24"/>
            <w:lang w:val="el-GR"/>
          </w:rPr>
          <w:delText>ου</w:delText>
        </w:r>
        <w:r w:rsidRPr="009F37EC" w:rsidDel="00E474FD">
          <w:rPr>
            <w:sz w:val="24"/>
            <w:szCs w:val="24"/>
            <w:lang w:val="el-GR"/>
          </w:rPr>
          <w:delText xml:space="preserve"> </w:delText>
        </w:r>
        <w:r w:rsidR="00547C95" w:rsidDel="00E474FD">
          <w:rPr>
            <w:sz w:val="24"/>
            <w:szCs w:val="24"/>
            <w:lang w:val="el-GR"/>
          </w:rPr>
          <w:delText>ΑΔΜΗΕ</w:delText>
        </w:r>
        <w:r w:rsidRPr="009F37EC" w:rsidDel="00E474FD">
          <w:rPr>
            <w:sz w:val="24"/>
            <w:szCs w:val="24"/>
            <w:lang w:val="el-GR"/>
          </w:rPr>
          <w:delText xml:space="preserve"> </w:delText>
        </w:r>
        <w:r w:rsidR="00D56130" w:rsidRPr="009F37EC" w:rsidDel="00E474FD">
          <w:rPr>
            <w:sz w:val="24"/>
            <w:szCs w:val="24"/>
            <w:lang w:val="el-GR"/>
          </w:rPr>
          <w:delText>όσον αφορά τεχνικά χαρακτηριστικά, σχεδιαστικά χαρακτηριστικά και δοκιμές τρ</w:delText>
        </w:r>
        <w:r w:rsidRPr="009F37EC" w:rsidDel="00E474FD">
          <w:rPr>
            <w:sz w:val="24"/>
            <w:szCs w:val="24"/>
            <w:lang w:val="el-GR"/>
          </w:rPr>
          <w:delText>ιφασικών</w:delText>
        </w:r>
        <w:r w:rsidR="00D56130" w:rsidRPr="009F37EC" w:rsidDel="00E474FD">
          <w:rPr>
            <w:sz w:val="24"/>
            <w:szCs w:val="24"/>
            <w:lang w:val="el-GR"/>
          </w:rPr>
          <w:delText xml:space="preserve"> </w:delText>
        </w:r>
        <w:r w:rsidRPr="009F37EC" w:rsidDel="00E474FD">
          <w:rPr>
            <w:sz w:val="24"/>
            <w:szCs w:val="24"/>
            <w:lang w:val="el-GR"/>
          </w:rPr>
          <w:delText>αυτομετασχηματιστών</w:delText>
        </w:r>
        <w:r w:rsidR="00D56130" w:rsidRPr="009F37EC" w:rsidDel="00E474FD">
          <w:rPr>
            <w:sz w:val="24"/>
            <w:szCs w:val="24"/>
            <w:lang w:val="el-GR"/>
          </w:rPr>
          <w:delText xml:space="preserve"> </w:delText>
        </w:r>
        <w:r w:rsidRPr="009F37EC" w:rsidDel="00E474FD">
          <w:rPr>
            <w:sz w:val="24"/>
            <w:szCs w:val="24"/>
            <w:lang w:val="el-GR"/>
          </w:rPr>
          <w:delText>400/157,5</w:delText>
        </w:r>
        <w:r w:rsidR="004260BA" w:rsidRPr="009F37EC" w:rsidDel="00E474FD">
          <w:rPr>
            <w:sz w:val="24"/>
            <w:szCs w:val="24"/>
          </w:rPr>
          <w:delText>kV</w:delText>
        </w:r>
        <w:r w:rsidR="004260BA" w:rsidRPr="009F37EC" w:rsidDel="00E474FD">
          <w:rPr>
            <w:sz w:val="24"/>
            <w:szCs w:val="24"/>
            <w:lang w:val="el-GR"/>
          </w:rPr>
          <w:delText>/30</w:delText>
        </w:r>
        <w:r w:rsidR="004260BA" w:rsidRPr="009F37EC" w:rsidDel="00E474FD">
          <w:rPr>
            <w:sz w:val="24"/>
            <w:szCs w:val="24"/>
          </w:rPr>
          <w:delText>kV</w:delText>
        </w:r>
        <w:r w:rsidRPr="009F37EC" w:rsidDel="00E474FD">
          <w:rPr>
            <w:sz w:val="24"/>
            <w:szCs w:val="24"/>
            <w:lang w:val="el-GR"/>
          </w:rPr>
          <w:delText>,</w:delText>
        </w:r>
        <w:r w:rsidR="00D56130" w:rsidRPr="009F37EC" w:rsidDel="00E474FD">
          <w:rPr>
            <w:sz w:val="24"/>
            <w:szCs w:val="24"/>
            <w:lang w:val="el-GR"/>
          </w:rPr>
          <w:delText xml:space="preserve"> </w:delText>
        </w:r>
        <w:r w:rsidRPr="009F37EC" w:rsidDel="00E474FD">
          <w:rPr>
            <w:sz w:val="24"/>
            <w:szCs w:val="24"/>
            <w:lang w:val="el-GR"/>
          </w:rPr>
          <w:delText>ονομαστικής</w:delText>
        </w:r>
        <w:r w:rsidR="00D56130" w:rsidRPr="009F37EC" w:rsidDel="00E474FD">
          <w:rPr>
            <w:sz w:val="24"/>
            <w:szCs w:val="24"/>
            <w:lang w:val="el-GR"/>
          </w:rPr>
          <w:delText xml:space="preserve"> </w:delText>
        </w:r>
        <w:r w:rsidRPr="009F37EC" w:rsidDel="00E474FD">
          <w:rPr>
            <w:sz w:val="24"/>
            <w:szCs w:val="24"/>
            <w:lang w:val="el-GR"/>
          </w:rPr>
          <w:delText xml:space="preserve">ισχύος </w:delText>
        </w:r>
        <w:r w:rsidR="00D56130" w:rsidRPr="009F37EC" w:rsidDel="00E474FD">
          <w:rPr>
            <w:sz w:val="24"/>
            <w:szCs w:val="24"/>
            <w:lang w:val="el-GR"/>
          </w:rPr>
          <w:delText xml:space="preserve"> </w:delText>
        </w:r>
        <w:r w:rsidRPr="009F37EC" w:rsidDel="00E474FD">
          <w:rPr>
            <w:sz w:val="24"/>
            <w:szCs w:val="24"/>
            <w:lang w:val="el-GR"/>
          </w:rPr>
          <w:delText>280 MVA.</w:delText>
        </w:r>
      </w:del>
    </w:p>
    <w:p w:rsidR="00C82108" w:rsidRPr="009F37EC" w:rsidDel="00E474FD" w:rsidRDefault="00C82108" w:rsidP="00D56130">
      <w:pPr>
        <w:ind w:left="709" w:hanging="709"/>
        <w:rPr>
          <w:del w:id="5" w:author="Καρμίρης Αγγελος" w:date="2020-01-03T10:44:00Z"/>
          <w:sz w:val="24"/>
          <w:szCs w:val="24"/>
          <w:lang w:val="el-GR"/>
        </w:rPr>
      </w:pPr>
    </w:p>
    <w:p w:rsidR="00B41A7E" w:rsidRPr="009F37EC" w:rsidDel="00E474FD" w:rsidRDefault="00B41A7E" w:rsidP="00B41A7E">
      <w:pPr>
        <w:rPr>
          <w:del w:id="6" w:author="Καρμίρης Αγγελος" w:date="2020-01-03T10:44:00Z"/>
          <w:b/>
          <w:bCs/>
          <w:i/>
          <w:iCs/>
          <w:sz w:val="24"/>
          <w:szCs w:val="24"/>
          <w:u w:val="single"/>
          <w:lang w:val="el-GR"/>
        </w:rPr>
      </w:pPr>
      <w:del w:id="7" w:author="Καρμίρης Αγγελος" w:date="2020-01-03T10:44:00Z">
        <w:r w:rsidRPr="009F37EC" w:rsidDel="00E474FD">
          <w:rPr>
            <w:b/>
            <w:bCs/>
            <w:sz w:val="24"/>
            <w:szCs w:val="24"/>
            <w:lang w:val="el-GR"/>
          </w:rPr>
          <w:delText xml:space="preserve"> </w:delText>
        </w:r>
        <w:r w:rsidR="00916016" w:rsidRPr="009F37EC" w:rsidDel="00E474FD">
          <w:rPr>
            <w:b/>
            <w:bCs/>
            <w:sz w:val="24"/>
            <w:szCs w:val="24"/>
          </w:rPr>
          <w:delText>II</w:delText>
        </w:r>
        <w:r w:rsidR="00916016"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ΛΕΞΕΙΣ ΚΛΕΙΔΙΑ</w:delText>
        </w:r>
      </w:del>
    </w:p>
    <w:p w:rsidR="00F81EF6" w:rsidRPr="009F37EC" w:rsidDel="00E474FD" w:rsidRDefault="00C67B39" w:rsidP="00256F78">
      <w:pPr>
        <w:ind w:left="720"/>
        <w:jc w:val="both"/>
        <w:rPr>
          <w:del w:id="8" w:author="Καρμίρης Αγγελος" w:date="2020-01-03T10:44:00Z"/>
          <w:sz w:val="24"/>
          <w:szCs w:val="24"/>
          <w:lang w:val="el-GR"/>
        </w:rPr>
      </w:pPr>
      <w:del w:id="9" w:author="Καρμίρης Αγγελος" w:date="2020-01-03T10:44:00Z">
        <w:r w:rsidRPr="009F37EC" w:rsidDel="00E474FD">
          <w:rPr>
            <w:sz w:val="24"/>
            <w:szCs w:val="24"/>
            <w:lang w:val="el-GR"/>
          </w:rPr>
          <w:delText>Αυτομετασχηματιστ</w:delText>
        </w:r>
        <w:r w:rsidR="00D56130" w:rsidRPr="009F37EC" w:rsidDel="00E474FD">
          <w:rPr>
            <w:sz w:val="24"/>
            <w:szCs w:val="24"/>
            <w:lang w:val="el-GR"/>
          </w:rPr>
          <w:delText>έ</w:delText>
        </w:r>
        <w:r w:rsidR="00256F78" w:rsidRPr="009F37EC" w:rsidDel="00E474FD">
          <w:rPr>
            <w:sz w:val="24"/>
            <w:szCs w:val="24"/>
            <w:lang w:val="el-GR"/>
          </w:rPr>
          <w:delText>ς</w:delText>
        </w:r>
        <w:r w:rsidR="00F25195" w:rsidRPr="009F37EC" w:rsidDel="00E474FD">
          <w:rPr>
            <w:sz w:val="24"/>
            <w:szCs w:val="24"/>
            <w:lang w:val="el-GR"/>
          </w:rPr>
          <w:delText>, Μετασχηματιστές</w:delText>
        </w:r>
        <w:r w:rsidR="00256F78" w:rsidRPr="009F37EC" w:rsidDel="00E474FD">
          <w:rPr>
            <w:sz w:val="24"/>
            <w:szCs w:val="24"/>
            <w:lang w:val="el-GR"/>
          </w:rPr>
          <w:delText xml:space="preserve">.  </w:delText>
        </w:r>
      </w:del>
    </w:p>
    <w:p w:rsidR="00C67B39" w:rsidRPr="009F37EC" w:rsidDel="00E474FD" w:rsidRDefault="00C67B39">
      <w:pPr>
        <w:jc w:val="both"/>
        <w:rPr>
          <w:del w:id="10" w:author="Καρμίρης Αγγελος" w:date="2020-01-03T10:44:00Z"/>
          <w:sz w:val="24"/>
          <w:szCs w:val="24"/>
          <w:lang w:val="el-GR"/>
        </w:rPr>
      </w:pPr>
    </w:p>
    <w:p w:rsidR="00C67B39" w:rsidRPr="009F37EC" w:rsidDel="00E474FD" w:rsidRDefault="00E21883">
      <w:pPr>
        <w:jc w:val="both"/>
        <w:rPr>
          <w:del w:id="11" w:author="Καρμίρης Αγγελος" w:date="2020-01-03T10:44:00Z"/>
          <w:b/>
          <w:bCs/>
          <w:sz w:val="24"/>
          <w:szCs w:val="24"/>
          <w:u w:val="single"/>
          <w:lang w:val="el-GR"/>
        </w:rPr>
      </w:pPr>
      <w:del w:id="12" w:author="Καρμίρης Αγγελος" w:date="2020-01-03T10:44:00Z">
        <w:r w:rsidRPr="009F37EC" w:rsidDel="00E474FD">
          <w:rPr>
            <w:b/>
            <w:bCs/>
            <w:sz w:val="24"/>
            <w:szCs w:val="24"/>
            <w:lang w:val="el-GR"/>
          </w:rPr>
          <w:delText>III</w:delText>
        </w:r>
        <w:r w:rsidR="00F81EF6" w:rsidRPr="009F37EC" w:rsidDel="00E474FD">
          <w:rPr>
            <w:b/>
            <w:bCs/>
            <w:sz w:val="24"/>
            <w:szCs w:val="24"/>
            <w:lang w:val="el-GR"/>
          </w:rPr>
          <w:delText>.</w:delText>
        </w:r>
        <w:r w:rsidR="00F81EF6" w:rsidRPr="009F37EC" w:rsidDel="00E474FD">
          <w:rPr>
            <w:b/>
            <w:bCs/>
            <w:sz w:val="24"/>
            <w:szCs w:val="24"/>
            <w:lang w:val="el-GR"/>
          </w:rPr>
          <w:tab/>
        </w:r>
        <w:r w:rsidR="00C67B39" w:rsidRPr="009F37EC" w:rsidDel="00E474FD">
          <w:rPr>
            <w:b/>
            <w:bCs/>
            <w:sz w:val="24"/>
            <w:szCs w:val="24"/>
            <w:u w:val="single"/>
            <w:lang w:val="el-GR"/>
          </w:rPr>
          <w:delText>ΧΡΗΣΗ</w:delText>
        </w:r>
      </w:del>
    </w:p>
    <w:p w:rsidR="0023095F" w:rsidRPr="009F37EC" w:rsidDel="00E474FD" w:rsidRDefault="00C67B39" w:rsidP="00243F36">
      <w:pPr>
        <w:ind w:left="709"/>
        <w:jc w:val="both"/>
        <w:rPr>
          <w:del w:id="13" w:author="Καρμίρης Αγγελος" w:date="2020-01-03T10:44:00Z"/>
          <w:sz w:val="24"/>
          <w:szCs w:val="24"/>
          <w:lang w:val="el-GR"/>
        </w:rPr>
      </w:pPr>
      <w:del w:id="14" w:author="Καρμίρης Αγγελος" w:date="2020-01-03T10:44:00Z">
        <w:r w:rsidRPr="009F37EC" w:rsidDel="00E474FD">
          <w:rPr>
            <w:b/>
            <w:bCs/>
            <w:sz w:val="24"/>
            <w:szCs w:val="24"/>
            <w:lang w:val="el-GR"/>
          </w:rPr>
          <w:tab/>
        </w:r>
        <w:r w:rsidRPr="009F37EC" w:rsidDel="00E474FD">
          <w:rPr>
            <w:sz w:val="24"/>
            <w:szCs w:val="24"/>
            <w:lang w:val="el-GR"/>
          </w:rPr>
          <w:delText>Οι Αυτομετασχηματιστές ε</w:delText>
        </w:r>
        <w:r w:rsidR="0023095F" w:rsidRPr="009F37EC" w:rsidDel="00E474FD">
          <w:rPr>
            <w:sz w:val="24"/>
            <w:szCs w:val="24"/>
            <w:lang w:val="el-GR"/>
          </w:rPr>
          <w:delText>γκα</w:delText>
        </w:r>
        <w:r w:rsidR="00C360CF" w:rsidRPr="009F37EC" w:rsidDel="00E474FD">
          <w:rPr>
            <w:sz w:val="24"/>
            <w:szCs w:val="24"/>
            <w:lang w:val="el-GR"/>
          </w:rPr>
          <w:delText xml:space="preserve">θίστανται </w:delText>
        </w:r>
        <w:r w:rsidR="0023095F" w:rsidRPr="009F37EC" w:rsidDel="00E474FD">
          <w:rPr>
            <w:sz w:val="24"/>
            <w:szCs w:val="24"/>
            <w:lang w:val="el-GR"/>
          </w:rPr>
          <w:delText>σ</w:delText>
        </w:r>
        <w:r w:rsidR="00E21883" w:rsidRPr="009F37EC" w:rsidDel="00E474FD">
          <w:rPr>
            <w:sz w:val="24"/>
            <w:szCs w:val="24"/>
            <w:lang w:val="el-GR"/>
          </w:rPr>
          <w:delText>τα</w:delText>
        </w:r>
        <w:r w:rsidR="0023095F" w:rsidRPr="009F37EC" w:rsidDel="00E474FD">
          <w:rPr>
            <w:sz w:val="24"/>
            <w:szCs w:val="24"/>
            <w:lang w:val="el-GR"/>
          </w:rPr>
          <w:delText xml:space="preserve"> Κ.Υ.Τ. </w:delText>
        </w:r>
        <w:r w:rsidR="00E21883" w:rsidRPr="009F37EC" w:rsidDel="00E474FD">
          <w:rPr>
            <w:sz w:val="24"/>
            <w:szCs w:val="24"/>
            <w:lang w:val="el-GR"/>
          </w:rPr>
          <w:delText xml:space="preserve">για την μετατροπή </w:delText>
        </w:r>
        <w:r w:rsidR="00243F36" w:rsidRPr="009F37EC" w:rsidDel="00E474FD">
          <w:rPr>
            <w:sz w:val="24"/>
            <w:szCs w:val="24"/>
            <w:lang w:val="el-GR"/>
          </w:rPr>
          <w:delText>τ</w:delText>
        </w:r>
        <w:r w:rsidR="00E21883" w:rsidRPr="009F37EC" w:rsidDel="00E474FD">
          <w:rPr>
            <w:sz w:val="24"/>
            <w:szCs w:val="24"/>
            <w:lang w:val="el-GR"/>
          </w:rPr>
          <w:delText xml:space="preserve">ης τάσης </w:delText>
        </w:r>
        <w:r w:rsidR="00243F36" w:rsidRPr="009F37EC" w:rsidDel="00E474FD">
          <w:rPr>
            <w:sz w:val="24"/>
            <w:szCs w:val="24"/>
            <w:lang w:val="el-GR"/>
          </w:rPr>
          <w:delText xml:space="preserve">400 </w:delText>
        </w:r>
        <w:r w:rsidR="00243F36" w:rsidRPr="009F37EC" w:rsidDel="00E474FD">
          <w:rPr>
            <w:sz w:val="24"/>
            <w:szCs w:val="24"/>
          </w:rPr>
          <w:delText>kV</w:delText>
        </w:r>
        <w:r w:rsidR="00243F36" w:rsidRPr="009F37EC" w:rsidDel="00E474FD">
          <w:rPr>
            <w:sz w:val="24"/>
            <w:szCs w:val="24"/>
            <w:lang w:val="el-GR"/>
          </w:rPr>
          <w:delText xml:space="preserve"> του δι</w:delText>
        </w:r>
        <w:r w:rsidR="00326D01" w:rsidRPr="009F37EC" w:rsidDel="00E474FD">
          <w:rPr>
            <w:sz w:val="24"/>
            <w:szCs w:val="24"/>
            <w:lang w:val="el-GR"/>
          </w:rPr>
          <w:delText>κτύου σε δύο επίπεδα</w:delText>
        </w:r>
        <w:r w:rsidR="00243F36" w:rsidRPr="009F37EC" w:rsidDel="00E474FD">
          <w:rPr>
            <w:sz w:val="24"/>
            <w:szCs w:val="24"/>
            <w:lang w:val="el-GR"/>
          </w:rPr>
          <w:delText xml:space="preserve"> τάσης 150</w:delText>
        </w:r>
        <w:r w:rsidR="00243F36" w:rsidRPr="009F37EC" w:rsidDel="00E474FD">
          <w:rPr>
            <w:sz w:val="24"/>
            <w:szCs w:val="24"/>
          </w:rPr>
          <w:delText>kV</w:delText>
        </w:r>
        <w:r w:rsidR="00243F36" w:rsidRPr="009F37EC" w:rsidDel="00E474FD">
          <w:rPr>
            <w:sz w:val="24"/>
            <w:szCs w:val="24"/>
            <w:lang w:val="el-GR"/>
          </w:rPr>
          <w:delText xml:space="preserve"> και</w:delText>
        </w:r>
        <w:r w:rsidR="000049C4" w:rsidRPr="009F37EC" w:rsidDel="00E474FD">
          <w:rPr>
            <w:sz w:val="24"/>
            <w:szCs w:val="24"/>
            <w:lang w:val="el-GR"/>
          </w:rPr>
          <w:delText xml:space="preserve"> </w:delText>
        </w:r>
        <w:r w:rsidR="00243F36" w:rsidRPr="009F37EC" w:rsidDel="00E474FD">
          <w:rPr>
            <w:sz w:val="24"/>
            <w:szCs w:val="24"/>
            <w:lang w:val="el-GR"/>
          </w:rPr>
          <w:delText xml:space="preserve">30 </w:delText>
        </w:r>
        <w:r w:rsidR="00243F36" w:rsidRPr="009F37EC" w:rsidDel="00E474FD">
          <w:rPr>
            <w:sz w:val="24"/>
            <w:szCs w:val="24"/>
          </w:rPr>
          <w:delText>kV</w:delText>
        </w:r>
        <w:r w:rsidR="00243F36" w:rsidRPr="009F37EC" w:rsidDel="00E474FD">
          <w:rPr>
            <w:sz w:val="24"/>
            <w:szCs w:val="24"/>
            <w:lang w:val="el-GR"/>
          </w:rPr>
          <w:delText>,</w:delText>
        </w:r>
        <w:r w:rsidR="00F25195" w:rsidRPr="009F37EC" w:rsidDel="00E474FD">
          <w:rPr>
            <w:sz w:val="24"/>
            <w:szCs w:val="24"/>
            <w:lang w:val="el-GR"/>
          </w:rPr>
          <w:delText xml:space="preserve"> </w:delText>
        </w:r>
        <w:r w:rsidR="0014498C" w:rsidRPr="009F37EC" w:rsidDel="00E474FD">
          <w:rPr>
            <w:sz w:val="24"/>
            <w:szCs w:val="24"/>
            <w:lang w:val="el-GR"/>
          </w:rPr>
          <w:delText>καλύπτοντας</w:delText>
        </w:r>
        <w:r w:rsidR="00243F36" w:rsidRPr="009F37EC" w:rsidDel="00E474FD">
          <w:rPr>
            <w:sz w:val="24"/>
            <w:szCs w:val="24"/>
            <w:lang w:val="el-GR"/>
          </w:rPr>
          <w:delText xml:space="preserve"> αντίστοιχα τις ανάγκες φορτίου στο δίκτυο Μεταφοράς 150</w:delText>
        </w:r>
        <w:r w:rsidR="00243F36" w:rsidRPr="009F37EC" w:rsidDel="00E474FD">
          <w:rPr>
            <w:sz w:val="24"/>
            <w:szCs w:val="24"/>
          </w:rPr>
          <w:delText>kV</w:delText>
        </w:r>
        <w:r w:rsidR="00243F36" w:rsidRPr="009F37EC" w:rsidDel="00E474FD">
          <w:rPr>
            <w:sz w:val="24"/>
            <w:szCs w:val="24"/>
            <w:lang w:val="el-GR"/>
          </w:rPr>
          <w:delText xml:space="preserve"> </w:delText>
        </w:r>
        <w:r w:rsidR="00256F78" w:rsidRPr="009F37EC" w:rsidDel="00E474FD">
          <w:rPr>
            <w:sz w:val="24"/>
            <w:szCs w:val="24"/>
            <w:lang w:val="el-GR"/>
          </w:rPr>
          <w:delText xml:space="preserve">και </w:delText>
        </w:r>
        <w:r w:rsidR="00F25195" w:rsidRPr="009F37EC" w:rsidDel="00E474FD">
          <w:rPr>
            <w:sz w:val="24"/>
            <w:szCs w:val="24"/>
            <w:lang w:val="el-GR"/>
          </w:rPr>
          <w:delText xml:space="preserve">αυτές της </w:delText>
        </w:r>
        <w:r w:rsidR="00256F78" w:rsidRPr="009F37EC" w:rsidDel="00E474FD">
          <w:rPr>
            <w:sz w:val="24"/>
            <w:szCs w:val="24"/>
            <w:lang w:val="el-GR"/>
          </w:rPr>
          <w:delText xml:space="preserve">αντιστάθμισης </w:delText>
        </w:r>
        <w:r w:rsidR="00F25195" w:rsidRPr="009F37EC" w:rsidDel="00E474FD">
          <w:rPr>
            <w:sz w:val="24"/>
            <w:szCs w:val="24"/>
            <w:lang w:val="el-GR"/>
          </w:rPr>
          <w:delText xml:space="preserve">ελαφρώς φορτωμένων </w:delText>
        </w:r>
        <w:r w:rsidR="005E4A47" w:rsidRPr="009F37EC" w:rsidDel="00E474FD">
          <w:rPr>
            <w:sz w:val="24"/>
            <w:szCs w:val="24"/>
            <w:lang w:val="el-GR"/>
          </w:rPr>
          <w:delText>εναέριων</w:delText>
        </w:r>
        <w:r w:rsidR="00F25195" w:rsidRPr="009F37EC" w:rsidDel="00E474FD">
          <w:rPr>
            <w:sz w:val="24"/>
            <w:szCs w:val="24"/>
            <w:lang w:val="el-GR"/>
          </w:rPr>
          <w:delText xml:space="preserve"> γραμμών </w:delText>
        </w:r>
        <w:r w:rsidR="00256F78" w:rsidRPr="009F37EC" w:rsidDel="00E474FD">
          <w:rPr>
            <w:sz w:val="24"/>
            <w:szCs w:val="24"/>
            <w:lang w:val="el-GR"/>
          </w:rPr>
          <w:delText xml:space="preserve"> </w:delText>
        </w:r>
        <w:r w:rsidR="00F25195" w:rsidRPr="009F37EC" w:rsidDel="00E474FD">
          <w:rPr>
            <w:sz w:val="24"/>
            <w:szCs w:val="24"/>
            <w:lang w:val="el-GR"/>
          </w:rPr>
          <w:delText xml:space="preserve">μεταφοράς 400 </w:delText>
        </w:r>
        <w:r w:rsidR="00F25195" w:rsidRPr="009F37EC" w:rsidDel="00E474FD">
          <w:rPr>
            <w:sz w:val="24"/>
            <w:szCs w:val="24"/>
          </w:rPr>
          <w:delText>kV</w:delText>
        </w:r>
        <w:r w:rsidR="00256F78" w:rsidRPr="009F37EC" w:rsidDel="00E474FD">
          <w:rPr>
            <w:sz w:val="24"/>
            <w:szCs w:val="24"/>
            <w:lang w:val="el-GR"/>
          </w:rPr>
          <w:delText>.</w:delText>
        </w:r>
      </w:del>
    </w:p>
    <w:p w:rsidR="00C67B39" w:rsidRPr="009F37EC" w:rsidDel="00E474FD" w:rsidRDefault="00C67B39" w:rsidP="00C67B39">
      <w:pPr>
        <w:jc w:val="both"/>
        <w:rPr>
          <w:del w:id="15" w:author="Καρμίρης Αγγελος" w:date="2020-01-03T10:44:00Z"/>
          <w:sz w:val="24"/>
          <w:szCs w:val="24"/>
          <w:lang w:val="el-GR"/>
        </w:rPr>
      </w:pPr>
    </w:p>
    <w:p w:rsidR="00D67AEF" w:rsidRPr="009F37EC" w:rsidDel="00E474FD" w:rsidRDefault="0023095F" w:rsidP="00D67AEF">
      <w:pPr>
        <w:ind w:left="-142" w:firstLine="142"/>
        <w:jc w:val="both"/>
        <w:rPr>
          <w:del w:id="16" w:author="Καρμίρης Αγγελος" w:date="2020-01-03T10:44:00Z"/>
          <w:b/>
          <w:bCs/>
          <w:i/>
          <w:iCs/>
          <w:sz w:val="24"/>
          <w:szCs w:val="24"/>
          <w:u w:val="single"/>
          <w:lang w:val="el-GR"/>
        </w:rPr>
      </w:pPr>
      <w:del w:id="17" w:author="Καρμίρης Αγγελος" w:date="2020-01-03T10:44:00Z">
        <w:r w:rsidRPr="009F37EC" w:rsidDel="00E474FD">
          <w:rPr>
            <w:b/>
            <w:bCs/>
            <w:sz w:val="24"/>
            <w:szCs w:val="24"/>
            <w:lang w:val="el-GR"/>
          </w:rPr>
          <w:delText>Ι</w:delText>
        </w:r>
        <w:r w:rsidRPr="009F37EC" w:rsidDel="00E474FD">
          <w:rPr>
            <w:b/>
            <w:bCs/>
            <w:sz w:val="24"/>
            <w:szCs w:val="24"/>
          </w:rPr>
          <w:delText>V</w:delText>
        </w:r>
        <w:r w:rsidRPr="009F37EC" w:rsidDel="00E474FD">
          <w:rPr>
            <w:b/>
            <w:bCs/>
            <w:sz w:val="24"/>
            <w:szCs w:val="24"/>
            <w:lang w:val="el-GR"/>
          </w:rPr>
          <w:delText>.</w:delText>
        </w:r>
        <w:r w:rsidRPr="009F37EC" w:rsidDel="00E474FD">
          <w:rPr>
            <w:sz w:val="24"/>
            <w:szCs w:val="24"/>
            <w:lang w:val="el-GR"/>
          </w:rPr>
          <w:tab/>
        </w:r>
        <w:r w:rsidRPr="009F37EC" w:rsidDel="00E474FD">
          <w:rPr>
            <w:b/>
            <w:bCs/>
            <w:sz w:val="24"/>
            <w:szCs w:val="24"/>
            <w:u w:val="single"/>
            <w:lang w:val="el-GR"/>
          </w:rPr>
          <w:delText>ΗΛΕΚΤΡΙΚΑ ΧΑΡΑΚΤΗΡΙΣΤΙΚΑ ΤΟΥ ΣΥΣΤΗΜΑΤΟΣ</w:delText>
        </w:r>
      </w:del>
    </w:p>
    <w:p w:rsidR="00D67AEF" w:rsidRPr="009F37EC" w:rsidDel="00E474FD" w:rsidRDefault="00D67AEF" w:rsidP="00D67AEF">
      <w:pPr>
        <w:ind w:left="-142" w:firstLine="142"/>
        <w:jc w:val="both"/>
        <w:rPr>
          <w:del w:id="18" w:author="Καρμίρης Αγγελος" w:date="2020-01-03T10:44:00Z"/>
          <w:b/>
          <w:bCs/>
          <w:i/>
          <w:iCs/>
          <w:sz w:val="24"/>
          <w:szCs w:val="24"/>
          <w:u w:val="single"/>
          <w:lang w:val="el-GR"/>
        </w:rPr>
      </w:pPr>
    </w:p>
    <w:p w:rsidR="00D67AEF" w:rsidRPr="009F37EC" w:rsidDel="00E474FD" w:rsidRDefault="00D67AEF" w:rsidP="00D67AEF">
      <w:pPr>
        <w:ind w:left="-142" w:firstLine="851"/>
        <w:rPr>
          <w:del w:id="19" w:author="Καρμίρης Αγγελος" w:date="2020-01-03T10:44:00Z"/>
          <w:b/>
          <w:bCs/>
          <w:caps/>
          <w:sz w:val="24"/>
          <w:szCs w:val="24"/>
          <w:u w:val="single"/>
          <w:lang w:val="el-GR"/>
        </w:rPr>
      </w:pPr>
      <w:del w:id="20" w:author="Καρμίρης Αγγελος" w:date="2020-01-03T10:44:00Z">
        <w:r w:rsidRPr="009F37EC" w:rsidDel="00E474FD">
          <w:rPr>
            <w:b/>
            <w:bCs/>
            <w:caps/>
            <w:sz w:val="24"/>
            <w:szCs w:val="24"/>
            <w:lang w:val="el-GR"/>
          </w:rPr>
          <w:delText>Ι</w:delText>
        </w:r>
        <w:r w:rsidRPr="009F37EC" w:rsidDel="00E474FD">
          <w:rPr>
            <w:b/>
            <w:bCs/>
            <w:caps/>
            <w:sz w:val="24"/>
            <w:szCs w:val="24"/>
          </w:rPr>
          <w:delText>VA</w:delText>
        </w:r>
        <w:r w:rsidRPr="009F37EC" w:rsidDel="00E474FD">
          <w:rPr>
            <w:b/>
            <w:bCs/>
            <w:caps/>
            <w:sz w:val="24"/>
            <w:szCs w:val="24"/>
            <w:lang w:val="el-GR"/>
          </w:rPr>
          <w:delText xml:space="preserve"> .  </w:delText>
        </w:r>
        <w:r w:rsidR="009D58BB" w:rsidDel="00E474FD">
          <w:rPr>
            <w:b/>
            <w:bCs/>
            <w:caps/>
            <w:sz w:val="24"/>
            <w:szCs w:val="24"/>
            <w:u w:val="single"/>
            <w:lang w:val="el-GR"/>
          </w:rPr>
          <w:delText>δικτυο</w:delText>
        </w:r>
        <w:r w:rsidRPr="009F37EC" w:rsidDel="00E474FD">
          <w:rPr>
            <w:b/>
            <w:bCs/>
            <w:caps/>
            <w:sz w:val="24"/>
            <w:szCs w:val="24"/>
            <w:u w:val="single"/>
            <w:lang w:val="el-GR"/>
          </w:rPr>
          <w:delText xml:space="preserve"> 400 </w:delText>
        </w:r>
        <w:r w:rsidRPr="009F37EC" w:rsidDel="00E474FD">
          <w:rPr>
            <w:b/>
            <w:bCs/>
            <w:caps/>
            <w:sz w:val="24"/>
            <w:szCs w:val="24"/>
            <w:u w:val="single"/>
          </w:rPr>
          <w:delText>k</w:delText>
        </w:r>
        <w:r w:rsidRPr="009F37EC" w:rsidDel="00E474FD">
          <w:rPr>
            <w:b/>
            <w:bCs/>
            <w:caps/>
            <w:sz w:val="24"/>
            <w:szCs w:val="24"/>
            <w:u w:val="single"/>
            <w:lang w:val="el-GR"/>
          </w:rPr>
          <w:delText>V</w:delText>
        </w:r>
      </w:del>
    </w:p>
    <w:p w:rsidR="00D67AEF" w:rsidRPr="009F37EC" w:rsidDel="00E474FD" w:rsidRDefault="00D67AEF" w:rsidP="00D67AEF">
      <w:pPr>
        <w:ind w:left="-142" w:firstLine="851"/>
        <w:rPr>
          <w:del w:id="21" w:author="Καρμίρης Αγγελος" w:date="2020-01-03T10:44:00Z"/>
          <w:b/>
          <w:bCs/>
          <w:i/>
          <w:iCs/>
          <w:caps/>
          <w:sz w:val="24"/>
          <w:szCs w:val="24"/>
          <w:lang w:val="el-GR"/>
        </w:rPr>
      </w:pPr>
    </w:p>
    <w:p w:rsidR="00D67AEF" w:rsidRPr="009F37EC" w:rsidDel="00E474FD" w:rsidRDefault="000932CF" w:rsidP="00B0440A">
      <w:pPr>
        <w:widowControl w:val="0"/>
        <w:tabs>
          <w:tab w:val="left" w:pos="6521"/>
        </w:tabs>
        <w:spacing w:after="120"/>
        <w:ind w:left="426" w:firstLine="284"/>
        <w:rPr>
          <w:del w:id="22" w:author="Καρμίρης Αγγελος" w:date="2020-01-03T10:44:00Z"/>
          <w:sz w:val="24"/>
          <w:szCs w:val="24"/>
          <w:lang w:val="el-GR"/>
        </w:rPr>
      </w:pPr>
      <w:del w:id="23" w:author="Καρμίρης Αγγελος" w:date="2020-01-03T10:44:00Z">
        <w:r w:rsidRPr="009F37EC" w:rsidDel="00E474FD">
          <w:rPr>
            <w:sz w:val="24"/>
            <w:szCs w:val="24"/>
            <w:lang w:val="el-GR"/>
          </w:rPr>
          <w:delText>1.</w:delText>
        </w:r>
        <w:r w:rsidR="00C6471A" w:rsidRPr="009F37EC" w:rsidDel="00E474FD">
          <w:rPr>
            <w:sz w:val="24"/>
            <w:szCs w:val="24"/>
            <w:lang w:val="el-GR"/>
          </w:rPr>
          <w:delText xml:space="preserve">  </w:delText>
        </w:r>
        <w:r w:rsidR="00D67AEF" w:rsidRPr="009F37EC" w:rsidDel="00E474FD">
          <w:rPr>
            <w:sz w:val="24"/>
            <w:szCs w:val="24"/>
            <w:lang w:val="el-GR"/>
          </w:rPr>
          <w:delText>Oνομαστική τάση του Συστήματος</w:delText>
        </w:r>
        <w:r w:rsidR="00B0440A" w:rsidRPr="009F37EC" w:rsidDel="00E474FD">
          <w:rPr>
            <w:sz w:val="24"/>
            <w:szCs w:val="24"/>
            <w:lang w:val="el-GR"/>
          </w:rPr>
          <w:tab/>
        </w:r>
        <w:r w:rsidR="00D67AEF" w:rsidRPr="009F37EC" w:rsidDel="00E474FD">
          <w:rPr>
            <w:sz w:val="24"/>
            <w:szCs w:val="24"/>
            <w:lang w:val="el-GR"/>
          </w:rPr>
          <w:delText>: 400 kV</w:delText>
        </w:r>
      </w:del>
    </w:p>
    <w:p w:rsidR="00D67AEF" w:rsidRPr="009F37EC" w:rsidDel="00E474FD" w:rsidRDefault="000932CF" w:rsidP="00B0440A">
      <w:pPr>
        <w:widowControl w:val="0"/>
        <w:tabs>
          <w:tab w:val="left" w:pos="6521"/>
        </w:tabs>
        <w:spacing w:after="120"/>
        <w:ind w:left="426" w:firstLine="284"/>
        <w:rPr>
          <w:del w:id="24" w:author="Καρμίρης Αγγελος" w:date="2020-01-03T10:44:00Z"/>
          <w:sz w:val="24"/>
          <w:szCs w:val="24"/>
          <w:lang w:val="el-GR"/>
        </w:rPr>
      </w:pPr>
      <w:del w:id="25" w:author="Καρμίρης Αγγελος" w:date="2020-01-03T10:44:00Z">
        <w:r w:rsidRPr="009F37EC" w:rsidDel="00E474FD">
          <w:rPr>
            <w:sz w:val="24"/>
            <w:szCs w:val="24"/>
            <w:lang w:val="el-GR"/>
          </w:rPr>
          <w:delText>2.</w:delText>
        </w:r>
        <w:r w:rsidR="00C6471A" w:rsidRPr="009F37EC" w:rsidDel="00E474FD">
          <w:rPr>
            <w:sz w:val="24"/>
            <w:szCs w:val="24"/>
            <w:lang w:val="el-GR"/>
          </w:rPr>
          <w:delText xml:space="preserve">  </w:delText>
        </w:r>
        <w:r w:rsidR="00D67AEF" w:rsidRPr="009F37EC" w:rsidDel="00E474FD">
          <w:rPr>
            <w:sz w:val="24"/>
            <w:szCs w:val="24"/>
            <w:lang w:val="el-GR"/>
          </w:rPr>
          <w:delText>Μέγιστη τάση λειτουργίας</w:delText>
        </w:r>
        <w:r w:rsidR="00D67AEF" w:rsidRPr="009F37EC" w:rsidDel="00E474FD">
          <w:rPr>
            <w:sz w:val="24"/>
            <w:szCs w:val="24"/>
            <w:lang w:val="el-GR"/>
          </w:rPr>
          <w:tab/>
          <w:delText>: 420 kV</w:delText>
        </w:r>
      </w:del>
    </w:p>
    <w:p w:rsidR="00F25195" w:rsidRPr="009F37EC" w:rsidDel="00E474FD" w:rsidRDefault="00F25195" w:rsidP="00B0440A">
      <w:pPr>
        <w:widowControl w:val="0"/>
        <w:tabs>
          <w:tab w:val="left" w:pos="6521"/>
        </w:tabs>
        <w:spacing w:after="120"/>
        <w:ind w:left="426" w:firstLine="284"/>
        <w:rPr>
          <w:del w:id="26" w:author="Καρμίρης Αγγελος" w:date="2020-01-03T10:44:00Z"/>
          <w:sz w:val="24"/>
          <w:szCs w:val="24"/>
          <w:lang w:val="el-GR"/>
        </w:rPr>
      </w:pPr>
      <w:del w:id="27" w:author="Καρμίρης Αγγελος" w:date="2020-01-03T10:44:00Z">
        <w:r w:rsidRPr="009F37EC" w:rsidDel="00E474FD">
          <w:rPr>
            <w:sz w:val="24"/>
            <w:szCs w:val="24"/>
            <w:lang w:val="el-GR"/>
          </w:rPr>
          <w:delText xml:space="preserve">3. </w:delText>
        </w:r>
        <w:r w:rsidR="005574CF" w:rsidRPr="009F37EC" w:rsidDel="00E474FD">
          <w:rPr>
            <w:sz w:val="24"/>
            <w:szCs w:val="24"/>
            <w:lang w:val="el-GR"/>
          </w:rPr>
          <w:delText xml:space="preserve"> </w:delText>
        </w:r>
        <w:r w:rsidRPr="009F37EC" w:rsidDel="00E474FD">
          <w:rPr>
            <w:sz w:val="24"/>
            <w:szCs w:val="24"/>
            <w:lang w:val="el-GR"/>
          </w:rPr>
          <w:delText>Ελάχιστη επιτρεπτή τάση λειτουργίας</w:delText>
        </w:r>
        <w:r w:rsidR="00B3002E" w:rsidDel="00E474FD">
          <w:rPr>
            <w:sz w:val="24"/>
            <w:szCs w:val="24"/>
            <w:lang w:val="el-GR"/>
          </w:rPr>
          <w:tab/>
        </w:r>
        <w:r w:rsidRPr="009F37EC" w:rsidDel="00E474FD">
          <w:rPr>
            <w:sz w:val="24"/>
            <w:szCs w:val="24"/>
            <w:lang w:val="el-GR"/>
          </w:rPr>
          <w:delText xml:space="preserve">: </w:delText>
        </w:r>
        <w:r w:rsidR="00376C8D" w:rsidRPr="009F37EC" w:rsidDel="00E474FD">
          <w:rPr>
            <w:sz w:val="24"/>
            <w:szCs w:val="24"/>
            <w:lang w:val="el-GR"/>
          </w:rPr>
          <w:delText>3</w:delText>
        </w:r>
        <w:r w:rsidR="00B0440A" w:rsidRPr="009F37EC" w:rsidDel="00E474FD">
          <w:rPr>
            <w:sz w:val="24"/>
            <w:szCs w:val="24"/>
            <w:lang w:val="el-GR"/>
          </w:rPr>
          <w:delText>8</w:delText>
        </w:r>
        <w:r w:rsidR="00376C8D" w:rsidRPr="009F37EC" w:rsidDel="00E474FD">
          <w:rPr>
            <w:sz w:val="24"/>
            <w:szCs w:val="24"/>
            <w:lang w:val="el-GR"/>
          </w:rPr>
          <w:delText>0</w:delText>
        </w:r>
        <w:r w:rsidRPr="009F37EC" w:rsidDel="00E474FD">
          <w:rPr>
            <w:sz w:val="24"/>
            <w:szCs w:val="24"/>
            <w:lang w:val="el-GR"/>
          </w:rPr>
          <w:delText xml:space="preserve"> kV</w:delText>
        </w:r>
      </w:del>
    </w:p>
    <w:p w:rsidR="00D67AEF" w:rsidRPr="009F37EC" w:rsidDel="00E474FD" w:rsidRDefault="00C45855" w:rsidP="0041443D">
      <w:pPr>
        <w:widowControl w:val="0"/>
        <w:tabs>
          <w:tab w:val="left" w:pos="6521"/>
        </w:tabs>
        <w:spacing w:after="120"/>
        <w:ind w:left="426" w:right="-483" w:firstLine="284"/>
        <w:rPr>
          <w:del w:id="28" w:author="Καρμίρης Αγγελος" w:date="2020-01-03T10:44:00Z"/>
          <w:sz w:val="24"/>
          <w:szCs w:val="24"/>
          <w:lang w:val="el-GR"/>
        </w:rPr>
      </w:pPr>
      <w:del w:id="29" w:author="Καρμίρης Αγγελος" w:date="2020-01-03T10:44:00Z">
        <w:r w:rsidRPr="009F37EC" w:rsidDel="00E474FD">
          <w:rPr>
            <w:sz w:val="24"/>
            <w:szCs w:val="24"/>
            <w:lang w:val="el-GR"/>
          </w:rPr>
          <w:delText>4</w:delText>
        </w:r>
        <w:r w:rsidR="000932CF" w:rsidRPr="009F37EC" w:rsidDel="00E474FD">
          <w:rPr>
            <w:sz w:val="24"/>
            <w:szCs w:val="24"/>
            <w:lang w:val="el-GR"/>
          </w:rPr>
          <w:delText>.</w:delText>
        </w:r>
        <w:r w:rsidR="00C6471A" w:rsidRPr="009F37EC" w:rsidDel="00E474FD">
          <w:rPr>
            <w:sz w:val="24"/>
            <w:szCs w:val="24"/>
            <w:lang w:val="el-GR"/>
          </w:rPr>
          <w:delText xml:space="preserve">  </w:delText>
        </w:r>
        <w:r w:rsidR="00D67AEF" w:rsidRPr="009F37EC" w:rsidDel="00E474FD">
          <w:rPr>
            <w:sz w:val="24"/>
            <w:szCs w:val="24"/>
            <w:lang w:val="el-GR"/>
          </w:rPr>
          <w:delText>Ονομαστική συχνότητα</w:delText>
        </w:r>
        <w:r w:rsidR="00D67AEF" w:rsidRPr="009F37EC" w:rsidDel="00E474FD">
          <w:rPr>
            <w:sz w:val="24"/>
            <w:szCs w:val="24"/>
            <w:lang w:val="el-GR"/>
          </w:rPr>
          <w:tab/>
          <w:delText>: 50 Hz</w:delText>
        </w:r>
      </w:del>
    </w:p>
    <w:p w:rsidR="006C5277" w:rsidRPr="009F37EC" w:rsidDel="00E474FD" w:rsidRDefault="00C45855" w:rsidP="00B0440A">
      <w:pPr>
        <w:widowControl w:val="0"/>
        <w:tabs>
          <w:tab w:val="left" w:pos="6521"/>
        </w:tabs>
        <w:spacing w:after="120"/>
        <w:ind w:left="426" w:firstLine="284"/>
        <w:rPr>
          <w:del w:id="30" w:author="Καρμίρης Αγγελος" w:date="2020-01-03T10:44:00Z"/>
          <w:sz w:val="24"/>
          <w:szCs w:val="24"/>
          <w:lang w:val="el-GR"/>
        </w:rPr>
      </w:pPr>
      <w:del w:id="31" w:author="Καρμίρης Αγγελος" w:date="2020-01-03T10:44:00Z">
        <w:r w:rsidRPr="009F37EC" w:rsidDel="00E474FD">
          <w:rPr>
            <w:sz w:val="24"/>
            <w:szCs w:val="24"/>
            <w:lang w:val="el-GR"/>
          </w:rPr>
          <w:delText>5</w:delText>
        </w:r>
        <w:r w:rsidR="000932CF" w:rsidRPr="009F37EC" w:rsidDel="00E474FD">
          <w:rPr>
            <w:sz w:val="24"/>
            <w:szCs w:val="24"/>
            <w:lang w:val="el-GR"/>
          </w:rPr>
          <w:delText>.</w:delText>
        </w:r>
        <w:r w:rsidR="00C6471A" w:rsidRPr="009F37EC" w:rsidDel="00E474FD">
          <w:rPr>
            <w:sz w:val="24"/>
            <w:szCs w:val="24"/>
            <w:lang w:val="el-GR"/>
          </w:rPr>
          <w:delText xml:space="preserve">  </w:delText>
        </w:r>
        <w:r w:rsidR="006C5277" w:rsidRPr="009F37EC" w:rsidDel="00E474FD">
          <w:rPr>
            <w:sz w:val="24"/>
            <w:szCs w:val="24"/>
            <w:lang w:val="el-GR"/>
          </w:rPr>
          <w:delText>Αριθμός φάσεων, αγωγών</w:delText>
        </w:r>
        <w:r w:rsidR="00D67AEF" w:rsidRPr="009F37EC" w:rsidDel="00E474FD">
          <w:rPr>
            <w:sz w:val="24"/>
            <w:szCs w:val="24"/>
            <w:lang w:val="el-GR"/>
          </w:rPr>
          <w:tab/>
          <w:delText xml:space="preserve">: </w:delText>
        </w:r>
        <w:r w:rsidR="006C5277" w:rsidRPr="009F37EC" w:rsidDel="00E474FD">
          <w:rPr>
            <w:sz w:val="24"/>
            <w:szCs w:val="24"/>
            <w:lang w:val="el-GR"/>
          </w:rPr>
          <w:delText>3</w:delText>
        </w:r>
      </w:del>
    </w:p>
    <w:p w:rsidR="00D67AEF" w:rsidRPr="009F37EC" w:rsidDel="00E474FD" w:rsidRDefault="004F05B4" w:rsidP="00B0440A">
      <w:pPr>
        <w:widowControl w:val="0"/>
        <w:tabs>
          <w:tab w:val="left" w:pos="6521"/>
        </w:tabs>
        <w:spacing w:after="120"/>
        <w:ind w:left="426" w:firstLine="284"/>
        <w:rPr>
          <w:del w:id="32" w:author="Καρμίρης Αγγελος" w:date="2020-01-03T10:44:00Z"/>
          <w:sz w:val="24"/>
          <w:szCs w:val="24"/>
          <w:lang w:val="el-GR"/>
        </w:rPr>
      </w:pPr>
      <w:del w:id="33" w:author="Καρμίρης Αγγελος" w:date="2020-01-03T10:44:00Z">
        <w:r w:rsidRPr="009F37EC" w:rsidDel="00E474FD">
          <w:rPr>
            <w:sz w:val="24"/>
            <w:szCs w:val="24"/>
            <w:lang w:val="el-GR"/>
          </w:rPr>
          <w:delText>6</w:delText>
        </w:r>
        <w:r w:rsidR="000932CF" w:rsidRPr="009F37EC" w:rsidDel="00E474FD">
          <w:rPr>
            <w:sz w:val="24"/>
            <w:szCs w:val="24"/>
            <w:lang w:val="el-GR"/>
          </w:rPr>
          <w:delText>.</w:delText>
        </w:r>
        <w:r w:rsidR="00C6471A" w:rsidRPr="009F37EC" w:rsidDel="00E474FD">
          <w:rPr>
            <w:sz w:val="24"/>
            <w:szCs w:val="24"/>
            <w:lang w:val="el-GR"/>
          </w:rPr>
          <w:delText xml:space="preserve">  </w:delText>
        </w:r>
        <w:r w:rsidR="00D67AEF" w:rsidRPr="009F37EC" w:rsidDel="00E474FD">
          <w:rPr>
            <w:sz w:val="24"/>
            <w:szCs w:val="24"/>
            <w:lang w:val="el-GR"/>
          </w:rPr>
          <w:delText xml:space="preserve">Στάθμη </w:delText>
        </w:r>
        <w:r w:rsidR="005A3872" w:rsidRPr="009F37EC" w:rsidDel="00E474FD">
          <w:rPr>
            <w:sz w:val="24"/>
            <w:szCs w:val="24"/>
            <w:lang w:val="el-GR"/>
          </w:rPr>
          <w:delText>βραχυκ</w:delText>
        </w:r>
        <w:r w:rsidR="00F25195" w:rsidRPr="009F37EC" w:rsidDel="00E474FD">
          <w:rPr>
            <w:sz w:val="24"/>
            <w:szCs w:val="24"/>
            <w:lang w:val="el-GR"/>
          </w:rPr>
          <w:delText>υ</w:delText>
        </w:r>
        <w:r w:rsidR="005A3872" w:rsidRPr="009F37EC" w:rsidDel="00E474FD">
          <w:rPr>
            <w:sz w:val="24"/>
            <w:szCs w:val="24"/>
            <w:lang w:val="el-GR"/>
          </w:rPr>
          <w:delText>κλ</w:delText>
        </w:r>
        <w:r w:rsidR="00F25195" w:rsidRPr="009F37EC" w:rsidDel="00E474FD">
          <w:rPr>
            <w:sz w:val="24"/>
            <w:szCs w:val="24"/>
            <w:lang w:val="el-GR"/>
          </w:rPr>
          <w:delText>ώ</w:delText>
        </w:r>
        <w:r w:rsidR="005A3872" w:rsidRPr="009F37EC" w:rsidDel="00E474FD">
          <w:rPr>
            <w:sz w:val="24"/>
            <w:szCs w:val="24"/>
            <w:lang w:val="el-GR"/>
          </w:rPr>
          <w:delText>σ</w:delText>
        </w:r>
        <w:r w:rsidR="00F25195" w:rsidRPr="009F37EC" w:rsidDel="00E474FD">
          <w:rPr>
            <w:sz w:val="24"/>
            <w:szCs w:val="24"/>
            <w:lang w:val="el-GR"/>
          </w:rPr>
          <w:delText>εως</w:delText>
        </w:r>
        <w:r w:rsidR="00C24B75" w:rsidRPr="00CF1D4B" w:rsidDel="00E474FD">
          <w:rPr>
            <w:sz w:val="24"/>
            <w:szCs w:val="24"/>
            <w:lang w:val="el-GR"/>
          </w:rPr>
          <w:tab/>
        </w:r>
        <w:r w:rsidR="00D67AEF" w:rsidRPr="009F37EC" w:rsidDel="00E474FD">
          <w:rPr>
            <w:sz w:val="24"/>
            <w:szCs w:val="24"/>
            <w:lang w:val="el-GR"/>
          </w:rPr>
          <w:delText>: 40 kA</w:delText>
        </w:r>
      </w:del>
    </w:p>
    <w:p w:rsidR="00C82108" w:rsidRPr="009F37EC" w:rsidDel="00E474FD" w:rsidRDefault="00C24B75" w:rsidP="00CF1D4B">
      <w:pPr>
        <w:widowControl w:val="0"/>
        <w:tabs>
          <w:tab w:val="left" w:pos="6521"/>
        </w:tabs>
        <w:spacing w:after="120"/>
        <w:ind w:left="426" w:firstLine="284"/>
        <w:rPr>
          <w:del w:id="34" w:author="Καρμίρης Αγγελος" w:date="2020-01-03T10:44:00Z"/>
          <w:sz w:val="24"/>
          <w:szCs w:val="24"/>
          <w:lang w:val="el-GR"/>
        </w:rPr>
      </w:pPr>
      <w:del w:id="35" w:author="Καρμίρης Αγγελος" w:date="2020-01-03T10:44:00Z">
        <w:r w:rsidRPr="00CF1D4B" w:rsidDel="00E474FD">
          <w:rPr>
            <w:sz w:val="24"/>
            <w:szCs w:val="24"/>
            <w:lang w:val="el-GR"/>
          </w:rPr>
          <w:delText>7</w:delText>
        </w:r>
        <w:r w:rsidR="000932CF" w:rsidRPr="009F37EC" w:rsidDel="00E474FD">
          <w:rPr>
            <w:sz w:val="24"/>
            <w:szCs w:val="24"/>
            <w:lang w:val="el-GR"/>
          </w:rPr>
          <w:delText xml:space="preserve">. </w:delText>
        </w:r>
        <w:r w:rsidR="00C6471A" w:rsidRPr="009F37EC" w:rsidDel="00E474FD">
          <w:rPr>
            <w:sz w:val="24"/>
            <w:szCs w:val="24"/>
            <w:lang w:val="el-GR"/>
          </w:rPr>
          <w:delText xml:space="preserve"> </w:delText>
        </w:r>
        <w:r w:rsidR="00F25195" w:rsidRPr="009F37EC" w:rsidDel="00E474FD">
          <w:rPr>
            <w:sz w:val="24"/>
            <w:szCs w:val="24"/>
            <w:lang w:val="el-GR"/>
          </w:rPr>
          <w:delText>Βασική στάθμη μονώσεως</w:delText>
        </w:r>
        <w:r w:rsidRPr="00CF1D4B" w:rsidDel="00E474FD">
          <w:rPr>
            <w:sz w:val="24"/>
            <w:szCs w:val="24"/>
            <w:lang w:val="el-GR"/>
          </w:rPr>
          <w:tab/>
        </w:r>
        <w:r w:rsidR="00D67AEF" w:rsidRPr="009F37EC" w:rsidDel="00E474FD">
          <w:rPr>
            <w:sz w:val="24"/>
            <w:szCs w:val="24"/>
            <w:lang w:val="el-GR"/>
          </w:rPr>
          <w:delText>: 1550 kV(</w:delText>
        </w:r>
        <w:r w:rsidR="00B0440A" w:rsidRPr="009F37EC" w:rsidDel="00E474FD">
          <w:rPr>
            <w:sz w:val="24"/>
            <w:szCs w:val="24"/>
            <w:lang w:val="el-GR"/>
          </w:rPr>
          <w:delText>μέγ.)</w:delText>
        </w:r>
      </w:del>
    </w:p>
    <w:p w:rsidR="00C82108" w:rsidRPr="00C24B75" w:rsidDel="00E474FD" w:rsidRDefault="00C24B75" w:rsidP="00CF1D4B">
      <w:pPr>
        <w:widowControl w:val="0"/>
        <w:tabs>
          <w:tab w:val="left" w:pos="6521"/>
        </w:tabs>
        <w:spacing w:after="120"/>
        <w:ind w:left="426" w:firstLine="284"/>
        <w:rPr>
          <w:del w:id="36" w:author="Καρμίρης Αγγελος" w:date="2020-01-03T10:44:00Z"/>
          <w:sz w:val="24"/>
          <w:szCs w:val="24"/>
          <w:lang w:val="el-GR"/>
        </w:rPr>
      </w:pPr>
      <w:del w:id="37" w:author="Καρμίρης Αγγελος" w:date="2020-01-03T10:44:00Z">
        <w:r w:rsidRPr="00CF1D4B" w:rsidDel="00E474FD">
          <w:rPr>
            <w:sz w:val="24"/>
            <w:szCs w:val="24"/>
            <w:lang w:val="el-GR"/>
          </w:rPr>
          <w:delText>8</w:delText>
        </w:r>
        <w:r w:rsidR="003F6AB5" w:rsidRPr="00C24B75" w:rsidDel="00E474FD">
          <w:rPr>
            <w:sz w:val="24"/>
            <w:szCs w:val="24"/>
            <w:lang w:val="el-GR"/>
          </w:rPr>
          <w:delText>.</w:delText>
        </w:r>
        <w:r w:rsidR="00EA2BEE" w:rsidRPr="00C24B75" w:rsidDel="00E474FD">
          <w:rPr>
            <w:sz w:val="24"/>
            <w:szCs w:val="24"/>
            <w:lang w:val="el-GR"/>
          </w:rPr>
          <w:delText xml:space="preserve">  </w:delText>
        </w:r>
        <w:r w:rsidR="003F6AB5" w:rsidRPr="00C24B75" w:rsidDel="00E474FD">
          <w:rPr>
            <w:sz w:val="24"/>
            <w:szCs w:val="24"/>
            <w:lang w:val="el-GR"/>
          </w:rPr>
          <w:delText xml:space="preserve">Αντοχή σε κρουστική τάση </w:delText>
        </w:r>
        <w:r w:rsidR="00B3002E" w:rsidDel="00E474FD">
          <w:rPr>
            <w:sz w:val="24"/>
            <w:szCs w:val="24"/>
            <w:lang w:val="el-GR"/>
          </w:rPr>
          <w:delText>από</w:delText>
        </w:r>
        <w:r w:rsidR="003F6AB5" w:rsidRPr="00C24B75" w:rsidDel="00E474FD">
          <w:rPr>
            <w:sz w:val="24"/>
            <w:szCs w:val="24"/>
            <w:lang w:val="el-GR"/>
          </w:rPr>
          <w:delText xml:space="preserve"> χειρισμ</w:delText>
        </w:r>
        <w:r w:rsidR="00B3002E" w:rsidDel="00E474FD">
          <w:rPr>
            <w:sz w:val="24"/>
            <w:szCs w:val="24"/>
            <w:lang w:val="el-GR"/>
          </w:rPr>
          <w:delText>ούς</w:delText>
        </w:r>
        <w:r w:rsidRPr="00CF1D4B" w:rsidDel="00E474FD">
          <w:rPr>
            <w:sz w:val="24"/>
            <w:szCs w:val="24"/>
            <w:lang w:val="el-GR"/>
          </w:rPr>
          <w:tab/>
        </w:r>
        <w:r w:rsidR="003F6AB5" w:rsidRPr="00C24B75" w:rsidDel="00E474FD">
          <w:rPr>
            <w:sz w:val="24"/>
            <w:szCs w:val="24"/>
            <w:lang w:val="el-GR"/>
          </w:rPr>
          <w:delText xml:space="preserve">: 1175 </w:delText>
        </w:r>
        <w:r w:rsidR="003F6AB5" w:rsidRPr="00B3002E" w:rsidDel="00E474FD">
          <w:rPr>
            <w:sz w:val="24"/>
            <w:szCs w:val="24"/>
            <w:lang w:val="el-GR"/>
          </w:rPr>
          <w:delText>kV</w:delText>
        </w:r>
        <w:r w:rsidR="00B0440A" w:rsidRPr="00C24B75" w:rsidDel="00E474FD">
          <w:rPr>
            <w:sz w:val="24"/>
            <w:szCs w:val="24"/>
            <w:lang w:val="el-GR"/>
          </w:rPr>
          <w:delText>(μέγ.)</w:delText>
        </w:r>
      </w:del>
    </w:p>
    <w:p w:rsidR="00C45855" w:rsidRPr="00C24B75" w:rsidDel="00E474FD" w:rsidRDefault="00B3002E" w:rsidP="00CF1D4B">
      <w:pPr>
        <w:widowControl w:val="0"/>
        <w:tabs>
          <w:tab w:val="left" w:pos="6521"/>
        </w:tabs>
        <w:spacing w:after="120"/>
        <w:ind w:left="426" w:firstLine="284"/>
        <w:rPr>
          <w:del w:id="38" w:author="Καρμίρης Αγγελος" w:date="2020-01-03T10:44:00Z"/>
          <w:sz w:val="24"/>
          <w:szCs w:val="24"/>
          <w:lang w:val="el-GR"/>
        </w:rPr>
      </w:pPr>
      <w:del w:id="39" w:author="Καρμίρης Αγγελος" w:date="2020-01-03T10:44:00Z">
        <w:r w:rsidDel="00E474FD">
          <w:rPr>
            <w:sz w:val="24"/>
            <w:szCs w:val="24"/>
            <w:lang w:val="el-GR"/>
          </w:rPr>
          <w:delText>9</w:delText>
        </w:r>
        <w:r w:rsidR="00C45855" w:rsidRPr="00C24B75" w:rsidDel="00E474FD">
          <w:rPr>
            <w:sz w:val="24"/>
            <w:szCs w:val="24"/>
            <w:lang w:val="el-GR"/>
          </w:rPr>
          <w:delText>.</w:delText>
        </w:r>
        <w:r w:rsidDel="00E474FD">
          <w:rPr>
            <w:sz w:val="24"/>
            <w:szCs w:val="24"/>
            <w:lang w:val="el-GR"/>
          </w:rPr>
          <w:delText xml:space="preserve">  </w:delText>
        </w:r>
        <w:r w:rsidR="00C45855" w:rsidRPr="00C24B75" w:rsidDel="00E474FD">
          <w:rPr>
            <w:sz w:val="24"/>
            <w:szCs w:val="24"/>
            <w:lang w:val="el-GR"/>
          </w:rPr>
          <w:delText>Μεταβολές συχνότητας</w:delText>
        </w:r>
        <w:r w:rsidR="00C24B75" w:rsidRPr="00CF1D4B" w:rsidDel="00E474FD">
          <w:rPr>
            <w:sz w:val="24"/>
            <w:szCs w:val="24"/>
            <w:lang w:val="el-GR"/>
          </w:rPr>
          <w:tab/>
        </w:r>
        <w:r w:rsidR="00C45855" w:rsidRPr="00C24B75" w:rsidDel="00E474FD">
          <w:rPr>
            <w:sz w:val="24"/>
            <w:szCs w:val="24"/>
            <w:lang w:val="el-GR"/>
          </w:rPr>
          <w:delText xml:space="preserve">:  </w:delText>
        </w:r>
        <w:r w:rsidR="00376C8D" w:rsidRPr="00C24B75" w:rsidDel="00E474FD">
          <w:rPr>
            <w:sz w:val="24"/>
            <w:szCs w:val="24"/>
            <w:lang w:val="el-GR"/>
          </w:rPr>
          <w:delText xml:space="preserve">± 0.2 </w:delText>
        </w:r>
        <w:r w:rsidR="00376C8D" w:rsidRPr="00CF1D4B" w:rsidDel="00E474FD">
          <w:rPr>
            <w:sz w:val="24"/>
            <w:szCs w:val="24"/>
            <w:lang w:val="el-GR"/>
          </w:rPr>
          <w:delText>Hz</w:delText>
        </w:r>
      </w:del>
    </w:p>
    <w:p w:rsidR="000439B1" w:rsidRPr="00C24B75" w:rsidDel="00E474FD" w:rsidRDefault="000439B1" w:rsidP="00CF1D4B">
      <w:pPr>
        <w:widowControl w:val="0"/>
        <w:tabs>
          <w:tab w:val="left" w:pos="6521"/>
        </w:tabs>
        <w:ind w:left="720"/>
        <w:rPr>
          <w:del w:id="40" w:author="Καρμίρης Αγγελος" w:date="2020-01-03T10:44:00Z"/>
          <w:sz w:val="24"/>
          <w:szCs w:val="24"/>
          <w:lang w:val="el-GR"/>
        </w:rPr>
      </w:pPr>
      <w:del w:id="41" w:author="Καρμίρης Αγγελος" w:date="2020-01-03T10:44:00Z">
        <w:r w:rsidRPr="00C24B75" w:rsidDel="00E474FD">
          <w:rPr>
            <w:sz w:val="24"/>
            <w:szCs w:val="24"/>
            <w:lang w:val="el-GR"/>
          </w:rPr>
          <w:delText>1</w:delText>
        </w:r>
        <w:r w:rsidR="00B3002E" w:rsidDel="00E474FD">
          <w:rPr>
            <w:sz w:val="24"/>
            <w:szCs w:val="24"/>
            <w:lang w:val="el-GR"/>
          </w:rPr>
          <w:delText>0</w:delText>
        </w:r>
        <w:r w:rsidR="00C45855" w:rsidRPr="00C24B75" w:rsidDel="00E474FD">
          <w:rPr>
            <w:sz w:val="24"/>
            <w:szCs w:val="24"/>
            <w:lang w:val="el-GR"/>
          </w:rPr>
          <w:delText xml:space="preserve">.Διαθέσιμη </w:delText>
        </w:r>
        <w:r w:rsidR="000B07E0" w:rsidRPr="00C24B75" w:rsidDel="00E474FD">
          <w:rPr>
            <w:sz w:val="24"/>
            <w:szCs w:val="24"/>
            <w:lang w:val="el-GR"/>
          </w:rPr>
          <w:delText xml:space="preserve">βοηθητική </w:delText>
        </w:r>
        <w:r w:rsidR="009C4632" w:rsidDel="00E474FD">
          <w:rPr>
            <w:sz w:val="24"/>
            <w:szCs w:val="24"/>
            <w:lang w:val="el-GR"/>
          </w:rPr>
          <w:delText xml:space="preserve">τάση τροφοδοσίας  </w:delText>
        </w:r>
        <w:r w:rsidR="009C4632" w:rsidDel="00E474FD">
          <w:rPr>
            <w:sz w:val="24"/>
            <w:szCs w:val="24"/>
          </w:rPr>
          <w:delText>DC</w:delText>
        </w:r>
        <w:r w:rsidR="00C24B75" w:rsidRPr="00CF1D4B" w:rsidDel="00E474FD">
          <w:rPr>
            <w:sz w:val="24"/>
            <w:szCs w:val="24"/>
            <w:lang w:val="el-GR"/>
          </w:rPr>
          <w:tab/>
        </w:r>
        <w:r w:rsidR="00C45855" w:rsidRPr="00C24B75" w:rsidDel="00E474FD">
          <w:rPr>
            <w:sz w:val="24"/>
            <w:szCs w:val="24"/>
            <w:lang w:val="el-GR"/>
          </w:rPr>
          <w:delText>:</w:delText>
        </w:r>
        <w:r w:rsidR="00376C8D" w:rsidRPr="00C24B75" w:rsidDel="00E474FD">
          <w:rPr>
            <w:sz w:val="24"/>
            <w:szCs w:val="24"/>
            <w:lang w:val="el-GR"/>
          </w:rPr>
          <w:delText xml:space="preserve"> 220 </w:delText>
        </w:r>
        <w:r w:rsidR="00376C8D" w:rsidRPr="009F37EC" w:rsidDel="00E474FD">
          <w:rPr>
            <w:sz w:val="24"/>
            <w:szCs w:val="24"/>
          </w:rPr>
          <w:delText>V</w:delText>
        </w:r>
        <w:r w:rsidR="00376C8D" w:rsidRPr="00C24B75" w:rsidDel="00E474FD">
          <w:rPr>
            <w:sz w:val="24"/>
            <w:szCs w:val="24"/>
            <w:lang w:val="el-GR"/>
          </w:rPr>
          <w:delText xml:space="preserve"> </w:delText>
        </w:r>
        <w:r w:rsidR="00A32737" w:rsidDel="00E474FD">
          <w:rPr>
            <w:sz w:val="24"/>
            <w:szCs w:val="24"/>
          </w:rPr>
          <w:delText>DC</w:delText>
        </w:r>
        <w:r w:rsidR="00376C8D" w:rsidRPr="00C24B75" w:rsidDel="00E474FD">
          <w:rPr>
            <w:sz w:val="24"/>
            <w:szCs w:val="24"/>
            <w:lang w:val="el-GR"/>
          </w:rPr>
          <w:delText xml:space="preserve"> από</w:delText>
        </w:r>
        <w:r w:rsidR="00C24B75" w:rsidRPr="00CF1D4B" w:rsidDel="00E474FD">
          <w:rPr>
            <w:sz w:val="24"/>
            <w:szCs w:val="24"/>
            <w:lang w:val="el-GR"/>
          </w:rPr>
          <w:br/>
        </w:r>
        <w:r w:rsidR="00C24B75" w:rsidRPr="00CF1D4B" w:rsidDel="00E474FD">
          <w:rPr>
            <w:sz w:val="24"/>
            <w:szCs w:val="24"/>
            <w:lang w:val="el-GR"/>
          </w:rPr>
          <w:tab/>
        </w:r>
        <w:r w:rsidR="00E81A44" w:rsidRPr="00CF1D4B" w:rsidDel="00E474FD">
          <w:rPr>
            <w:sz w:val="24"/>
            <w:szCs w:val="24"/>
            <w:lang w:val="el-GR"/>
          </w:rPr>
          <w:delText xml:space="preserve">  </w:delText>
        </w:r>
        <w:r w:rsidR="00376C8D" w:rsidRPr="00C24B75" w:rsidDel="00E474FD">
          <w:rPr>
            <w:sz w:val="24"/>
            <w:szCs w:val="24"/>
            <w:lang w:val="el-GR"/>
          </w:rPr>
          <w:delText xml:space="preserve">μπαταρίες </w:delText>
        </w:r>
        <w:r w:rsidR="0041443D" w:rsidRPr="00C24B75" w:rsidDel="00E474FD">
          <w:rPr>
            <w:sz w:val="24"/>
            <w:szCs w:val="24"/>
            <w:lang w:val="el-GR"/>
          </w:rPr>
          <w:delText xml:space="preserve">του </w:delText>
        </w:r>
      </w:del>
    </w:p>
    <w:p w:rsidR="0041443D" w:rsidRPr="00C24B75" w:rsidDel="00E474FD" w:rsidRDefault="0041443D" w:rsidP="00CF1D4B">
      <w:pPr>
        <w:widowControl w:val="0"/>
        <w:tabs>
          <w:tab w:val="left" w:pos="6521"/>
        </w:tabs>
        <w:spacing w:after="120"/>
        <w:ind w:left="426" w:firstLine="284"/>
        <w:rPr>
          <w:del w:id="42" w:author="Καρμίρης Αγγελος" w:date="2020-01-03T10:44:00Z"/>
          <w:sz w:val="24"/>
          <w:szCs w:val="24"/>
          <w:lang w:val="el-GR"/>
        </w:rPr>
      </w:pPr>
      <w:del w:id="43" w:author="Καρμίρης Αγγελος" w:date="2020-01-03T10:44:00Z">
        <w:r w:rsidRPr="00C24B75" w:rsidDel="00E474FD">
          <w:rPr>
            <w:sz w:val="24"/>
            <w:szCs w:val="24"/>
            <w:lang w:val="el-GR"/>
          </w:rPr>
          <w:tab/>
          <w:delText xml:space="preserve">  Κ.Υ.Τ</w:delText>
        </w:r>
      </w:del>
    </w:p>
    <w:p w:rsidR="00B3002E" w:rsidRPr="00CF1D4B" w:rsidDel="00E474FD" w:rsidRDefault="00B3002E" w:rsidP="00CF1D4B">
      <w:pPr>
        <w:widowControl w:val="0"/>
        <w:tabs>
          <w:tab w:val="left" w:pos="6521"/>
        </w:tabs>
        <w:ind w:left="426" w:firstLine="284"/>
        <w:rPr>
          <w:del w:id="44" w:author="Καρμίρης Αγγελος" w:date="2020-01-03T10:44:00Z"/>
          <w:sz w:val="24"/>
          <w:szCs w:val="24"/>
          <w:lang w:val="el-GR"/>
        </w:rPr>
      </w:pPr>
    </w:p>
    <w:p w:rsidR="000439B1" w:rsidRPr="00A32737" w:rsidDel="00E474FD" w:rsidRDefault="000439B1" w:rsidP="00CF1D4B">
      <w:pPr>
        <w:widowControl w:val="0"/>
        <w:tabs>
          <w:tab w:val="left" w:pos="6521"/>
        </w:tabs>
        <w:spacing w:after="120"/>
        <w:ind w:left="426" w:firstLine="284"/>
        <w:rPr>
          <w:del w:id="45" w:author="Καρμίρης Αγγελος" w:date="2020-01-03T10:44:00Z"/>
          <w:sz w:val="24"/>
          <w:szCs w:val="24"/>
          <w:lang w:val="el-GR"/>
        </w:rPr>
      </w:pPr>
      <w:del w:id="46" w:author="Καρμίρης Αγγελος" w:date="2020-01-03T10:44:00Z">
        <w:r w:rsidRPr="00C24B75" w:rsidDel="00E474FD">
          <w:rPr>
            <w:sz w:val="24"/>
            <w:szCs w:val="24"/>
            <w:lang w:val="el-GR"/>
          </w:rPr>
          <w:delText>1</w:delText>
        </w:r>
        <w:r w:rsidR="00B3002E" w:rsidDel="00E474FD">
          <w:rPr>
            <w:sz w:val="24"/>
            <w:szCs w:val="24"/>
            <w:lang w:val="el-GR"/>
          </w:rPr>
          <w:delText>1</w:delText>
        </w:r>
        <w:r w:rsidRPr="00C24B75" w:rsidDel="00E474FD">
          <w:rPr>
            <w:sz w:val="24"/>
            <w:szCs w:val="24"/>
            <w:lang w:val="el-GR"/>
          </w:rPr>
          <w:delText xml:space="preserve">.Διαθέσιμη </w:delText>
        </w:r>
        <w:r w:rsidR="000B07E0" w:rsidRPr="00C24B75" w:rsidDel="00E474FD">
          <w:rPr>
            <w:sz w:val="24"/>
            <w:szCs w:val="24"/>
            <w:lang w:val="el-GR"/>
          </w:rPr>
          <w:delText xml:space="preserve">βοηθητική </w:delText>
        </w:r>
        <w:r w:rsidRPr="00C24B75" w:rsidDel="00E474FD">
          <w:rPr>
            <w:sz w:val="24"/>
            <w:szCs w:val="24"/>
            <w:lang w:val="el-GR"/>
          </w:rPr>
          <w:delText>τάση τροφοδοσίας  Ε.Ρ.</w:delText>
        </w:r>
        <w:r w:rsidR="00B3002E" w:rsidRPr="00CF1D4B" w:rsidDel="00E474FD">
          <w:rPr>
            <w:sz w:val="24"/>
            <w:szCs w:val="24"/>
            <w:lang w:val="el-GR"/>
          </w:rPr>
          <w:tab/>
        </w:r>
        <w:r w:rsidRPr="00C24B75" w:rsidDel="00E474FD">
          <w:rPr>
            <w:sz w:val="24"/>
            <w:szCs w:val="24"/>
            <w:lang w:val="el-GR"/>
          </w:rPr>
          <w:delText>:</w:delText>
        </w:r>
        <w:r w:rsidR="00376C8D" w:rsidRPr="00C24B75" w:rsidDel="00E474FD">
          <w:rPr>
            <w:sz w:val="24"/>
            <w:szCs w:val="24"/>
            <w:lang w:val="el-GR"/>
          </w:rPr>
          <w:delText xml:space="preserve"> 3</w:delText>
        </w:r>
        <w:r w:rsidR="003F6AB5" w:rsidRPr="00C24B75" w:rsidDel="00E474FD">
          <w:rPr>
            <w:sz w:val="24"/>
            <w:szCs w:val="24"/>
            <w:lang w:val="el-GR"/>
          </w:rPr>
          <w:delText xml:space="preserve"> </w:delText>
        </w:r>
        <w:r w:rsidR="00376C8D" w:rsidRPr="00C24B75" w:rsidDel="00E474FD">
          <w:rPr>
            <w:sz w:val="24"/>
            <w:szCs w:val="24"/>
            <w:lang w:val="el-GR"/>
          </w:rPr>
          <w:delText>φασική</w:delText>
        </w:r>
        <w:r w:rsidR="00B3002E" w:rsidRPr="00CF1D4B" w:rsidDel="00E474FD">
          <w:rPr>
            <w:sz w:val="24"/>
            <w:szCs w:val="24"/>
            <w:lang w:val="el-GR"/>
          </w:rPr>
          <w:br/>
        </w:r>
        <w:r w:rsidR="00B3002E" w:rsidRPr="00CF1D4B" w:rsidDel="00E474FD">
          <w:rPr>
            <w:sz w:val="24"/>
            <w:szCs w:val="24"/>
            <w:lang w:val="el-GR"/>
          </w:rPr>
          <w:tab/>
          <w:delText xml:space="preserve">  </w:delText>
        </w:r>
        <w:r w:rsidR="00376C8D" w:rsidRPr="009F37EC" w:rsidDel="00E474FD">
          <w:rPr>
            <w:sz w:val="24"/>
            <w:szCs w:val="24"/>
            <w:lang w:val="el-GR"/>
          </w:rPr>
          <w:delText>4 αγωγών</w:delText>
        </w:r>
        <w:r w:rsidR="00B3002E" w:rsidRPr="00CF1D4B" w:rsidDel="00E474FD">
          <w:rPr>
            <w:sz w:val="24"/>
            <w:szCs w:val="24"/>
            <w:lang w:val="el-GR"/>
          </w:rPr>
          <w:br/>
        </w:r>
        <w:r w:rsidR="00B3002E" w:rsidRPr="00CF1D4B" w:rsidDel="00E474FD">
          <w:rPr>
            <w:sz w:val="24"/>
            <w:szCs w:val="24"/>
            <w:lang w:val="el-GR"/>
          </w:rPr>
          <w:tab/>
          <w:delText xml:space="preserve">  </w:delText>
        </w:r>
        <w:r w:rsidR="00A2112D" w:rsidRPr="009F37EC" w:rsidDel="00E474FD">
          <w:rPr>
            <w:sz w:val="24"/>
            <w:szCs w:val="24"/>
            <w:lang w:val="el-GR"/>
          </w:rPr>
          <w:delText>2</w:delText>
        </w:r>
        <w:r w:rsidR="00B50C1D" w:rsidRPr="009F37EC" w:rsidDel="00E474FD">
          <w:rPr>
            <w:sz w:val="24"/>
            <w:szCs w:val="24"/>
            <w:lang w:val="el-GR"/>
          </w:rPr>
          <w:delText>30/40</w:delText>
        </w:r>
        <w:r w:rsidR="00376C8D" w:rsidRPr="009F37EC" w:rsidDel="00E474FD">
          <w:rPr>
            <w:sz w:val="24"/>
            <w:szCs w:val="24"/>
            <w:lang w:val="el-GR"/>
          </w:rPr>
          <w:delText xml:space="preserve">0 </w:delText>
        </w:r>
        <w:r w:rsidR="00376C8D" w:rsidRPr="00CF1D4B" w:rsidDel="00E474FD">
          <w:rPr>
            <w:sz w:val="24"/>
            <w:szCs w:val="24"/>
            <w:lang w:val="el-GR"/>
          </w:rPr>
          <w:delText>V</w:delText>
        </w:r>
        <w:r w:rsidR="00A32737" w:rsidDel="00E474FD">
          <w:rPr>
            <w:sz w:val="24"/>
            <w:szCs w:val="24"/>
            <w:lang w:val="el-GR"/>
          </w:rPr>
          <w:delText xml:space="preserve"> </w:delText>
        </w:r>
        <w:r w:rsidR="00A32737" w:rsidDel="00E474FD">
          <w:rPr>
            <w:sz w:val="24"/>
            <w:szCs w:val="24"/>
          </w:rPr>
          <w:delText>AC</w:delText>
        </w:r>
      </w:del>
    </w:p>
    <w:p w:rsidR="00D67AEF" w:rsidRPr="00B3002E" w:rsidDel="00E474FD" w:rsidRDefault="000439B1" w:rsidP="00CF1D4B">
      <w:pPr>
        <w:widowControl w:val="0"/>
        <w:tabs>
          <w:tab w:val="left" w:pos="6521"/>
        </w:tabs>
        <w:spacing w:after="120"/>
        <w:ind w:left="426" w:firstLine="284"/>
        <w:rPr>
          <w:del w:id="47" w:author="Καρμίρης Αγγελος" w:date="2020-01-03T10:44:00Z"/>
          <w:sz w:val="24"/>
          <w:szCs w:val="24"/>
          <w:lang w:val="el-GR"/>
        </w:rPr>
      </w:pPr>
      <w:del w:id="48" w:author="Καρμίρης Αγγελος" w:date="2020-01-03T10:44:00Z">
        <w:r w:rsidRPr="00B3002E" w:rsidDel="00E474FD">
          <w:rPr>
            <w:sz w:val="24"/>
            <w:szCs w:val="24"/>
            <w:lang w:val="el-GR"/>
          </w:rPr>
          <w:delText>1</w:delText>
        </w:r>
        <w:r w:rsidR="00B3002E" w:rsidDel="00E474FD">
          <w:rPr>
            <w:sz w:val="24"/>
            <w:szCs w:val="24"/>
            <w:lang w:val="el-GR"/>
          </w:rPr>
          <w:delText>2</w:delText>
        </w:r>
        <w:r w:rsidR="000932CF" w:rsidRPr="00B3002E" w:rsidDel="00E474FD">
          <w:rPr>
            <w:sz w:val="24"/>
            <w:szCs w:val="24"/>
            <w:lang w:val="el-GR"/>
          </w:rPr>
          <w:delText>.</w:delText>
        </w:r>
        <w:r w:rsidR="00D67AEF" w:rsidRPr="00B3002E" w:rsidDel="00E474FD">
          <w:rPr>
            <w:sz w:val="24"/>
            <w:szCs w:val="24"/>
            <w:lang w:val="el-GR"/>
          </w:rPr>
          <w:delText xml:space="preserve">Τάση αντοχής σε  </w:delText>
        </w:r>
        <w:r w:rsidR="00771018" w:rsidRPr="00B3002E" w:rsidDel="00E474FD">
          <w:rPr>
            <w:sz w:val="24"/>
            <w:szCs w:val="24"/>
            <w:lang w:val="el-GR"/>
          </w:rPr>
          <w:delText>σ</w:delText>
        </w:r>
        <w:r w:rsidR="00D67AEF" w:rsidRPr="00B3002E" w:rsidDel="00E474FD">
          <w:rPr>
            <w:sz w:val="24"/>
            <w:szCs w:val="24"/>
            <w:lang w:val="el-GR"/>
          </w:rPr>
          <w:delText>υχνότητα</w:delText>
        </w:r>
        <w:r w:rsidR="00771018" w:rsidRPr="00B3002E" w:rsidDel="00E474FD">
          <w:rPr>
            <w:sz w:val="24"/>
            <w:szCs w:val="24"/>
            <w:lang w:val="el-GR"/>
          </w:rPr>
          <w:delText xml:space="preserve"> δικτύου</w:delText>
        </w:r>
        <w:r w:rsidR="00D67AEF" w:rsidRPr="00B3002E" w:rsidDel="00E474FD">
          <w:rPr>
            <w:sz w:val="24"/>
            <w:szCs w:val="24"/>
            <w:lang w:val="el-GR"/>
          </w:rPr>
          <w:delText xml:space="preserve"> (1 </w:delText>
        </w:r>
        <w:r w:rsidR="00D67AEF" w:rsidRPr="00CF1D4B" w:rsidDel="00E474FD">
          <w:rPr>
            <w:sz w:val="24"/>
            <w:szCs w:val="24"/>
            <w:lang w:val="el-GR"/>
          </w:rPr>
          <w:delText>min</w:delText>
        </w:r>
        <w:r w:rsidR="00D67AEF" w:rsidRPr="00B3002E" w:rsidDel="00E474FD">
          <w:rPr>
            <w:sz w:val="24"/>
            <w:szCs w:val="24"/>
            <w:lang w:val="el-GR"/>
          </w:rPr>
          <w:delText>)</w:delText>
        </w:r>
        <w:r w:rsidR="00B3002E" w:rsidRPr="00CF1D4B" w:rsidDel="00E474FD">
          <w:rPr>
            <w:sz w:val="24"/>
            <w:szCs w:val="24"/>
            <w:lang w:val="el-GR"/>
          </w:rPr>
          <w:tab/>
        </w:r>
        <w:r w:rsidR="00D67AEF" w:rsidRPr="00B3002E" w:rsidDel="00E474FD">
          <w:rPr>
            <w:sz w:val="24"/>
            <w:szCs w:val="24"/>
            <w:lang w:val="el-GR"/>
          </w:rPr>
          <w:delText>: 680 kV</w:delText>
        </w:r>
        <w:r w:rsidR="0041443D" w:rsidRPr="00B3002E" w:rsidDel="00E474FD">
          <w:rPr>
            <w:sz w:val="24"/>
            <w:szCs w:val="24"/>
            <w:lang w:val="el-GR"/>
          </w:rPr>
          <w:delText xml:space="preserve"> </w:delText>
        </w:r>
        <w:r w:rsidR="00C45855" w:rsidRPr="00B3002E" w:rsidDel="00E474FD">
          <w:rPr>
            <w:sz w:val="24"/>
            <w:szCs w:val="24"/>
            <w:lang w:val="el-GR"/>
          </w:rPr>
          <w:delText>(ενδ</w:delText>
        </w:r>
        <w:r w:rsidR="0041443D" w:rsidRPr="00B3002E" w:rsidDel="00E474FD">
          <w:rPr>
            <w:sz w:val="24"/>
            <w:szCs w:val="24"/>
            <w:lang w:val="el-GR"/>
          </w:rPr>
          <w:delText xml:space="preserve">. </w:delText>
        </w:r>
        <w:r w:rsidR="00C45855" w:rsidRPr="00B3002E" w:rsidDel="00E474FD">
          <w:rPr>
            <w:sz w:val="24"/>
            <w:szCs w:val="24"/>
            <w:lang w:val="el-GR"/>
          </w:rPr>
          <w:delText>τιμή</w:delText>
        </w:r>
        <w:r w:rsidR="00D67AEF" w:rsidRPr="00B3002E" w:rsidDel="00E474FD">
          <w:rPr>
            <w:sz w:val="24"/>
            <w:szCs w:val="24"/>
            <w:lang w:val="el-GR"/>
          </w:rPr>
          <w:delText>)</w:delText>
        </w:r>
      </w:del>
    </w:p>
    <w:p w:rsidR="0041443D" w:rsidRPr="00B3002E" w:rsidDel="00E474FD" w:rsidRDefault="000932CF" w:rsidP="00CF1D4B">
      <w:pPr>
        <w:widowControl w:val="0"/>
        <w:tabs>
          <w:tab w:val="left" w:pos="6521"/>
        </w:tabs>
        <w:spacing w:after="120"/>
        <w:ind w:left="426" w:firstLine="284"/>
        <w:rPr>
          <w:del w:id="49" w:author="Καρμίρης Αγγελος" w:date="2020-01-03T10:44:00Z"/>
          <w:sz w:val="24"/>
          <w:szCs w:val="24"/>
          <w:lang w:val="el-GR"/>
        </w:rPr>
      </w:pPr>
      <w:del w:id="50" w:author="Καρμίρης Αγγελος" w:date="2020-01-03T10:44:00Z">
        <w:r w:rsidRPr="00B3002E" w:rsidDel="00E474FD">
          <w:rPr>
            <w:sz w:val="24"/>
            <w:szCs w:val="24"/>
            <w:lang w:val="el-GR"/>
          </w:rPr>
          <w:delText>1</w:delText>
        </w:r>
        <w:r w:rsidR="00B3002E" w:rsidDel="00E474FD">
          <w:rPr>
            <w:sz w:val="24"/>
            <w:szCs w:val="24"/>
            <w:lang w:val="el-GR"/>
          </w:rPr>
          <w:delText>3</w:delText>
        </w:r>
        <w:r w:rsidRPr="00B3002E" w:rsidDel="00E474FD">
          <w:rPr>
            <w:sz w:val="24"/>
            <w:szCs w:val="24"/>
            <w:lang w:val="el-GR"/>
          </w:rPr>
          <w:delText>.</w:delText>
        </w:r>
        <w:r w:rsidR="00E21883" w:rsidRPr="00B3002E" w:rsidDel="00E474FD">
          <w:rPr>
            <w:sz w:val="24"/>
            <w:szCs w:val="24"/>
            <w:lang w:val="el-GR"/>
          </w:rPr>
          <w:delText>Μέθοδος</w:delText>
        </w:r>
        <w:r w:rsidR="00D67AEF" w:rsidRPr="00B3002E" w:rsidDel="00E474FD">
          <w:rPr>
            <w:sz w:val="24"/>
            <w:szCs w:val="24"/>
            <w:lang w:val="el-GR"/>
          </w:rPr>
          <w:delText xml:space="preserve"> </w:delText>
        </w:r>
        <w:r w:rsidRPr="00B3002E" w:rsidDel="00E474FD">
          <w:rPr>
            <w:sz w:val="24"/>
            <w:szCs w:val="24"/>
            <w:lang w:val="el-GR"/>
          </w:rPr>
          <w:delText xml:space="preserve">συστήματος </w:delText>
        </w:r>
        <w:r w:rsidR="0041443D" w:rsidRPr="00B3002E" w:rsidDel="00E474FD">
          <w:rPr>
            <w:sz w:val="24"/>
            <w:szCs w:val="24"/>
            <w:lang w:val="el-GR"/>
          </w:rPr>
          <w:delText>γείωσης</w:delText>
        </w:r>
        <w:r w:rsidR="0041443D" w:rsidRPr="00B3002E" w:rsidDel="00E474FD">
          <w:rPr>
            <w:sz w:val="24"/>
            <w:szCs w:val="24"/>
            <w:lang w:val="el-GR"/>
          </w:rPr>
          <w:tab/>
          <w:delText xml:space="preserve">: </w:delText>
        </w:r>
        <w:r w:rsidR="0014498C" w:rsidRPr="00B3002E" w:rsidDel="00E474FD">
          <w:rPr>
            <w:sz w:val="24"/>
            <w:szCs w:val="24"/>
            <w:lang w:val="el-GR"/>
          </w:rPr>
          <w:delText>Στερεά</w:delText>
        </w:r>
        <w:r w:rsidR="0041443D" w:rsidRPr="00B3002E" w:rsidDel="00E474FD">
          <w:rPr>
            <w:sz w:val="24"/>
            <w:szCs w:val="24"/>
            <w:lang w:val="el-GR"/>
          </w:rPr>
          <w:delText xml:space="preserve"> γειωμένο</w:delText>
        </w:r>
      </w:del>
    </w:p>
    <w:p w:rsidR="005A560D" w:rsidRPr="00D81302" w:rsidDel="00E474FD" w:rsidRDefault="005A560D" w:rsidP="005A560D">
      <w:pPr>
        <w:widowControl w:val="0"/>
        <w:tabs>
          <w:tab w:val="left" w:pos="6521"/>
        </w:tabs>
        <w:spacing w:after="120"/>
        <w:ind w:left="426" w:firstLine="284"/>
        <w:rPr>
          <w:del w:id="51" w:author="Καρμίρης Αγγελος" w:date="2020-01-03T10:44:00Z"/>
          <w:sz w:val="24"/>
          <w:szCs w:val="24"/>
          <w:lang w:val="el-GR"/>
        </w:rPr>
      </w:pPr>
      <w:del w:id="52" w:author="Καρμίρης Αγγελος" w:date="2020-01-03T10:44:00Z">
        <w:r w:rsidRPr="00D81302" w:rsidDel="00E474FD">
          <w:rPr>
            <w:sz w:val="24"/>
            <w:szCs w:val="24"/>
            <w:lang w:val="el-GR"/>
          </w:rPr>
          <w:delText>1</w:delText>
        </w:r>
        <w:r w:rsidDel="00E474FD">
          <w:rPr>
            <w:sz w:val="24"/>
            <w:szCs w:val="24"/>
            <w:lang w:val="el-GR"/>
          </w:rPr>
          <w:delText>4</w:delText>
        </w:r>
        <w:r w:rsidRPr="00D81302" w:rsidDel="00E474FD">
          <w:rPr>
            <w:sz w:val="24"/>
            <w:szCs w:val="24"/>
            <w:lang w:val="el-GR"/>
          </w:rPr>
          <w:delText>.</w:delText>
        </w:r>
        <w:r w:rsidDel="00E474FD">
          <w:rPr>
            <w:sz w:val="24"/>
            <w:szCs w:val="24"/>
            <w:lang w:val="el-GR"/>
          </w:rPr>
          <w:delText xml:space="preserve">Περιοχή λόγου </w:delText>
        </w:r>
        <w:r w:rsidRPr="00D81302" w:rsidDel="00E474FD">
          <w:rPr>
            <w:sz w:val="24"/>
            <w:szCs w:val="24"/>
            <w:lang w:val="en-GB"/>
          </w:rPr>
          <w:delText>Z</w:delText>
        </w:r>
        <w:r w:rsidRPr="00CF1D4B" w:rsidDel="00E474FD">
          <w:rPr>
            <w:sz w:val="24"/>
            <w:szCs w:val="24"/>
            <w:vertAlign w:val="subscript"/>
            <w:lang w:val="el-GR"/>
          </w:rPr>
          <w:delText>0</w:delText>
        </w:r>
        <w:r w:rsidRPr="00CF1D4B" w:rsidDel="00E474FD">
          <w:rPr>
            <w:sz w:val="24"/>
            <w:szCs w:val="24"/>
            <w:lang w:val="el-GR"/>
          </w:rPr>
          <w:delText>/</w:delText>
        </w:r>
        <w:r w:rsidRPr="00D81302" w:rsidDel="00E474FD">
          <w:rPr>
            <w:sz w:val="24"/>
            <w:szCs w:val="24"/>
            <w:lang w:val="en-GB"/>
          </w:rPr>
          <w:delText>Z</w:delText>
        </w:r>
        <w:r w:rsidRPr="00CF1D4B" w:rsidDel="00E474FD">
          <w:rPr>
            <w:sz w:val="24"/>
            <w:szCs w:val="24"/>
            <w:vertAlign w:val="subscript"/>
            <w:lang w:val="el-GR"/>
          </w:rPr>
          <w:delText>+</w:delText>
        </w:r>
        <w:r w:rsidRPr="00D81302" w:rsidDel="00E474FD">
          <w:rPr>
            <w:sz w:val="24"/>
            <w:szCs w:val="24"/>
            <w:lang w:val="el-GR"/>
          </w:rPr>
          <w:tab/>
          <w:delText xml:space="preserve">: </w:delText>
        </w:r>
        <w:r w:rsidDel="00E474FD">
          <w:rPr>
            <w:sz w:val="24"/>
            <w:szCs w:val="24"/>
            <w:lang w:val="el-GR"/>
          </w:rPr>
          <w:delText>1 – 3</w:delText>
        </w:r>
      </w:del>
    </w:p>
    <w:p w:rsidR="004F05B4" w:rsidRPr="009F37EC" w:rsidDel="00E474FD" w:rsidRDefault="004F05B4" w:rsidP="005C2732">
      <w:pPr>
        <w:widowControl w:val="0"/>
        <w:tabs>
          <w:tab w:val="left" w:pos="1560"/>
          <w:tab w:val="left" w:pos="6521"/>
        </w:tabs>
        <w:ind w:left="851" w:firstLine="567"/>
        <w:jc w:val="both"/>
        <w:rPr>
          <w:del w:id="53" w:author="Καρμίρης Αγγελος" w:date="2020-01-03T10:44:00Z"/>
          <w:i/>
          <w:iCs/>
          <w:sz w:val="24"/>
          <w:szCs w:val="24"/>
          <w:lang w:val="el-GR"/>
        </w:rPr>
      </w:pPr>
    </w:p>
    <w:p w:rsidR="003429B2" w:rsidRPr="009F37EC" w:rsidDel="00E474FD" w:rsidRDefault="003429B2" w:rsidP="003429B2">
      <w:pPr>
        <w:ind w:left="-142" w:firstLine="851"/>
        <w:rPr>
          <w:del w:id="54" w:author="Καρμίρης Αγγελος" w:date="2020-01-03T10:44:00Z"/>
          <w:b/>
          <w:bCs/>
          <w:caps/>
          <w:sz w:val="24"/>
          <w:szCs w:val="24"/>
          <w:u w:val="single"/>
          <w:lang w:val="el-GR"/>
        </w:rPr>
      </w:pPr>
      <w:del w:id="55" w:author="Καρμίρης Αγγελος" w:date="2020-01-03T10:44:00Z">
        <w:r w:rsidRPr="009F37EC" w:rsidDel="00E474FD">
          <w:rPr>
            <w:b/>
            <w:bCs/>
            <w:caps/>
            <w:sz w:val="24"/>
            <w:szCs w:val="24"/>
            <w:lang w:val="el-GR"/>
          </w:rPr>
          <w:delText>Ι</w:delText>
        </w:r>
        <w:r w:rsidRPr="009F37EC" w:rsidDel="00E474FD">
          <w:rPr>
            <w:b/>
            <w:bCs/>
            <w:caps/>
            <w:sz w:val="24"/>
            <w:szCs w:val="24"/>
          </w:rPr>
          <w:delText>VB</w:delText>
        </w:r>
        <w:r w:rsidRPr="009F37EC" w:rsidDel="00E474FD">
          <w:rPr>
            <w:b/>
            <w:bCs/>
            <w:caps/>
            <w:sz w:val="24"/>
            <w:szCs w:val="24"/>
            <w:lang w:val="el-GR"/>
          </w:rPr>
          <w:delText xml:space="preserve"> .  </w:delText>
        </w:r>
        <w:r w:rsidR="009D58BB" w:rsidDel="00E474FD">
          <w:rPr>
            <w:b/>
            <w:bCs/>
            <w:caps/>
            <w:sz w:val="24"/>
            <w:szCs w:val="24"/>
            <w:u w:val="single"/>
            <w:lang w:val="el-GR"/>
          </w:rPr>
          <w:delText>δικτυο</w:delText>
        </w:r>
        <w:r w:rsidRPr="009F37EC" w:rsidDel="00E474FD">
          <w:rPr>
            <w:b/>
            <w:bCs/>
            <w:caps/>
            <w:sz w:val="24"/>
            <w:szCs w:val="24"/>
            <w:u w:val="single"/>
            <w:lang w:val="el-GR"/>
          </w:rPr>
          <w:delText xml:space="preserve"> 150 </w:delText>
        </w:r>
        <w:r w:rsidRPr="009F37EC" w:rsidDel="00E474FD">
          <w:rPr>
            <w:b/>
            <w:bCs/>
            <w:caps/>
            <w:sz w:val="24"/>
            <w:szCs w:val="24"/>
            <w:u w:val="single"/>
          </w:rPr>
          <w:delText>k</w:delText>
        </w:r>
        <w:r w:rsidRPr="009F37EC" w:rsidDel="00E474FD">
          <w:rPr>
            <w:b/>
            <w:bCs/>
            <w:caps/>
            <w:sz w:val="24"/>
            <w:szCs w:val="24"/>
            <w:u w:val="single"/>
            <w:lang w:val="el-GR"/>
          </w:rPr>
          <w:delText>V</w:delText>
        </w:r>
      </w:del>
    </w:p>
    <w:p w:rsidR="003429B2" w:rsidRPr="009F37EC" w:rsidDel="00E474FD" w:rsidRDefault="003429B2" w:rsidP="003429B2">
      <w:pPr>
        <w:ind w:left="-142" w:firstLine="851"/>
        <w:rPr>
          <w:del w:id="56" w:author="Καρμίρης Αγγελος" w:date="2020-01-03T10:44:00Z"/>
          <w:b/>
          <w:bCs/>
          <w:i/>
          <w:iCs/>
          <w:caps/>
          <w:sz w:val="24"/>
          <w:szCs w:val="24"/>
          <w:lang w:val="el-GR"/>
        </w:rPr>
      </w:pPr>
      <w:del w:id="57" w:author="Καρμίρης Αγγελος" w:date="2020-01-03T10:44:00Z">
        <w:r w:rsidRPr="009F37EC" w:rsidDel="00E474FD">
          <w:rPr>
            <w:b/>
            <w:bCs/>
            <w:i/>
            <w:iCs/>
            <w:caps/>
            <w:sz w:val="24"/>
            <w:szCs w:val="24"/>
            <w:lang w:val="el-GR"/>
          </w:rPr>
          <w:tab/>
        </w:r>
        <w:r w:rsidRPr="009F37EC" w:rsidDel="00E474FD">
          <w:rPr>
            <w:b/>
            <w:bCs/>
            <w:i/>
            <w:iCs/>
            <w:caps/>
            <w:sz w:val="24"/>
            <w:szCs w:val="24"/>
            <w:lang w:val="el-GR"/>
          </w:rPr>
          <w:tab/>
        </w:r>
      </w:del>
    </w:p>
    <w:tbl>
      <w:tblPr>
        <w:tblW w:w="8532" w:type="dxa"/>
        <w:tblInd w:w="648" w:type="dxa"/>
        <w:tblLook w:val="01E0" w:firstRow="1" w:lastRow="1" w:firstColumn="1" w:lastColumn="1" w:noHBand="0" w:noVBand="0"/>
      </w:tblPr>
      <w:tblGrid>
        <w:gridCol w:w="4595"/>
        <w:gridCol w:w="3937"/>
      </w:tblGrid>
      <w:tr w:rsidR="003429B2" w:rsidRPr="00E474FD" w:rsidDel="00E474FD" w:rsidTr="0077537B">
        <w:trPr>
          <w:trHeight w:val="320"/>
          <w:del w:id="58" w:author="Καρμίρης Αγγελος" w:date="2020-01-03T10:44:00Z"/>
        </w:trPr>
        <w:tc>
          <w:tcPr>
            <w:tcW w:w="4595" w:type="dxa"/>
            <w:shd w:val="clear" w:color="auto" w:fill="auto"/>
          </w:tcPr>
          <w:p w:rsidR="003429B2" w:rsidRPr="0077537B" w:rsidDel="00E474FD" w:rsidRDefault="003429B2" w:rsidP="0077537B">
            <w:pPr>
              <w:numPr>
                <w:ilvl w:val="0"/>
                <w:numId w:val="1"/>
              </w:numPr>
              <w:autoSpaceDE/>
              <w:autoSpaceDN/>
              <w:rPr>
                <w:del w:id="59" w:author="Καρμίρης Αγγελος" w:date="2020-01-03T10:44:00Z"/>
                <w:sz w:val="24"/>
                <w:szCs w:val="24"/>
                <w:lang w:val="el-GR"/>
              </w:rPr>
            </w:pPr>
            <w:del w:id="60" w:author="Καρμίρης Αγγελος" w:date="2020-01-03T10:44:00Z">
              <w:r w:rsidRPr="0077537B" w:rsidDel="00E474FD">
                <w:rPr>
                  <w:sz w:val="24"/>
                  <w:szCs w:val="24"/>
                  <w:lang w:val="el-GR"/>
                </w:rPr>
                <w:delText>Ονομαστική Τάση</w:delText>
              </w:r>
            </w:del>
          </w:p>
          <w:p w:rsidR="003429B2" w:rsidRPr="0077537B" w:rsidDel="00E474FD" w:rsidRDefault="003429B2" w:rsidP="0077537B">
            <w:pPr>
              <w:ind w:left="360"/>
              <w:rPr>
                <w:del w:id="61" w:author="Καρμίρης Αγγελος" w:date="2020-01-03T10:44:00Z"/>
                <w:sz w:val="24"/>
                <w:szCs w:val="24"/>
                <w:lang w:val="el-GR"/>
              </w:rPr>
            </w:pPr>
          </w:p>
        </w:tc>
        <w:tc>
          <w:tcPr>
            <w:tcW w:w="3937" w:type="dxa"/>
            <w:shd w:val="clear" w:color="auto" w:fill="auto"/>
            <w:vAlign w:val="center"/>
          </w:tcPr>
          <w:p w:rsidR="003429B2" w:rsidRPr="0077537B" w:rsidDel="00E474FD" w:rsidRDefault="00B50C1D" w:rsidP="0077537B">
            <w:pPr>
              <w:jc w:val="center"/>
              <w:rPr>
                <w:del w:id="62" w:author="Καρμίρης Αγγελος" w:date="2020-01-03T10:44:00Z"/>
                <w:sz w:val="24"/>
                <w:szCs w:val="24"/>
                <w:lang w:val="el-GR"/>
              </w:rPr>
            </w:pPr>
            <w:del w:id="63" w:author="Καρμίρης Αγγελος" w:date="2020-01-03T10:44:00Z">
              <w:r w:rsidRPr="0077537B" w:rsidDel="00E474FD">
                <w:rPr>
                  <w:sz w:val="24"/>
                  <w:szCs w:val="24"/>
                  <w:lang w:val="el-GR"/>
                </w:rPr>
                <w:delText xml:space="preserve"> </w:delText>
              </w:r>
              <w:r w:rsidR="003429B2" w:rsidRPr="0077537B" w:rsidDel="00E474FD">
                <w:rPr>
                  <w:sz w:val="24"/>
                  <w:szCs w:val="24"/>
                  <w:lang w:val="el-GR"/>
                </w:rPr>
                <w:delText xml:space="preserve">: 150 </w:delText>
              </w:r>
              <w:r w:rsidR="004F05B4" w:rsidRPr="0077537B" w:rsidDel="00E474FD">
                <w:rPr>
                  <w:sz w:val="24"/>
                  <w:szCs w:val="24"/>
                </w:rPr>
                <w:delText>kV</w:delText>
              </w:r>
            </w:del>
          </w:p>
        </w:tc>
      </w:tr>
      <w:tr w:rsidR="003429B2" w:rsidRPr="00E474FD" w:rsidDel="00E474FD" w:rsidTr="0077537B">
        <w:trPr>
          <w:trHeight w:val="572"/>
          <w:del w:id="64" w:author="Καρμίρης Αγγελος" w:date="2020-01-03T10:44:00Z"/>
        </w:trPr>
        <w:tc>
          <w:tcPr>
            <w:tcW w:w="4595" w:type="dxa"/>
            <w:shd w:val="clear" w:color="auto" w:fill="auto"/>
          </w:tcPr>
          <w:p w:rsidR="003429B2" w:rsidRPr="0077537B" w:rsidDel="00E474FD" w:rsidRDefault="003429B2" w:rsidP="0077537B">
            <w:pPr>
              <w:numPr>
                <w:ilvl w:val="0"/>
                <w:numId w:val="1"/>
              </w:numPr>
              <w:autoSpaceDE/>
              <w:autoSpaceDN/>
              <w:rPr>
                <w:del w:id="65" w:author="Καρμίρης Αγγελος" w:date="2020-01-03T10:44:00Z"/>
                <w:sz w:val="24"/>
                <w:szCs w:val="24"/>
                <w:lang w:val="el-GR"/>
              </w:rPr>
            </w:pPr>
            <w:del w:id="66" w:author="Καρμίρης Αγγελος" w:date="2020-01-03T10:44:00Z">
              <w:r w:rsidRPr="0077537B" w:rsidDel="00E474FD">
                <w:rPr>
                  <w:sz w:val="24"/>
                  <w:szCs w:val="24"/>
                  <w:lang w:val="el-GR"/>
                </w:rPr>
                <w:delText>Μέγιστη Τάση λειτουργίας</w:delText>
              </w:r>
            </w:del>
          </w:p>
          <w:p w:rsidR="003429B2" w:rsidRPr="0077537B" w:rsidDel="00E474FD" w:rsidRDefault="003429B2" w:rsidP="0077537B">
            <w:pPr>
              <w:ind w:left="360"/>
              <w:rPr>
                <w:del w:id="67" w:author="Καρμίρης Αγγελος" w:date="2020-01-03T10:44:00Z"/>
                <w:sz w:val="24"/>
                <w:szCs w:val="24"/>
                <w:lang w:val="el-GR"/>
              </w:rPr>
            </w:pPr>
          </w:p>
        </w:tc>
        <w:tc>
          <w:tcPr>
            <w:tcW w:w="3937" w:type="dxa"/>
            <w:shd w:val="clear" w:color="auto" w:fill="auto"/>
            <w:vAlign w:val="center"/>
          </w:tcPr>
          <w:p w:rsidR="003429B2" w:rsidRPr="0077537B" w:rsidDel="00E474FD" w:rsidRDefault="00B50C1D" w:rsidP="0077537B">
            <w:pPr>
              <w:jc w:val="center"/>
              <w:rPr>
                <w:del w:id="68" w:author="Καρμίρης Αγγελος" w:date="2020-01-03T10:44:00Z"/>
                <w:sz w:val="24"/>
                <w:szCs w:val="24"/>
                <w:lang w:val="el-GR"/>
              </w:rPr>
            </w:pPr>
            <w:del w:id="69" w:author="Καρμίρης Αγγελος" w:date="2020-01-03T10:44:00Z">
              <w:r w:rsidRPr="0077537B" w:rsidDel="00E474FD">
                <w:rPr>
                  <w:sz w:val="24"/>
                  <w:szCs w:val="24"/>
                  <w:lang w:val="el-GR"/>
                </w:rPr>
                <w:delText xml:space="preserve"> </w:delText>
              </w:r>
              <w:r w:rsidR="003429B2" w:rsidRPr="0077537B" w:rsidDel="00E474FD">
                <w:rPr>
                  <w:sz w:val="24"/>
                  <w:szCs w:val="24"/>
                  <w:lang w:val="el-GR"/>
                </w:rPr>
                <w:delText xml:space="preserve">: 170 </w:delText>
              </w:r>
              <w:r w:rsidR="003429B2" w:rsidRPr="0077537B" w:rsidDel="00E474FD">
                <w:rPr>
                  <w:sz w:val="24"/>
                  <w:szCs w:val="24"/>
                </w:rPr>
                <w:delText>kV</w:delText>
              </w:r>
            </w:del>
          </w:p>
        </w:tc>
      </w:tr>
      <w:tr w:rsidR="005574CF" w:rsidRPr="00E474FD" w:rsidDel="00E474FD" w:rsidTr="0077537B">
        <w:trPr>
          <w:trHeight w:val="572"/>
          <w:del w:id="70" w:author="Καρμίρης Αγγελος" w:date="2020-01-03T10:44:00Z"/>
        </w:trPr>
        <w:tc>
          <w:tcPr>
            <w:tcW w:w="4595" w:type="dxa"/>
            <w:shd w:val="clear" w:color="auto" w:fill="auto"/>
          </w:tcPr>
          <w:p w:rsidR="005574CF" w:rsidRPr="00E474FD" w:rsidDel="00E474FD" w:rsidRDefault="005574CF" w:rsidP="0077537B">
            <w:pPr>
              <w:numPr>
                <w:ilvl w:val="0"/>
                <w:numId w:val="1"/>
              </w:numPr>
              <w:autoSpaceDE/>
              <w:autoSpaceDN/>
              <w:rPr>
                <w:del w:id="71" w:author="Καρμίρης Αγγελος" w:date="2020-01-03T10:44:00Z"/>
                <w:sz w:val="24"/>
                <w:szCs w:val="24"/>
                <w:lang w:val="el-GR"/>
                <w:rPrChange w:id="72" w:author="Καρμίρης Αγγελος" w:date="2020-01-03T10:44:00Z">
                  <w:rPr>
                    <w:del w:id="73" w:author="Καρμίρης Αγγελος" w:date="2020-01-03T10:44:00Z"/>
                    <w:sz w:val="24"/>
                    <w:szCs w:val="24"/>
                  </w:rPr>
                </w:rPrChange>
              </w:rPr>
            </w:pPr>
            <w:del w:id="74" w:author="Καρμίρης Αγγελος" w:date="2020-01-03T10:44:00Z">
              <w:r w:rsidRPr="0077537B" w:rsidDel="00E474FD">
                <w:rPr>
                  <w:sz w:val="24"/>
                  <w:szCs w:val="24"/>
                  <w:lang w:val="el-GR"/>
                </w:rPr>
                <w:delText>Ελάχιστη επιτρεπτή τάση λειτουργίας</w:delText>
              </w:r>
            </w:del>
          </w:p>
        </w:tc>
        <w:tc>
          <w:tcPr>
            <w:tcW w:w="3937" w:type="dxa"/>
            <w:shd w:val="clear" w:color="auto" w:fill="auto"/>
            <w:vAlign w:val="center"/>
          </w:tcPr>
          <w:p w:rsidR="005574CF" w:rsidRPr="00E474FD" w:rsidDel="00E474FD" w:rsidRDefault="00B50C1D" w:rsidP="0077537B">
            <w:pPr>
              <w:jc w:val="center"/>
              <w:rPr>
                <w:del w:id="75" w:author="Καρμίρης Αγγελος" w:date="2020-01-03T10:44:00Z"/>
                <w:sz w:val="24"/>
                <w:szCs w:val="24"/>
                <w:lang w:val="el-GR"/>
                <w:rPrChange w:id="76" w:author="Καρμίρης Αγγελος" w:date="2020-01-03T10:44:00Z">
                  <w:rPr>
                    <w:del w:id="77" w:author="Καρμίρης Αγγελος" w:date="2020-01-03T10:44:00Z"/>
                    <w:sz w:val="24"/>
                    <w:szCs w:val="24"/>
                  </w:rPr>
                </w:rPrChange>
              </w:rPr>
            </w:pPr>
            <w:del w:id="78" w:author="Καρμίρης Αγγελος" w:date="2020-01-03T10:44:00Z">
              <w:r w:rsidRPr="0077537B" w:rsidDel="00E474FD">
                <w:rPr>
                  <w:sz w:val="24"/>
                  <w:szCs w:val="24"/>
                  <w:lang w:val="el-GR"/>
                </w:rPr>
                <w:delText xml:space="preserve"> </w:delText>
              </w:r>
              <w:r w:rsidR="000D457F" w:rsidRPr="0077537B" w:rsidDel="00E474FD">
                <w:rPr>
                  <w:sz w:val="24"/>
                  <w:szCs w:val="24"/>
                  <w:lang w:val="el-GR"/>
                </w:rPr>
                <w:delText xml:space="preserve"> </w:delText>
              </w:r>
              <w:r w:rsidR="000B07E0" w:rsidRPr="00E474FD" w:rsidDel="00E474FD">
                <w:rPr>
                  <w:sz w:val="24"/>
                  <w:szCs w:val="24"/>
                  <w:lang w:val="el-GR"/>
                  <w:rPrChange w:id="79" w:author="Καρμίρης Αγγελος" w:date="2020-01-03T10:44:00Z">
                    <w:rPr>
                      <w:sz w:val="24"/>
                      <w:szCs w:val="24"/>
                    </w:rPr>
                  </w:rPrChange>
                </w:rPr>
                <w:delText xml:space="preserve">: </w:delText>
              </w:r>
              <w:r w:rsidR="003F6AB5" w:rsidRPr="0077537B" w:rsidDel="00E474FD">
                <w:rPr>
                  <w:sz w:val="24"/>
                  <w:szCs w:val="24"/>
                  <w:lang w:val="el-GR"/>
                </w:rPr>
                <w:delText>135</w:delText>
              </w:r>
              <w:r w:rsidR="000B07E0" w:rsidRPr="0077537B" w:rsidDel="00E474FD">
                <w:rPr>
                  <w:sz w:val="24"/>
                  <w:szCs w:val="24"/>
                  <w:lang w:val="el-GR"/>
                </w:rPr>
                <w:delText xml:space="preserve">  </w:delText>
              </w:r>
              <w:r w:rsidR="000B07E0" w:rsidRPr="0077537B" w:rsidDel="00E474FD">
                <w:rPr>
                  <w:sz w:val="24"/>
                  <w:szCs w:val="24"/>
                </w:rPr>
                <w:delText>kV</w:delText>
              </w:r>
            </w:del>
          </w:p>
        </w:tc>
      </w:tr>
      <w:tr w:rsidR="003429B2" w:rsidRPr="00E474FD" w:rsidDel="00E474FD" w:rsidTr="0077537B">
        <w:trPr>
          <w:trHeight w:val="557"/>
          <w:del w:id="80" w:author="Καρμίρης Αγγελος" w:date="2020-01-03T10:44:00Z"/>
        </w:trPr>
        <w:tc>
          <w:tcPr>
            <w:tcW w:w="4595" w:type="dxa"/>
            <w:shd w:val="clear" w:color="auto" w:fill="auto"/>
          </w:tcPr>
          <w:p w:rsidR="003429B2" w:rsidRPr="00E474FD" w:rsidDel="00E474FD" w:rsidRDefault="005E4A47" w:rsidP="0077537B">
            <w:pPr>
              <w:numPr>
                <w:ilvl w:val="0"/>
                <w:numId w:val="1"/>
              </w:numPr>
              <w:autoSpaceDE/>
              <w:autoSpaceDN/>
              <w:rPr>
                <w:del w:id="81" w:author="Καρμίρης Αγγελος" w:date="2020-01-03T10:44:00Z"/>
                <w:sz w:val="24"/>
                <w:szCs w:val="24"/>
                <w:lang w:val="el-GR"/>
                <w:rPrChange w:id="82" w:author="Καρμίρης Αγγελος" w:date="2020-01-03T10:44:00Z">
                  <w:rPr>
                    <w:del w:id="83" w:author="Καρμίρης Αγγελος" w:date="2020-01-03T10:44:00Z"/>
                    <w:sz w:val="24"/>
                    <w:szCs w:val="24"/>
                  </w:rPr>
                </w:rPrChange>
              </w:rPr>
            </w:pPr>
            <w:del w:id="84" w:author="Καρμίρης Αγγελος" w:date="2020-01-03T10:44:00Z">
              <w:r w:rsidRPr="0077537B" w:rsidDel="00E474FD">
                <w:rPr>
                  <w:sz w:val="24"/>
                  <w:szCs w:val="24"/>
                  <w:lang w:val="el-GR"/>
                </w:rPr>
                <w:delText>Αριθμός</w:delText>
              </w:r>
              <w:r w:rsidR="003429B2" w:rsidRPr="00E474FD" w:rsidDel="00E474FD">
                <w:rPr>
                  <w:sz w:val="24"/>
                  <w:szCs w:val="24"/>
                  <w:lang w:val="el-GR"/>
                  <w:rPrChange w:id="85" w:author="Καρμίρης Αγγελος" w:date="2020-01-03T10:44:00Z">
                    <w:rPr>
                      <w:sz w:val="24"/>
                      <w:szCs w:val="24"/>
                    </w:rPr>
                  </w:rPrChange>
                </w:rPr>
                <w:delText xml:space="preserve"> </w:delText>
              </w:r>
              <w:r w:rsidR="00385363" w:rsidRPr="0077537B" w:rsidDel="00E474FD">
                <w:rPr>
                  <w:sz w:val="24"/>
                  <w:szCs w:val="24"/>
                  <w:lang w:val="el-GR"/>
                </w:rPr>
                <w:delText>φάσεων</w:delText>
              </w:r>
            </w:del>
          </w:p>
          <w:p w:rsidR="003429B2" w:rsidRPr="00E474FD" w:rsidDel="00E474FD" w:rsidRDefault="003429B2" w:rsidP="0077537B">
            <w:pPr>
              <w:ind w:left="360"/>
              <w:rPr>
                <w:del w:id="86" w:author="Καρμίρης Αγγελος" w:date="2020-01-03T10:44:00Z"/>
                <w:sz w:val="24"/>
                <w:szCs w:val="24"/>
                <w:lang w:val="el-GR"/>
                <w:rPrChange w:id="87" w:author="Καρμίρης Αγγελος" w:date="2020-01-03T10:44:00Z">
                  <w:rPr>
                    <w:del w:id="88" w:author="Καρμίρης Αγγελος" w:date="2020-01-03T10:44:00Z"/>
                    <w:sz w:val="24"/>
                    <w:szCs w:val="24"/>
                  </w:rPr>
                </w:rPrChange>
              </w:rPr>
            </w:pPr>
          </w:p>
        </w:tc>
        <w:tc>
          <w:tcPr>
            <w:tcW w:w="3937" w:type="dxa"/>
            <w:shd w:val="clear" w:color="auto" w:fill="auto"/>
            <w:vAlign w:val="center"/>
          </w:tcPr>
          <w:p w:rsidR="003429B2" w:rsidRPr="00E474FD" w:rsidDel="00E474FD" w:rsidRDefault="00D67F66" w:rsidP="00D67F66">
            <w:pPr>
              <w:rPr>
                <w:del w:id="89" w:author="Καρμίρης Αγγελος" w:date="2020-01-03T10:44:00Z"/>
                <w:sz w:val="24"/>
                <w:szCs w:val="24"/>
                <w:lang w:val="el-GR"/>
                <w:rPrChange w:id="90" w:author="Καρμίρης Αγγελος" w:date="2020-01-03T10:44:00Z">
                  <w:rPr>
                    <w:del w:id="91" w:author="Καρμίρης Αγγελος" w:date="2020-01-03T10:44:00Z"/>
                    <w:sz w:val="24"/>
                    <w:szCs w:val="24"/>
                  </w:rPr>
                </w:rPrChange>
              </w:rPr>
            </w:pPr>
            <w:del w:id="92"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Pr="00E474FD" w:rsidDel="00E474FD">
                <w:rPr>
                  <w:sz w:val="24"/>
                  <w:szCs w:val="24"/>
                  <w:lang w:val="el-GR"/>
                  <w:rPrChange w:id="93" w:author="Καρμίρης Αγγελος" w:date="2020-01-03T10:44:00Z">
                    <w:rPr>
                      <w:sz w:val="24"/>
                      <w:szCs w:val="24"/>
                    </w:rPr>
                  </w:rPrChange>
                </w:rPr>
                <w:delText>:</w:delText>
              </w:r>
              <w:r w:rsidR="00B50C1D" w:rsidRPr="0077537B" w:rsidDel="00E474FD">
                <w:rPr>
                  <w:sz w:val="24"/>
                  <w:szCs w:val="24"/>
                  <w:lang w:val="el-GR"/>
                </w:rPr>
                <w:delText xml:space="preserve"> </w:delText>
              </w:r>
              <w:r w:rsidR="003429B2" w:rsidRPr="00E474FD" w:rsidDel="00E474FD">
                <w:rPr>
                  <w:sz w:val="24"/>
                  <w:szCs w:val="24"/>
                  <w:lang w:val="el-GR"/>
                  <w:rPrChange w:id="94" w:author="Καρμίρης Αγγελος" w:date="2020-01-03T10:44:00Z">
                    <w:rPr>
                      <w:sz w:val="24"/>
                      <w:szCs w:val="24"/>
                    </w:rPr>
                  </w:rPrChange>
                </w:rPr>
                <w:delText>3</w:delText>
              </w:r>
            </w:del>
          </w:p>
        </w:tc>
      </w:tr>
      <w:tr w:rsidR="003429B2" w:rsidRPr="00E474FD" w:rsidDel="00E474FD" w:rsidTr="0077537B">
        <w:trPr>
          <w:trHeight w:val="572"/>
          <w:del w:id="95" w:author="Καρμίρης Αγγελος" w:date="2020-01-03T10:44:00Z"/>
        </w:trPr>
        <w:tc>
          <w:tcPr>
            <w:tcW w:w="4595" w:type="dxa"/>
            <w:shd w:val="clear" w:color="auto" w:fill="auto"/>
          </w:tcPr>
          <w:p w:rsidR="003429B2" w:rsidRPr="00E474FD" w:rsidDel="00E474FD" w:rsidRDefault="00385363" w:rsidP="0077537B">
            <w:pPr>
              <w:numPr>
                <w:ilvl w:val="0"/>
                <w:numId w:val="1"/>
              </w:numPr>
              <w:autoSpaceDE/>
              <w:autoSpaceDN/>
              <w:rPr>
                <w:del w:id="96" w:author="Καρμίρης Αγγελος" w:date="2020-01-03T10:44:00Z"/>
                <w:sz w:val="24"/>
                <w:szCs w:val="24"/>
                <w:lang w:val="el-GR"/>
                <w:rPrChange w:id="97" w:author="Καρμίρης Αγγελος" w:date="2020-01-03T10:44:00Z">
                  <w:rPr>
                    <w:del w:id="98" w:author="Καρμίρης Αγγελος" w:date="2020-01-03T10:44:00Z"/>
                    <w:sz w:val="24"/>
                    <w:szCs w:val="24"/>
                  </w:rPr>
                </w:rPrChange>
              </w:rPr>
            </w:pPr>
            <w:del w:id="99" w:author="Καρμίρης Αγγελος" w:date="2020-01-03T10:44:00Z">
              <w:r w:rsidRPr="0077537B" w:rsidDel="00E474FD">
                <w:rPr>
                  <w:sz w:val="24"/>
                  <w:szCs w:val="24"/>
                  <w:lang w:val="el-GR"/>
                </w:rPr>
                <w:delText>Αριθμός αγωγών</w:delText>
              </w:r>
            </w:del>
          </w:p>
          <w:p w:rsidR="003429B2" w:rsidRPr="00E474FD" w:rsidDel="00E474FD" w:rsidRDefault="003429B2" w:rsidP="0077537B">
            <w:pPr>
              <w:ind w:left="360"/>
              <w:rPr>
                <w:del w:id="100" w:author="Καρμίρης Αγγελος" w:date="2020-01-03T10:44:00Z"/>
                <w:sz w:val="24"/>
                <w:szCs w:val="24"/>
                <w:lang w:val="el-GR"/>
                <w:rPrChange w:id="101" w:author="Καρμίρης Αγγελος" w:date="2020-01-03T10:44:00Z">
                  <w:rPr>
                    <w:del w:id="102" w:author="Καρμίρης Αγγελος" w:date="2020-01-03T10:44:00Z"/>
                    <w:sz w:val="24"/>
                    <w:szCs w:val="24"/>
                  </w:rPr>
                </w:rPrChange>
              </w:rPr>
            </w:pPr>
          </w:p>
        </w:tc>
        <w:tc>
          <w:tcPr>
            <w:tcW w:w="3937" w:type="dxa"/>
            <w:shd w:val="clear" w:color="auto" w:fill="auto"/>
            <w:vAlign w:val="center"/>
          </w:tcPr>
          <w:p w:rsidR="003429B2" w:rsidRPr="00E474FD" w:rsidDel="00E474FD" w:rsidRDefault="00D67F66" w:rsidP="00D67F66">
            <w:pPr>
              <w:rPr>
                <w:del w:id="103" w:author="Καρμίρης Αγγελος" w:date="2020-01-03T10:44:00Z"/>
                <w:sz w:val="24"/>
                <w:szCs w:val="24"/>
                <w:lang w:val="el-GR"/>
                <w:rPrChange w:id="104" w:author="Καρμίρης Αγγελος" w:date="2020-01-03T10:44:00Z">
                  <w:rPr>
                    <w:del w:id="105" w:author="Καρμίρης Αγγελος" w:date="2020-01-03T10:44:00Z"/>
                    <w:sz w:val="24"/>
                    <w:szCs w:val="24"/>
                  </w:rPr>
                </w:rPrChange>
              </w:rPr>
            </w:pPr>
            <w:del w:id="106"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Pr="00E474FD" w:rsidDel="00E474FD">
                <w:rPr>
                  <w:sz w:val="24"/>
                  <w:szCs w:val="24"/>
                  <w:lang w:val="el-GR"/>
                  <w:rPrChange w:id="107" w:author="Καρμίρης Αγγελος" w:date="2020-01-03T10:44:00Z">
                    <w:rPr>
                      <w:sz w:val="24"/>
                      <w:szCs w:val="24"/>
                    </w:rPr>
                  </w:rPrChange>
                </w:rPr>
                <w:delText>:</w:delText>
              </w:r>
              <w:r w:rsidR="00B50C1D" w:rsidRPr="0077537B" w:rsidDel="00E474FD">
                <w:rPr>
                  <w:sz w:val="24"/>
                  <w:szCs w:val="24"/>
                  <w:lang w:val="el-GR"/>
                </w:rPr>
                <w:delText xml:space="preserve"> </w:delText>
              </w:r>
              <w:r w:rsidR="003429B2" w:rsidRPr="00E474FD" w:rsidDel="00E474FD">
                <w:rPr>
                  <w:sz w:val="24"/>
                  <w:szCs w:val="24"/>
                  <w:lang w:val="el-GR"/>
                  <w:rPrChange w:id="108" w:author="Καρμίρης Αγγελος" w:date="2020-01-03T10:44:00Z">
                    <w:rPr>
                      <w:sz w:val="24"/>
                      <w:szCs w:val="24"/>
                    </w:rPr>
                  </w:rPrChange>
                </w:rPr>
                <w:delText>3</w:delText>
              </w:r>
            </w:del>
          </w:p>
        </w:tc>
      </w:tr>
      <w:tr w:rsidR="003429B2" w:rsidRPr="00E474FD" w:rsidDel="00E474FD" w:rsidTr="0077537B">
        <w:trPr>
          <w:trHeight w:val="572"/>
          <w:del w:id="109" w:author="Καρμίρης Αγγελος" w:date="2020-01-03T10:44:00Z"/>
        </w:trPr>
        <w:tc>
          <w:tcPr>
            <w:tcW w:w="4595" w:type="dxa"/>
            <w:shd w:val="clear" w:color="auto" w:fill="auto"/>
          </w:tcPr>
          <w:p w:rsidR="003429B2" w:rsidRPr="00E474FD" w:rsidDel="00E474FD" w:rsidRDefault="00385363" w:rsidP="0077537B">
            <w:pPr>
              <w:numPr>
                <w:ilvl w:val="0"/>
                <w:numId w:val="1"/>
              </w:numPr>
              <w:autoSpaceDE/>
              <w:autoSpaceDN/>
              <w:rPr>
                <w:del w:id="110" w:author="Καρμίρης Αγγελος" w:date="2020-01-03T10:44:00Z"/>
                <w:sz w:val="24"/>
                <w:szCs w:val="24"/>
                <w:lang w:val="el-GR"/>
                <w:rPrChange w:id="111" w:author="Καρμίρης Αγγελος" w:date="2020-01-03T10:44:00Z">
                  <w:rPr>
                    <w:del w:id="112" w:author="Καρμίρης Αγγελος" w:date="2020-01-03T10:44:00Z"/>
                    <w:sz w:val="24"/>
                    <w:szCs w:val="24"/>
                  </w:rPr>
                </w:rPrChange>
              </w:rPr>
            </w:pPr>
            <w:del w:id="113" w:author="Καρμίρης Αγγελος" w:date="2020-01-03T10:44:00Z">
              <w:r w:rsidRPr="0077537B" w:rsidDel="00E474FD">
                <w:rPr>
                  <w:sz w:val="24"/>
                  <w:szCs w:val="24"/>
                  <w:lang w:val="el-GR"/>
                </w:rPr>
                <w:delText>Στάθμη βραχυκυκλώσεως</w:delText>
              </w:r>
            </w:del>
          </w:p>
          <w:p w:rsidR="003429B2" w:rsidRPr="00E474FD" w:rsidDel="00E474FD" w:rsidRDefault="003429B2" w:rsidP="0077537B">
            <w:pPr>
              <w:ind w:left="360"/>
              <w:rPr>
                <w:del w:id="114" w:author="Καρμίρης Αγγελος" w:date="2020-01-03T10:44:00Z"/>
                <w:sz w:val="24"/>
                <w:szCs w:val="24"/>
                <w:lang w:val="el-GR"/>
                <w:rPrChange w:id="115" w:author="Καρμίρης Αγγελος" w:date="2020-01-03T10:44:00Z">
                  <w:rPr>
                    <w:del w:id="116" w:author="Καρμίρης Αγγελος" w:date="2020-01-03T10:44:00Z"/>
                    <w:sz w:val="24"/>
                    <w:szCs w:val="24"/>
                  </w:rPr>
                </w:rPrChange>
              </w:rPr>
            </w:pPr>
          </w:p>
        </w:tc>
        <w:tc>
          <w:tcPr>
            <w:tcW w:w="3937" w:type="dxa"/>
            <w:shd w:val="clear" w:color="auto" w:fill="auto"/>
            <w:vAlign w:val="center"/>
          </w:tcPr>
          <w:p w:rsidR="003429B2" w:rsidRPr="00E474FD" w:rsidDel="00E474FD" w:rsidRDefault="00D67F66" w:rsidP="0077537B">
            <w:pPr>
              <w:jc w:val="center"/>
              <w:rPr>
                <w:del w:id="117" w:author="Καρμίρης Αγγελος" w:date="2020-01-03T10:44:00Z"/>
                <w:sz w:val="24"/>
                <w:szCs w:val="24"/>
                <w:lang w:val="el-GR"/>
                <w:rPrChange w:id="118" w:author="Καρμίρης Αγγελος" w:date="2020-01-03T10:44:00Z">
                  <w:rPr>
                    <w:del w:id="119" w:author="Καρμίρης Αγγελος" w:date="2020-01-03T10:44:00Z"/>
                    <w:sz w:val="24"/>
                    <w:szCs w:val="24"/>
                  </w:rPr>
                </w:rPrChange>
              </w:rPr>
            </w:pPr>
            <w:del w:id="120" w:author="Καρμίρης Αγγελος" w:date="2020-01-03T10:44:00Z">
              <w:r w:rsidRPr="00E474FD" w:rsidDel="00E474FD">
                <w:rPr>
                  <w:sz w:val="24"/>
                  <w:szCs w:val="24"/>
                  <w:lang w:val="el-GR"/>
                  <w:rPrChange w:id="121" w:author="Καρμίρης Αγγελος" w:date="2020-01-03T10:44:00Z">
                    <w:rPr>
                      <w:sz w:val="24"/>
                      <w:szCs w:val="24"/>
                    </w:rPr>
                  </w:rPrChange>
                </w:rPr>
                <w:delText>:</w:delText>
              </w:r>
              <w:r w:rsidR="00B50C1D" w:rsidRPr="0077537B" w:rsidDel="00E474FD">
                <w:rPr>
                  <w:sz w:val="24"/>
                  <w:szCs w:val="24"/>
                  <w:lang w:val="el-GR"/>
                </w:rPr>
                <w:delText xml:space="preserve"> </w:delText>
              </w:r>
              <w:r w:rsidR="003429B2" w:rsidRPr="00E474FD" w:rsidDel="00E474FD">
                <w:rPr>
                  <w:sz w:val="24"/>
                  <w:szCs w:val="24"/>
                  <w:lang w:val="el-GR"/>
                  <w:rPrChange w:id="122" w:author="Καρμίρης Αγγελος" w:date="2020-01-03T10:44:00Z">
                    <w:rPr>
                      <w:sz w:val="24"/>
                      <w:szCs w:val="24"/>
                    </w:rPr>
                  </w:rPrChange>
                </w:rPr>
                <w:delText>3</w:delText>
              </w:r>
              <w:r w:rsidR="005A560D" w:rsidDel="00E474FD">
                <w:rPr>
                  <w:sz w:val="24"/>
                  <w:szCs w:val="24"/>
                  <w:lang w:val="el-GR"/>
                </w:rPr>
                <w:delText>1</w:delText>
              </w:r>
              <w:r w:rsidR="003429B2" w:rsidRPr="00E474FD" w:rsidDel="00E474FD">
                <w:rPr>
                  <w:sz w:val="24"/>
                  <w:szCs w:val="24"/>
                  <w:lang w:val="el-GR"/>
                  <w:rPrChange w:id="123" w:author="Καρμίρης Αγγελος" w:date="2020-01-03T10:44:00Z">
                    <w:rPr>
                      <w:sz w:val="24"/>
                      <w:szCs w:val="24"/>
                    </w:rPr>
                  </w:rPrChange>
                </w:rPr>
                <w:delText xml:space="preserve"> </w:delText>
              </w:r>
              <w:r w:rsidR="003429B2" w:rsidRPr="0077537B" w:rsidDel="00E474FD">
                <w:rPr>
                  <w:sz w:val="24"/>
                  <w:szCs w:val="24"/>
                </w:rPr>
                <w:delText>kA</w:delText>
              </w:r>
            </w:del>
          </w:p>
        </w:tc>
      </w:tr>
      <w:tr w:rsidR="003429B2" w:rsidRPr="00E474FD" w:rsidDel="00E474FD" w:rsidTr="0077537B">
        <w:trPr>
          <w:trHeight w:val="572"/>
          <w:del w:id="124" w:author="Καρμίρης Αγγελος" w:date="2020-01-03T10:44:00Z"/>
        </w:trPr>
        <w:tc>
          <w:tcPr>
            <w:tcW w:w="4595" w:type="dxa"/>
            <w:shd w:val="clear" w:color="auto" w:fill="auto"/>
          </w:tcPr>
          <w:p w:rsidR="003429B2" w:rsidRPr="00E474FD" w:rsidDel="00E474FD" w:rsidRDefault="003F6AB5" w:rsidP="0077537B">
            <w:pPr>
              <w:numPr>
                <w:ilvl w:val="0"/>
                <w:numId w:val="1"/>
              </w:numPr>
              <w:autoSpaceDE/>
              <w:autoSpaceDN/>
              <w:rPr>
                <w:del w:id="125" w:author="Καρμίρης Αγγελος" w:date="2020-01-03T10:44:00Z"/>
                <w:sz w:val="24"/>
                <w:szCs w:val="24"/>
                <w:lang w:val="el-GR"/>
                <w:rPrChange w:id="126" w:author="Καρμίρης Αγγελος" w:date="2020-01-03T10:44:00Z">
                  <w:rPr>
                    <w:del w:id="127" w:author="Καρμίρης Αγγελος" w:date="2020-01-03T10:44:00Z"/>
                    <w:sz w:val="24"/>
                    <w:szCs w:val="24"/>
                  </w:rPr>
                </w:rPrChange>
              </w:rPr>
            </w:pPr>
            <w:del w:id="128" w:author="Καρμίρης Αγγελος" w:date="2020-01-03T10:44:00Z">
              <w:r w:rsidRPr="0077537B" w:rsidDel="00E474FD">
                <w:rPr>
                  <w:sz w:val="24"/>
                  <w:szCs w:val="24"/>
                  <w:lang w:val="el-GR"/>
                </w:rPr>
                <w:delText xml:space="preserve">Βασική </w:delText>
              </w:r>
              <w:r w:rsidR="00385363" w:rsidRPr="0077537B" w:rsidDel="00E474FD">
                <w:rPr>
                  <w:sz w:val="24"/>
                  <w:szCs w:val="24"/>
                  <w:lang w:val="el-GR"/>
                </w:rPr>
                <w:delText>Στάθμη</w:delText>
              </w:r>
              <w:r w:rsidR="003429B2" w:rsidRPr="00E474FD" w:rsidDel="00E474FD">
                <w:rPr>
                  <w:sz w:val="24"/>
                  <w:szCs w:val="24"/>
                  <w:lang w:val="el-GR"/>
                  <w:rPrChange w:id="129" w:author="Καρμίρης Αγγελος" w:date="2020-01-03T10:44:00Z">
                    <w:rPr>
                      <w:sz w:val="24"/>
                      <w:szCs w:val="24"/>
                    </w:rPr>
                  </w:rPrChange>
                </w:rPr>
                <w:delText xml:space="preserve"> </w:delText>
              </w:r>
              <w:r w:rsidR="00385363" w:rsidRPr="0077537B" w:rsidDel="00E474FD">
                <w:rPr>
                  <w:sz w:val="24"/>
                  <w:szCs w:val="24"/>
                  <w:lang w:val="el-GR"/>
                </w:rPr>
                <w:delText>μονώσεως</w:delText>
              </w:r>
              <w:r w:rsidR="003429B2" w:rsidRPr="00E474FD" w:rsidDel="00E474FD">
                <w:rPr>
                  <w:sz w:val="24"/>
                  <w:szCs w:val="24"/>
                  <w:lang w:val="el-GR"/>
                  <w:rPrChange w:id="130" w:author="Καρμίρης Αγγελος" w:date="2020-01-03T10:44:00Z">
                    <w:rPr>
                      <w:sz w:val="24"/>
                      <w:szCs w:val="24"/>
                    </w:rPr>
                  </w:rPrChange>
                </w:rPr>
                <w:delText xml:space="preserve"> </w:delText>
              </w:r>
            </w:del>
          </w:p>
          <w:p w:rsidR="003429B2" w:rsidRPr="00E474FD" w:rsidDel="00E474FD" w:rsidRDefault="003429B2" w:rsidP="0077537B">
            <w:pPr>
              <w:ind w:left="360"/>
              <w:rPr>
                <w:del w:id="131" w:author="Καρμίρης Αγγελος" w:date="2020-01-03T10:44:00Z"/>
                <w:sz w:val="24"/>
                <w:szCs w:val="24"/>
                <w:lang w:val="el-GR"/>
                <w:rPrChange w:id="132" w:author="Καρμίρης Αγγελος" w:date="2020-01-03T10:44:00Z">
                  <w:rPr>
                    <w:del w:id="133" w:author="Καρμίρης Αγγελος" w:date="2020-01-03T10:44:00Z"/>
                    <w:sz w:val="24"/>
                    <w:szCs w:val="24"/>
                  </w:rPr>
                </w:rPrChange>
              </w:rPr>
            </w:pPr>
          </w:p>
        </w:tc>
        <w:tc>
          <w:tcPr>
            <w:tcW w:w="3937" w:type="dxa"/>
            <w:shd w:val="clear" w:color="auto" w:fill="auto"/>
            <w:vAlign w:val="center"/>
          </w:tcPr>
          <w:p w:rsidR="003429B2" w:rsidRPr="0077537B" w:rsidDel="00E474FD" w:rsidRDefault="00D67F66" w:rsidP="0077537B">
            <w:pPr>
              <w:jc w:val="center"/>
              <w:rPr>
                <w:del w:id="134" w:author="Καρμίρης Αγγελος" w:date="2020-01-03T10:44:00Z"/>
                <w:sz w:val="24"/>
                <w:szCs w:val="24"/>
                <w:lang w:val="el-GR"/>
              </w:rPr>
            </w:pPr>
            <w:del w:id="135"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Pr="00E474FD" w:rsidDel="00E474FD">
                <w:rPr>
                  <w:sz w:val="24"/>
                  <w:szCs w:val="24"/>
                  <w:lang w:val="el-GR"/>
                  <w:rPrChange w:id="136" w:author="Καρμίρης Αγγελος" w:date="2020-01-03T10:44:00Z">
                    <w:rPr>
                      <w:sz w:val="24"/>
                      <w:szCs w:val="24"/>
                    </w:rPr>
                  </w:rPrChange>
                </w:rPr>
                <w:delText>:</w:delText>
              </w:r>
              <w:r w:rsidR="00B50C1D" w:rsidRPr="0077537B" w:rsidDel="00E474FD">
                <w:rPr>
                  <w:sz w:val="24"/>
                  <w:szCs w:val="24"/>
                  <w:lang w:val="el-GR"/>
                </w:rPr>
                <w:delText xml:space="preserve"> </w:delText>
              </w:r>
              <w:r w:rsidR="003429B2" w:rsidRPr="00E474FD" w:rsidDel="00E474FD">
                <w:rPr>
                  <w:sz w:val="24"/>
                  <w:szCs w:val="24"/>
                  <w:lang w:val="el-GR"/>
                  <w:rPrChange w:id="137" w:author="Καρμίρης Αγγελος" w:date="2020-01-03T10:44:00Z">
                    <w:rPr>
                      <w:sz w:val="24"/>
                      <w:szCs w:val="24"/>
                    </w:rPr>
                  </w:rPrChange>
                </w:rPr>
                <w:delText xml:space="preserve">750 </w:delText>
              </w:r>
              <w:r w:rsidR="003429B2" w:rsidRPr="0077537B" w:rsidDel="00E474FD">
                <w:rPr>
                  <w:sz w:val="24"/>
                  <w:szCs w:val="24"/>
                </w:rPr>
                <w:delText>kV</w:delText>
              </w:r>
              <w:r w:rsidR="003429B2" w:rsidRPr="00E474FD" w:rsidDel="00E474FD">
                <w:rPr>
                  <w:sz w:val="24"/>
                  <w:szCs w:val="24"/>
                  <w:lang w:val="el-GR"/>
                  <w:rPrChange w:id="138" w:author="Καρμίρης Αγγελος" w:date="2020-01-03T10:44:00Z">
                    <w:rPr>
                      <w:sz w:val="24"/>
                      <w:szCs w:val="24"/>
                    </w:rPr>
                  </w:rPrChange>
                </w:rPr>
                <w:delText xml:space="preserve"> (</w:delText>
              </w:r>
              <w:r w:rsidR="0041443D" w:rsidRPr="0077537B" w:rsidDel="00E474FD">
                <w:rPr>
                  <w:sz w:val="24"/>
                  <w:szCs w:val="24"/>
                  <w:lang w:val="el-GR"/>
                </w:rPr>
                <w:delText>μεγ.</w:delText>
              </w:r>
              <w:r w:rsidR="005574CF" w:rsidRPr="0077537B" w:rsidDel="00E474FD">
                <w:rPr>
                  <w:sz w:val="24"/>
                  <w:szCs w:val="24"/>
                  <w:lang w:val="el-GR"/>
                </w:rPr>
                <w:delText>)</w:delText>
              </w:r>
            </w:del>
          </w:p>
        </w:tc>
      </w:tr>
      <w:tr w:rsidR="005574CF" w:rsidRPr="00E474FD" w:rsidDel="00E474FD" w:rsidTr="0077537B">
        <w:trPr>
          <w:trHeight w:val="572"/>
          <w:del w:id="139" w:author="Καρμίρης Αγγελος" w:date="2020-01-03T10:44:00Z"/>
        </w:trPr>
        <w:tc>
          <w:tcPr>
            <w:tcW w:w="4595" w:type="dxa"/>
            <w:shd w:val="clear" w:color="auto" w:fill="auto"/>
          </w:tcPr>
          <w:p w:rsidR="005574CF" w:rsidRPr="0077537B" w:rsidDel="00E474FD" w:rsidRDefault="005574CF" w:rsidP="0077537B">
            <w:pPr>
              <w:numPr>
                <w:ilvl w:val="0"/>
                <w:numId w:val="1"/>
              </w:numPr>
              <w:autoSpaceDE/>
              <w:autoSpaceDN/>
              <w:rPr>
                <w:del w:id="140" w:author="Καρμίρης Αγγελος" w:date="2020-01-03T10:44:00Z"/>
                <w:sz w:val="24"/>
                <w:szCs w:val="24"/>
                <w:lang w:val="el-GR"/>
              </w:rPr>
            </w:pPr>
            <w:del w:id="141" w:author="Καρμίρης Αγγελος" w:date="2020-01-03T10:44:00Z">
              <w:r w:rsidRPr="0077537B" w:rsidDel="00E474FD">
                <w:rPr>
                  <w:sz w:val="24"/>
                  <w:szCs w:val="24"/>
                  <w:lang w:val="el-GR"/>
                </w:rPr>
                <w:delText xml:space="preserve">Τάση </w:delText>
              </w:r>
              <w:r w:rsidR="00463671" w:rsidRPr="0077537B" w:rsidDel="00E474FD">
                <w:rPr>
                  <w:sz w:val="24"/>
                  <w:szCs w:val="24"/>
                  <w:lang w:val="el-GR"/>
                </w:rPr>
                <w:delText xml:space="preserve">αντοχής </w:delText>
              </w:r>
              <w:r w:rsidRPr="0077537B" w:rsidDel="00E474FD">
                <w:rPr>
                  <w:sz w:val="24"/>
                  <w:szCs w:val="24"/>
                  <w:lang w:val="el-GR"/>
                </w:rPr>
                <w:delText xml:space="preserve">σε συχνότητα </w:delText>
              </w:r>
              <w:r w:rsidR="00480E84" w:rsidRPr="0077537B" w:rsidDel="00E474FD">
                <w:rPr>
                  <w:sz w:val="24"/>
                  <w:szCs w:val="24"/>
                  <w:lang w:val="el-GR"/>
                </w:rPr>
                <w:delText>δικτύου                    (1 λεπτό)</w:delText>
              </w:r>
              <w:r w:rsidR="000B07E0" w:rsidRPr="0077537B" w:rsidDel="00E474FD">
                <w:rPr>
                  <w:sz w:val="24"/>
                  <w:szCs w:val="24"/>
                  <w:lang w:val="el-GR"/>
                </w:rPr>
                <w:delText xml:space="preserve"> </w:delText>
              </w:r>
            </w:del>
          </w:p>
        </w:tc>
        <w:tc>
          <w:tcPr>
            <w:tcW w:w="3937" w:type="dxa"/>
            <w:shd w:val="clear" w:color="auto" w:fill="auto"/>
            <w:vAlign w:val="center"/>
          </w:tcPr>
          <w:p w:rsidR="005574CF" w:rsidRPr="0077537B" w:rsidDel="00E474FD" w:rsidRDefault="000D457F" w:rsidP="0077537B">
            <w:pPr>
              <w:jc w:val="center"/>
              <w:rPr>
                <w:del w:id="142" w:author="Καρμίρης Αγγελος" w:date="2020-01-03T10:44:00Z"/>
                <w:sz w:val="24"/>
                <w:szCs w:val="24"/>
                <w:lang w:val="el-GR"/>
              </w:rPr>
            </w:pPr>
            <w:del w:id="143" w:author="Καρμίρης Αγγελος" w:date="2020-01-03T10:44:00Z">
              <w:r w:rsidRPr="0077537B" w:rsidDel="00E474FD">
                <w:rPr>
                  <w:sz w:val="24"/>
                  <w:szCs w:val="24"/>
                  <w:lang w:val="el-GR"/>
                </w:rPr>
                <w:delText xml:space="preserve">                   </w:delText>
              </w:r>
              <w:r w:rsidR="000B07E0" w:rsidRPr="0077537B" w:rsidDel="00E474FD">
                <w:rPr>
                  <w:sz w:val="24"/>
                  <w:szCs w:val="24"/>
                  <w:lang w:val="el-GR"/>
                </w:rPr>
                <w:delText xml:space="preserve">: 325 </w:delText>
              </w:r>
              <w:r w:rsidR="000B07E0" w:rsidRPr="0077537B" w:rsidDel="00E474FD">
                <w:rPr>
                  <w:sz w:val="24"/>
                  <w:szCs w:val="24"/>
                </w:rPr>
                <w:delText>kV</w:delText>
              </w:r>
              <w:r w:rsidR="000B07E0" w:rsidRPr="0077537B" w:rsidDel="00E474FD">
                <w:rPr>
                  <w:sz w:val="24"/>
                  <w:szCs w:val="24"/>
                  <w:lang w:val="el-GR"/>
                </w:rPr>
                <w:delText>(ενδ.</w:delText>
              </w:r>
              <w:r w:rsidR="0041443D" w:rsidRPr="0077537B" w:rsidDel="00E474FD">
                <w:rPr>
                  <w:sz w:val="24"/>
                  <w:szCs w:val="24"/>
                  <w:lang w:val="el-GR"/>
                </w:rPr>
                <w:delText xml:space="preserve"> </w:delText>
              </w:r>
              <w:r w:rsidR="000B07E0" w:rsidRPr="0077537B" w:rsidDel="00E474FD">
                <w:rPr>
                  <w:sz w:val="24"/>
                  <w:szCs w:val="24"/>
                  <w:lang w:val="el-GR"/>
                </w:rPr>
                <w:delText>τιμή)</w:delText>
              </w:r>
            </w:del>
          </w:p>
        </w:tc>
      </w:tr>
      <w:tr w:rsidR="003429B2" w:rsidRPr="00E474FD" w:rsidDel="00E474FD" w:rsidTr="0077537B">
        <w:trPr>
          <w:trHeight w:val="557"/>
          <w:del w:id="144" w:author="Καρμίρης Αγγελος" w:date="2020-01-03T10:44:00Z"/>
        </w:trPr>
        <w:tc>
          <w:tcPr>
            <w:tcW w:w="4595" w:type="dxa"/>
            <w:shd w:val="clear" w:color="auto" w:fill="auto"/>
          </w:tcPr>
          <w:p w:rsidR="003429B2" w:rsidRPr="0077537B" w:rsidDel="00E474FD" w:rsidRDefault="000B07E0" w:rsidP="0077537B">
            <w:pPr>
              <w:numPr>
                <w:ilvl w:val="0"/>
                <w:numId w:val="1"/>
              </w:numPr>
              <w:autoSpaceDE/>
              <w:autoSpaceDN/>
              <w:rPr>
                <w:del w:id="145" w:author="Καρμίρης Αγγελος" w:date="2020-01-03T10:44:00Z"/>
                <w:sz w:val="24"/>
                <w:szCs w:val="24"/>
                <w:lang w:val="el-GR"/>
              </w:rPr>
            </w:pPr>
            <w:del w:id="146" w:author="Καρμίρης Αγγελος" w:date="2020-01-03T10:44:00Z">
              <w:r w:rsidRPr="0077537B" w:rsidDel="00E474FD">
                <w:rPr>
                  <w:sz w:val="24"/>
                  <w:szCs w:val="24"/>
                  <w:lang w:val="el-GR"/>
                </w:rPr>
                <w:delText xml:space="preserve"> </w:delText>
              </w:r>
              <w:r w:rsidR="003429B2" w:rsidRPr="0077537B" w:rsidDel="00E474FD">
                <w:rPr>
                  <w:sz w:val="24"/>
                  <w:szCs w:val="24"/>
                  <w:lang w:val="el-GR"/>
                </w:rPr>
                <w:delText>Ονομαστική συχνότητα</w:delText>
              </w:r>
            </w:del>
          </w:p>
          <w:p w:rsidR="003429B2" w:rsidRPr="0077537B" w:rsidDel="00E474FD" w:rsidRDefault="003429B2" w:rsidP="0077537B">
            <w:pPr>
              <w:ind w:left="360"/>
              <w:rPr>
                <w:del w:id="147" w:author="Καρμίρης Αγγελος" w:date="2020-01-03T10:44:00Z"/>
                <w:sz w:val="24"/>
                <w:szCs w:val="24"/>
                <w:lang w:val="el-GR"/>
              </w:rPr>
            </w:pPr>
          </w:p>
        </w:tc>
        <w:tc>
          <w:tcPr>
            <w:tcW w:w="3937" w:type="dxa"/>
            <w:shd w:val="clear" w:color="auto" w:fill="auto"/>
            <w:vAlign w:val="center"/>
          </w:tcPr>
          <w:p w:rsidR="003429B2" w:rsidRPr="0077537B" w:rsidDel="00E474FD" w:rsidRDefault="003429B2" w:rsidP="0077537B">
            <w:pPr>
              <w:jc w:val="center"/>
              <w:rPr>
                <w:del w:id="148" w:author="Καρμίρης Αγγελος" w:date="2020-01-03T10:44:00Z"/>
                <w:sz w:val="24"/>
                <w:szCs w:val="24"/>
                <w:lang w:val="el-GR"/>
              </w:rPr>
            </w:pPr>
            <w:del w:id="149" w:author="Καρμίρης Αγγελος" w:date="2020-01-03T10:44:00Z">
              <w:r w:rsidRPr="0077537B" w:rsidDel="00E474FD">
                <w:rPr>
                  <w:sz w:val="24"/>
                  <w:szCs w:val="24"/>
                  <w:lang w:val="el-GR"/>
                </w:rPr>
                <w:delText xml:space="preserve">: 50 </w:delText>
              </w:r>
              <w:r w:rsidRPr="0077537B" w:rsidDel="00E474FD">
                <w:rPr>
                  <w:sz w:val="24"/>
                  <w:szCs w:val="24"/>
                </w:rPr>
                <w:delText>Hz</w:delText>
              </w:r>
            </w:del>
          </w:p>
        </w:tc>
      </w:tr>
      <w:tr w:rsidR="00587C7E" w:rsidRPr="00E474FD" w:rsidDel="00E474FD" w:rsidTr="00775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2"/>
          <w:del w:id="150" w:author="Καρμίρης Αγγελος" w:date="2020-01-03T10:44:00Z"/>
        </w:trPr>
        <w:tc>
          <w:tcPr>
            <w:tcW w:w="4595" w:type="dxa"/>
            <w:tcBorders>
              <w:top w:val="nil"/>
              <w:left w:val="nil"/>
              <w:bottom w:val="nil"/>
              <w:right w:val="nil"/>
            </w:tcBorders>
            <w:shd w:val="clear" w:color="auto" w:fill="auto"/>
          </w:tcPr>
          <w:p w:rsidR="00587C7E" w:rsidRPr="0077537B" w:rsidDel="00E474FD" w:rsidRDefault="000B07E0" w:rsidP="0077537B">
            <w:pPr>
              <w:numPr>
                <w:ilvl w:val="0"/>
                <w:numId w:val="1"/>
              </w:numPr>
              <w:autoSpaceDE/>
              <w:autoSpaceDN/>
              <w:rPr>
                <w:del w:id="151" w:author="Καρμίρης Αγγελος" w:date="2020-01-03T10:44:00Z"/>
                <w:sz w:val="24"/>
                <w:szCs w:val="24"/>
                <w:lang w:val="el-GR"/>
              </w:rPr>
            </w:pPr>
            <w:del w:id="152" w:author="Καρμίρης Αγγελος" w:date="2020-01-03T10:44:00Z">
              <w:r w:rsidRPr="0077537B" w:rsidDel="00E474FD">
                <w:rPr>
                  <w:sz w:val="24"/>
                  <w:szCs w:val="24"/>
                  <w:lang w:val="el-GR"/>
                </w:rPr>
                <w:delText xml:space="preserve"> Μεταβολές στην ονομ. συχνότητα</w:delText>
              </w:r>
            </w:del>
          </w:p>
        </w:tc>
        <w:tc>
          <w:tcPr>
            <w:tcW w:w="3937" w:type="dxa"/>
            <w:tcBorders>
              <w:top w:val="nil"/>
              <w:left w:val="nil"/>
              <w:bottom w:val="nil"/>
              <w:right w:val="nil"/>
            </w:tcBorders>
            <w:shd w:val="clear" w:color="auto" w:fill="auto"/>
            <w:vAlign w:val="center"/>
          </w:tcPr>
          <w:p w:rsidR="003F6AB5" w:rsidRPr="0077537B" w:rsidDel="00E474FD" w:rsidRDefault="003F6AB5" w:rsidP="0077537B">
            <w:pPr>
              <w:widowControl w:val="0"/>
              <w:tabs>
                <w:tab w:val="left" w:pos="6521"/>
              </w:tabs>
              <w:ind w:left="567" w:firstLine="284"/>
              <w:rPr>
                <w:del w:id="153" w:author="Καρμίρης Αγγελος" w:date="2020-01-03T10:44:00Z"/>
                <w:sz w:val="24"/>
                <w:szCs w:val="24"/>
                <w:lang w:val="el-GR"/>
              </w:rPr>
            </w:pPr>
            <w:del w:id="154"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 ± 0.2 </w:delText>
              </w:r>
              <w:r w:rsidRPr="0077537B" w:rsidDel="00E474FD">
                <w:rPr>
                  <w:sz w:val="24"/>
                  <w:szCs w:val="24"/>
                </w:rPr>
                <w:delText>Hz</w:delText>
              </w:r>
            </w:del>
          </w:p>
          <w:p w:rsidR="00587C7E" w:rsidRPr="0077537B" w:rsidDel="00E474FD" w:rsidRDefault="00587C7E" w:rsidP="0077537B">
            <w:pPr>
              <w:jc w:val="center"/>
              <w:rPr>
                <w:del w:id="155" w:author="Καρμίρης Αγγελος" w:date="2020-01-03T10:44:00Z"/>
                <w:sz w:val="24"/>
                <w:szCs w:val="24"/>
                <w:lang w:val="el-GR"/>
              </w:rPr>
            </w:pPr>
          </w:p>
        </w:tc>
      </w:tr>
      <w:tr w:rsidR="003A4FC5" w:rsidRPr="00E474FD" w:rsidDel="00E474FD" w:rsidTr="00775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2"/>
          <w:del w:id="156" w:author="Καρμίρης Αγγελος" w:date="2020-01-03T10:44:00Z"/>
        </w:trPr>
        <w:tc>
          <w:tcPr>
            <w:tcW w:w="4595" w:type="dxa"/>
            <w:tcBorders>
              <w:top w:val="nil"/>
              <w:left w:val="nil"/>
              <w:bottom w:val="nil"/>
              <w:right w:val="nil"/>
            </w:tcBorders>
            <w:shd w:val="clear" w:color="auto" w:fill="auto"/>
          </w:tcPr>
          <w:p w:rsidR="003A4FC5" w:rsidRPr="0077537B" w:rsidDel="00E474FD" w:rsidRDefault="000B07E0" w:rsidP="0077537B">
            <w:pPr>
              <w:numPr>
                <w:ilvl w:val="0"/>
                <w:numId w:val="1"/>
              </w:numPr>
              <w:autoSpaceDE/>
              <w:autoSpaceDN/>
              <w:rPr>
                <w:del w:id="157" w:author="Καρμίρης Αγγελος" w:date="2020-01-03T10:44:00Z"/>
                <w:sz w:val="24"/>
                <w:szCs w:val="24"/>
                <w:lang w:val="el-GR"/>
              </w:rPr>
            </w:pPr>
            <w:del w:id="158" w:author="Καρμίρης Αγγελος" w:date="2020-01-03T10:44:00Z">
              <w:r w:rsidRPr="0077537B" w:rsidDel="00E474FD">
                <w:rPr>
                  <w:sz w:val="24"/>
                  <w:szCs w:val="24"/>
                  <w:lang w:val="el-GR"/>
                </w:rPr>
                <w:delText xml:space="preserve"> Μέθοδος συστήματος γείωσης</w:delText>
              </w:r>
            </w:del>
          </w:p>
        </w:tc>
        <w:tc>
          <w:tcPr>
            <w:tcW w:w="3937" w:type="dxa"/>
            <w:tcBorders>
              <w:top w:val="nil"/>
              <w:left w:val="nil"/>
              <w:bottom w:val="nil"/>
              <w:right w:val="nil"/>
            </w:tcBorders>
            <w:shd w:val="clear" w:color="auto" w:fill="auto"/>
            <w:vAlign w:val="center"/>
          </w:tcPr>
          <w:p w:rsidR="002B260A" w:rsidRPr="0077537B" w:rsidDel="00E474FD" w:rsidRDefault="00B50C1D" w:rsidP="0077537B">
            <w:pPr>
              <w:jc w:val="center"/>
              <w:rPr>
                <w:del w:id="159" w:author="Καρμίρης Αγγελος" w:date="2020-01-03T10:44:00Z"/>
                <w:sz w:val="24"/>
                <w:szCs w:val="24"/>
                <w:lang w:val="el-GR"/>
              </w:rPr>
            </w:pPr>
            <w:del w:id="160" w:author="Καρμίρης Αγγελος" w:date="2020-01-03T10:44:00Z">
              <w:r w:rsidRPr="0077537B" w:rsidDel="00E474FD">
                <w:rPr>
                  <w:sz w:val="24"/>
                  <w:szCs w:val="24"/>
                  <w:lang w:val="el-GR"/>
                </w:rPr>
                <w:delText xml:space="preserve">  </w:delText>
              </w:r>
              <w:r w:rsidR="000B07E0" w:rsidRPr="0077537B" w:rsidDel="00E474FD">
                <w:rPr>
                  <w:sz w:val="24"/>
                  <w:szCs w:val="24"/>
                  <w:lang w:val="el-GR"/>
                </w:rPr>
                <w:delText xml:space="preserve">: </w:delText>
              </w:r>
              <w:r w:rsidR="0014498C" w:rsidRPr="0077537B" w:rsidDel="00E474FD">
                <w:rPr>
                  <w:sz w:val="24"/>
                  <w:szCs w:val="24"/>
                  <w:lang w:val="el-GR"/>
                </w:rPr>
                <w:delText>Στερεά</w:delText>
              </w:r>
              <w:r w:rsidR="000B07E0" w:rsidRPr="0077537B" w:rsidDel="00E474FD">
                <w:rPr>
                  <w:sz w:val="24"/>
                  <w:szCs w:val="24"/>
                  <w:lang w:val="el-GR"/>
                </w:rPr>
                <w:delText xml:space="preserve"> </w:delText>
              </w:r>
            </w:del>
          </w:p>
          <w:p w:rsidR="003A4FC5" w:rsidRPr="00E474FD" w:rsidDel="00E474FD" w:rsidRDefault="002B260A" w:rsidP="0077537B">
            <w:pPr>
              <w:jc w:val="center"/>
              <w:rPr>
                <w:del w:id="161" w:author="Καρμίρης Αγγελος" w:date="2020-01-03T10:44:00Z"/>
                <w:sz w:val="24"/>
                <w:szCs w:val="24"/>
                <w:lang w:val="el-GR"/>
                <w:rPrChange w:id="162" w:author="Καρμίρης Αγγελος" w:date="2020-01-03T10:44:00Z">
                  <w:rPr>
                    <w:del w:id="163" w:author="Καρμίρης Αγγελος" w:date="2020-01-03T10:44:00Z"/>
                    <w:sz w:val="24"/>
                    <w:szCs w:val="24"/>
                  </w:rPr>
                </w:rPrChange>
              </w:rPr>
            </w:pPr>
            <w:del w:id="164" w:author="Καρμίρης Αγγελος" w:date="2020-01-03T10:44:00Z">
              <w:r w:rsidRPr="0077537B" w:rsidDel="00E474FD">
                <w:rPr>
                  <w:sz w:val="24"/>
                  <w:szCs w:val="24"/>
                  <w:lang w:val="el-GR"/>
                </w:rPr>
                <w:delText xml:space="preserve">        </w:delText>
              </w:r>
              <w:r w:rsidR="003271D3" w:rsidRPr="0077537B" w:rsidDel="00E474FD">
                <w:rPr>
                  <w:sz w:val="24"/>
                  <w:szCs w:val="24"/>
                  <w:lang w:val="el-GR"/>
                </w:rPr>
                <w:delText>Γ</w:delText>
              </w:r>
              <w:r w:rsidR="000B07E0" w:rsidRPr="0077537B" w:rsidDel="00E474FD">
                <w:rPr>
                  <w:sz w:val="24"/>
                  <w:szCs w:val="24"/>
                  <w:lang w:val="el-GR"/>
                </w:rPr>
                <w:delText>ειωμένο</w:delText>
              </w:r>
            </w:del>
          </w:p>
          <w:p w:rsidR="003271D3" w:rsidRPr="00E474FD" w:rsidDel="00E474FD" w:rsidRDefault="003271D3" w:rsidP="0077537B">
            <w:pPr>
              <w:jc w:val="center"/>
              <w:rPr>
                <w:del w:id="165" w:author="Καρμίρης Αγγελος" w:date="2020-01-03T10:44:00Z"/>
                <w:sz w:val="24"/>
                <w:szCs w:val="24"/>
                <w:lang w:val="el-GR"/>
                <w:rPrChange w:id="166" w:author="Καρμίρης Αγγελος" w:date="2020-01-03T10:44:00Z">
                  <w:rPr>
                    <w:del w:id="167" w:author="Καρμίρης Αγγελος" w:date="2020-01-03T10:44:00Z"/>
                    <w:sz w:val="24"/>
                    <w:szCs w:val="24"/>
                  </w:rPr>
                </w:rPrChange>
              </w:rPr>
            </w:pPr>
          </w:p>
        </w:tc>
      </w:tr>
      <w:tr w:rsidR="005A560D" w:rsidRPr="00E474FD" w:rsidDel="00E474FD" w:rsidTr="0073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2"/>
          <w:del w:id="168" w:author="Καρμίρης Αγγελος" w:date="2020-01-03T10:44:00Z"/>
        </w:trPr>
        <w:tc>
          <w:tcPr>
            <w:tcW w:w="4595" w:type="dxa"/>
            <w:tcBorders>
              <w:top w:val="nil"/>
              <w:left w:val="nil"/>
              <w:bottom w:val="nil"/>
              <w:right w:val="nil"/>
            </w:tcBorders>
            <w:shd w:val="clear" w:color="auto" w:fill="auto"/>
          </w:tcPr>
          <w:p w:rsidR="005A560D" w:rsidRPr="0077537B" w:rsidDel="00E474FD" w:rsidRDefault="00A027AA" w:rsidP="00CF1D4B">
            <w:pPr>
              <w:numPr>
                <w:ilvl w:val="0"/>
                <w:numId w:val="1"/>
              </w:numPr>
              <w:autoSpaceDE/>
              <w:autoSpaceDN/>
              <w:rPr>
                <w:del w:id="169" w:author="Καρμίρης Αγγελος" w:date="2020-01-03T10:44:00Z"/>
                <w:sz w:val="24"/>
                <w:szCs w:val="24"/>
                <w:lang w:val="el-GR"/>
              </w:rPr>
            </w:pPr>
            <w:del w:id="170" w:author="Καρμίρης Αγγελος" w:date="2020-01-03T10:44:00Z">
              <w:r w:rsidDel="00E474FD">
                <w:rPr>
                  <w:sz w:val="24"/>
                  <w:szCs w:val="24"/>
                  <w:lang w:val="el-GR"/>
                </w:rPr>
                <w:delText xml:space="preserve">Περιοχή λόγου </w:delText>
              </w:r>
              <w:r w:rsidRPr="00D81302" w:rsidDel="00E474FD">
                <w:rPr>
                  <w:sz w:val="24"/>
                  <w:szCs w:val="24"/>
                  <w:lang w:val="en-GB"/>
                </w:rPr>
                <w:delText>Z</w:delText>
              </w:r>
              <w:r w:rsidRPr="00D81302" w:rsidDel="00E474FD">
                <w:rPr>
                  <w:sz w:val="24"/>
                  <w:szCs w:val="24"/>
                  <w:vertAlign w:val="subscript"/>
                  <w:lang w:val="el-GR"/>
                </w:rPr>
                <w:delText>0</w:delText>
              </w:r>
              <w:r w:rsidRPr="00D81302" w:rsidDel="00E474FD">
                <w:rPr>
                  <w:sz w:val="24"/>
                  <w:szCs w:val="24"/>
                  <w:lang w:val="el-GR"/>
                </w:rPr>
                <w:delText>/</w:delText>
              </w:r>
              <w:r w:rsidRPr="00D81302" w:rsidDel="00E474FD">
                <w:rPr>
                  <w:sz w:val="24"/>
                  <w:szCs w:val="24"/>
                  <w:lang w:val="en-GB"/>
                </w:rPr>
                <w:delText>Z</w:delText>
              </w:r>
              <w:r w:rsidRPr="00D81302" w:rsidDel="00E474FD">
                <w:rPr>
                  <w:sz w:val="24"/>
                  <w:szCs w:val="24"/>
                  <w:vertAlign w:val="subscript"/>
                  <w:lang w:val="el-GR"/>
                </w:rPr>
                <w:delText>+</w:delText>
              </w:r>
            </w:del>
          </w:p>
        </w:tc>
        <w:tc>
          <w:tcPr>
            <w:tcW w:w="3937" w:type="dxa"/>
            <w:tcBorders>
              <w:top w:val="nil"/>
              <w:left w:val="nil"/>
              <w:bottom w:val="nil"/>
              <w:right w:val="nil"/>
            </w:tcBorders>
            <w:shd w:val="clear" w:color="auto" w:fill="auto"/>
            <w:vAlign w:val="center"/>
          </w:tcPr>
          <w:p w:rsidR="005A560D" w:rsidRPr="00CF1D4B" w:rsidDel="00E474FD" w:rsidRDefault="005A560D">
            <w:pPr>
              <w:jc w:val="center"/>
              <w:rPr>
                <w:del w:id="171" w:author="Καρμίρης Αγγελος" w:date="2020-01-03T10:44:00Z"/>
                <w:sz w:val="24"/>
                <w:szCs w:val="24"/>
                <w:lang w:val="el-GR"/>
              </w:rPr>
            </w:pPr>
            <w:del w:id="172" w:author="Καρμίρης Αγγελος" w:date="2020-01-03T10:44:00Z">
              <w:r w:rsidRPr="0077537B" w:rsidDel="00E474FD">
                <w:rPr>
                  <w:sz w:val="24"/>
                  <w:szCs w:val="24"/>
                  <w:lang w:val="el-GR"/>
                </w:rPr>
                <w:delText xml:space="preserve">: </w:delText>
              </w:r>
              <w:r w:rsidR="00A027AA" w:rsidDel="00E474FD">
                <w:rPr>
                  <w:sz w:val="24"/>
                  <w:szCs w:val="24"/>
                  <w:lang w:val="el-GR"/>
                </w:rPr>
                <w:delText>1 – 3</w:delText>
              </w:r>
            </w:del>
          </w:p>
        </w:tc>
      </w:tr>
      <w:tr w:rsidR="005574CF" w:rsidRPr="00E474FD" w:rsidDel="00E474FD" w:rsidTr="00775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2"/>
          <w:del w:id="173" w:author="Καρμίρης Αγγελος" w:date="2020-01-03T10:44:00Z"/>
        </w:trPr>
        <w:tc>
          <w:tcPr>
            <w:tcW w:w="4595" w:type="dxa"/>
            <w:tcBorders>
              <w:top w:val="nil"/>
              <w:left w:val="nil"/>
              <w:bottom w:val="nil"/>
              <w:right w:val="nil"/>
            </w:tcBorders>
            <w:shd w:val="clear" w:color="auto" w:fill="auto"/>
          </w:tcPr>
          <w:p w:rsidR="005574CF" w:rsidRPr="0077537B" w:rsidDel="00E474FD" w:rsidRDefault="000B07E0" w:rsidP="00CF1D4B">
            <w:pPr>
              <w:numPr>
                <w:ilvl w:val="0"/>
                <w:numId w:val="1"/>
              </w:numPr>
              <w:autoSpaceDE/>
              <w:autoSpaceDN/>
              <w:rPr>
                <w:del w:id="174" w:author="Καρμίρης Αγγελος" w:date="2020-01-03T10:44:00Z"/>
                <w:sz w:val="24"/>
                <w:szCs w:val="24"/>
                <w:lang w:val="el-GR"/>
              </w:rPr>
            </w:pPr>
            <w:del w:id="175" w:author="Καρμίρης Αγγελος" w:date="2020-01-03T10:44:00Z">
              <w:r w:rsidRPr="0077537B" w:rsidDel="00E474FD">
                <w:rPr>
                  <w:sz w:val="24"/>
                  <w:szCs w:val="24"/>
                  <w:lang w:val="el-GR"/>
                </w:rPr>
                <w:delText xml:space="preserve"> Διαθέσιμη βοηθητική τάση  τροφοδοσίας  Σ.Ρ.</w:delText>
              </w:r>
            </w:del>
          </w:p>
        </w:tc>
        <w:tc>
          <w:tcPr>
            <w:tcW w:w="3937" w:type="dxa"/>
            <w:tcBorders>
              <w:top w:val="nil"/>
              <w:left w:val="nil"/>
              <w:bottom w:val="nil"/>
              <w:right w:val="nil"/>
            </w:tcBorders>
            <w:shd w:val="clear" w:color="auto" w:fill="auto"/>
            <w:vAlign w:val="center"/>
          </w:tcPr>
          <w:p w:rsidR="003271D3" w:rsidRPr="0077537B" w:rsidDel="00E474FD" w:rsidRDefault="002B260A">
            <w:pPr>
              <w:jc w:val="center"/>
              <w:rPr>
                <w:del w:id="176" w:author="Καρμίρης Αγγελος" w:date="2020-01-03T10:44:00Z"/>
                <w:sz w:val="24"/>
                <w:szCs w:val="24"/>
                <w:lang w:val="el-GR"/>
              </w:rPr>
            </w:pPr>
            <w:del w:id="177" w:author="Καρμίρης Αγγελος" w:date="2020-01-03T10:44:00Z">
              <w:r w:rsidRPr="0077537B" w:rsidDel="00E474FD">
                <w:rPr>
                  <w:sz w:val="24"/>
                  <w:szCs w:val="24"/>
                  <w:lang w:val="el-GR"/>
                </w:rPr>
                <w:delText xml:space="preserve">        </w:delText>
              </w:r>
            </w:del>
          </w:p>
          <w:p w:rsidR="002B260A" w:rsidRPr="0077537B" w:rsidDel="00E474FD" w:rsidRDefault="00B50C1D">
            <w:pPr>
              <w:jc w:val="center"/>
              <w:rPr>
                <w:del w:id="178" w:author="Καρμίρης Αγγελος" w:date="2020-01-03T10:44:00Z"/>
                <w:sz w:val="24"/>
                <w:szCs w:val="24"/>
                <w:lang w:val="el-GR"/>
              </w:rPr>
            </w:pPr>
            <w:del w:id="179" w:author="Καρμίρης Αγγελος" w:date="2020-01-03T10:44:00Z">
              <w:r w:rsidRPr="0077537B" w:rsidDel="00E474FD">
                <w:rPr>
                  <w:sz w:val="24"/>
                  <w:szCs w:val="24"/>
                  <w:lang w:val="el-GR"/>
                </w:rPr>
                <w:delText xml:space="preserve">            </w:delText>
              </w:r>
              <w:r w:rsidR="002B260A" w:rsidRPr="0077537B" w:rsidDel="00E474FD">
                <w:rPr>
                  <w:sz w:val="24"/>
                  <w:szCs w:val="24"/>
                  <w:lang w:val="el-GR"/>
                </w:rPr>
                <w:delText xml:space="preserve"> : 110 </w:delText>
              </w:r>
              <w:r w:rsidR="002B260A" w:rsidRPr="00CF1D4B" w:rsidDel="00E474FD">
                <w:rPr>
                  <w:sz w:val="24"/>
                  <w:szCs w:val="24"/>
                  <w:lang w:val="el-GR"/>
                </w:rPr>
                <w:delText>V</w:delText>
              </w:r>
              <w:r w:rsidR="002B260A" w:rsidRPr="0077537B" w:rsidDel="00E474FD">
                <w:rPr>
                  <w:sz w:val="24"/>
                  <w:szCs w:val="24"/>
                  <w:lang w:val="el-GR"/>
                </w:rPr>
                <w:delText xml:space="preserve"> </w:delText>
              </w:r>
              <w:r w:rsidR="00A32737" w:rsidDel="00E474FD">
                <w:rPr>
                  <w:sz w:val="24"/>
                  <w:szCs w:val="24"/>
                </w:rPr>
                <w:delText>DC</w:delText>
              </w:r>
              <w:r w:rsidR="002B260A" w:rsidRPr="0077537B" w:rsidDel="00E474FD">
                <w:rPr>
                  <w:sz w:val="24"/>
                  <w:szCs w:val="24"/>
                  <w:lang w:val="el-GR"/>
                </w:rPr>
                <w:delText xml:space="preserve"> </w:delText>
              </w:r>
              <w:r w:rsidRPr="0077537B" w:rsidDel="00E474FD">
                <w:rPr>
                  <w:sz w:val="24"/>
                  <w:szCs w:val="24"/>
                  <w:lang w:val="el-GR"/>
                </w:rPr>
                <w:delText>από</w:delText>
              </w:r>
            </w:del>
          </w:p>
          <w:p w:rsidR="005574CF" w:rsidRPr="0077537B" w:rsidDel="00E474FD" w:rsidRDefault="002B260A">
            <w:pPr>
              <w:jc w:val="center"/>
              <w:rPr>
                <w:del w:id="180" w:author="Καρμίρης Αγγελος" w:date="2020-01-03T10:44:00Z"/>
                <w:sz w:val="24"/>
                <w:szCs w:val="24"/>
                <w:lang w:val="el-GR"/>
              </w:rPr>
            </w:pPr>
            <w:del w:id="181" w:author="Καρμίρης Αγγελος" w:date="2020-01-03T10:44:00Z">
              <w:r w:rsidRPr="0077537B" w:rsidDel="00E474FD">
                <w:rPr>
                  <w:sz w:val="24"/>
                  <w:szCs w:val="24"/>
                  <w:lang w:val="el-GR"/>
                </w:rPr>
                <w:delText xml:space="preserve">                 </w:delText>
              </w:r>
              <w:r w:rsidR="003271D3" w:rsidRPr="0077537B" w:rsidDel="00E474FD">
                <w:rPr>
                  <w:sz w:val="24"/>
                  <w:szCs w:val="24"/>
                  <w:lang w:val="el-GR"/>
                </w:rPr>
                <w:delText xml:space="preserve"> </w:delText>
              </w:r>
              <w:r w:rsidR="00480E84" w:rsidRPr="0077537B" w:rsidDel="00E474FD">
                <w:rPr>
                  <w:sz w:val="24"/>
                  <w:szCs w:val="24"/>
                  <w:lang w:val="el-GR"/>
                </w:rPr>
                <w:delText>μπαταρίες ΚΥΤ</w:delText>
              </w:r>
            </w:del>
          </w:p>
          <w:p w:rsidR="003271D3" w:rsidRPr="0077537B" w:rsidDel="00E474FD" w:rsidRDefault="003271D3">
            <w:pPr>
              <w:jc w:val="center"/>
              <w:rPr>
                <w:del w:id="182" w:author="Καρμίρης Αγγελος" w:date="2020-01-03T10:44:00Z"/>
                <w:sz w:val="24"/>
                <w:szCs w:val="24"/>
                <w:lang w:val="el-GR"/>
              </w:rPr>
            </w:pPr>
          </w:p>
        </w:tc>
      </w:tr>
      <w:tr w:rsidR="005574CF" w:rsidRPr="00E474FD" w:rsidDel="00E474FD" w:rsidTr="00775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2"/>
          <w:del w:id="183" w:author="Καρμίρης Αγγελος" w:date="2020-01-03T10:44:00Z"/>
        </w:trPr>
        <w:tc>
          <w:tcPr>
            <w:tcW w:w="4595" w:type="dxa"/>
            <w:tcBorders>
              <w:top w:val="nil"/>
              <w:left w:val="nil"/>
              <w:bottom w:val="nil"/>
              <w:right w:val="nil"/>
            </w:tcBorders>
            <w:shd w:val="clear" w:color="auto" w:fill="auto"/>
          </w:tcPr>
          <w:p w:rsidR="005574CF" w:rsidRPr="0077537B" w:rsidDel="00E474FD" w:rsidRDefault="000B07E0" w:rsidP="00CF1D4B">
            <w:pPr>
              <w:numPr>
                <w:ilvl w:val="0"/>
                <w:numId w:val="1"/>
              </w:numPr>
              <w:autoSpaceDE/>
              <w:autoSpaceDN/>
              <w:rPr>
                <w:del w:id="184" w:author="Καρμίρης Αγγελος" w:date="2020-01-03T10:44:00Z"/>
                <w:sz w:val="24"/>
                <w:szCs w:val="24"/>
                <w:lang w:val="el-GR"/>
              </w:rPr>
            </w:pPr>
            <w:del w:id="185" w:author="Καρμίρης Αγγελος" w:date="2020-01-03T10:44:00Z">
              <w:r w:rsidRPr="0077537B" w:rsidDel="00E474FD">
                <w:rPr>
                  <w:sz w:val="24"/>
                  <w:szCs w:val="24"/>
                  <w:lang w:val="el-GR"/>
                </w:rPr>
                <w:delText xml:space="preserve"> Διαθέσιμη βοηθητική τάση   τροφοδοσίας  Ε.Ρ.</w:delText>
              </w:r>
            </w:del>
          </w:p>
        </w:tc>
        <w:tc>
          <w:tcPr>
            <w:tcW w:w="3937" w:type="dxa"/>
            <w:tcBorders>
              <w:top w:val="nil"/>
              <w:left w:val="nil"/>
              <w:bottom w:val="nil"/>
              <w:right w:val="nil"/>
            </w:tcBorders>
            <w:shd w:val="clear" w:color="auto" w:fill="auto"/>
            <w:vAlign w:val="center"/>
          </w:tcPr>
          <w:p w:rsidR="003271D3" w:rsidRPr="0077537B" w:rsidDel="00E474FD" w:rsidRDefault="002B260A" w:rsidP="0077537B">
            <w:pPr>
              <w:jc w:val="center"/>
              <w:rPr>
                <w:del w:id="186" w:author="Καρμίρης Αγγελος" w:date="2020-01-03T10:44:00Z"/>
                <w:sz w:val="24"/>
                <w:szCs w:val="24"/>
                <w:lang w:val="el-GR"/>
              </w:rPr>
            </w:pPr>
            <w:del w:id="187" w:author="Καρμίρης Αγγελος" w:date="2020-01-03T10:44:00Z">
              <w:r w:rsidRPr="0077537B" w:rsidDel="00E474FD">
                <w:rPr>
                  <w:sz w:val="24"/>
                  <w:szCs w:val="24"/>
                  <w:lang w:val="el-GR"/>
                </w:rPr>
                <w:delText xml:space="preserve">                      </w:delText>
              </w:r>
            </w:del>
          </w:p>
          <w:p w:rsidR="002B260A" w:rsidRPr="0077537B" w:rsidDel="00E474FD" w:rsidRDefault="003271D3" w:rsidP="0077537B">
            <w:pPr>
              <w:jc w:val="center"/>
              <w:rPr>
                <w:del w:id="188" w:author="Καρμίρης Αγγελος" w:date="2020-01-03T10:44:00Z"/>
                <w:sz w:val="24"/>
                <w:szCs w:val="24"/>
                <w:lang w:val="el-GR"/>
              </w:rPr>
            </w:pPr>
            <w:del w:id="189"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00B50C1D" w:rsidRPr="0077537B" w:rsidDel="00E474FD">
                <w:rPr>
                  <w:sz w:val="24"/>
                  <w:szCs w:val="24"/>
                  <w:lang w:val="el-GR"/>
                </w:rPr>
                <w:delText xml:space="preserve"> </w:delText>
              </w:r>
              <w:r w:rsidRPr="0077537B" w:rsidDel="00E474FD">
                <w:rPr>
                  <w:sz w:val="24"/>
                  <w:szCs w:val="24"/>
                  <w:lang w:val="el-GR"/>
                </w:rPr>
                <w:delText xml:space="preserve"> </w:delText>
              </w:r>
              <w:r w:rsidR="00B50C1D" w:rsidRPr="0077537B" w:rsidDel="00E474FD">
                <w:rPr>
                  <w:sz w:val="24"/>
                  <w:szCs w:val="24"/>
                  <w:lang w:val="el-GR"/>
                </w:rPr>
                <w:delText xml:space="preserve"> </w:delText>
              </w:r>
              <w:r w:rsidR="002B260A" w:rsidRPr="0077537B" w:rsidDel="00E474FD">
                <w:rPr>
                  <w:sz w:val="24"/>
                  <w:szCs w:val="24"/>
                  <w:lang w:val="el-GR"/>
                </w:rPr>
                <w:delText xml:space="preserve"> : 3φασική</w:delText>
              </w:r>
              <w:r w:rsidRPr="00E474FD" w:rsidDel="00E474FD">
                <w:rPr>
                  <w:sz w:val="24"/>
                  <w:szCs w:val="24"/>
                  <w:lang w:val="el-GR"/>
                  <w:rPrChange w:id="190" w:author="Καρμίρης Αγγελος" w:date="2020-01-03T10:44:00Z">
                    <w:rPr>
                      <w:sz w:val="24"/>
                      <w:szCs w:val="24"/>
                    </w:rPr>
                  </w:rPrChange>
                </w:rPr>
                <w:delText>,</w:delText>
              </w:r>
              <w:r w:rsidR="002B260A" w:rsidRPr="0077537B" w:rsidDel="00E474FD">
                <w:rPr>
                  <w:sz w:val="24"/>
                  <w:szCs w:val="24"/>
                  <w:lang w:val="el-GR"/>
                </w:rPr>
                <w:delText xml:space="preserve"> 4αγωγών</w:delText>
              </w:r>
            </w:del>
          </w:p>
          <w:p w:rsidR="00FA023C" w:rsidRPr="0077537B" w:rsidDel="00E474FD" w:rsidRDefault="003271D3" w:rsidP="0077537B">
            <w:pPr>
              <w:jc w:val="center"/>
              <w:rPr>
                <w:del w:id="191" w:author="Καρμίρης Αγγελος" w:date="2020-01-03T10:44:00Z"/>
                <w:sz w:val="24"/>
                <w:szCs w:val="24"/>
                <w:lang w:val="el-GR"/>
              </w:rPr>
            </w:pPr>
            <w:del w:id="192" w:author="Καρμίρης Αγγελος" w:date="2020-01-03T10:44:00Z">
              <w:r w:rsidRPr="0077537B" w:rsidDel="00E474FD">
                <w:rPr>
                  <w:sz w:val="24"/>
                  <w:szCs w:val="24"/>
                  <w:lang w:val="el-GR"/>
                </w:rPr>
                <w:delText xml:space="preserve">   </w:delText>
              </w:r>
              <w:r w:rsidR="00B50C1D" w:rsidRPr="0077537B" w:rsidDel="00E474FD">
                <w:rPr>
                  <w:sz w:val="24"/>
                  <w:szCs w:val="24"/>
                  <w:lang w:val="el-GR"/>
                </w:rPr>
                <w:delText xml:space="preserve">    </w:delText>
              </w:r>
              <w:r w:rsidR="00BC078B" w:rsidRPr="0077537B" w:rsidDel="00E474FD">
                <w:rPr>
                  <w:sz w:val="24"/>
                  <w:szCs w:val="24"/>
                  <w:lang w:val="el-GR"/>
                </w:rPr>
                <w:delText xml:space="preserve"> </w:delText>
              </w:r>
              <w:r w:rsidR="00B50C1D" w:rsidRPr="0077537B" w:rsidDel="00E474FD">
                <w:rPr>
                  <w:sz w:val="24"/>
                  <w:szCs w:val="24"/>
                  <w:lang w:val="el-GR"/>
                </w:rPr>
                <w:delText xml:space="preserve"> 23</w:delText>
              </w:r>
              <w:r w:rsidR="008A3C8B" w:rsidRPr="0077537B" w:rsidDel="00E474FD">
                <w:rPr>
                  <w:sz w:val="24"/>
                  <w:szCs w:val="24"/>
                  <w:lang w:val="el-GR"/>
                </w:rPr>
                <w:delText>0/</w:delText>
              </w:r>
              <w:r w:rsidR="00B50C1D" w:rsidRPr="0077537B" w:rsidDel="00E474FD">
                <w:rPr>
                  <w:sz w:val="24"/>
                  <w:szCs w:val="24"/>
                  <w:lang w:val="el-GR"/>
                </w:rPr>
                <w:delText>40</w:delText>
              </w:r>
              <w:r w:rsidR="008A3C8B" w:rsidRPr="0077537B" w:rsidDel="00E474FD">
                <w:rPr>
                  <w:sz w:val="24"/>
                  <w:szCs w:val="24"/>
                  <w:lang w:val="el-GR"/>
                </w:rPr>
                <w:delText>0</w:delText>
              </w:r>
              <w:r w:rsidR="002B260A" w:rsidRPr="0077537B" w:rsidDel="00E474FD">
                <w:rPr>
                  <w:sz w:val="24"/>
                  <w:szCs w:val="24"/>
                  <w:lang w:val="el-GR"/>
                </w:rPr>
                <w:delText xml:space="preserve"> </w:delText>
              </w:r>
              <w:r w:rsidR="002B260A" w:rsidRPr="0077537B" w:rsidDel="00E474FD">
                <w:rPr>
                  <w:sz w:val="24"/>
                  <w:szCs w:val="24"/>
                </w:rPr>
                <w:delText>V</w:delText>
              </w:r>
              <w:r w:rsidRPr="0077537B" w:rsidDel="00E474FD">
                <w:rPr>
                  <w:sz w:val="24"/>
                  <w:szCs w:val="24"/>
                  <w:lang w:val="el-GR"/>
                </w:rPr>
                <w:delText xml:space="preserve">  </w:delText>
              </w:r>
            </w:del>
          </w:p>
        </w:tc>
      </w:tr>
    </w:tbl>
    <w:p w:rsidR="001F74F1" w:rsidDel="00E474FD" w:rsidRDefault="001F74F1" w:rsidP="00CA6686">
      <w:pPr>
        <w:ind w:left="-142" w:firstLine="851"/>
        <w:rPr>
          <w:del w:id="193" w:author="Καρμίρης Αγγελος" w:date="2020-01-03T10:44:00Z"/>
          <w:b/>
          <w:bCs/>
          <w:caps/>
          <w:sz w:val="24"/>
          <w:szCs w:val="24"/>
          <w:lang w:val="el-GR"/>
        </w:rPr>
      </w:pPr>
    </w:p>
    <w:p w:rsidR="00BE06C8" w:rsidRPr="009F37EC" w:rsidDel="00E474FD" w:rsidRDefault="00BE06C8" w:rsidP="00CA6686">
      <w:pPr>
        <w:ind w:left="-142" w:firstLine="851"/>
        <w:rPr>
          <w:del w:id="194" w:author="Καρμίρης Αγγελος" w:date="2020-01-03T10:44:00Z"/>
          <w:b/>
          <w:bCs/>
          <w:caps/>
          <w:sz w:val="24"/>
          <w:szCs w:val="24"/>
          <w:lang w:val="el-GR"/>
        </w:rPr>
      </w:pPr>
    </w:p>
    <w:p w:rsidR="00CA6686" w:rsidRPr="009F37EC" w:rsidDel="00E474FD" w:rsidRDefault="003429B2" w:rsidP="00CA6686">
      <w:pPr>
        <w:ind w:left="-142" w:firstLine="851"/>
        <w:rPr>
          <w:del w:id="195" w:author="Καρμίρης Αγγελος" w:date="2020-01-03T10:44:00Z"/>
          <w:b/>
          <w:bCs/>
          <w:caps/>
          <w:sz w:val="24"/>
          <w:szCs w:val="24"/>
          <w:u w:val="single"/>
          <w:lang w:val="el-GR"/>
        </w:rPr>
      </w:pPr>
      <w:del w:id="196" w:author="Καρμίρης Αγγελος" w:date="2020-01-03T10:44:00Z">
        <w:r w:rsidRPr="009F37EC" w:rsidDel="00E474FD">
          <w:rPr>
            <w:b/>
            <w:bCs/>
            <w:caps/>
            <w:sz w:val="24"/>
            <w:szCs w:val="24"/>
            <w:lang w:val="el-GR"/>
          </w:rPr>
          <w:tab/>
        </w:r>
        <w:r w:rsidR="00CA6686" w:rsidRPr="009F37EC" w:rsidDel="00E474FD">
          <w:rPr>
            <w:b/>
            <w:bCs/>
            <w:caps/>
            <w:sz w:val="24"/>
            <w:szCs w:val="24"/>
            <w:lang w:val="el-GR"/>
          </w:rPr>
          <w:delText>Ι</w:delText>
        </w:r>
        <w:r w:rsidR="00CA6686" w:rsidRPr="009F37EC" w:rsidDel="00E474FD">
          <w:rPr>
            <w:b/>
            <w:bCs/>
            <w:caps/>
            <w:sz w:val="24"/>
            <w:szCs w:val="24"/>
          </w:rPr>
          <w:delText>V</w:delText>
        </w:r>
        <w:r w:rsidR="00CA6686" w:rsidRPr="009F37EC" w:rsidDel="00E474FD">
          <w:rPr>
            <w:b/>
            <w:bCs/>
            <w:caps/>
            <w:sz w:val="24"/>
            <w:szCs w:val="24"/>
            <w:lang w:val="el-GR"/>
          </w:rPr>
          <w:delText xml:space="preserve">Γ .  </w:delText>
        </w:r>
        <w:r w:rsidR="009D58BB" w:rsidDel="00E474FD">
          <w:rPr>
            <w:b/>
            <w:bCs/>
            <w:caps/>
            <w:sz w:val="24"/>
            <w:szCs w:val="24"/>
            <w:u w:val="single"/>
            <w:lang w:val="el-GR"/>
          </w:rPr>
          <w:delText>δικτυο</w:delText>
        </w:r>
        <w:r w:rsidR="00CA6686" w:rsidRPr="009F37EC" w:rsidDel="00E474FD">
          <w:rPr>
            <w:b/>
            <w:bCs/>
            <w:caps/>
            <w:sz w:val="24"/>
            <w:szCs w:val="24"/>
            <w:u w:val="single"/>
            <w:lang w:val="el-GR"/>
          </w:rPr>
          <w:delText xml:space="preserve"> 30 </w:delText>
        </w:r>
        <w:r w:rsidR="00CA6686" w:rsidRPr="009F37EC" w:rsidDel="00E474FD">
          <w:rPr>
            <w:b/>
            <w:bCs/>
            <w:caps/>
            <w:sz w:val="24"/>
            <w:szCs w:val="24"/>
            <w:u w:val="single"/>
          </w:rPr>
          <w:delText>k</w:delText>
        </w:r>
        <w:r w:rsidR="00CA6686" w:rsidRPr="009F37EC" w:rsidDel="00E474FD">
          <w:rPr>
            <w:b/>
            <w:bCs/>
            <w:caps/>
            <w:sz w:val="24"/>
            <w:szCs w:val="24"/>
            <w:u w:val="single"/>
            <w:lang w:val="el-GR"/>
          </w:rPr>
          <w:delText>V</w:delText>
        </w:r>
      </w:del>
    </w:p>
    <w:p w:rsidR="00CA6686" w:rsidRPr="009F37EC" w:rsidDel="00E474FD" w:rsidRDefault="00CA6686" w:rsidP="00CA6686">
      <w:pPr>
        <w:ind w:left="709" w:hanging="709"/>
        <w:jc w:val="both"/>
        <w:rPr>
          <w:del w:id="197" w:author="Καρμίρης Αγγελος" w:date="2020-01-03T10:44:00Z"/>
          <w:i/>
          <w:iCs/>
          <w:sz w:val="24"/>
          <w:szCs w:val="24"/>
          <w:lang w:val="el-GR"/>
        </w:rPr>
      </w:pPr>
      <w:del w:id="198" w:author="Καρμίρης Αγγελος" w:date="2020-01-03T10:44:00Z">
        <w:r w:rsidRPr="009F37EC" w:rsidDel="00E474FD">
          <w:rPr>
            <w:b/>
            <w:bCs/>
            <w:i/>
            <w:iCs/>
            <w:caps/>
            <w:sz w:val="24"/>
            <w:szCs w:val="24"/>
            <w:lang w:val="el-GR"/>
          </w:rPr>
          <w:tab/>
        </w:r>
      </w:del>
    </w:p>
    <w:p w:rsidR="00CA6686" w:rsidRPr="009F37EC" w:rsidDel="00E474FD" w:rsidRDefault="00CA6686" w:rsidP="00B50C1D">
      <w:pPr>
        <w:numPr>
          <w:ilvl w:val="0"/>
          <w:numId w:val="44"/>
        </w:numPr>
        <w:autoSpaceDE/>
        <w:autoSpaceDN/>
        <w:spacing w:before="120"/>
        <w:rPr>
          <w:del w:id="199" w:author="Καρμίρης Αγγελος" w:date="2020-01-03T10:44:00Z"/>
          <w:sz w:val="24"/>
          <w:szCs w:val="24"/>
          <w:lang w:val="el-GR"/>
        </w:rPr>
      </w:pPr>
      <w:del w:id="200" w:author="Καρμίρης Αγγελος" w:date="2020-01-03T10:44:00Z">
        <w:r w:rsidRPr="009F37EC" w:rsidDel="00E474FD">
          <w:rPr>
            <w:sz w:val="24"/>
            <w:szCs w:val="24"/>
            <w:lang w:val="el-GR"/>
          </w:rPr>
          <w:delText xml:space="preserve">Ονομαστική τάση                                    </w:delText>
        </w:r>
        <w:r w:rsidR="00587C7E" w:rsidRPr="009F37EC" w:rsidDel="00E474FD">
          <w:rPr>
            <w:sz w:val="24"/>
            <w:szCs w:val="24"/>
            <w:lang w:val="el-GR"/>
          </w:rPr>
          <w:delText xml:space="preserve"> </w:delText>
        </w:r>
        <w:r w:rsidR="00463671" w:rsidRPr="009F37EC" w:rsidDel="00E474FD">
          <w:rPr>
            <w:sz w:val="24"/>
            <w:szCs w:val="24"/>
            <w:lang w:val="el-GR"/>
          </w:rPr>
          <w:delText xml:space="preserve">            </w:delText>
        </w:r>
        <w:r w:rsidR="009D21B2" w:rsidDel="00E474FD">
          <w:rPr>
            <w:sz w:val="24"/>
            <w:szCs w:val="24"/>
            <w:lang w:val="el-GR"/>
          </w:rPr>
          <w:delText>:</w:delText>
        </w:r>
        <w:r w:rsidR="00463671" w:rsidRPr="009F37EC" w:rsidDel="00E474FD">
          <w:rPr>
            <w:sz w:val="24"/>
            <w:szCs w:val="24"/>
            <w:lang w:val="el-GR"/>
          </w:rPr>
          <w:delText xml:space="preserve"> </w:delText>
        </w:r>
        <w:r w:rsidRPr="009F37EC" w:rsidDel="00E474FD">
          <w:rPr>
            <w:sz w:val="24"/>
            <w:szCs w:val="24"/>
            <w:lang w:val="el-GR"/>
          </w:rPr>
          <w:delText xml:space="preserve">30  </w:delText>
        </w:r>
        <w:r w:rsidR="00587C7E" w:rsidRPr="009F37EC" w:rsidDel="00E474FD">
          <w:rPr>
            <w:sz w:val="24"/>
            <w:szCs w:val="24"/>
          </w:rPr>
          <w:delText>k</w:delText>
        </w:r>
        <w:r w:rsidRPr="009F37EC" w:rsidDel="00E474FD">
          <w:rPr>
            <w:sz w:val="24"/>
            <w:szCs w:val="24"/>
          </w:rPr>
          <w:delText>V</w:delText>
        </w:r>
      </w:del>
    </w:p>
    <w:p w:rsidR="00CA6686" w:rsidRPr="009F37EC" w:rsidDel="00E474FD" w:rsidRDefault="00385363" w:rsidP="00B50C1D">
      <w:pPr>
        <w:numPr>
          <w:ilvl w:val="0"/>
          <w:numId w:val="44"/>
        </w:numPr>
        <w:autoSpaceDE/>
        <w:autoSpaceDN/>
        <w:spacing w:before="120"/>
        <w:rPr>
          <w:del w:id="201" w:author="Καρμίρης Αγγελος" w:date="2020-01-03T10:44:00Z"/>
          <w:sz w:val="24"/>
          <w:szCs w:val="24"/>
          <w:lang w:val="el-GR"/>
        </w:rPr>
      </w:pPr>
      <w:del w:id="202" w:author="Καρμίρης Αγγελος" w:date="2020-01-03T10:44:00Z">
        <w:r w:rsidRPr="009F37EC" w:rsidDel="00E474FD">
          <w:rPr>
            <w:sz w:val="24"/>
            <w:szCs w:val="24"/>
            <w:lang w:val="el-GR"/>
          </w:rPr>
          <w:delText>Μ</w:delText>
        </w:r>
        <w:r w:rsidR="00CA6686" w:rsidRPr="009F37EC" w:rsidDel="00E474FD">
          <w:rPr>
            <w:sz w:val="24"/>
            <w:szCs w:val="24"/>
            <w:lang w:val="el-GR"/>
          </w:rPr>
          <w:delText xml:space="preserve">έγιστη τάση λειτουργίας                      </w:delText>
        </w:r>
        <w:r w:rsidR="00587C7E" w:rsidRPr="009F37EC" w:rsidDel="00E474FD">
          <w:rPr>
            <w:sz w:val="24"/>
            <w:szCs w:val="24"/>
            <w:lang w:val="el-GR"/>
          </w:rPr>
          <w:delText xml:space="preserve"> </w:delText>
        </w:r>
        <w:r w:rsidR="00463671" w:rsidRPr="009F37EC" w:rsidDel="00E474FD">
          <w:rPr>
            <w:sz w:val="24"/>
            <w:szCs w:val="24"/>
            <w:lang w:val="el-GR"/>
          </w:rPr>
          <w:delText xml:space="preserve">            </w:delText>
        </w:r>
        <w:r w:rsidR="002D03DF" w:rsidDel="00E474FD">
          <w:rPr>
            <w:sz w:val="24"/>
            <w:szCs w:val="24"/>
            <w:lang w:val="el-GR"/>
          </w:rPr>
          <w:delText>:</w:delText>
        </w:r>
        <w:r w:rsidR="00463671" w:rsidRPr="009F37EC" w:rsidDel="00E474FD">
          <w:rPr>
            <w:sz w:val="24"/>
            <w:szCs w:val="24"/>
            <w:lang w:val="el-GR"/>
          </w:rPr>
          <w:delText xml:space="preserve"> </w:delText>
        </w:r>
        <w:r w:rsidR="00CA6686" w:rsidRPr="009F37EC" w:rsidDel="00E474FD">
          <w:rPr>
            <w:sz w:val="24"/>
            <w:szCs w:val="24"/>
            <w:lang w:val="el-GR"/>
          </w:rPr>
          <w:delText xml:space="preserve">36 </w:delText>
        </w:r>
        <w:r w:rsidR="00587C7E" w:rsidRPr="009F37EC" w:rsidDel="00E474FD">
          <w:rPr>
            <w:sz w:val="24"/>
            <w:szCs w:val="24"/>
          </w:rPr>
          <w:delText>k</w:delText>
        </w:r>
        <w:r w:rsidR="00CA6686" w:rsidRPr="009F37EC" w:rsidDel="00E474FD">
          <w:rPr>
            <w:sz w:val="24"/>
            <w:szCs w:val="24"/>
          </w:rPr>
          <w:delText>V</w:delText>
        </w:r>
        <w:r w:rsidR="0058342D" w:rsidRPr="009F37EC" w:rsidDel="00E474FD">
          <w:rPr>
            <w:sz w:val="24"/>
            <w:szCs w:val="24"/>
            <w:lang w:val="el-GR"/>
          </w:rPr>
          <w:delText xml:space="preserve">        </w:delText>
        </w:r>
        <w:r w:rsidR="00CA6686" w:rsidRPr="009F37EC" w:rsidDel="00E474FD">
          <w:rPr>
            <w:sz w:val="24"/>
            <w:szCs w:val="24"/>
            <w:lang w:val="el-GR"/>
          </w:rPr>
          <w:tab/>
        </w:r>
      </w:del>
    </w:p>
    <w:p w:rsidR="00CA6686" w:rsidRPr="009F37EC" w:rsidDel="00E474FD" w:rsidRDefault="00CA6686" w:rsidP="00B50C1D">
      <w:pPr>
        <w:numPr>
          <w:ilvl w:val="0"/>
          <w:numId w:val="44"/>
        </w:numPr>
        <w:autoSpaceDE/>
        <w:autoSpaceDN/>
        <w:spacing w:before="120"/>
        <w:rPr>
          <w:del w:id="203" w:author="Καρμίρης Αγγελος" w:date="2020-01-03T10:44:00Z"/>
          <w:sz w:val="24"/>
          <w:szCs w:val="24"/>
          <w:lang w:val="el-GR"/>
        </w:rPr>
      </w:pPr>
      <w:del w:id="204" w:author="Καρμίρης Αγγελος" w:date="2020-01-03T10:44:00Z">
        <w:r w:rsidRPr="009F37EC" w:rsidDel="00E474FD">
          <w:rPr>
            <w:sz w:val="24"/>
            <w:szCs w:val="24"/>
            <w:lang w:val="el-GR"/>
          </w:rPr>
          <w:delText xml:space="preserve">Αριθμός φάσεων                                       </w:delText>
        </w:r>
        <w:r w:rsidR="00463671" w:rsidRPr="009F37EC" w:rsidDel="00E474FD">
          <w:rPr>
            <w:sz w:val="24"/>
            <w:szCs w:val="24"/>
            <w:lang w:val="el-GR"/>
          </w:rPr>
          <w:delText xml:space="preserve">            </w:delText>
        </w:r>
        <w:r w:rsidR="002D03DF" w:rsidDel="00E474FD">
          <w:rPr>
            <w:sz w:val="24"/>
            <w:szCs w:val="24"/>
            <w:lang w:val="el-GR"/>
          </w:rPr>
          <w:delText>:</w:delText>
        </w:r>
        <w:r w:rsidR="00463671" w:rsidRPr="009F37EC" w:rsidDel="00E474FD">
          <w:rPr>
            <w:sz w:val="24"/>
            <w:szCs w:val="24"/>
            <w:lang w:val="el-GR"/>
          </w:rPr>
          <w:delText xml:space="preserve"> </w:delText>
        </w:r>
        <w:r w:rsidRPr="009F37EC" w:rsidDel="00E474FD">
          <w:rPr>
            <w:sz w:val="24"/>
            <w:szCs w:val="24"/>
            <w:lang w:val="el-GR"/>
          </w:rPr>
          <w:delText xml:space="preserve">3 </w:delText>
        </w:r>
      </w:del>
    </w:p>
    <w:p w:rsidR="00EC280B" w:rsidRPr="009F37EC" w:rsidDel="00E474FD" w:rsidRDefault="00CA6686" w:rsidP="00B50C1D">
      <w:pPr>
        <w:numPr>
          <w:ilvl w:val="0"/>
          <w:numId w:val="44"/>
        </w:numPr>
        <w:autoSpaceDE/>
        <w:autoSpaceDN/>
        <w:spacing w:before="120"/>
        <w:rPr>
          <w:del w:id="205" w:author="Καρμίρης Αγγελος" w:date="2020-01-03T10:44:00Z"/>
          <w:sz w:val="24"/>
          <w:szCs w:val="24"/>
          <w:lang w:val="el-GR"/>
        </w:rPr>
      </w:pPr>
      <w:del w:id="206" w:author="Καρμίρης Αγγελος" w:date="2020-01-03T10:44:00Z">
        <w:r w:rsidRPr="009F37EC" w:rsidDel="00E474FD">
          <w:rPr>
            <w:sz w:val="24"/>
            <w:szCs w:val="24"/>
            <w:lang w:val="el-GR"/>
          </w:rPr>
          <w:delText xml:space="preserve">Αριθμός αγωγών                                       </w:delText>
        </w:r>
        <w:r w:rsidR="00463671" w:rsidRPr="009F37EC" w:rsidDel="00E474FD">
          <w:rPr>
            <w:sz w:val="24"/>
            <w:szCs w:val="24"/>
            <w:lang w:val="el-GR"/>
          </w:rPr>
          <w:delText xml:space="preserve">            </w:delText>
        </w:r>
        <w:r w:rsidR="002D03DF" w:rsidDel="00E474FD">
          <w:rPr>
            <w:sz w:val="24"/>
            <w:szCs w:val="24"/>
            <w:lang w:val="el-GR"/>
          </w:rPr>
          <w:delText>:</w:delText>
        </w:r>
        <w:r w:rsidR="00463671" w:rsidRPr="009F37EC" w:rsidDel="00E474FD">
          <w:rPr>
            <w:sz w:val="24"/>
            <w:szCs w:val="24"/>
            <w:lang w:val="el-GR"/>
          </w:rPr>
          <w:delText xml:space="preserve"> </w:delText>
        </w:r>
        <w:r w:rsidRPr="009F37EC" w:rsidDel="00E474FD">
          <w:rPr>
            <w:sz w:val="24"/>
            <w:szCs w:val="24"/>
            <w:lang w:val="el-GR"/>
          </w:rPr>
          <w:delText>3</w:delText>
        </w:r>
      </w:del>
    </w:p>
    <w:p w:rsidR="00CA6686" w:rsidRPr="009F37EC" w:rsidDel="00E474FD" w:rsidRDefault="00CA6686" w:rsidP="00B50C1D">
      <w:pPr>
        <w:numPr>
          <w:ilvl w:val="0"/>
          <w:numId w:val="44"/>
        </w:numPr>
        <w:autoSpaceDE/>
        <w:autoSpaceDN/>
        <w:spacing w:before="120"/>
        <w:rPr>
          <w:del w:id="207" w:author="Καρμίρης Αγγελος" w:date="2020-01-03T10:44:00Z"/>
          <w:sz w:val="24"/>
          <w:szCs w:val="24"/>
          <w:lang w:val="el-GR"/>
        </w:rPr>
      </w:pPr>
      <w:del w:id="208" w:author="Καρμίρης Αγγελος" w:date="2020-01-03T10:44:00Z">
        <w:r w:rsidRPr="009F37EC" w:rsidDel="00E474FD">
          <w:rPr>
            <w:sz w:val="24"/>
            <w:szCs w:val="24"/>
            <w:lang w:val="el-GR"/>
          </w:rPr>
          <w:delText>Στάθμη βραχυκυκλώ</w:delText>
        </w:r>
        <w:r w:rsidR="0032151C" w:rsidRPr="009F37EC" w:rsidDel="00E474FD">
          <w:rPr>
            <w:sz w:val="24"/>
            <w:szCs w:val="24"/>
            <w:lang w:val="el-GR"/>
          </w:rPr>
          <w:delText>σεως</w:delText>
        </w:r>
        <w:r w:rsidRPr="009F37EC" w:rsidDel="00E474FD">
          <w:rPr>
            <w:sz w:val="24"/>
            <w:szCs w:val="24"/>
            <w:lang w:val="el-GR"/>
          </w:rPr>
          <w:delText xml:space="preserve">                     </w:delText>
        </w:r>
        <w:r w:rsidR="00587C7E" w:rsidRPr="009F37EC" w:rsidDel="00E474FD">
          <w:rPr>
            <w:sz w:val="24"/>
            <w:szCs w:val="24"/>
            <w:lang w:val="el-GR"/>
          </w:rPr>
          <w:delText xml:space="preserve">   </w:delText>
        </w:r>
        <w:r w:rsidR="00463671" w:rsidRPr="009F37EC" w:rsidDel="00E474FD">
          <w:rPr>
            <w:sz w:val="24"/>
            <w:szCs w:val="24"/>
            <w:lang w:val="el-GR"/>
          </w:rPr>
          <w:delText xml:space="preserve">             </w:delText>
        </w:r>
        <w:r w:rsidR="002D03DF" w:rsidDel="00E474FD">
          <w:rPr>
            <w:sz w:val="24"/>
            <w:szCs w:val="24"/>
            <w:lang w:val="el-GR"/>
          </w:rPr>
          <w:delText xml:space="preserve">: </w:delText>
        </w:r>
        <w:r w:rsidRPr="009F37EC" w:rsidDel="00E474FD">
          <w:rPr>
            <w:sz w:val="24"/>
            <w:szCs w:val="24"/>
            <w:lang w:val="el-GR"/>
          </w:rPr>
          <w:delText xml:space="preserve">20  </w:delText>
        </w:r>
        <w:r w:rsidR="00587C7E" w:rsidRPr="009F37EC" w:rsidDel="00E474FD">
          <w:rPr>
            <w:sz w:val="24"/>
            <w:szCs w:val="24"/>
          </w:rPr>
          <w:delText>k</w:delText>
        </w:r>
        <w:r w:rsidRPr="009F37EC" w:rsidDel="00E474FD">
          <w:rPr>
            <w:sz w:val="24"/>
            <w:szCs w:val="24"/>
            <w:lang w:val="el-GR"/>
          </w:rPr>
          <w:delText>Α</w:delText>
        </w:r>
      </w:del>
    </w:p>
    <w:p w:rsidR="00CA6686" w:rsidRPr="009F37EC" w:rsidDel="00E474FD" w:rsidRDefault="00CA6686" w:rsidP="00B50C1D">
      <w:pPr>
        <w:numPr>
          <w:ilvl w:val="0"/>
          <w:numId w:val="44"/>
        </w:numPr>
        <w:autoSpaceDE/>
        <w:autoSpaceDN/>
        <w:spacing w:before="120"/>
        <w:rPr>
          <w:del w:id="209" w:author="Καρμίρης Αγγελος" w:date="2020-01-03T10:44:00Z"/>
          <w:sz w:val="24"/>
          <w:szCs w:val="24"/>
          <w:lang w:val="el-GR"/>
        </w:rPr>
      </w:pPr>
      <w:del w:id="210" w:author="Καρμίρης Αγγελος" w:date="2020-01-03T10:44:00Z">
        <w:r w:rsidRPr="009F37EC" w:rsidDel="00E474FD">
          <w:rPr>
            <w:sz w:val="24"/>
            <w:szCs w:val="24"/>
            <w:lang w:val="el-GR"/>
          </w:rPr>
          <w:delText xml:space="preserve">Στάθμη μονώσεως                                  </w:delText>
        </w:r>
        <w:r w:rsidR="00587C7E" w:rsidRPr="009F37EC" w:rsidDel="00E474FD">
          <w:rPr>
            <w:sz w:val="24"/>
            <w:szCs w:val="24"/>
            <w:lang w:val="el-GR"/>
          </w:rPr>
          <w:delText xml:space="preserve">  </w:delText>
        </w:r>
        <w:r w:rsidR="00463671" w:rsidRPr="009F37EC" w:rsidDel="00E474FD">
          <w:rPr>
            <w:sz w:val="24"/>
            <w:szCs w:val="24"/>
            <w:lang w:val="el-GR"/>
          </w:rPr>
          <w:delText xml:space="preserve">             </w:delText>
        </w:r>
        <w:r w:rsidR="002D03DF" w:rsidDel="00E474FD">
          <w:rPr>
            <w:sz w:val="24"/>
            <w:szCs w:val="24"/>
            <w:lang w:val="el-GR"/>
          </w:rPr>
          <w:delText xml:space="preserve">: </w:delText>
        </w:r>
        <w:r w:rsidR="009772AF" w:rsidRPr="009F37EC" w:rsidDel="00E474FD">
          <w:rPr>
            <w:sz w:val="24"/>
            <w:szCs w:val="24"/>
            <w:lang w:val="el-GR"/>
          </w:rPr>
          <w:delText>250</w:delText>
        </w:r>
        <w:r w:rsidRPr="009F37EC" w:rsidDel="00E474FD">
          <w:rPr>
            <w:sz w:val="24"/>
            <w:szCs w:val="24"/>
            <w:lang w:val="el-GR"/>
          </w:rPr>
          <w:delText xml:space="preserve"> </w:delText>
        </w:r>
        <w:r w:rsidR="00587C7E" w:rsidRPr="009F37EC" w:rsidDel="00E474FD">
          <w:rPr>
            <w:sz w:val="24"/>
            <w:szCs w:val="24"/>
          </w:rPr>
          <w:delText>k</w:delText>
        </w:r>
        <w:r w:rsidRPr="009F37EC" w:rsidDel="00E474FD">
          <w:rPr>
            <w:sz w:val="24"/>
            <w:szCs w:val="24"/>
          </w:rPr>
          <w:delText>V</w:delText>
        </w:r>
        <w:r w:rsidR="00BC078B" w:rsidRPr="009F37EC" w:rsidDel="00E474FD">
          <w:rPr>
            <w:sz w:val="24"/>
            <w:szCs w:val="24"/>
            <w:lang w:val="el-GR"/>
          </w:rPr>
          <w:delText>(μεγ)</w:delText>
        </w:r>
      </w:del>
    </w:p>
    <w:p w:rsidR="00151F6B" w:rsidRPr="009F37EC" w:rsidDel="00E474FD" w:rsidRDefault="00151F6B" w:rsidP="00D03B09">
      <w:pPr>
        <w:numPr>
          <w:ilvl w:val="0"/>
          <w:numId w:val="44"/>
        </w:numPr>
        <w:tabs>
          <w:tab w:val="num" w:pos="1570"/>
        </w:tabs>
        <w:autoSpaceDE/>
        <w:autoSpaceDN/>
        <w:spacing w:before="120"/>
        <w:rPr>
          <w:del w:id="211" w:author="Καρμίρης Αγγελος" w:date="2020-01-03T10:44:00Z"/>
          <w:sz w:val="24"/>
          <w:szCs w:val="24"/>
          <w:lang w:val="el-GR"/>
        </w:rPr>
      </w:pPr>
      <w:del w:id="212" w:author="Καρμίρης Αγγελος" w:date="2020-01-03T10:44:00Z">
        <w:r w:rsidRPr="009F37EC" w:rsidDel="00E474FD">
          <w:rPr>
            <w:sz w:val="24"/>
            <w:szCs w:val="24"/>
            <w:lang w:val="el-GR"/>
          </w:rPr>
          <w:delText xml:space="preserve">Τάση </w:delText>
        </w:r>
        <w:r w:rsidR="00463671" w:rsidRPr="009F37EC" w:rsidDel="00E474FD">
          <w:rPr>
            <w:sz w:val="24"/>
            <w:szCs w:val="24"/>
            <w:lang w:val="el-GR"/>
          </w:rPr>
          <w:delText>αντοχής σε</w:delText>
        </w:r>
        <w:r w:rsidR="00480E84" w:rsidRPr="009F37EC" w:rsidDel="00E474FD">
          <w:rPr>
            <w:sz w:val="24"/>
            <w:szCs w:val="24"/>
            <w:lang w:val="el-GR"/>
          </w:rPr>
          <w:delText xml:space="preserve"> συχνότητα δικτύου  (1 λεπτό)</w:delText>
        </w:r>
        <w:r w:rsidR="00463671" w:rsidRPr="009F37EC" w:rsidDel="00E474FD">
          <w:rPr>
            <w:sz w:val="24"/>
            <w:szCs w:val="24"/>
            <w:lang w:val="el-GR"/>
          </w:rPr>
          <w:delText xml:space="preserve">   </w:delText>
        </w:r>
        <w:r w:rsidR="002D03DF" w:rsidDel="00E474FD">
          <w:rPr>
            <w:sz w:val="24"/>
            <w:szCs w:val="24"/>
            <w:lang w:val="el-GR"/>
          </w:rPr>
          <w:delText>:</w:delText>
        </w:r>
        <w:r w:rsidR="002B260A" w:rsidRPr="009F37EC" w:rsidDel="00E474FD">
          <w:rPr>
            <w:sz w:val="24"/>
            <w:szCs w:val="24"/>
            <w:lang w:val="el-GR"/>
          </w:rPr>
          <w:delText xml:space="preserve"> 95 </w:delText>
        </w:r>
        <w:r w:rsidR="00BC078B" w:rsidRPr="009F37EC" w:rsidDel="00E474FD">
          <w:rPr>
            <w:sz w:val="24"/>
            <w:szCs w:val="24"/>
          </w:rPr>
          <w:delText>KV</w:delText>
        </w:r>
        <w:r w:rsidR="00BC078B" w:rsidRPr="009F37EC" w:rsidDel="00E474FD">
          <w:rPr>
            <w:sz w:val="24"/>
            <w:szCs w:val="24"/>
            <w:lang w:val="el-GR"/>
          </w:rPr>
          <w:delText xml:space="preserve"> (ενδ)</w:delText>
        </w:r>
      </w:del>
    </w:p>
    <w:p w:rsidR="00463671" w:rsidRPr="009F37EC" w:rsidDel="00E474FD" w:rsidRDefault="00CA6686" w:rsidP="00D03B09">
      <w:pPr>
        <w:numPr>
          <w:ilvl w:val="0"/>
          <w:numId w:val="44"/>
        </w:numPr>
        <w:autoSpaceDE/>
        <w:autoSpaceDN/>
        <w:spacing w:before="120"/>
        <w:rPr>
          <w:del w:id="213" w:author="Καρμίρης Αγγελος" w:date="2020-01-03T10:44:00Z"/>
          <w:sz w:val="24"/>
          <w:szCs w:val="24"/>
          <w:lang w:val="el-GR"/>
        </w:rPr>
      </w:pPr>
      <w:del w:id="214" w:author="Καρμίρης Αγγελος" w:date="2020-01-03T10:44:00Z">
        <w:r w:rsidRPr="009F37EC" w:rsidDel="00E474FD">
          <w:rPr>
            <w:sz w:val="24"/>
            <w:szCs w:val="24"/>
            <w:lang w:val="el-GR"/>
          </w:rPr>
          <w:delText xml:space="preserve">Ονομαστική Συχνότητα                          </w:delText>
        </w:r>
        <w:r w:rsidR="00587C7E" w:rsidRPr="009F37EC" w:rsidDel="00E474FD">
          <w:rPr>
            <w:sz w:val="24"/>
            <w:szCs w:val="24"/>
            <w:lang w:val="el-GR"/>
          </w:rPr>
          <w:delText xml:space="preserve">   </w:delText>
        </w:r>
        <w:r w:rsidR="00463671" w:rsidRPr="009F37EC" w:rsidDel="00E474FD">
          <w:rPr>
            <w:sz w:val="24"/>
            <w:szCs w:val="24"/>
            <w:lang w:val="el-GR"/>
          </w:rPr>
          <w:delText xml:space="preserve">            </w:delText>
        </w:r>
        <w:r w:rsidR="002D03DF" w:rsidDel="00E474FD">
          <w:rPr>
            <w:sz w:val="24"/>
            <w:szCs w:val="24"/>
            <w:lang w:val="el-GR"/>
          </w:rPr>
          <w:delText xml:space="preserve">: </w:delText>
        </w:r>
        <w:r w:rsidRPr="009F37EC" w:rsidDel="00E474FD">
          <w:rPr>
            <w:sz w:val="24"/>
            <w:szCs w:val="24"/>
            <w:lang w:val="el-GR"/>
          </w:rPr>
          <w:delText>50  ΗΖ</w:delText>
        </w:r>
        <w:r w:rsidR="002B260A" w:rsidRPr="009F37EC" w:rsidDel="00E474FD">
          <w:rPr>
            <w:sz w:val="24"/>
            <w:szCs w:val="24"/>
            <w:lang w:val="el-GR"/>
          </w:rPr>
          <w:tab/>
        </w:r>
        <w:r w:rsidR="002B260A" w:rsidRPr="009F37EC" w:rsidDel="00E474FD">
          <w:rPr>
            <w:sz w:val="24"/>
            <w:szCs w:val="24"/>
            <w:lang w:val="el-GR"/>
          </w:rPr>
          <w:tab/>
          <w:delText xml:space="preserve">        </w:delText>
        </w:r>
        <w:r w:rsidR="002B260A" w:rsidRPr="009F37EC" w:rsidDel="00E474FD">
          <w:rPr>
            <w:sz w:val="24"/>
            <w:szCs w:val="24"/>
            <w:lang w:val="el-GR"/>
          </w:rPr>
          <w:tab/>
        </w:r>
      </w:del>
    </w:p>
    <w:p w:rsidR="00FD714C" w:rsidRPr="009F37EC" w:rsidDel="00E474FD" w:rsidRDefault="00EC280B" w:rsidP="00D03B09">
      <w:pPr>
        <w:numPr>
          <w:ilvl w:val="0"/>
          <w:numId w:val="44"/>
        </w:numPr>
        <w:autoSpaceDE/>
        <w:autoSpaceDN/>
        <w:spacing w:before="120"/>
        <w:rPr>
          <w:del w:id="215" w:author="Καρμίρης Αγγελος" w:date="2020-01-03T10:44:00Z"/>
          <w:sz w:val="24"/>
          <w:szCs w:val="24"/>
          <w:lang w:val="el-GR"/>
        </w:rPr>
      </w:pPr>
      <w:del w:id="216" w:author="Καρμίρης Αγγελος" w:date="2020-01-03T10:44:00Z">
        <w:r w:rsidRPr="009F37EC" w:rsidDel="00E474FD">
          <w:rPr>
            <w:sz w:val="24"/>
            <w:szCs w:val="24"/>
            <w:lang w:val="el-GR"/>
          </w:rPr>
          <w:delText xml:space="preserve">Μέθοδος συστήματος γείωσης            </w:delText>
        </w:r>
        <w:r w:rsidR="00B50C1D" w:rsidRPr="009F37EC" w:rsidDel="00E474FD">
          <w:rPr>
            <w:sz w:val="24"/>
            <w:szCs w:val="24"/>
            <w:lang w:val="el-GR"/>
          </w:rPr>
          <w:delText xml:space="preserve">     </w:delText>
        </w:r>
        <w:r w:rsidRPr="009F37EC" w:rsidDel="00E474FD">
          <w:rPr>
            <w:sz w:val="24"/>
            <w:szCs w:val="24"/>
            <w:lang w:val="el-GR"/>
          </w:rPr>
          <w:delText xml:space="preserve"> </w:delText>
        </w:r>
        <w:r w:rsidR="00B50C1D" w:rsidRPr="009F37EC" w:rsidDel="00E474FD">
          <w:rPr>
            <w:sz w:val="24"/>
            <w:szCs w:val="24"/>
            <w:lang w:val="el-GR"/>
          </w:rPr>
          <w:delText xml:space="preserve"> </w:delText>
        </w:r>
        <w:r w:rsidR="00B50C1D" w:rsidRPr="009F37EC" w:rsidDel="00E474FD">
          <w:rPr>
            <w:sz w:val="24"/>
            <w:szCs w:val="24"/>
            <w:lang w:val="el-GR"/>
          </w:rPr>
          <w:tab/>
        </w:r>
        <w:r w:rsidR="009D21B2" w:rsidDel="00E474FD">
          <w:rPr>
            <w:sz w:val="24"/>
            <w:szCs w:val="24"/>
            <w:lang w:val="el-GR"/>
          </w:rPr>
          <w:delText xml:space="preserve"> : Αγείωτο</w:delText>
        </w:r>
        <w:r w:rsidR="00D22568" w:rsidDel="00E474FD">
          <w:rPr>
            <w:sz w:val="24"/>
            <w:szCs w:val="24"/>
            <w:lang w:val="el-GR"/>
          </w:rPr>
          <w:br/>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delText xml:space="preserve">  (Γ</w:delText>
        </w:r>
        <w:r w:rsidR="006C5277" w:rsidRPr="009F37EC" w:rsidDel="00E474FD">
          <w:rPr>
            <w:sz w:val="24"/>
            <w:szCs w:val="24"/>
            <w:lang w:val="el-GR"/>
          </w:rPr>
          <w:delText>ε</w:delText>
        </w:r>
        <w:r w:rsidR="009D21B2" w:rsidDel="00E474FD">
          <w:rPr>
            <w:sz w:val="24"/>
            <w:szCs w:val="24"/>
            <w:lang w:val="el-GR"/>
          </w:rPr>
          <w:delText>ί</w:delText>
        </w:r>
        <w:r w:rsidR="006C5277" w:rsidRPr="009F37EC" w:rsidDel="00E474FD">
          <w:rPr>
            <w:sz w:val="24"/>
            <w:szCs w:val="24"/>
            <w:lang w:val="el-GR"/>
          </w:rPr>
          <w:delText>ω</w:delText>
        </w:r>
        <w:r w:rsidR="009D21B2" w:rsidDel="00E474FD">
          <w:rPr>
            <w:sz w:val="24"/>
            <w:szCs w:val="24"/>
            <w:lang w:val="el-GR"/>
          </w:rPr>
          <w:delText>ση</w:delText>
        </w:r>
        <w:r w:rsidR="006C5277" w:rsidRPr="009F37EC" w:rsidDel="00E474FD">
          <w:rPr>
            <w:sz w:val="24"/>
            <w:szCs w:val="24"/>
            <w:lang w:val="el-GR"/>
          </w:rPr>
          <w:delText xml:space="preserve"> ουδ</w:delText>
        </w:r>
        <w:r w:rsidR="009D21B2" w:rsidDel="00E474FD">
          <w:rPr>
            <w:sz w:val="24"/>
            <w:szCs w:val="24"/>
            <w:lang w:val="el-GR"/>
          </w:rPr>
          <w:delText>ε</w:delText>
        </w:r>
        <w:r w:rsidR="006C5277" w:rsidRPr="009F37EC" w:rsidDel="00E474FD">
          <w:rPr>
            <w:sz w:val="24"/>
            <w:szCs w:val="24"/>
            <w:lang w:val="el-GR"/>
          </w:rPr>
          <w:delText>τ</w:delText>
        </w:r>
        <w:r w:rsidR="009D21B2" w:rsidDel="00E474FD">
          <w:rPr>
            <w:sz w:val="24"/>
            <w:szCs w:val="24"/>
            <w:lang w:val="el-GR"/>
          </w:rPr>
          <w:delText>έ</w:delText>
        </w:r>
        <w:r w:rsidR="006C5277" w:rsidRPr="009F37EC" w:rsidDel="00E474FD">
          <w:rPr>
            <w:sz w:val="24"/>
            <w:szCs w:val="24"/>
            <w:lang w:val="el-GR"/>
          </w:rPr>
          <w:delText>ρο</w:delText>
        </w:r>
        <w:r w:rsidR="009D21B2" w:rsidDel="00E474FD">
          <w:rPr>
            <w:sz w:val="24"/>
            <w:szCs w:val="24"/>
            <w:lang w:val="el-GR"/>
          </w:rPr>
          <w:delText>υ</w:delText>
        </w:r>
        <w:r w:rsidR="00B50C1D" w:rsidRPr="009F37EC" w:rsidDel="00E474FD">
          <w:rPr>
            <w:sz w:val="24"/>
            <w:szCs w:val="24"/>
            <w:lang w:val="el-GR"/>
          </w:rPr>
          <w:delText xml:space="preserve"> </w:delText>
        </w:r>
        <w:r w:rsidR="009D21B2" w:rsidDel="00E474FD">
          <w:rPr>
            <w:sz w:val="24"/>
            <w:szCs w:val="24"/>
            <w:lang w:val="el-GR"/>
          </w:rPr>
          <w:delText>της</w:delText>
        </w:r>
        <w:r w:rsidR="009D21B2" w:rsidDel="00E474FD">
          <w:rPr>
            <w:sz w:val="24"/>
            <w:szCs w:val="24"/>
            <w:lang w:val="el-GR"/>
          </w:rPr>
          <w:br/>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delText xml:space="preserve">   συνδεδεμένης αυτεπαγωγής</w:delText>
        </w:r>
        <w:r w:rsidR="009D21B2" w:rsidDel="00E474FD">
          <w:rPr>
            <w:sz w:val="24"/>
            <w:szCs w:val="24"/>
            <w:lang w:val="el-GR"/>
          </w:rPr>
          <w:br/>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delText xml:space="preserve">  μέσω </w:delText>
        </w:r>
        <w:r w:rsidR="006C5277" w:rsidRPr="009F37EC" w:rsidDel="00E474FD">
          <w:rPr>
            <w:sz w:val="24"/>
            <w:szCs w:val="24"/>
            <w:lang w:val="el-GR"/>
          </w:rPr>
          <w:delText>Μ/Τ σχέσ</w:delText>
        </w:r>
        <w:r w:rsidR="009D21B2" w:rsidDel="00E474FD">
          <w:rPr>
            <w:sz w:val="24"/>
            <w:szCs w:val="24"/>
            <w:lang w:val="el-GR"/>
          </w:rPr>
          <w:delText>η</w:delText>
        </w:r>
        <w:r w:rsidR="006C5277" w:rsidRPr="009F37EC" w:rsidDel="00E474FD">
          <w:rPr>
            <w:sz w:val="24"/>
            <w:szCs w:val="24"/>
            <w:lang w:val="el-GR"/>
          </w:rPr>
          <w:delText>ς</w:delText>
        </w:r>
        <w:r w:rsidR="009D21B2" w:rsidDel="00E474FD">
          <w:rPr>
            <w:sz w:val="24"/>
            <w:szCs w:val="24"/>
            <w:lang w:val="el-GR"/>
          </w:rPr>
          <w:br/>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delText xml:space="preserve"> </w:delText>
        </w:r>
        <w:r w:rsidR="006C5277" w:rsidRPr="009F37EC" w:rsidDel="00E474FD">
          <w:rPr>
            <w:sz w:val="24"/>
            <w:szCs w:val="24"/>
            <w:lang w:val="el-GR"/>
          </w:rPr>
          <w:delText xml:space="preserve"> 30/</w:delText>
        </w:r>
        <w:r w:rsidR="00A137DB" w:rsidRPr="009F37EC" w:rsidDel="00E474FD">
          <w:rPr>
            <w:position w:val="-8"/>
            <w:sz w:val="24"/>
            <w:szCs w:val="24"/>
            <w:lang w:val="el-GR"/>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9.5pt" o:ole="">
              <v:imagedata r:id="rId9" o:title=""/>
            </v:shape>
            <o:OLEObject Type="Embed" ProgID="Equation.3" ShapeID="_x0000_i1025" DrawAspect="Content" ObjectID="_1639553486" r:id="rId10"/>
          </w:object>
        </w:r>
        <w:r w:rsidR="006C5277" w:rsidRPr="009F37EC" w:rsidDel="00E474FD">
          <w:rPr>
            <w:sz w:val="24"/>
            <w:szCs w:val="24"/>
            <w:lang w:val="el-GR"/>
          </w:rPr>
          <w:delText>/0,1/</w:delText>
        </w:r>
        <w:r w:rsidR="00A137DB" w:rsidRPr="009F37EC" w:rsidDel="00E474FD">
          <w:rPr>
            <w:position w:val="-8"/>
            <w:sz w:val="24"/>
            <w:szCs w:val="24"/>
            <w:lang w:val="el-GR"/>
          </w:rPr>
          <w:object w:dxaOrig="360" w:dyaOrig="360">
            <v:shape id="_x0000_i1026" type="#_x0000_t75" style="width:19.5pt;height:19.5pt" o:ole="">
              <v:imagedata r:id="rId11" o:title=""/>
            </v:shape>
            <o:OLEObject Type="Embed" ProgID="Equation.3" ShapeID="_x0000_i1026" DrawAspect="Content" ObjectID="_1639553487" r:id="rId12"/>
          </w:object>
        </w:r>
        <w:r w:rsidR="00860FDD" w:rsidRPr="009F37EC" w:rsidDel="00E474FD">
          <w:rPr>
            <w:sz w:val="24"/>
            <w:szCs w:val="24"/>
          </w:rPr>
          <w:delText>k</w:delText>
        </w:r>
        <w:r w:rsidR="006C5277" w:rsidRPr="009F37EC" w:rsidDel="00E474FD">
          <w:rPr>
            <w:sz w:val="24"/>
            <w:szCs w:val="24"/>
          </w:rPr>
          <w:delText>V</w:delText>
        </w:r>
        <w:r w:rsidR="006C5277" w:rsidRPr="009F37EC" w:rsidDel="00E474FD">
          <w:rPr>
            <w:sz w:val="24"/>
            <w:szCs w:val="24"/>
            <w:lang w:val="el-GR"/>
          </w:rPr>
          <w:delText>,</w:delText>
        </w:r>
        <w:r w:rsidR="009D21B2" w:rsidDel="00E474FD">
          <w:rPr>
            <w:sz w:val="24"/>
            <w:szCs w:val="24"/>
            <w:lang w:val="el-GR"/>
          </w:rPr>
          <w:br/>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r>
        <w:r w:rsidR="009D21B2" w:rsidDel="00E474FD">
          <w:rPr>
            <w:sz w:val="24"/>
            <w:szCs w:val="24"/>
            <w:lang w:val="el-GR"/>
          </w:rPr>
          <w:tab/>
          <w:delText xml:space="preserve"> </w:delText>
        </w:r>
        <w:r w:rsidR="00B50C1D" w:rsidRPr="009F37EC" w:rsidDel="00E474FD">
          <w:rPr>
            <w:sz w:val="24"/>
            <w:szCs w:val="24"/>
            <w:lang w:val="el-GR"/>
          </w:rPr>
          <w:delText xml:space="preserve"> </w:delText>
        </w:r>
        <w:r w:rsidR="006C5277" w:rsidRPr="009F37EC" w:rsidDel="00E474FD">
          <w:rPr>
            <w:sz w:val="24"/>
            <w:szCs w:val="24"/>
            <w:lang w:val="el-GR"/>
          </w:rPr>
          <w:delText xml:space="preserve">200 </w:delText>
        </w:r>
        <w:r w:rsidR="006C5277" w:rsidRPr="009F37EC" w:rsidDel="00E474FD">
          <w:rPr>
            <w:sz w:val="24"/>
            <w:szCs w:val="24"/>
          </w:rPr>
          <w:delText>VA</w:delText>
        </w:r>
        <w:r w:rsidR="006C5277" w:rsidRPr="009F37EC" w:rsidDel="00E474FD">
          <w:rPr>
            <w:sz w:val="24"/>
            <w:szCs w:val="24"/>
            <w:lang w:val="el-GR"/>
          </w:rPr>
          <w:delText xml:space="preserve">, </w:delText>
        </w:r>
        <w:r w:rsidR="00860FDD" w:rsidRPr="009F37EC" w:rsidDel="00E474FD">
          <w:rPr>
            <w:sz w:val="24"/>
            <w:szCs w:val="24"/>
            <w:lang w:val="el-GR"/>
          </w:rPr>
          <w:delText>κ</w:delText>
        </w:r>
        <w:r w:rsidR="006C5277" w:rsidRPr="009F37EC" w:rsidDel="00E474FD">
          <w:rPr>
            <w:sz w:val="24"/>
            <w:szCs w:val="24"/>
            <w:lang w:val="el-GR"/>
          </w:rPr>
          <w:delText>λάσ</w:delText>
        </w:r>
        <w:r w:rsidR="009D21B2" w:rsidDel="00E474FD">
          <w:rPr>
            <w:sz w:val="24"/>
            <w:szCs w:val="24"/>
            <w:lang w:val="el-GR"/>
          </w:rPr>
          <w:delText>η</w:delText>
        </w:r>
        <w:r w:rsidR="006C5277" w:rsidRPr="009F37EC" w:rsidDel="00E474FD">
          <w:rPr>
            <w:sz w:val="24"/>
            <w:szCs w:val="24"/>
            <w:lang w:val="el-GR"/>
          </w:rPr>
          <w:delText xml:space="preserve">ς </w:delText>
        </w:r>
        <w:r w:rsidR="00151F6B" w:rsidRPr="009F37EC" w:rsidDel="00E474FD">
          <w:rPr>
            <w:sz w:val="24"/>
            <w:szCs w:val="24"/>
            <w:lang w:val="el-GR"/>
          </w:rPr>
          <w:delText>3</w:delText>
        </w:r>
        <w:r w:rsidR="00151F6B" w:rsidRPr="009F37EC" w:rsidDel="00E474FD">
          <w:rPr>
            <w:sz w:val="24"/>
            <w:szCs w:val="24"/>
          </w:rPr>
          <w:delText>P</w:delText>
        </w:r>
        <w:r w:rsidR="005A3872" w:rsidRPr="009F37EC" w:rsidDel="00E474FD">
          <w:rPr>
            <w:sz w:val="24"/>
            <w:szCs w:val="24"/>
            <w:lang w:val="el-GR"/>
          </w:rPr>
          <w:delText>).</w:delText>
        </w:r>
      </w:del>
    </w:p>
    <w:p w:rsidR="0058342D" w:rsidRPr="009F37EC" w:rsidDel="00E474FD" w:rsidRDefault="0058342D" w:rsidP="00D03B09">
      <w:pPr>
        <w:numPr>
          <w:ilvl w:val="0"/>
          <w:numId w:val="44"/>
        </w:numPr>
        <w:autoSpaceDE/>
        <w:autoSpaceDN/>
        <w:spacing w:before="120"/>
        <w:rPr>
          <w:del w:id="217" w:author="Καρμίρης Αγγελος" w:date="2020-01-03T10:44:00Z"/>
          <w:sz w:val="24"/>
          <w:szCs w:val="24"/>
          <w:lang w:val="el-GR"/>
        </w:rPr>
      </w:pPr>
      <w:del w:id="218" w:author="Καρμίρης Αγγελος" w:date="2020-01-03T10:44:00Z">
        <w:r w:rsidRPr="009F37EC" w:rsidDel="00E474FD">
          <w:rPr>
            <w:sz w:val="24"/>
            <w:szCs w:val="24"/>
            <w:lang w:val="el-GR"/>
          </w:rPr>
          <w:delText>Διαθέσιμη βοηθ</w:delText>
        </w:r>
        <w:r w:rsidR="00480E84" w:rsidRPr="009F37EC" w:rsidDel="00E474FD">
          <w:rPr>
            <w:sz w:val="24"/>
            <w:szCs w:val="24"/>
            <w:lang w:val="el-GR"/>
          </w:rPr>
          <w:delText>.</w:delText>
        </w:r>
        <w:r w:rsidR="00385363" w:rsidRPr="009F37EC" w:rsidDel="00E474FD">
          <w:rPr>
            <w:sz w:val="24"/>
            <w:szCs w:val="24"/>
            <w:lang w:val="el-GR"/>
          </w:rPr>
          <w:delText xml:space="preserve"> </w:delText>
        </w:r>
        <w:r w:rsidR="009C4632" w:rsidDel="00E474FD">
          <w:rPr>
            <w:sz w:val="24"/>
            <w:szCs w:val="24"/>
            <w:lang w:val="el-GR"/>
          </w:rPr>
          <w:delText xml:space="preserve">τάση  τροφοδοσίας  </w:delText>
        </w:r>
        <w:r w:rsidR="009C4632" w:rsidDel="00E474FD">
          <w:rPr>
            <w:sz w:val="24"/>
            <w:szCs w:val="24"/>
          </w:rPr>
          <w:delText>DC</w:delText>
        </w:r>
        <w:r w:rsidR="009D21B2" w:rsidDel="00E474FD">
          <w:rPr>
            <w:sz w:val="24"/>
            <w:szCs w:val="24"/>
            <w:lang w:val="el-GR"/>
          </w:rPr>
          <w:tab/>
        </w:r>
        <w:r w:rsidR="00773E62" w:rsidRPr="009F37EC" w:rsidDel="00E474FD">
          <w:rPr>
            <w:sz w:val="24"/>
            <w:szCs w:val="24"/>
            <w:lang w:val="el-GR"/>
          </w:rPr>
          <w:delText xml:space="preserve"> </w:delText>
        </w:r>
        <w:r w:rsidR="00F47962" w:rsidRPr="009F37EC" w:rsidDel="00E474FD">
          <w:rPr>
            <w:sz w:val="24"/>
            <w:szCs w:val="24"/>
            <w:lang w:val="el-GR"/>
          </w:rPr>
          <w:delText>:</w:delText>
        </w:r>
        <w:r w:rsidR="009C4632" w:rsidRPr="009C4632" w:rsidDel="00E474FD">
          <w:rPr>
            <w:sz w:val="24"/>
            <w:szCs w:val="24"/>
            <w:lang w:val="el-GR"/>
          </w:rPr>
          <w:tab/>
        </w:r>
        <w:r w:rsidR="00F47962" w:rsidRPr="009F37EC" w:rsidDel="00E474FD">
          <w:rPr>
            <w:sz w:val="24"/>
            <w:szCs w:val="24"/>
            <w:lang w:val="el-GR"/>
          </w:rPr>
          <w:delText xml:space="preserve">   </w:delText>
        </w:r>
        <w:r w:rsidR="00773E62" w:rsidRPr="009F37EC" w:rsidDel="00E474FD">
          <w:rPr>
            <w:sz w:val="24"/>
            <w:szCs w:val="24"/>
            <w:lang w:val="el-GR"/>
          </w:rPr>
          <w:delText xml:space="preserve">220 </w:delText>
        </w:r>
        <w:r w:rsidR="00773E62" w:rsidRPr="009F37EC" w:rsidDel="00E474FD">
          <w:rPr>
            <w:sz w:val="24"/>
            <w:szCs w:val="24"/>
          </w:rPr>
          <w:delText>V</w:delText>
        </w:r>
        <w:r w:rsidR="00480E84" w:rsidRPr="009F37EC" w:rsidDel="00E474FD">
          <w:rPr>
            <w:sz w:val="24"/>
            <w:szCs w:val="24"/>
            <w:lang w:val="el-GR"/>
          </w:rPr>
          <w:delText xml:space="preserve"> από μπαταρίες ΚΥΤ</w:delText>
        </w:r>
      </w:del>
    </w:p>
    <w:p w:rsidR="000049C4" w:rsidRPr="009F37EC" w:rsidDel="00E474FD" w:rsidRDefault="000049C4" w:rsidP="00D03B09">
      <w:pPr>
        <w:numPr>
          <w:ilvl w:val="0"/>
          <w:numId w:val="44"/>
        </w:numPr>
        <w:autoSpaceDE/>
        <w:autoSpaceDN/>
        <w:spacing w:before="120"/>
        <w:rPr>
          <w:del w:id="219" w:author="Καρμίρης Αγγελος" w:date="2020-01-03T10:44:00Z"/>
          <w:sz w:val="24"/>
          <w:szCs w:val="24"/>
          <w:lang w:val="el-GR"/>
        </w:rPr>
      </w:pPr>
      <w:del w:id="220" w:author="Καρμίρης Αγγελος" w:date="2020-01-03T10:44:00Z">
        <w:r w:rsidRPr="009F37EC" w:rsidDel="00E474FD">
          <w:rPr>
            <w:sz w:val="24"/>
            <w:szCs w:val="24"/>
            <w:lang w:val="el-GR"/>
          </w:rPr>
          <w:delText>Διαθέσιμη βοηθ</w:delText>
        </w:r>
        <w:r w:rsidR="00480E84" w:rsidRPr="009F37EC" w:rsidDel="00E474FD">
          <w:rPr>
            <w:sz w:val="24"/>
            <w:szCs w:val="24"/>
            <w:lang w:val="el-GR"/>
          </w:rPr>
          <w:delText>.</w:delText>
        </w:r>
        <w:r w:rsidR="00385363" w:rsidRPr="009F37EC" w:rsidDel="00E474FD">
          <w:rPr>
            <w:sz w:val="24"/>
            <w:szCs w:val="24"/>
            <w:lang w:val="el-GR"/>
          </w:rPr>
          <w:delText xml:space="preserve"> </w:delText>
        </w:r>
        <w:r w:rsidR="009C4632" w:rsidDel="00E474FD">
          <w:rPr>
            <w:sz w:val="24"/>
            <w:szCs w:val="24"/>
            <w:lang w:val="el-GR"/>
          </w:rPr>
          <w:delText xml:space="preserve">τάση  τροφοδοσίας  </w:delText>
        </w:r>
        <w:r w:rsidR="009C4632" w:rsidDel="00E474FD">
          <w:rPr>
            <w:sz w:val="24"/>
            <w:szCs w:val="24"/>
          </w:rPr>
          <w:delText>AC</w:delText>
        </w:r>
        <w:r w:rsidR="009D21B2" w:rsidDel="00E474FD">
          <w:rPr>
            <w:sz w:val="24"/>
            <w:szCs w:val="24"/>
            <w:lang w:val="el-GR"/>
          </w:rPr>
          <w:tab/>
        </w:r>
        <w:r w:rsidR="00773E62" w:rsidRPr="009F37EC" w:rsidDel="00E474FD">
          <w:rPr>
            <w:sz w:val="24"/>
            <w:szCs w:val="24"/>
            <w:lang w:val="el-GR"/>
          </w:rPr>
          <w:delText xml:space="preserve"> </w:delText>
        </w:r>
        <w:r w:rsidR="00F47962" w:rsidRPr="009F37EC" w:rsidDel="00E474FD">
          <w:rPr>
            <w:sz w:val="24"/>
            <w:szCs w:val="24"/>
            <w:lang w:val="el-GR"/>
          </w:rPr>
          <w:delText>:</w:delText>
        </w:r>
        <w:r w:rsidR="009C4632" w:rsidRPr="009C4632" w:rsidDel="00E474FD">
          <w:rPr>
            <w:sz w:val="24"/>
            <w:szCs w:val="24"/>
            <w:lang w:val="el-GR"/>
          </w:rPr>
          <w:tab/>
          <w:delText xml:space="preserve"> </w:delText>
        </w:r>
        <w:r w:rsidR="00F47962" w:rsidRPr="009F37EC" w:rsidDel="00E474FD">
          <w:rPr>
            <w:sz w:val="24"/>
            <w:szCs w:val="24"/>
            <w:lang w:val="el-GR"/>
          </w:rPr>
          <w:delText xml:space="preserve">  </w:delText>
        </w:r>
        <w:r w:rsidR="008A3C8B" w:rsidRPr="009F37EC" w:rsidDel="00E474FD">
          <w:rPr>
            <w:sz w:val="24"/>
            <w:szCs w:val="24"/>
            <w:lang w:val="el-GR"/>
          </w:rPr>
          <w:delText>2</w:delText>
        </w:r>
        <w:r w:rsidR="009D21B2" w:rsidDel="00E474FD">
          <w:rPr>
            <w:sz w:val="24"/>
            <w:szCs w:val="24"/>
            <w:lang w:val="el-GR"/>
          </w:rPr>
          <w:delText>3</w:delText>
        </w:r>
        <w:r w:rsidR="008A3C8B" w:rsidRPr="009F37EC" w:rsidDel="00E474FD">
          <w:rPr>
            <w:sz w:val="24"/>
            <w:szCs w:val="24"/>
            <w:lang w:val="el-GR"/>
          </w:rPr>
          <w:delText>0/</w:delText>
        </w:r>
        <w:r w:rsidR="009D21B2" w:rsidDel="00E474FD">
          <w:rPr>
            <w:sz w:val="24"/>
            <w:szCs w:val="24"/>
            <w:lang w:val="el-GR"/>
          </w:rPr>
          <w:delText>40</w:delText>
        </w:r>
        <w:r w:rsidR="00773E62" w:rsidRPr="009F37EC" w:rsidDel="00E474FD">
          <w:rPr>
            <w:sz w:val="24"/>
            <w:szCs w:val="24"/>
            <w:lang w:val="el-GR"/>
          </w:rPr>
          <w:delText xml:space="preserve">0 </w:delText>
        </w:r>
        <w:r w:rsidR="00773E62" w:rsidRPr="009F37EC" w:rsidDel="00E474FD">
          <w:rPr>
            <w:sz w:val="24"/>
            <w:szCs w:val="24"/>
          </w:rPr>
          <w:delText>V</w:delText>
        </w:r>
        <w:r w:rsidR="00773E62" w:rsidRPr="009F37EC" w:rsidDel="00E474FD">
          <w:rPr>
            <w:sz w:val="24"/>
            <w:szCs w:val="24"/>
            <w:lang w:val="el-GR"/>
          </w:rPr>
          <w:delText xml:space="preserve"> </w:delText>
        </w:r>
      </w:del>
    </w:p>
    <w:p w:rsidR="000049C4" w:rsidRPr="009F37EC" w:rsidDel="00E474FD" w:rsidRDefault="000049C4" w:rsidP="000049C4">
      <w:pPr>
        <w:autoSpaceDE/>
        <w:autoSpaceDN/>
        <w:spacing w:before="120"/>
        <w:ind w:left="1135"/>
        <w:rPr>
          <w:del w:id="221" w:author="Καρμίρης Αγγελος" w:date="2020-01-03T10:44:00Z"/>
          <w:sz w:val="24"/>
          <w:szCs w:val="24"/>
          <w:lang w:val="el-GR"/>
        </w:rPr>
      </w:pPr>
    </w:p>
    <w:p w:rsidR="009772AF" w:rsidRPr="009F37EC" w:rsidDel="00E474FD" w:rsidRDefault="009772AF">
      <w:pPr>
        <w:ind w:left="709" w:hanging="709"/>
        <w:jc w:val="both"/>
        <w:rPr>
          <w:del w:id="222" w:author="Καρμίρης Αγγελος" w:date="2020-01-03T10:44:00Z"/>
          <w:sz w:val="24"/>
          <w:szCs w:val="24"/>
          <w:lang w:val="el-GR"/>
        </w:rPr>
      </w:pPr>
    </w:p>
    <w:p w:rsidR="00F81EF6" w:rsidRPr="009F37EC" w:rsidDel="00E474FD" w:rsidRDefault="00C6471A">
      <w:pPr>
        <w:jc w:val="both"/>
        <w:rPr>
          <w:del w:id="223" w:author="Καρμίρης Αγγελος" w:date="2020-01-03T10:44:00Z"/>
          <w:sz w:val="24"/>
          <w:szCs w:val="24"/>
          <w:lang w:val="el-GR"/>
        </w:rPr>
      </w:pPr>
      <w:del w:id="224" w:author="Καρμίρης Αγγελος" w:date="2020-01-03T10:44:00Z">
        <w:r w:rsidRPr="009F37EC" w:rsidDel="00E474FD">
          <w:rPr>
            <w:b/>
            <w:bCs/>
            <w:sz w:val="24"/>
            <w:szCs w:val="24"/>
          </w:rPr>
          <w:delText>V</w:delText>
        </w:r>
        <w:r w:rsidR="00F81EF6" w:rsidRPr="009F37EC" w:rsidDel="00E474FD">
          <w:rPr>
            <w:b/>
            <w:bCs/>
            <w:sz w:val="24"/>
            <w:szCs w:val="24"/>
            <w:lang w:val="el-GR"/>
          </w:rPr>
          <w:delText>.</w:delText>
        </w:r>
        <w:r w:rsidR="00F81EF6" w:rsidRPr="009F37EC" w:rsidDel="00E474FD">
          <w:rPr>
            <w:b/>
            <w:bCs/>
            <w:sz w:val="24"/>
            <w:szCs w:val="24"/>
            <w:lang w:val="el-GR"/>
          </w:rPr>
          <w:tab/>
        </w:r>
        <w:r w:rsidR="00F81EF6" w:rsidRPr="009F37EC" w:rsidDel="00E474FD">
          <w:rPr>
            <w:b/>
            <w:bCs/>
            <w:sz w:val="24"/>
            <w:szCs w:val="24"/>
            <w:u w:val="single"/>
            <w:lang w:val="el-GR"/>
          </w:rPr>
          <w:delText xml:space="preserve">ΣΥΝΘΗΚΕΣ </w:delText>
        </w:r>
        <w:r w:rsidRPr="009F37EC" w:rsidDel="00E474FD">
          <w:rPr>
            <w:b/>
            <w:bCs/>
            <w:sz w:val="24"/>
            <w:szCs w:val="24"/>
            <w:u w:val="single"/>
            <w:lang w:val="el-GR"/>
          </w:rPr>
          <w:delText xml:space="preserve">ΠΕΡΙΒΑΛΛΟΝΤΟΣ </w:delText>
        </w:r>
        <w:r w:rsidR="003A4C44" w:rsidRPr="009F37EC" w:rsidDel="00E474FD">
          <w:rPr>
            <w:b/>
            <w:bCs/>
            <w:sz w:val="24"/>
            <w:szCs w:val="24"/>
            <w:u w:val="single"/>
            <w:lang w:val="el-GR"/>
          </w:rPr>
          <w:delText xml:space="preserve">ΚΑΤΑ ΤΗ </w:delText>
        </w:r>
        <w:r w:rsidR="00F81EF6" w:rsidRPr="009F37EC" w:rsidDel="00E474FD">
          <w:rPr>
            <w:b/>
            <w:bCs/>
            <w:sz w:val="24"/>
            <w:szCs w:val="24"/>
            <w:u w:val="single"/>
            <w:lang w:val="el-GR"/>
          </w:rPr>
          <w:delText>ΛΕΙΤΟΥΡΓΙΑ</w:delText>
        </w:r>
        <w:r w:rsidRPr="009F37EC" w:rsidDel="00E474FD">
          <w:rPr>
            <w:b/>
            <w:bCs/>
            <w:sz w:val="24"/>
            <w:szCs w:val="24"/>
            <w:u w:val="single"/>
            <w:lang w:val="el-GR"/>
          </w:rPr>
          <w:delText xml:space="preserve"> </w:delText>
        </w:r>
      </w:del>
    </w:p>
    <w:p w:rsidR="00C6471A" w:rsidRPr="009F37EC" w:rsidDel="00E474FD" w:rsidRDefault="00C6471A">
      <w:pPr>
        <w:jc w:val="both"/>
        <w:rPr>
          <w:del w:id="225" w:author="Καρμίρης Αγγελος" w:date="2020-01-03T10:44:00Z"/>
          <w:sz w:val="24"/>
          <w:szCs w:val="24"/>
          <w:lang w:val="el-GR"/>
        </w:rPr>
      </w:pPr>
      <w:del w:id="226" w:author="Καρμίρης Αγγελος" w:date="2020-01-03T10:44:00Z">
        <w:r w:rsidRPr="009F37EC" w:rsidDel="00E474FD">
          <w:rPr>
            <w:sz w:val="24"/>
            <w:szCs w:val="24"/>
            <w:lang w:val="el-GR"/>
          </w:rPr>
          <w:tab/>
        </w:r>
      </w:del>
    </w:p>
    <w:tbl>
      <w:tblPr>
        <w:tblW w:w="0" w:type="auto"/>
        <w:tblInd w:w="648" w:type="dxa"/>
        <w:tblLook w:val="01E0" w:firstRow="1" w:lastRow="1" w:firstColumn="1" w:lastColumn="1" w:noHBand="0" w:noVBand="0"/>
      </w:tblPr>
      <w:tblGrid>
        <w:gridCol w:w="5130"/>
        <w:gridCol w:w="2250"/>
      </w:tblGrid>
      <w:tr w:rsidR="00C6471A" w:rsidRPr="00E474FD" w:rsidDel="00E474FD" w:rsidTr="00CF1D4B">
        <w:trPr>
          <w:trHeight w:val="276"/>
          <w:del w:id="227" w:author="Καρμίρης Αγγελος" w:date="2020-01-03T10:44:00Z"/>
        </w:trPr>
        <w:tc>
          <w:tcPr>
            <w:tcW w:w="5130" w:type="dxa"/>
            <w:shd w:val="clear" w:color="auto" w:fill="auto"/>
          </w:tcPr>
          <w:p w:rsidR="00C6471A" w:rsidRPr="00CF1D4B" w:rsidDel="00E474FD" w:rsidRDefault="00C6471A">
            <w:pPr>
              <w:rPr>
                <w:del w:id="228" w:author="Καρμίρης Αγγελος" w:date="2020-01-03T10:44:00Z"/>
                <w:sz w:val="24"/>
                <w:szCs w:val="24"/>
                <w:lang w:val="el-GR"/>
              </w:rPr>
            </w:pPr>
            <w:del w:id="229" w:author="Καρμίρης Αγγελος" w:date="2020-01-03T10:44:00Z">
              <w:r w:rsidRPr="0077537B" w:rsidDel="00E474FD">
                <w:rPr>
                  <w:sz w:val="24"/>
                  <w:szCs w:val="24"/>
                  <w:lang w:val="el-GR"/>
                </w:rPr>
                <w:delText xml:space="preserve">  </w:delText>
              </w:r>
              <w:r w:rsidR="00385363" w:rsidRPr="0077537B" w:rsidDel="00E474FD">
                <w:rPr>
                  <w:sz w:val="24"/>
                  <w:szCs w:val="24"/>
                  <w:lang w:val="el-GR"/>
                </w:rPr>
                <w:delText>Εγκατάσταση</w:delText>
              </w:r>
            </w:del>
          </w:p>
        </w:tc>
        <w:tc>
          <w:tcPr>
            <w:tcW w:w="2250" w:type="dxa"/>
            <w:shd w:val="clear" w:color="auto" w:fill="auto"/>
          </w:tcPr>
          <w:p w:rsidR="00C6471A" w:rsidRPr="0077537B" w:rsidDel="00E474FD" w:rsidRDefault="00C6471A" w:rsidP="0022333D">
            <w:pPr>
              <w:rPr>
                <w:del w:id="230" w:author="Καρμίρης Αγγελος" w:date="2020-01-03T10:44:00Z"/>
                <w:sz w:val="24"/>
                <w:szCs w:val="24"/>
                <w:lang w:val="el-GR"/>
              </w:rPr>
            </w:pPr>
            <w:del w:id="231" w:author="Καρμίρης Αγγελος" w:date="2020-01-03T10:44:00Z">
              <w:r w:rsidRPr="00CF1D4B" w:rsidDel="00E474FD">
                <w:rPr>
                  <w:sz w:val="24"/>
                  <w:szCs w:val="24"/>
                  <w:lang w:val="el-GR"/>
                </w:rPr>
                <w:delText xml:space="preserve">: </w:delText>
              </w:r>
              <w:r w:rsidR="00385363" w:rsidRPr="0077537B" w:rsidDel="00E474FD">
                <w:rPr>
                  <w:sz w:val="24"/>
                  <w:szCs w:val="24"/>
                  <w:lang w:val="el-GR"/>
                </w:rPr>
                <w:delText>Υπαίθρια</w:delText>
              </w:r>
            </w:del>
          </w:p>
        </w:tc>
      </w:tr>
      <w:tr w:rsidR="00C6471A" w:rsidRPr="00E474FD" w:rsidDel="00E474FD" w:rsidTr="00CF1D4B">
        <w:trPr>
          <w:trHeight w:val="1135"/>
          <w:del w:id="232" w:author="Καρμίρης Αγγελος" w:date="2020-01-03T10:44:00Z"/>
        </w:trPr>
        <w:tc>
          <w:tcPr>
            <w:tcW w:w="5130" w:type="dxa"/>
            <w:shd w:val="clear" w:color="auto" w:fill="auto"/>
          </w:tcPr>
          <w:p w:rsidR="00C6471A" w:rsidDel="00E474FD" w:rsidRDefault="00C6471A">
            <w:pPr>
              <w:rPr>
                <w:del w:id="233" w:author="Καρμίρης Αγγελος" w:date="2020-01-03T10:44:00Z"/>
                <w:sz w:val="24"/>
                <w:szCs w:val="24"/>
                <w:lang w:val="el-GR"/>
              </w:rPr>
            </w:pPr>
            <w:del w:id="234" w:author="Καρμίρης Αγγελος" w:date="2020-01-03T10:44:00Z">
              <w:r w:rsidRPr="0077537B" w:rsidDel="00E474FD">
                <w:rPr>
                  <w:sz w:val="24"/>
                  <w:szCs w:val="24"/>
                  <w:lang w:val="el-GR"/>
                </w:rPr>
                <w:delText xml:space="preserve">  </w:delText>
              </w:r>
              <w:r w:rsidR="009D21B2" w:rsidDel="00E474FD">
                <w:rPr>
                  <w:sz w:val="24"/>
                  <w:szCs w:val="24"/>
                  <w:lang w:val="el-GR"/>
                </w:rPr>
                <w:delText>Ελάχιστη θ</w:delText>
              </w:r>
              <w:r w:rsidR="00385363" w:rsidRPr="0077537B" w:rsidDel="00E474FD">
                <w:rPr>
                  <w:sz w:val="24"/>
                  <w:szCs w:val="24"/>
                  <w:lang w:val="el-GR"/>
                </w:rPr>
                <w:delText>ερμοκρασία</w:delText>
              </w:r>
              <w:r w:rsidRPr="00CF1D4B" w:rsidDel="00E474FD">
                <w:rPr>
                  <w:sz w:val="24"/>
                  <w:szCs w:val="24"/>
                  <w:lang w:val="el-GR"/>
                </w:rPr>
                <w:delText xml:space="preserve"> </w:delText>
              </w:r>
              <w:r w:rsidR="00385363" w:rsidRPr="0077537B" w:rsidDel="00E474FD">
                <w:rPr>
                  <w:sz w:val="24"/>
                  <w:szCs w:val="24"/>
                  <w:lang w:val="el-GR"/>
                </w:rPr>
                <w:delText>περιβάλλοντος</w:delText>
              </w:r>
            </w:del>
          </w:p>
          <w:p w:rsidR="009D21B2" w:rsidDel="00E474FD" w:rsidRDefault="009D21B2">
            <w:pPr>
              <w:rPr>
                <w:del w:id="235" w:author="Καρμίρης Αγγελος" w:date="2020-01-03T10:44:00Z"/>
                <w:sz w:val="24"/>
                <w:szCs w:val="24"/>
                <w:lang w:val="el-GR"/>
              </w:rPr>
            </w:pPr>
            <w:del w:id="236" w:author="Καρμίρης Αγγελος" w:date="2020-01-03T10:44:00Z">
              <w:r w:rsidDel="00E474FD">
                <w:rPr>
                  <w:sz w:val="24"/>
                  <w:szCs w:val="24"/>
                  <w:lang w:val="el-GR"/>
                </w:rPr>
                <w:delText xml:space="preserve">  Μέγιστη θερμοκρασία περιβάλλοντος</w:delText>
              </w:r>
            </w:del>
          </w:p>
          <w:p w:rsidR="009D21B2" w:rsidDel="00E474FD" w:rsidRDefault="009D21B2">
            <w:pPr>
              <w:rPr>
                <w:del w:id="237" w:author="Καρμίρης Αγγελος" w:date="2020-01-03T10:44:00Z"/>
                <w:sz w:val="24"/>
                <w:szCs w:val="24"/>
                <w:lang w:val="el-GR"/>
              </w:rPr>
            </w:pPr>
            <w:del w:id="238" w:author="Καρμίρης Αγγελος" w:date="2020-01-03T10:44:00Z">
              <w:r w:rsidDel="00E474FD">
                <w:rPr>
                  <w:sz w:val="24"/>
                  <w:szCs w:val="24"/>
                  <w:lang w:val="el-GR"/>
                </w:rPr>
                <w:delText xml:space="preserve">  Μέση μηνιαία θερμοκρασία περιβάλλοντος</w:delText>
              </w:r>
            </w:del>
          </w:p>
          <w:p w:rsidR="009D21B2" w:rsidDel="00E474FD" w:rsidRDefault="009D21B2">
            <w:pPr>
              <w:rPr>
                <w:del w:id="239" w:author="Καρμίρης Αγγελος" w:date="2020-01-03T10:44:00Z"/>
                <w:sz w:val="24"/>
                <w:szCs w:val="24"/>
                <w:lang w:val="el-GR"/>
              </w:rPr>
            </w:pPr>
            <w:del w:id="240" w:author="Καρμίρης Αγγελος" w:date="2020-01-03T10:44:00Z">
              <w:r w:rsidDel="00E474FD">
                <w:rPr>
                  <w:sz w:val="24"/>
                  <w:szCs w:val="24"/>
                  <w:lang w:val="el-GR"/>
                </w:rPr>
                <w:delText xml:space="preserve">  (θερμότερος μήνας)</w:delText>
              </w:r>
            </w:del>
          </w:p>
          <w:p w:rsidR="00E34897" w:rsidRPr="00CF1D4B" w:rsidDel="00E474FD" w:rsidRDefault="00E34897">
            <w:pPr>
              <w:rPr>
                <w:del w:id="241" w:author="Καρμίρης Αγγελος" w:date="2020-01-03T10:44:00Z"/>
                <w:sz w:val="24"/>
                <w:szCs w:val="24"/>
                <w:lang w:val="el-GR"/>
              </w:rPr>
            </w:pPr>
            <w:del w:id="242" w:author="Καρμίρης Αγγελος" w:date="2020-01-03T10:44:00Z">
              <w:r w:rsidDel="00E474FD">
                <w:rPr>
                  <w:sz w:val="24"/>
                  <w:szCs w:val="24"/>
                  <w:lang w:val="el-GR"/>
                </w:rPr>
                <w:delText xml:space="preserve">  Μέση ετήσια θερμοκρασία περιβάλλοντος</w:delText>
              </w:r>
            </w:del>
          </w:p>
        </w:tc>
        <w:tc>
          <w:tcPr>
            <w:tcW w:w="2250" w:type="dxa"/>
            <w:shd w:val="clear" w:color="auto" w:fill="auto"/>
          </w:tcPr>
          <w:p w:rsidR="00C6471A" w:rsidRPr="00CF1D4B" w:rsidDel="00E474FD" w:rsidRDefault="00385363" w:rsidP="0022333D">
            <w:pPr>
              <w:rPr>
                <w:del w:id="243" w:author="Καρμίρης Αγγελος" w:date="2020-01-03T10:44:00Z"/>
                <w:sz w:val="24"/>
                <w:szCs w:val="24"/>
                <w:lang w:val="el-GR"/>
              </w:rPr>
            </w:pPr>
            <w:del w:id="244" w:author="Καρμίρης Αγγελος" w:date="2020-01-03T10:44:00Z">
              <w:r w:rsidRPr="00CF1D4B" w:rsidDel="00E474FD">
                <w:rPr>
                  <w:sz w:val="24"/>
                  <w:szCs w:val="24"/>
                  <w:lang w:val="el-GR"/>
                </w:rPr>
                <w:delText xml:space="preserve">: </w:delText>
              </w:r>
              <w:r w:rsidR="00C6471A" w:rsidRPr="00CF1D4B" w:rsidDel="00E474FD">
                <w:rPr>
                  <w:sz w:val="24"/>
                  <w:szCs w:val="24"/>
                  <w:lang w:val="el-GR"/>
                </w:rPr>
                <w:delText xml:space="preserve"> -</w:delText>
              </w:r>
              <w:r w:rsidR="00C6471A" w:rsidRPr="0077537B" w:rsidDel="00E474FD">
                <w:rPr>
                  <w:sz w:val="24"/>
                  <w:szCs w:val="24"/>
                  <w:lang w:val="el-GR"/>
                </w:rPr>
                <w:delText>25</w:delText>
              </w:r>
              <w:r w:rsidR="00C6471A" w:rsidRPr="00CF1D4B" w:rsidDel="00E474FD">
                <w:rPr>
                  <w:sz w:val="24"/>
                  <w:szCs w:val="24"/>
                  <w:vertAlign w:val="superscript"/>
                  <w:lang w:val="el-GR"/>
                </w:rPr>
                <w:delText>ο</w:delText>
              </w:r>
              <w:r w:rsidR="00C6471A" w:rsidRPr="0077537B" w:rsidDel="00E474FD">
                <w:rPr>
                  <w:sz w:val="24"/>
                  <w:szCs w:val="24"/>
                </w:rPr>
                <w:delText>C</w:delText>
              </w:r>
            </w:del>
          </w:p>
          <w:p w:rsidR="00C6471A" w:rsidDel="00E474FD" w:rsidRDefault="009D21B2" w:rsidP="0022333D">
            <w:pPr>
              <w:rPr>
                <w:del w:id="245" w:author="Καρμίρης Αγγελος" w:date="2020-01-03T10:44:00Z"/>
                <w:sz w:val="24"/>
                <w:szCs w:val="24"/>
                <w:lang w:val="el-GR"/>
              </w:rPr>
            </w:pPr>
            <w:del w:id="246" w:author="Καρμίρης Αγγελος" w:date="2020-01-03T10:44:00Z">
              <w:r w:rsidDel="00E474FD">
                <w:rPr>
                  <w:sz w:val="24"/>
                  <w:szCs w:val="24"/>
                  <w:lang w:val="el-GR"/>
                </w:rPr>
                <w:delText>:</w:delText>
              </w:r>
              <w:r w:rsidR="00C6471A" w:rsidRPr="00CF1D4B" w:rsidDel="00E474FD">
                <w:rPr>
                  <w:sz w:val="24"/>
                  <w:szCs w:val="24"/>
                  <w:lang w:val="el-GR"/>
                </w:rPr>
                <w:delText xml:space="preserve"> </w:delText>
              </w:r>
              <w:r w:rsidR="00C6471A" w:rsidRPr="00E474FD" w:rsidDel="00E474FD">
                <w:rPr>
                  <w:sz w:val="24"/>
                  <w:szCs w:val="24"/>
                  <w:lang w:val="el-GR"/>
                  <w:rPrChange w:id="247" w:author="Καρμίρης Αγγελος" w:date="2020-01-03T10:44:00Z">
                    <w:rPr>
                      <w:sz w:val="24"/>
                      <w:szCs w:val="24"/>
                    </w:rPr>
                  </w:rPrChange>
                </w:rPr>
                <w:delText xml:space="preserve"> 4</w:delText>
              </w:r>
              <w:r w:rsidR="00D73374" w:rsidRPr="00E474FD" w:rsidDel="00E474FD">
                <w:rPr>
                  <w:sz w:val="24"/>
                  <w:szCs w:val="24"/>
                  <w:lang w:val="el-GR"/>
                  <w:rPrChange w:id="248" w:author="Καρμίρης Αγγελος" w:date="2020-01-03T10:44:00Z">
                    <w:rPr>
                      <w:sz w:val="24"/>
                      <w:szCs w:val="24"/>
                    </w:rPr>
                  </w:rPrChange>
                </w:rPr>
                <w:delText>0</w:delText>
              </w:r>
              <w:r w:rsidR="00C6471A" w:rsidRPr="00E474FD" w:rsidDel="00E474FD">
                <w:rPr>
                  <w:sz w:val="24"/>
                  <w:szCs w:val="24"/>
                  <w:vertAlign w:val="superscript"/>
                  <w:lang w:val="el-GR"/>
                  <w:rPrChange w:id="249" w:author="Καρμίρης Αγγελος" w:date="2020-01-03T10:44:00Z">
                    <w:rPr>
                      <w:sz w:val="24"/>
                      <w:szCs w:val="24"/>
                      <w:vertAlign w:val="superscript"/>
                    </w:rPr>
                  </w:rPrChange>
                </w:rPr>
                <w:delText>ο</w:delText>
              </w:r>
              <w:r w:rsidR="00C6471A" w:rsidRPr="0077537B" w:rsidDel="00E474FD">
                <w:rPr>
                  <w:sz w:val="24"/>
                  <w:szCs w:val="24"/>
                </w:rPr>
                <w:delText>C</w:delText>
              </w:r>
            </w:del>
          </w:p>
          <w:p w:rsidR="009D21B2" w:rsidDel="00E474FD" w:rsidRDefault="009D21B2" w:rsidP="0022333D">
            <w:pPr>
              <w:rPr>
                <w:del w:id="250" w:author="Καρμίρης Αγγελος" w:date="2020-01-03T10:44:00Z"/>
                <w:sz w:val="24"/>
                <w:szCs w:val="24"/>
                <w:lang w:val="el-GR"/>
              </w:rPr>
            </w:pPr>
          </w:p>
          <w:p w:rsidR="009D21B2" w:rsidDel="00E474FD" w:rsidRDefault="00E34897" w:rsidP="0022333D">
            <w:pPr>
              <w:rPr>
                <w:del w:id="251" w:author="Καρμίρης Αγγελος" w:date="2020-01-03T10:44:00Z"/>
                <w:sz w:val="24"/>
                <w:szCs w:val="24"/>
                <w:lang w:val="el-GR"/>
              </w:rPr>
            </w:pPr>
            <w:del w:id="252" w:author="Καρμίρης Αγγελος" w:date="2020-01-03T10:44:00Z">
              <w:r w:rsidDel="00E474FD">
                <w:rPr>
                  <w:sz w:val="24"/>
                  <w:szCs w:val="24"/>
                  <w:lang w:val="el-GR"/>
                </w:rPr>
                <w:delText>:  30°</w:delText>
              </w:r>
              <w:r w:rsidDel="00E474FD">
                <w:rPr>
                  <w:sz w:val="24"/>
                  <w:szCs w:val="24"/>
                </w:rPr>
                <w:delText>C</w:delText>
              </w:r>
            </w:del>
          </w:p>
          <w:p w:rsidR="00C6471A" w:rsidRPr="00E474FD" w:rsidDel="00E474FD" w:rsidRDefault="00E34897">
            <w:pPr>
              <w:rPr>
                <w:del w:id="253" w:author="Καρμίρης Αγγελος" w:date="2020-01-03T10:44:00Z"/>
                <w:sz w:val="24"/>
                <w:szCs w:val="24"/>
                <w:lang w:val="el-GR"/>
                <w:rPrChange w:id="254" w:author="Καρμίρης Αγγελος" w:date="2020-01-03T10:44:00Z">
                  <w:rPr>
                    <w:del w:id="255" w:author="Καρμίρης Αγγελος" w:date="2020-01-03T10:44:00Z"/>
                    <w:sz w:val="24"/>
                    <w:szCs w:val="24"/>
                  </w:rPr>
                </w:rPrChange>
              </w:rPr>
            </w:pPr>
            <w:del w:id="256" w:author="Καρμίρης Αγγελος" w:date="2020-01-03T10:44:00Z">
              <w:r w:rsidDel="00E474FD">
                <w:rPr>
                  <w:sz w:val="24"/>
                  <w:szCs w:val="24"/>
                  <w:lang w:val="el-GR"/>
                </w:rPr>
                <w:delText>:  20°</w:delText>
              </w:r>
              <w:r w:rsidDel="00E474FD">
                <w:rPr>
                  <w:sz w:val="24"/>
                  <w:szCs w:val="24"/>
                </w:rPr>
                <w:delText>C</w:delText>
              </w:r>
            </w:del>
          </w:p>
        </w:tc>
      </w:tr>
      <w:tr w:rsidR="00C6471A" w:rsidRPr="00E474FD" w:rsidDel="00E474FD" w:rsidTr="00CF1D4B">
        <w:trPr>
          <w:del w:id="257" w:author="Καρμίρης Αγγελος" w:date="2020-01-03T10:44:00Z"/>
        </w:trPr>
        <w:tc>
          <w:tcPr>
            <w:tcW w:w="5130" w:type="dxa"/>
            <w:shd w:val="clear" w:color="auto" w:fill="auto"/>
          </w:tcPr>
          <w:p w:rsidR="00C6471A" w:rsidRPr="0077537B" w:rsidDel="00E474FD" w:rsidRDefault="00C6471A" w:rsidP="0022333D">
            <w:pPr>
              <w:rPr>
                <w:del w:id="258" w:author="Καρμίρης Αγγελος" w:date="2020-01-03T10:44:00Z"/>
                <w:sz w:val="24"/>
                <w:szCs w:val="24"/>
                <w:lang w:val="el-GR"/>
              </w:rPr>
            </w:pPr>
            <w:del w:id="259" w:author="Καρμίρης Αγγελος" w:date="2020-01-03T10:44:00Z">
              <w:r w:rsidRPr="0077537B" w:rsidDel="00E474FD">
                <w:rPr>
                  <w:sz w:val="24"/>
                  <w:szCs w:val="24"/>
                  <w:lang w:val="el-GR"/>
                </w:rPr>
                <w:delText xml:space="preserve">   </w:delText>
              </w:r>
              <w:r w:rsidR="00385363" w:rsidRPr="0077537B" w:rsidDel="00E474FD">
                <w:rPr>
                  <w:sz w:val="24"/>
                  <w:szCs w:val="24"/>
                  <w:lang w:val="el-GR"/>
                </w:rPr>
                <w:delText>Υψόμετρο</w:delText>
              </w:r>
            </w:del>
          </w:p>
        </w:tc>
        <w:tc>
          <w:tcPr>
            <w:tcW w:w="2250" w:type="dxa"/>
            <w:shd w:val="clear" w:color="auto" w:fill="auto"/>
          </w:tcPr>
          <w:p w:rsidR="00C6471A" w:rsidRPr="0077537B" w:rsidDel="00E474FD" w:rsidRDefault="00C6471A">
            <w:pPr>
              <w:rPr>
                <w:del w:id="260" w:author="Καρμίρης Αγγελος" w:date="2020-01-03T10:44:00Z"/>
                <w:sz w:val="24"/>
                <w:szCs w:val="24"/>
                <w:lang w:val="el-GR"/>
              </w:rPr>
            </w:pPr>
            <w:del w:id="261" w:author="Καρμίρης Αγγελος" w:date="2020-01-03T10:44:00Z">
              <w:r w:rsidRPr="0077537B" w:rsidDel="00E474FD">
                <w:rPr>
                  <w:sz w:val="24"/>
                  <w:szCs w:val="24"/>
                  <w:lang w:val="el-GR"/>
                </w:rPr>
                <w:delText xml:space="preserve">: Μέχρι 1000 </w:delText>
              </w:r>
              <w:r w:rsidRPr="0077537B" w:rsidDel="00E474FD">
                <w:rPr>
                  <w:sz w:val="24"/>
                  <w:szCs w:val="24"/>
                </w:rPr>
                <w:delText>m</w:delText>
              </w:r>
              <w:r w:rsidRPr="0077537B" w:rsidDel="00E474FD">
                <w:rPr>
                  <w:sz w:val="24"/>
                  <w:szCs w:val="24"/>
                  <w:lang w:val="el-GR"/>
                </w:rPr>
                <w:delText xml:space="preserve"> από</w:delText>
              </w:r>
              <w:r w:rsidR="00E34897" w:rsidDel="00E474FD">
                <w:rPr>
                  <w:sz w:val="24"/>
                  <w:szCs w:val="24"/>
                  <w:lang w:val="el-GR"/>
                </w:rPr>
                <w:br/>
                <w:delText xml:space="preserve">  </w:delText>
              </w:r>
              <w:r w:rsidRPr="0077537B" w:rsidDel="00E474FD">
                <w:rPr>
                  <w:sz w:val="24"/>
                  <w:szCs w:val="24"/>
                  <w:lang w:val="el-GR"/>
                </w:rPr>
                <w:delText>την επιφάνεια της</w:delText>
              </w:r>
              <w:r w:rsidR="00E34897" w:rsidDel="00E474FD">
                <w:rPr>
                  <w:sz w:val="24"/>
                  <w:szCs w:val="24"/>
                  <w:lang w:val="el-GR"/>
                </w:rPr>
                <w:br/>
                <w:delText xml:space="preserve">  </w:delText>
              </w:r>
              <w:r w:rsidRPr="0077537B" w:rsidDel="00E474FD">
                <w:rPr>
                  <w:sz w:val="24"/>
                  <w:szCs w:val="24"/>
                  <w:lang w:val="el-GR"/>
                </w:rPr>
                <w:delText>θάλασσας.</w:delText>
              </w:r>
            </w:del>
          </w:p>
        </w:tc>
      </w:tr>
      <w:tr w:rsidR="00C6471A" w:rsidRPr="00E474FD" w:rsidDel="00E474FD" w:rsidTr="00CF1D4B">
        <w:trPr>
          <w:del w:id="262" w:author="Καρμίρης Αγγελος" w:date="2020-01-03T10:44:00Z"/>
        </w:trPr>
        <w:tc>
          <w:tcPr>
            <w:tcW w:w="5130" w:type="dxa"/>
            <w:shd w:val="clear" w:color="auto" w:fill="auto"/>
          </w:tcPr>
          <w:p w:rsidR="00C6471A" w:rsidRPr="0077537B" w:rsidDel="00E474FD" w:rsidRDefault="00C6471A" w:rsidP="0022333D">
            <w:pPr>
              <w:rPr>
                <w:del w:id="263" w:author="Καρμίρης Αγγελος" w:date="2020-01-03T10:44:00Z"/>
                <w:sz w:val="24"/>
                <w:szCs w:val="24"/>
                <w:lang w:val="el-GR"/>
              </w:rPr>
            </w:pPr>
            <w:del w:id="264" w:author="Καρμίρης Αγγελος" w:date="2020-01-03T10:44:00Z">
              <w:r w:rsidRPr="0077537B" w:rsidDel="00E474FD">
                <w:rPr>
                  <w:sz w:val="24"/>
                  <w:szCs w:val="24"/>
                  <w:lang w:val="el-GR"/>
                </w:rPr>
                <w:delText xml:space="preserve">  </w:delText>
              </w:r>
              <w:r w:rsidR="00385363" w:rsidRPr="0077537B" w:rsidDel="00E474FD">
                <w:rPr>
                  <w:sz w:val="24"/>
                  <w:szCs w:val="24"/>
                  <w:lang w:val="el-GR"/>
                </w:rPr>
                <w:delText>Άλλες</w:delText>
              </w:r>
              <w:r w:rsidR="00385363" w:rsidRPr="00CF1D4B" w:rsidDel="00E474FD">
                <w:rPr>
                  <w:sz w:val="24"/>
                  <w:szCs w:val="24"/>
                  <w:lang w:val="el-GR"/>
                </w:rPr>
                <w:delText xml:space="preserve"> </w:delText>
              </w:r>
              <w:r w:rsidR="00385363" w:rsidRPr="0077537B" w:rsidDel="00E474FD">
                <w:rPr>
                  <w:sz w:val="24"/>
                  <w:szCs w:val="24"/>
                  <w:lang w:val="el-GR"/>
                </w:rPr>
                <w:delText>συνθήκες</w:delText>
              </w:r>
            </w:del>
          </w:p>
        </w:tc>
        <w:tc>
          <w:tcPr>
            <w:tcW w:w="2250" w:type="dxa"/>
            <w:shd w:val="clear" w:color="auto" w:fill="auto"/>
          </w:tcPr>
          <w:p w:rsidR="00C6471A" w:rsidRPr="0077537B" w:rsidDel="00E474FD" w:rsidRDefault="00385363" w:rsidP="0022333D">
            <w:pPr>
              <w:rPr>
                <w:del w:id="265" w:author="Καρμίρης Αγγελος" w:date="2020-01-03T10:44:00Z"/>
                <w:sz w:val="24"/>
                <w:szCs w:val="24"/>
                <w:lang w:val="el-GR"/>
              </w:rPr>
            </w:pPr>
            <w:del w:id="266" w:author="Καρμίρης Αγγελος" w:date="2020-01-03T10:44:00Z">
              <w:r w:rsidRPr="00CF1D4B" w:rsidDel="00E474FD">
                <w:rPr>
                  <w:sz w:val="24"/>
                  <w:szCs w:val="24"/>
                  <w:lang w:val="el-GR"/>
                </w:rPr>
                <w:delText xml:space="preserve">: </w:delText>
              </w:r>
              <w:r w:rsidRPr="0077537B" w:rsidDel="00E474FD">
                <w:rPr>
                  <w:sz w:val="24"/>
                  <w:szCs w:val="24"/>
                  <w:lang w:val="el-GR"/>
                </w:rPr>
                <w:delText>Χιόνι</w:delText>
              </w:r>
              <w:r w:rsidR="003A4C44" w:rsidRPr="0077537B" w:rsidDel="00E474FD">
                <w:rPr>
                  <w:sz w:val="24"/>
                  <w:szCs w:val="24"/>
                  <w:lang w:val="el-GR"/>
                </w:rPr>
                <w:delText>,</w:delText>
              </w:r>
              <w:r w:rsidRPr="00CF1D4B" w:rsidDel="00E474FD">
                <w:rPr>
                  <w:sz w:val="24"/>
                  <w:szCs w:val="24"/>
                  <w:lang w:val="el-GR"/>
                </w:rPr>
                <w:delText xml:space="preserve"> </w:delText>
              </w:r>
              <w:r w:rsidRPr="0077537B" w:rsidDel="00E474FD">
                <w:rPr>
                  <w:sz w:val="24"/>
                  <w:szCs w:val="24"/>
                  <w:lang w:val="el-GR"/>
                </w:rPr>
                <w:delText>πάγος</w:delText>
              </w:r>
              <w:r w:rsidR="003A4C44" w:rsidRPr="0077537B" w:rsidDel="00E474FD">
                <w:rPr>
                  <w:sz w:val="24"/>
                  <w:szCs w:val="24"/>
                  <w:lang w:val="el-GR"/>
                </w:rPr>
                <w:delText xml:space="preserve"> και ομίχλη</w:delText>
              </w:r>
            </w:del>
          </w:p>
        </w:tc>
      </w:tr>
    </w:tbl>
    <w:p w:rsidR="002B260A" w:rsidRPr="00CF1D4B" w:rsidDel="00E474FD" w:rsidRDefault="002B260A" w:rsidP="00C6471A">
      <w:pPr>
        <w:ind w:left="709" w:hanging="709"/>
        <w:jc w:val="both"/>
        <w:rPr>
          <w:del w:id="267" w:author="Καρμίρης Αγγελος" w:date="2020-01-03T10:44:00Z"/>
          <w:sz w:val="24"/>
          <w:szCs w:val="24"/>
          <w:lang w:val="el-GR"/>
        </w:rPr>
      </w:pPr>
    </w:p>
    <w:p w:rsidR="0023095F" w:rsidRPr="009F37EC" w:rsidDel="00E474FD" w:rsidRDefault="00F81EF6" w:rsidP="00C6471A">
      <w:pPr>
        <w:ind w:left="709" w:hanging="709"/>
        <w:jc w:val="both"/>
        <w:rPr>
          <w:del w:id="268" w:author="Καρμίρης Αγγελος" w:date="2020-01-03T10:44:00Z"/>
          <w:sz w:val="24"/>
          <w:szCs w:val="24"/>
          <w:lang w:val="el-GR"/>
        </w:rPr>
      </w:pPr>
      <w:del w:id="269" w:author="Καρμίρης Αγγελος" w:date="2020-01-03T10:44:00Z">
        <w:r w:rsidRPr="009F37EC" w:rsidDel="00E474FD">
          <w:rPr>
            <w:sz w:val="24"/>
            <w:szCs w:val="24"/>
            <w:lang w:val="el-GR"/>
          </w:rPr>
          <w:tab/>
        </w:r>
      </w:del>
    </w:p>
    <w:p w:rsidR="0023095F" w:rsidRPr="009F37EC" w:rsidDel="00E474FD" w:rsidRDefault="004260BA" w:rsidP="004260BA">
      <w:pPr>
        <w:jc w:val="both"/>
        <w:rPr>
          <w:del w:id="270" w:author="Καρμίρης Αγγελος" w:date="2020-01-03T10:44:00Z"/>
          <w:b/>
          <w:bCs/>
          <w:sz w:val="24"/>
          <w:szCs w:val="24"/>
          <w:u w:val="single"/>
          <w:lang w:val="el-GR"/>
        </w:rPr>
      </w:pPr>
      <w:del w:id="271" w:author="Καρμίρης Αγγελος" w:date="2020-01-03T10:44:00Z">
        <w:r w:rsidRPr="009F37EC" w:rsidDel="00E474FD">
          <w:rPr>
            <w:b/>
            <w:bCs/>
            <w:sz w:val="24"/>
            <w:szCs w:val="24"/>
          </w:rPr>
          <w:delText>VI</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ΚΑΝΟΝΙΣΜΟΙ</w:delText>
        </w:r>
      </w:del>
    </w:p>
    <w:p w:rsidR="004260BA" w:rsidRPr="009F37EC" w:rsidDel="00E474FD" w:rsidRDefault="004260BA" w:rsidP="004260BA">
      <w:pPr>
        <w:ind w:left="720" w:firstLine="11"/>
        <w:jc w:val="both"/>
        <w:rPr>
          <w:del w:id="272" w:author="Καρμίρης Αγγελος" w:date="2020-01-03T10:44:00Z"/>
          <w:sz w:val="24"/>
          <w:szCs w:val="24"/>
          <w:lang w:val="el-GR"/>
        </w:rPr>
      </w:pPr>
    </w:p>
    <w:p w:rsidR="004260BA" w:rsidRPr="009F37EC" w:rsidDel="00E474FD" w:rsidRDefault="004260BA" w:rsidP="004260BA">
      <w:pPr>
        <w:ind w:left="720" w:firstLine="11"/>
        <w:jc w:val="both"/>
        <w:rPr>
          <w:del w:id="273" w:author="Καρμίρης Αγγελος" w:date="2020-01-03T10:44:00Z"/>
          <w:sz w:val="24"/>
          <w:szCs w:val="24"/>
          <w:lang w:val="el-GR"/>
        </w:rPr>
      </w:pPr>
      <w:del w:id="274" w:author="Καρμίρης Αγγελος" w:date="2020-01-03T10:44:00Z">
        <w:r w:rsidRPr="009F37EC" w:rsidDel="00E474FD">
          <w:rPr>
            <w:sz w:val="24"/>
            <w:szCs w:val="24"/>
            <w:lang w:val="el-GR"/>
          </w:rPr>
          <w:delText xml:space="preserve">Όλα τα </w:delText>
        </w:r>
        <w:r w:rsidR="00AB5D29" w:rsidRPr="009F37EC" w:rsidDel="00E474FD">
          <w:rPr>
            <w:sz w:val="24"/>
            <w:szCs w:val="24"/>
            <w:lang w:val="el-GR"/>
          </w:rPr>
          <w:delText xml:space="preserve">τεχνικά χαρακτηριστικά, </w:delText>
        </w:r>
        <w:r w:rsidR="005D03A5" w:rsidRPr="009F37EC" w:rsidDel="00E474FD">
          <w:rPr>
            <w:sz w:val="24"/>
            <w:szCs w:val="24"/>
            <w:lang w:val="el-GR"/>
          </w:rPr>
          <w:delText xml:space="preserve">ονομαστικά χαρακτηριστικά, καθώς και οι δοκιμές </w:delText>
        </w:r>
        <w:r w:rsidRPr="009F37EC" w:rsidDel="00E474FD">
          <w:rPr>
            <w:sz w:val="24"/>
            <w:szCs w:val="24"/>
            <w:lang w:val="el-GR"/>
          </w:rPr>
          <w:delText>των αυτομετασχηματιστών</w:delText>
        </w:r>
        <w:r w:rsidR="00AB5D29" w:rsidRPr="009F37EC" w:rsidDel="00E474FD">
          <w:rPr>
            <w:sz w:val="24"/>
            <w:szCs w:val="24"/>
            <w:lang w:val="el-GR"/>
          </w:rPr>
          <w:delText>,</w:delText>
        </w:r>
        <w:r w:rsidRPr="009F37EC" w:rsidDel="00E474FD">
          <w:rPr>
            <w:sz w:val="24"/>
            <w:szCs w:val="24"/>
            <w:lang w:val="el-GR"/>
          </w:rPr>
          <w:delText xml:space="preserve"> θα πρέπει να είναι σύμφωνα με τ</w:delText>
        </w:r>
        <w:r w:rsidR="00E34897" w:rsidDel="00E474FD">
          <w:rPr>
            <w:sz w:val="24"/>
            <w:szCs w:val="24"/>
            <w:lang w:val="el-GR"/>
          </w:rPr>
          <w:delText>ην σειρά προτύπων</w:delText>
        </w:r>
        <w:r w:rsidRPr="009D4B50" w:rsidDel="00E474FD">
          <w:rPr>
            <w:sz w:val="24"/>
            <w:szCs w:val="24"/>
            <w:lang w:val="el-GR"/>
          </w:rPr>
          <w:delText xml:space="preserve"> </w:delText>
        </w:r>
        <w:r w:rsidRPr="004F609D" w:rsidDel="00E474FD">
          <w:rPr>
            <w:sz w:val="24"/>
            <w:szCs w:val="24"/>
            <w:lang w:val="el-GR"/>
          </w:rPr>
          <w:delText>Ι</w:delText>
        </w:r>
        <w:r w:rsidRPr="004F609D" w:rsidDel="00E474FD">
          <w:rPr>
            <w:sz w:val="24"/>
            <w:szCs w:val="24"/>
          </w:rPr>
          <w:delText>EC</w:delText>
        </w:r>
        <w:r w:rsidR="005D03A5" w:rsidRPr="004F609D" w:rsidDel="00E474FD">
          <w:rPr>
            <w:sz w:val="24"/>
            <w:szCs w:val="24"/>
            <w:lang w:val="el-GR"/>
          </w:rPr>
          <w:delText xml:space="preserve"> 60076</w:delText>
        </w:r>
        <w:r w:rsidR="00E34897" w:rsidDel="00E474FD">
          <w:rPr>
            <w:sz w:val="24"/>
            <w:szCs w:val="24"/>
            <w:lang w:val="el-GR"/>
          </w:rPr>
          <w:delText xml:space="preserve">, όπως και με το πρότυπο </w:delText>
        </w:r>
        <w:r w:rsidR="00E34897" w:rsidDel="00E474FD">
          <w:rPr>
            <w:sz w:val="24"/>
            <w:szCs w:val="24"/>
          </w:rPr>
          <w:delText>EN</w:delText>
        </w:r>
        <w:r w:rsidR="00E34897" w:rsidRPr="00CF1D4B" w:rsidDel="00E474FD">
          <w:rPr>
            <w:sz w:val="24"/>
            <w:szCs w:val="24"/>
            <w:lang w:val="el-GR"/>
          </w:rPr>
          <w:delText xml:space="preserve"> 50629</w:delText>
        </w:r>
        <w:r w:rsidRPr="009D4B50" w:rsidDel="00E474FD">
          <w:rPr>
            <w:sz w:val="24"/>
            <w:szCs w:val="24"/>
            <w:lang w:val="el-GR"/>
          </w:rPr>
          <w:delText>.</w:delText>
        </w:r>
      </w:del>
    </w:p>
    <w:p w:rsidR="005D03A5" w:rsidRPr="009F37EC" w:rsidDel="00E474FD" w:rsidRDefault="005D03A5" w:rsidP="004260BA">
      <w:pPr>
        <w:ind w:left="720" w:firstLine="11"/>
        <w:jc w:val="both"/>
        <w:rPr>
          <w:del w:id="275" w:author="Καρμίρης Αγγελος" w:date="2020-01-03T10:44:00Z"/>
          <w:sz w:val="24"/>
          <w:szCs w:val="24"/>
          <w:lang w:val="el-GR"/>
        </w:rPr>
      </w:pPr>
    </w:p>
    <w:p w:rsidR="004260BA" w:rsidRPr="009F37EC" w:rsidDel="00E474FD" w:rsidRDefault="004260BA" w:rsidP="004260BA">
      <w:pPr>
        <w:ind w:left="1440"/>
        <w:jc w:val="both"/>
        <w:rPr>
          <w:del w:id="276" w:author="Καρμίρης Αγγελος" w:date="2020-01-03T10:44:00Z"/>
          <w:b/>
          <w:bCs/>
          <w:sz w:val="24"/>
          <w:szCs w:val="24"/>
          <w:u w:val="single"/>
          <w:lang w:val="el-GR"/>
        </w:rPr>
      </w:pPr>
    </w:p>
    <w:p w:rsidR="00F81EF6" w:rsidRPr="009F37EC" w:rsidDel="00E474FD" w:rsidRDefault="00B358B9">
      <w:pPr>
        <w:jc w:val="both"/>
        <w:rPr>
          <w:del w:id="277" w:author="Καρμίρης Αγγελος" w:date="2020-01-03T10:44:00Z"/>
          <w:b/>
          <w:bCs/>
          <w:sz w:val="24"/>
          <w:szCs w:val="24"/>
          <w:lang w:val="el-GR"/>
        </w:rPr>
      </w:pPr>
      <w:del w:id="278" w:author="Καρμίρης Αγγελος" w:date="2020-01-03T10:44:00Z">
        <w:r w:rsidRPr="009F37EC" w:rsidDel="00E474FD">
          <w:rPr>
            <w:b/>
            <w:bCs/>
            <w:sz w:val="24"/>
            <w:szCs w:val="24"/>
          </w:rPr>
          <w:delText>VII</w:delText>
        </w:r>
        <w:r w:rsidRPr="009F37EC" w:rsidDel="00E474FD">
          <w:rPr>
            <w:b/>
            <w:bCs/>
            <w:sz w:val="24"/>
            <w:szCs w:val="24"/>
            <w:lang w:val="el-GR"/>
          </w:rPr>
          <w:delText>.</w:delText>
        </w:r>
        <w:r w:rsidR="00F81EF6" w:rsidRPr="009F37EC" w:rsidDel="00E474FD">
          <w:rPr>
            <w:b/>
            <w:bCs/>
            <w:sz w:val="24"/>
            <w:szCs w:val="24"/>
            <w:lang w:val="el-GR"/>
          </w:rPr>
          <w:tab/>
        </w:r>
        <w:r w:rsidRPr="009F37EC" w:rsidDel="00E474FD">
          <w:rPr>
            <w:b/>
            <w:bCs/>
            <w:sz w:val="24"/>
            <w:szCs w:val="24"/>
            <w:u w:val="single"/>
            <w:lang w:val="el-GR"/>
          </w:rPr>
          <w:delText>ΑΠΑΙΤΟΥΜΕΝΑ</w:delText>
        </w:r>
        <w:r w:rsidR="003A4C44" w:rsidRPr="009F37EC" w:rsidDel="00E474FD">
          <w:rPr>
            <w:b/>
            <w:bCs/>
            <w:sz w:val="24"/>
            <w:szCs w:val="24"/>
            <w:u w:val="single"/>
            <w:lang w:val="el-GR"/>
          </w:rPr>
          <w:delText xml:space="preserve"> </w:delText>
        </w:r>
        <w:r w:rsidR="0014498C" w:rsidRPr="009F37EC" w:rsidDel="00E474FD">
          <w:rPr>
            <w:b/>
            <w:bCs/>
            <w:sz w:val="24"/>
            <w:szCs w:val="24"/>
            <w:u w:val="single"/>
            <w:lang w:val="el-GR"/>
          </w:rPr>
          <w:delText xml:space="preserve">ΣΧΕΔΙΑΣΤΙΚΑ </w:delText>
        </w:r>
        <w:r w:rsidRPr="009F37EC" w:rsidDel="00E474FD">
          <w:rPr>
            <w:b/>
            <w:bCs/>
            <w:sz w:val="24"/>
            <w:szCs w:val="24"/>
            <w:u w:val="single"/>
            <w:lang w:val="el-GR"/>
          </w:rPr>
          <w:delText>ΧΑΡΑΚΤΗΡΙΣΤΙΚΑ</w:delText>
        </w:r>
        <w:r w:rsidR="00B50C1D" w:rsidRPr="009F37EC" w:rsidDel="00E474FD">
          <w:rPr>
            <w:b/>
            <w:bCs/>
            <w:sz w:val="24"/>
            <w:szCs w:val="24"/>
            <w:u w:val="single"/>
            <w:lang w:val="el-GR"/>
          </w:rPr>
          <w:delText xml:space="preserve"> ΤΟΥ Α</w:delText>
        </w:r>
        <w:r w:rsidR="00BB4A3A" w:rsidRPr="009F37EC" w:rsidDel="00E474FD">
          <w:rPr>
            <w:b/>
            <w:bCs/>
            <w:sz w:val="24"/>
            <w:szCs w:val="24"/>
            <w:u w:val="single"/>
            <w:lang w:val="el-GR"/>
          </w:rPr>
          <w:delText>Μ</w:delText>
        </w:r>
        <w:r w:rsidR="00B50C1D" w:rsidRPr="009F37EC" w:rsidDel="00E474FD">
          <w:rPr>
            <w:b/>
            <w:bCs/>
            <w:sz w:val="24"/>
            <w:szCs w:val="24"/>
            <w:u w:val="single"/>
            <w:lang w:val="el-GR"/>
          </w:rPr>
          <w:delText>/</w:delText>
        </w:r>
        <w:r w:rsidR="00BB4A3A" w:rsidRPr="009F37EC" w:rsidDel="00E474FD">
          <w:rPr>
            <w:b/>
            <w:bCs/>
            <w:sz w:val="24"/>
            <w:szCs w:val="24"/>
            <w:u w:val="single"/>
            <w:lang w:val="el-GR"/>
          </w:rPr>
          <w:delText>Σ.</w:delText>
        </w:r>
      </w:del>
    </w:p>
    <w:p w:rsidR="009B3014" w:rsidRPr="009F37EC" w:rsidDel="00E474FD" w:rsidRDefault="009B3014" w:rsidP="009B3014">
      <w:pPr>
        <w:jc w:val="both"/>
        <w:rPr>
          <w:del w:id="279" w:author="Καρμίρης Αγγελος" w:date="2020-01-03T10:44:00Z"/>
          <w:sz w:val="24"/>
          <w:szCs w:val="24"/>
          <w:lang w:val="el-GR"/>
        </w:rPr>
      </w:pPr>
      <w:del w:id="280" w:author="Καρμίρης Αγγελος" w:date="2020-01-03T10:44:00Z">
        <w:r w:rsidRPr="009F37EC" w:rsidDel="00E474FD">
          <w:rPr>
            <w:sz w:val="24"/>
            <w:szCs w:val="24"/>
            <w:lang w:val="el-GR"/>
          </w:rPr>
          <w:tab/>
        </w:r>
      </w:del>
    </w:p>
    <w:p w:rsidR="003A4C44" w:rsidRPr="009F37EC" w:rsidDel="00E474FD" w:rsidRDefault="003A4C44" w:rsidP="003A4C44">
      <w:pPr>
        <w:ind w:firstLine="709"/>
        <w:jc w:val="both"/>
        <w:rPr>
          <w:del w:id="281" w:author="Καρμίρης Αγγελος" w:date="2020-01-03T10:44:00Z"/>
          <w:b/>
          <w:bCs/>
          <w:sz w:val="24"/>
          <w:szCs w:val="24"/>
          <w:u w:val="single"/>
          <w:lang w:val="el-GR"/>
        </w:rPr>
      </w:pPr>
      <w:del w:id="282" w:author="Καρμίρης Αγγελος" w:date="2020-01-03T10:44:00Z">
        <w:r w:rsidRPr="009F37EC" w:rsidDel="00E474FD">
          <w:rPr>
            <w:sz w:val="24"/>
            <w:szCs w:val="24"/>
            <w:lang w:val="el-GR"/>
          </w:rPr>
          <w:tab/>
          <w:delText xml:space="preserve"> </w:delText>
        </w:r>
        <w:r w:rsidRPr="009F37EC" w:rsidDel="00E474FD">
          <w:rPr>
            <w:b/>
            <w:bCs/>
            <w:sz w:val="24"/>
            <w:szCs w:val="24"/>
            <w:lang w:val="el-GR"/>
          </w:rPr>
          <w:delText>1.</w:delText>
        </w:r>
        <w:r w:rsidRPr="009F37EC" w:rsidDel="00E474FD">
          <w:rPr>
            <w:b/>
            <w:bCs/>
            <w:sz w:val="24"/>
            <w:szCs w:val="24"/>
            <w:lang w:val="el-GR"/>
          </w:rPr>
          <w:tab/>
        </w:r>
        <w:r w:rsidRPr="009F37EC" w:rsidDel="00E474FD">
          <w:rPr>
            <w:b/>
            <w:bCs/>
            <w:sz w:val="24"/>
            <w:szCs w:val="24"/>
            <w:u w:val="single"/>
            <w:lang w:val="el-GR"/>
          </w:rPr>
          <w:delText>Τύπος</w:delText>
        </w:r>
      </w:del>
    </w:p>
    <w:p w:rsidR="00A32737" w:rsidRPr="0037135E" w:rsidDel="00E474FD" w:rsidRDefault="00A32737" w:rsidP="003A4C44">
      <w:pPr>
        <w:ind w:left="1440"/>
        <w:jc w:val="both"/>
        <w:rPr>
          <w:del w:id="283" w:author="Καρμίρης Αγγελος" w:date="2020-01-03T10:44:00Z"/>
          <w:sz w:val="24"/>
          <w:szCs w:val="24"/>
          <w:lang w:val="el-GR"/>
        </w:rPr>
      </w:pPr>
    </w:p>
    <w:p w:rsidR="003A4C44" w:rsidRPr="009F37EC" w:rsidDel="00E474FD" w:rsidRDefault="003A4C44" w:rsidP="003A4C44">
      <w:pPr>
        <w:ind w:left="1440"/>
        <w:jc w:val="both"/>
        <w:rPr>
          <w:del w:id="284" w:author="Καρμίρης Αγγελος" w:date="2020-01-03T10:44:00Z"/>
          <w:sz w:val="24"/>
          <w:szCs w:val="24"/>
          <w:lang w:val="el-GR"/>
        </w:rPr>
      </w:pPr>
      <w:del w:id="285" w:author="Καρμίρης Αγγελος" w:date="2020-01-03T10:44:00Z">
        <w:r w:rsidRPr="009F37EC" w:rsidDel="00E474FD">
          <w:rPr>
            <w:sz w:val="24"/>
            <w:szCs w:val="24"/>
            <w:lang w:val="el-GR"/>
          </w:rPr>
          <w:delText>Τριφασικός Αυτομετασχηματιστής</w:delText>
        </w:r>
        <w:r w:rsidR="00AA4171" w:rsidRPr="009F37EC" w:rsidDel="00E474FD">
          <w:rPr>
            <w:sz w:val="24"/>
            <w:szCs w:val="24"/>
            <w:lang w:val="el-GR"/>
          </w:rPr>
          <w:delText xml:space="preserve"> λαδιού</w:delText>
        </w:r>
        <w:r w:rsidRPr="009F37EC" w:rsidDel="00E474FD">
          <w:rPr>
            <w:sz w:val="24"/>
            <w:szCs w:val="24"/>
            <w:lang w:val="el-GR"/>
          </w:rPr>
          <w:delText xml:space="preserve"> με </w:delText>
        </w:r>
        <w:r w:rsidR="005D03A5" w:rsidRPr="009F37EC" w:rsidDel="00E474FD">
          <w:rPr>
            <w:sz w:val="24"/>
            <w:szCs w:val="24"/>
            <w:lang w:val="el-GR"/>
          </w:rPr>
          <w:delText xml:space="preserve">τριτεύον </w:delText>
        </w:r>
        <w:r w:rsidRPr="009F37EC" w:rsidDel="00E474FD">
          <w:rPr>
            <w:sz w:val="24"/>
            <w:szCs w:val="24"/>
            <w:lang w:val="el-GR"/>
          </w:rPr>
          <w:delText>τύλιγμα ,</w:delText>
        </w:r>
        <w:r w:rsidR="005D03A5" w:rsidRPr="009F37EC" w:rsidDel="00E474FD">
          <w:rPr>
            <w:sz w:val="24"/>
            <w:szCs w:val="24"/>
            <w:lang w:val="el-GR"/>
          </w:rPr>
          <w:delText xml:space="preserve"> για  υπαίθρια</w:delText>
        </w:r>
        <w:r w:rsidRPr="009F37EC" w:rsidDel="00E474FD">
          <w:rPr>
            <w:sz w:val="24"/>
            <w:szCs w:val="24"/>
            <w:lang w:val="el-GR"/>
          </w:rPr>
          <w:delText xml:space="preserve"> εγκατάσταση</w:delText>
        </w:r>
        <w:r w:rsidR="005D03A5" w:rsidRPr="009F37EC" w:rsidDel="00E474FD">
          <w:rPr>
            <w:sz w:val="24"/>
            <w:szCs w:val="24"/>
            <w:lang w:val="el-GR"/>
          </w:rPr>
          <w:delText>.</w:delText>
        </w:r>
        <w:r w:rsidRPr="009F37EC" w:rsidDel="00E474FD">
          <w:rPr>
            <w:sz w:val="24"/>
            <w:szCs w:val="24"/>
            <w:lang w:val="el-GR"/>
          </w:rPr>
          <w:delText xml:space="preserve"> </w:delText>
        </w:r>
      </w:del>
    </w:p>
    <w:p w:rsidR="003A4C44" w:rsidRPr="009F37EC" w:rsidDel="00E474FD" w:rsidRDefault="003A4C44" w:rsidP="009B3014">
      <w:pPr>
        <w:jc w:val="both"/>
        <w:rPr>
          <w:del w:id="286" w:author="Καρμίρης Αγγελος" w:date="2020-01-03T10:44:00Z"/>
          <w:sz w:val="24"/>
          <w:szCs w:val="24"/>
          <w:lang w:val="el-GR"/>
        </w:rPr>
      </w:pPr>
    </w:p>
    <w:p w:rsidR="001F74F1" w:rsidRPr="009F37EC" w:rsidDel="00E474FD" w:rsidRDefault="001F74F1" w:rsidP="009B3014">
      <w:pPr>
        <w:jc w:val="both"/>
        <w:rPr>
          <w:del w:id="287" w:author="Καρμίρης Αγγελος" w:date="2020-01-03T10:44:00Z"/>
          <w:sz w:val="24"/>
          <w:szCs w:val="24"/>
          <w:lang w:val="el-GR"/>
        </w:rPr>
      </w:pPr>
    </w:p>
    <w:p w:rsidR="009B3014" w:rsidRPr="009F37EC" w:rsidDel="00E474FD" w:rsidRDefault="005D03A5" w:rsidP="009B3014">
      <w:pPr>
        <w:ind w:firstLine="720"/>
        <w:jc w:val="both"/>
        <w:rPr>
          <w:del w:id="288" w:author="Καρμίρης Αγγελος" w:date="2020-01-03T10:44:00Z"/>
          <w:b/>
          <w:bCs/>
          <w:sz w:val="24"/>
          <w:szCs w:val="24"/>
          <w:lang w:val="el-GR"/>
        </w:rPr>
      </w:pPr>
      <w:del w:id="289" w:author="Καρμίρης Αγγελος" w:date="2020-01-03T10:44:00Z">
        <w:r w:rsidRPr="009F37EC" w:rsidDel="00E474FD">
          <w:rPr>
            <w:b/>
            <w:bCs/>
            <w:sz w:val="24"/>
            <w:szCs w:val="24"/>
            <w:lang w:val="el-GR"/>
          </w:rPr>
          <w:delText>2</w:delText>
        </w:r>
        <w:r w:rsidR="009B3014" w:rsidRPr="009F37EC" w:rsidDel="00E474FD">
          <w:rPr>
            <w:b/>
            <w:bCs/>
            <w:sz w:val="24"/>
            <w:szCs w:val="24"/>
            <w:lang w:val="el-GR"/>
          </w:rPr>
          <w:delText>.</w:delText>
        </w:r>
        <w:r w:rsidR="009B3014" w:rsidRPr="009F37EC" w:rsidDel="00E474FD">
          <w:rPr>
            <w:b/>
            <w:bCs/>
            <w:sz w:val="24"/>
            <w:szCs w:val="24"/>
            <w:lang w:val="el-GR"/>
          </w:rPr>
          <w:tab/>
        </w:r>
        <w:r w:rsidR="009B3014" w:rsidRPr="009F37EC" w:rsidDel="00E474FD">
          <w:rPr>
            <w:b/>
            <w:bCs/>
            <w:sz w:val="24"/>
            <w:szCs w:val="24"/>
            <w:u w:val="single"/>
            <w:lang w:val="el-GR"/>
          </w:rPr>
          <w:delText>Ονομαστική τάση</w:delText>
        </w:r>
        <w:r w:rsidRPr="009F37EC" w:rsidDel="00E474FD">
          <w:rPr>
            <w:b/>
            <w:bCs/>
            <w:sz w:val="24"/>
            <w:szCs w:val="24"/>
            <w:u w:val="single"/>
            <w:lang w:val="el-GR"/>
          </w:rPr>
          <w:delText xml:space="preserve"> και αριθμός φάσεων τυλιγμάτων</w:delText>
        </w:r>
      </w:del>
    </w:p>
    <w:p w:rsidR="009B3014" w:rsidRPr="009F37EC" w:rsidDel="00E474FD" w:rsidRDefault="009B3014" w:rsidP="009B3014">
      <w:pPr>
        <w:jc w:val="both"/>
        <w:rPr>
          <w:del w:id="290" w:author="Καρμίρης Αγγελος" w:date="2020-01-03T10:44:00Z"/>
          <w:sz w:val="24"/>
          <w:szCs w:val="24"/>
          <w:lang w:val="el-GR"/>
        </w:rPr>
      </w:pPr>
      <w:del w:id="291" w:author="Καρμίρης Αγγελος" w:date="2020-01-03T10:44:00Z">
        <w:r w:rsidRPr="009F37EC" w:rsidDel="00E474FD">
          <w:rPr>
            <w:sz w:val="24"/>
            <w:szCs w:val="24"/>
            <w:lang w:val="el-GR"/>
          </w:rPr>
          <w:tab/>
        </w:r>
        <w:r w:rsidRPr="009F37EC" w:rsidDel="00E474FD">
          <w:rPr>
            <w:sz w:val="24"/>
            <w:szCs w:val="24"/>
            <w:lang w:val="el-GR"/>
          </w:rPr>
          <w:tab/>
        </w:r>
      </w:del>
    </w:p>
    <w:p w:rsidR="009B3014" w:rsidRPr="009F37EC" w:rsidDel="00E474FD" w:rsidRDefault="009B3014" w:rsidP="009B3014">
      <w:pPr>
        <w:ind w:left="720" w:firstLine="720"/>
        <w:jc w:val="both"/>
        <w:rPr>
          <w:del w:id="292" w:author="Καρμίρης Αγγελος" w:date="2020-01-03T10:44:00Z"/>
          <w:sz w:val="24"/>
          <w:szCs w:val="24"/>
          <w:lang w:val="el-GR"/>
        </w:rPr>
      </w:pPr>
      <w:del w:id="293" w:author="Καρμίρης Αγγελος" w:date="2020-01-03T10:44:00Z">
        <w:r w:rsidRPr="009F37EC" w:rsidDel="00E474FD">
          <w:rPr>
            <w:sz w:val="24"/>
            <w:szCs w:val="24"/>
            <w:lang w:val="el-GR"/>
          </w:rPr>
          <w:delText>-</w:delText>
        </w:r>
        <w:r w:rsidRPr="009F37EC" w:rsidDel="00E474FD">
          <w:rPr>
            <w:sz w:val="24"/>
            <w:szCs w:val="24"/>
            <w:lang w:val="el-GR"/>
          </w:rPr>
          <w:tab/>
          <w:delText>Πρωτεύον</w:delText>
        </w:r>
        <w:r w:rsidRPr="009F37EC" w:rsidDel="00E474FD">
          <w:rPr>
            <w:sz w:val="24"/>
            <w:szCs w:val="24"/>
            <w:lang w:val="el-GR"/>
          </w:rPr>
          <w:tab/>
          <w:delText>:</w:delText>
        </w:r>
        <w:r w:rsidRPr="009F37EC" w:rsidDel="00E474FD">
          <w:rPr>
            <w:sz w:val="24"/>
            <w:szCs w:val="24"/>
            <w:lang w:val="el-GR"/>
          </w:rPr>
          <w:tab/>
          <w:delText>400</w:delText>
        </w:r>
        <w:r w:rsidR="004F673C" w:rsidDel="00E474FD">
          <w:rPr>
            <w:sz w:val="24"/>
            <w:szCs w:val="24"/>
            <w:lang w:val="el-GR"/>
          </w:rPr>
          <w:delText xml:space="preserve"> </w:delText>
        </w:r>
        <w:r w:rsidRPr="009F37EC" w:rsidDel="00E474FD">
          <w:rPr>
            <w:sz w:val="24"/>
            <w:szCs w:val="24"/>
            <w:lang w:val="el-GR"/>
          </w:rPr>
          <w:delText>kV</w:delText>
        </w:r>
        <w:r w:rsidR="005D03A5" w:rsidRPr="009F37EC" w:rsidDel="00E474FD">
          <w:rPr>
            <w:sz w:val="24"/>
            <w:szCs w:val="24"/>
            <w:lang w:val="el-GR"/>
          </w:rPr>
          <w:delText>, τρεις φάσεις</w:delText>
        </w:r>
      </w:del>
    </w:p>
    <w:p w:rsidR="009B3014" w:rsidRPr="009F37EC" w:rsidDel="00E474FD" w:rsidRDefault="009B3014" w:rsidP="005F65DA">
      <w:pPr>
        <w:jc w:val="both"/>
        <w:rPr>
          <w:del w:id="294" w:author="Καρμίρης Αγγελος" w:date="2020-01-03T10:44:00Z"/>
          <w:sz w:val="24"/>
          <w:szCs w:val="24"/>
          <w:lang w:val="el-GR"/>
        </w:rPr>
      </w:pPr>
      <w:del w:id="295"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Δευτερεύον</w:delText>
        </w:r>
        <w:r w:rsidRPr="009F37EC" w:rsidDel="00E474FD">
          <w:rPr>
            <w:sz w:val="24"/>
            <w:szCs w:val="24"/>
            <w:lang w:val="el-GR"/>
          </w:rPr>
          <w:tab/>
          <w:delText>:</w:delText>
        </w:r>
        <w:r w:rsidR="00E34897" w:rsidRPr="00CF1D4B" w:rsidDel="00E474FD">
          <w:rPr>
            <w:sz w:val="24"/>
            <w:szCs w:val="24"/>
            <w:lang w:val="el-GR"/>
          </w:rPr>
          <w:delText xml:space="preserve">        </w:delText>
        </w:r>
        <w:r w:rsidRPr="009F37EC" w:rsidDel="00E474FD">
          <w:rPr>
            <w:sz w:val="24"/>
            <w:szCs w:val="24"/>
            <w:lang w:val="el-GR"/>
          </w:rPr>
          <w:delText>15</w:delText>
        </w:r>
        <w:r w:rsidR="00E34897" w:rsidRPr="00CF1D4B" w:rsidDel="00E474FD">
          <w:rPr>
            <w:sz w:val="24"/>
            <w:szCs w:val="24"/>
            <w:lang w:val="el-GR"/>
          </w:rPr>
          <w:delText>7.5</w:delText>
        </w:r>
        <w:r w:rsidR="004F673C" w:rsidDel="00E474FD">
          <w:rPr>
            <w:sz w:val="24"/>
            <w:szCs w:val="24"/>
            <w:lang w:val="el-GR"/>
          </w:rPr>
          <w:delText xml:space="preserve"> </w:delText>
        </w:r>
        <w:r w:rsidRPr="009F37EC" w:rsidDel="00E474FD">
          <w:rPr>
            <w:sz w:val="24"/>
            <w:szCs w:val="24"/>
            <w:lang w:val="el-GR"/>
          </w:rPr>
          <w:delText>kV</w:delText>
        </w:r>
        <w:r w:rsidR="005F65DA" w:rsidRPr="009F37EC" w:rsidDel="00E474FD">
          <w:rPr>
            <w:sz w:val="24"/>
            <w:szCs w:val="24"/>
            <w:lang w:val="el-GR"/>
          </w:rPr>
          <w:delText>,</w:delText>
        </w:r>
        <w:r w:rsidRPr="009F37EC" w:rsidDel="00E474FD">
          <w:rPr>
            <w:sz w:val="24"/>
            <w:szCs w:val="24"/>
            <w:lang w:val="el-GR"/>
          </w:rPr>
          <w:delText xml:space="preserve"> </w:delText>
        </w:r>
        <w:r w:rsidR="005F65DA" w:rsidRPr="009F37EC" w:rsidDel="00E474FD">
          <w:rPr>
            <w:sz w:val="24"/>
            <w:szCs w:val="24"/>
            <w:lang w:val="el-GR"/>
          </w:rPr>
          <w:delText>τρεις φάσεις</w:delText>
        </w:r>
      </w:del>
    </w:p>
    <w:p w:rsidR="008602CA" w:rsidRPr="009F37EC" w:rsidDel="00E474FD" w:rsidRDefault="009B3014" w:rsidP="009B3014">
      <w:pPr>
        <w:ind w:left="1418" w:hanging="698"/>
        <w:jc w:val="both"/>
        <w:rPr>
          <w:del w:id="296" w:author="Καρμίρης Αγγελος" w:date="2020-01-03T10:44:00Z"/>
          <w:sz w:val="24"/>
          <w:szCs w:val="24"/>
          <w:lang w:val="el-GR"/>
        </w:rPr>
      </w:pPr>
      <w:del w:id="297"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Τριτεύον</w:delText>
        </w:r>
        <w:r w:rsidRPr="009F37EC" w:rsidDel="00E474FD">
          <w:rPr>
            <w:sz w:val="24"/>
            <w:szCs w:val="24"/>
            <w:lang w:val="el-GR"/>
          </w:rPr>
          <w:tab/>
          <w:delText>:</w:delText>
        </w:r>
        <w:r w:rsidRPr="009F37EC" w:rsidDel="00E474FD">
          <w:rPr>
            <w:sz w:val="24"/>
            <w:szCs w:val="24"/>
            <w:lang w:val="el-GR"/>
          </w:rPr>
          <w:tab/>
        </w:r>
        <w:r w:rsidR="00E34897" w:rsidRPr="00CF1D4B" w:rsidDel="00E474FD">
          <w:rPr>
            <w:sz w:val="24"/>
            <w:szCs w:val="24"/>
            <w:lang w:val="el-GR"/>
          </w:rPr>
          <w:delText xml:space="preserve">  </w:delText>
        </w:r>
        <w:r w:rsidRPr="009F37EC" w:rsidDel="00E474FD">
          <w:rPr>
            <w:sz w:val="24"/>
            <w:szCs w:val="24"/>
            <w:lang w:val="el-GR"/>
          </w:rPr>
          <w:delText>30</w:delText>
        </w:r>
        <w:r w:rsidR="004F673C" w:rsidDel="00E474FD">
          <w:rPr>
            <w:sz w:val="24"/>
            <w:szCs w:val="24"/>
            <w:lang w:val="el-GR"/>
          </w:rPr>
          <w:delText xml:space="preserve"> </w:delText>
        </w:r>
        <w:r w:rsidRPr="009F37EC" w:rsidDel="00E474FD">
          <w:rPr>
            <w:sz w:val="24"/>
            <w:szCs w:val="24"/>
            <w:lang w:val="el-GR"/>
          </w:rPr>
          <w:delText>kV</w:delText>
        </w:r>
        <w:r w:rsidR="005F65DA" w:rsidRPr="009F37EC" w:rsidDel="00E474FD">
          <w:rPr>
            <w:sz w:val="24"/>
            <w:szCs w:val="24"/>
            <w:lang w:val="el-GR"/>
          </w:rPr>
          <w:delText>,</w:delText>
        </w:r>
        <w:r w:rsidR="00E34897" w:rsidRPr="00CF1D4B" w:rsidDel="00E474FD">
          <w:rPr>
            <w:sz w:val="24"/>
            <w:szCs w:val="24"/>
            <w:lang w:val="el-GR"/>
          </w:rPr>
          <w:delText xml:space="preserve"> </w:delText>
        </w:r>
        <w:r w:rsidR="005F65DA" w:rsidRPr="009F37EC" w:rsidDel="00E474FD">
          <w:rPr>
            <w:sz w:val="24"/>
            <w:szCs w:val="24"/>
            <w:lang w:val="el-GR"/>
          </w:rPr>
          <w:delText>τρεις φάσεις</w:delText>
        </w:r>
      </w:del>
    </w:p>
    <w:p w:rsidR="008362D4" w:rsidRPr="009F37EC" w:rsidDel="00E474FD" w:rsidRDefault="008362D4" w:rsidP="009B3014">
      <w:pPr>
        <w:ind w:left="1418" w:hanging="698"/>
        <w:jc w:val="both"/>
        <w:rPr>
          <w:del w:id="298" w:author="Καρμίρης Αγγελος" w:date="2020-01-03T10:44:00Z"/>
          <w:sz w:val="24"/>
          <w:szCs w:val="24"/>
          <w:lang w:val="el-GR"/>
        </w:rPr>
      </w:pPr>
    </w:p>
    <w:p w:rsidR="008362D4" w:rsidRPr="009F37EC" w:rsidDel="00E474FD" w:rsidRDefault="008362D4" w:rsidP="008362D4">
      <w:pPr>
        <w:ind w:firstLine="720"/>
        <w:jc w:val="both"/>
        <w:rPr>
          <w:del w:id="299" w:author="Καρμίρης Αγγελος" w:date="2020-01-03T10:44:00Z"/>
          <w:b/>
          <w:bCs/>
          <w:sz w:val="24"/>
          <w:szCs w:val="24"/>
          <w:u w:val="single"/>
          <w:lang w:val="el-GR"/>
        </w:rPr>
      </w:pPr>
      <w:del w:id="300" w:author="Καρμίρης Αγγελος" w:date="2020-01-03T10:44:00Z">
        <w:r w:rsidRPr="009F37EC" w:rsidDel="00E474FD">
          <w:rPr>
            <w:b/>
            <w:bCs/>
            <w:sz w:val="24"/>
            <w:szCs w:val="24"/>
            <w:lang w:val="el-GR"/>
          </w:rPr>
          <w:delText>3.</w:delText>
        </w:r>
        <w:r w:rsidRPr="009F37EC" w:rsidDel="00E474FD">
          <w:rPr>
            <w:b/>
            <w:bCs/>
            <w:sz w:val="24"/>
            <w:szCs w:val="24"/>
            <w:lang w:val="el-GR"/>
          </w:rPr>
          <w:tab/>
        </w:r>
        <w:r w:rsidRPr="009F37EC" w:rsidDel="00E474FD">
          <w:rPr>
            <w:b/>
            <w:bCs/>
            <w:sz w:val="24"/>
            <w:szCs w:val="24"/>
            <w:u w:val="single"/>
            <w:lang w:val="el-GR"/>
          </w:rPr>
          <w:delText xml:space="preserve">Συμβολισμός συνδεσμολογίας τυλιγμάτων </w:delText>
        </w:r>
        <w:r w:rsidR="008602CA" w:rsidRPr="009F37EC" w:rsidDel="00E474FD">
          <w:rPr>
            <w:b/>
            <w:bCs/>
            <w:sz w:val="24"/>
            <w:szCs w:val="24"/>
            <w:u w:val="single"/>
            <w:lang w:val="el-GR"/>
          </w:rPr>
          <w:delText>ΑΜ</w:delText>
        </w:r>
        <w:r w:rsidR="00B50C1D" w:rsidRPr="009F37EC" w:rsidDel="00E474FD">
          <w:rPr>
            <w:b/>
            <w:bCs/>
            <w:sz w:val="24"/>
            <w:szCs w:val="24"/>
            <w:u w:val="single"/>
            <w:lang w:val="el-GR"/>
          </w:rPr>
          <w:delText>/</w:delText>
        </w:r>
        <w:r w:rsidR="008602CA" w:rsidRPr="009F37EC" w:rsidDel="00E474FD">
          <w:rPr>
            <w:b/>
            <w:bCs/>
            <w:sz w:val="24"/>
            <w:szCs w:val="24"/>
            <w:u w:val="single"/>
            <w:lang w:val="el-GR"/>
          </w:rPr>
          <w:delText>Σ.</w:delText>
        </w:r>
      </w:del>
    </w:p>
    <w:p w:rsidR="008362D4" w:rsidRPr="009F37EC" w:rsidDel="00E474FD" w:rsidRDefault="008362D4" w:rsidP="008362D4">
      <w:pPr>
        <w:jc w:val="both"/>
        <w:rPr>
          <w:del w:id="301" w:author="Καρμίρης Αγγελος" w:date="2020-01-03T10:44:00Z"/>
          <w:sz w:val="24"/>
          <w:szCs w:val="24"/>
          <w:u w:val="single"/>
          <w:lang w:val="el-GR"/>
        </w:rPr>
      </w:pPr>
    </w:p>
    <w:p w:rsidR="008362D4" w:rsidRPr="009F37EC" w:rsidDel="00E474FD" w:rsidRDefault="008602CA" w:rsidP="009B3014">
      <w:pPr>
        <w:ind w:left="1418" w:hanging="698"/>
        <w:jc w:val="both"/>
        <w:rPr>
          <w:del w:id="302" w:author="Καρμίρης Αγγελος" w:date="2020-01-03T10:44:00Z"/>
          <w:sz w:val="24"/>
          <w:szCs w:val="24"/>
          <w:lang w:val="el-GR"/>
        </w:rPr>
      </w:pPr>
      <w:del w:id="303" w:author="Καρμίρης Αγγελος" w:date="2020-01-03T10:44:00Z">
        <w:r w:rsidRPr="009F37EC" w:rsidDel="00E474FD">
          <w:rPr>
            <w:sz w:val="24"/>
            <w:szCs w:val="24"/>
            <w:lang w:val="el-GR"/>
          </w:rPr>
          <w:tab/>
        </w:r>
        <w:r w:rsidRPr="009F37EC" w:rsidDel="00E474FD">
          <w:rPr>
            <w:sz w:val="24"/>
            <w:szCs w:val="24"/>
          </w:rPr>
          <w:delText>YNa</w:delText>
        </w:r>
        <w:r w:rsidR="00E34897" w:rsidRPr="00CF1D4B" w:rsidDel="00E474FD">
          <w:rPr>
            <w:sz w:val="24"/>
            <w:szCs w:val="24"/>
            <w:lang w:val="el-GR"/>
          </w:rPr>
          <w:delText>0</w:delText>
        </w:r>
        <w:r w:rsidRPr="009F37EC" w:rsidDel="00E474FD">
          <w:rPr>
            <w:sz w:val="24"/>
            <w:szCs w:val="24"/>
          </w:rPr>
          <w:delText>d</w:delText>
        </w:r>
        <w:r w:rsidR="00E34897" w:rsidRPr="00CF1D4B" w:rsidDel="00E474FD">
          <w:rPr>
            <w:sz w:val="24"/>
            <w:szCs w:val="24"/>
            <w:lang w:val="el-GR"/>
          </w:rPr>
          <w:delText>1</w:delText>
        </w:r>
      </w:del>
    </w:p>
    <w:p w:rsidR="009B3014" w:rsidRPr="009F37EC" w:rsidDel="00E474FD" w:rsidRDefault="009B3014" w:rsidP="009B3014">
      <w:pPr>
        <w:ind w:left="1418" w:hanging="698"/>
        <w:jc w:val="both"/>
        <w:rPr>
          <w:del w:id="304" w:author="Καρμίρης Αγγελος" w:date="2020-01-03T10:44:00Z"/>
          <w:sz w:val="24"/>
          <w:szCs w:val="24"/>
          <w:lang w:val="el-GR"/>
        </w:rPr>
      </w:pPr>
    </w:p>
    <w:p w:rsidR="00D355FA" w:rsidRPr="009F37EC" w:rsidDel="00E474FD" w:rsidRDefault="008602CA" w:rsidP="00D355FA">
      <w:pPr>
        <w:ind w:firstLine="720"/>
        <w:jc w:val="both"/>
        <w:rPr>
          <w:del w:id="305" w:author="Καρμίρης Αγγελος" w:date="2020-01-03T10:44:00Z"/>
          <w:b/>
          <w:bCs/>
          <w:sz w:val="24"/>
          <w:szCs w:val="24"/>
          <w:u w:val="single"/>
          <w:lang w:val="el-GR"/>
        </w:rPr>
      </w:pPr>
      <w:del w:id="306" w:author="Καρμίρης Αγγελος" w:date="2020-01-03T10:44:00Z">
        <w:r w:rsidRPr="009F37EC" w:rsidDel="00E474FD">
          <w:rPr>
            <w:b/>
            <w:bCs/>
            <w:sz w:val="24"/>
            <w:szCs w:val="24"/>
            <w:lang w:val="el-GR"/>
          </w:rPr>
          <w:delText>4</w:delText>
        </w:r>
        <w:r w:rsidR="00D355FA" w:rsidRPr="009F37EC" w:rsidDel="00E474FD">
          <w:rPr>
            <w:b/>
            <w:bCs/>
            <w:sz w:val="24"/>
            <w:szCs w:val="24"/>
            <w:lang w:val="el-GR"/>
          </w:rPr>
          <w:delText>.</w:delText>
        </w:r>
        <w:r w:rsidR="00D355FA" w:rsidRPr="009F37EC" w:rsidDel="00E474FD">
          <w:rPr>
            <w:b/>
            <w:bCs/>
            <w:sz w:val="24"/>
            <w:szCs w:val="24"/>
            <w:lang w:val="el-GR"/>
          </w:rPr>
          <w:tab/>
        </w:r>
        <w:r w:rsidR="00D355FA" w:rsidRPr="009F37EC" w:rsidDel="00E474FD">
          <w:rPr>
            <w:b/>
            <w:bCs/>
            <w:sz w:val="24"/>
            <w:szCs w:val="24"/>
            <w:u w:val="single"/>
            <w:lang w:val="el-GR"/>
          </w:rPr>
          <w:delText>Ονομαστική ισχύς</w:delText>
        </w:r>
      </w:del>
    </w:p>
    <w:p w:rsidR="00D355FA" w:rsidRPr="009F37EC" w:rsidDel="00E474FD" w:rsidRDefault="00D355FA" w:rsidP="00D355FA">
      <w:pPr>
        <w:jc w:val="both"/>
        <w:rPr>
          <w:del w:id="307" w:author="Καρμίρης Αγγελος" w:date="2020-01-03T10:44:00Z"/>
          <w:b/>
          <w:bCs/>
          <w:sz w:val="24"/>
          <w:szCs w:val="24"/>
          <w:lang w:val="el-GR"/>
        </w:rPr>
      </w:pPr>
    </w:p>
    <w:p w:rsidR="00D355FA" w:rsidRPr="009F37EC" w:rsidDel="00E474FD" w:rsidRDefault="00D355FA" w:rsidP="00D355FA">
      <w:pPr>
        <w:ind w:left="1418" w:hanging="1418"/>
        <w:jc w:val="both"/>
        <w:rPr>
          <w:del w:id="308" w:author="Καρμίρης Αγγελος" w:date="2020-01-03T10:44:00Z"/>
          <w:sz w:val="24"/>
          <w:szCs w:val="24"/>
          <w:lang w:val="el-GR"/>
        </w:rPr>
      </w:pPr>
      <w:del w:id="309" w:author="Καρμίρης Αγγελος" w:date="2020-01-03T10:44:00Z">
        <w:r w:rsidRPr="009F37EC" w:rsidDel="00E474FD">
          <w:rPr>
            <w:sz w:val="24"/>
            <w:szCs w:val="24"/>
            <w:lang w:val="el-GR"/>
          </w:rPr>
          <w:tab/>
        </w:r>
        <w:r w:rsidRPr="009F37EC" w:rsidDel="00E474FD">
          <w:rPr>
            <w:sz w:val="24"/>
            <w:szCs w:val="24"/>
            <w:lang w:val="el-GR"/>
          </w:rPr>
          <w:tab/>
          <w:delText>Ονομαστική ταυτόχρονη συνεχής ισχύς, με ψύξη</w:delText>
        </w:r>
        <w:r w:rsidR="004F673C" w:rsidRPr="00CF1D4B" w:rsidDel="00E474FD">
          <w:rPr>
            <w:sz w:val="24"/>
            <w:szCs w:val="24"/>
            <w:lang w:val="el-GR"/>
          </w:rPr>
          <w:delText xml:space="preserve"> </w:delText>
        </w:r>
        <w:r w:rsidR="004F673C" w:rsidDel="00E474FD">
          <w:rPr>
            <w:sz w:val="24"/>
            <w:szCs w:val="24"/>
          </w:rPr>
          <w:delText>OFAF</w:delText>
        </w:r>
        <w:r w:rsidRPr="009F37EC" w:rsidDel="00E474FD">
          <w:rPr>
            <w:sz w:val="24"/>
            <w:szCs w:val="24"/>
            <w:lang w:val="el-GR"/>
          </w:rPr>
          <w:delText xml:space="preserve">, με </w:delText>
        </w:r>
        <w:r w:rsidR="004F673C" w:rsidDel="00E474FD">
          <w:rPr>
            <w:sz w:val="24"/>
            <w:szCs w:val="24"/>
            <w:lang w:val="el-GR"/>
          </w:rPr>
          <w:delText>όρια</w:delText>
        </w:r>
        <w:r w:rsidRPr="009F37EC" w:rsidDel="00E474FD">
          <w:rPr>
            <w:sz w:val="24"/>
            <w:szCs w:val="24"/>
            <w:lang w:val="el-GR"/>
          </w:rPr>
          <w:delText xml:space="preserve"> ανύψωση</w:delText>
        </w:r>
        <w:r w:rsidR="004F673C" w:rsidDel="00E474FD">
          <w:rPr>
            <w:sz w:val="24"/>
            <w:szCs w:val="24"/>
            <w:lang w:val="el-GR"/>
          </w:rPr>
          <w:delText>ς</w:delText>
        </w:r>
        <w:r w:rsidRPr="009F37EC" w:rsidDel="00E474FD">
          <w:rPr>
            <w:sz w:val="24"/>
            <w:szCs w:val="24"/>
            <w:lang w:val="el-GR"/>
          </w:rPr>
          <w:delText xml:space="preserve"> θερμοκρασίας </w:delText>
        </w:r>
        <w:r w:rsidR="004F673C" w:rsidDel="00E474FD">
          <w:rPr>
            <w:sz w:val="24"/>
            <w:szCs w:val="24"/>
            <w:lang w:val="el-GR"/>
          </w:rPr>
          <w:delText>σύμφωνα με την παρ.</w:delText>
        </w:r>
        <w:r w:rsidR="004F673C" w:rsidDel="00E474FD">
          <w:rPr>
            <w:sz w:val="24"/>
            <w:szCs w:val="24"/>
          </w:rPr>
          <w:delText>VII</w:delText>
        </w:r>
        <w:r w:rsidR="004F673C" w:rsidRPr="00CF1D4B" w:rsidDel="00E474FD">
          <w:rPr>
            <w:sz w:val="24"/>
            <w:szCs w:val="24"/>
            <w:lang w:val="el-GR"/>
          </w:rPr>
          <w:delText xml:space="preserve">.10 </w:delText>
        </w:r>
        <w:r w:rsidR="004F673C" w:rsidDel="00E474FD">
          <w:rPr>
            <w:sz w:val="24"/>
            <w:szCs w:val="24"/>
            <w:lang w:val="el-GR"/>
          </w:rPr>
          <w:delText xml:space="preserve">και για </w:delText>
        </w:r>
        <w:r w:rsidR="00EF1EDF" w:rsidRPr="009F37EC" w:rsidDel="00E474FD">
          <w:rPr>
            <w:sz w:val="24"/>
            <w:szCs w:val="24"/>
            <w:lang w:val="el-GR"/>
          </w:rPr>
          <w:delText xml:space="preserve">θερμοκρασία </w:delText>
        </w:r>
        <w:r w:rsidRPr="009F37EC" w:rsidDel="00E474FD">
          <w:rPr>
            <w:sz w:val="24"/>
            <w:szCs w:val="24"/>
            <w:lang w:val="el-GR"/>
          </w:rPr>
          <w:delText xml:space="preserve">περιβάλλοντος </w:delText>
        </w:r>
        <w:r w:rsidR="004F673C" w:rsidDel="00E474FD">
          <w:rPr>
            <w:sz w:val="24"/>
            <w:szCs w:val="24"/>
            <w:lang w:val="el-GR"/>
          </w:rPr>
          <w:delText xml:space="preserve">σύμφωνα με την παρ. </w:delText>
        </w:r>
        <w:r w:rsidR="004F673C" w:rsidDel="00E474FD">
          <w:rPr>
            <w:sz w:val="24"/>
            <w:szCs w:val="24"/>
          </w:rPr>
          <w:delText>V</w:delText>
        </w:r>
        <w:r w:rsidRPr="009F37EC" w:rsidDel="00E474FD">
          <w:rPr>
            <w:sz w:val="24"/>
            <w:szCs w:val="24"/>
            <w:lang w:val="el-GR"/>
          </w:rPr>
          <w:delText>:</w:delText>
        </w:r>
      </w:del>
    </w:p>
    <w:p w:rsidR="00D355FA" w:rsidRPr="009F37EC" w:rsidDel="00E474FD" w:rsidRDefault="00D355FA" w:rsidP="00D355FA">
      <w:pPr>
        <w:jc w:val="both"/>
        <w:rPr>
          <w:del w:id="310" w:author="Καρμίρης Αγγελος" w:date="2020-01-03T10:44:00Z"/>
          <w:sz w:val="24"/>
          <w:szCs w:val="24"/>
          <w:lang w:val="el-GR"/>
        </w:rPr>
      </w:pPr>
    </w:p>
    <w:p w:rsidR="008602CA" w:rsidRPr="009F37EC" w:rsidDel="00E474FD" w:rsidRDefault="00D355FA" w:rsidP="00D355FA">
      <w:pPr>
        <w:jc w:val="both"/>
        <w:rPr>
          <w:del w:id="311" w:author="Καρμίρης Αγγελος" w:date="2020-01-03T10:44:00Z"/>
          <w:sz w:val="24"/>
          <w:szCs w:val="24"/>
          <w:lang w:val="el-GR"/>
        </w:rPr>
      </w:pPr>
      <w:del w:id="312" w:author="Καρμίρης Αγγελος" w:date="2020-01-03T10:44:00Z">
        <w:r w:rsidRPr="009F37EC" w:rsidDel="00E474FD">
          <w:rPr>
            <w:sz w:val="24"/>
            <w:szCs w:val="24"/>
            <w:lang w:val="el-GR"/>
          </w:rPr>
          <w:tab/>
        </w:r>
        <w:r w:rsidRPr="009F37EC" w:rsidDel="00E474FD">
          <w:rPr>
            <w:sz w:val="24"/>
            <w:szCs w:val="24"/>
            <w:lang w:val="el-GR"/>
          </w:rPr>
          <w:tab/>
        </w:r>
      </w:del>
    </w:p>
    <w:p w:rsidR="00D355FA" w:rsidRPr="009F37EC" w:rsidDel="00E474FD" w:rsidRDefault="008602CA" w:rsidP="00D355FA">
      <w:pPr>
        <w:jc w:val="both"/>
        <w:rPr>
          <w:del w:id="313" w:author="Καρμίρης Αγγελος" w:date="2020-01-03T10:44:00Z"/>
          <w:sz w:val="24"/>
          <w:szCs w:val="24"/>
          <w:lang w:val="el-GR"/>
        </w:rPr>
      </w:pPr>
      <w:del w:id="314" w:author="Καρμίρης Αγγελος" w:date="2020-01-03T10:44:00Z">
        <w:r w:rsidRPr="009F37EC" w:rsidDel="00E474FD">
          <w:rPr>
            <w:sz w:val="24"/>
            <w:szCs w:val="24"/>
            <w:lang w:val="el-GR"/>
          </w:rPr>
          <w:tab/>
        </w:r>
        <w:r w:rsidRPr="009F37EC" w:rsidDel="00E474FD">
          <w:rPr>
            <w:sz w:val="24"/>
            <w:szCs w:val="24"/>
            <w:lang w:val="el-GR"/>
          </w:rPr>
          <w:tab/>
        </w:r>
        <w:r w:rsidR="00D355FA" w:rsidRPr="009F37EC" w:rsidDel="00E474FD">
          <w:rPr>
            <w:sz w:val="24"/>
            <w:szCs w:val="24"/>
            <w:lang w:val="el-GR"/>
          </w:rPr>
          <w:delText>-</w:delText>
        </w:r>
        <w:r w:rsidR="00D355FA" w:rsidRPr="009F37EC" w:rsidDel="00E474FD">
          <w:rPr>
            <w:sz w:val="24"/>
            <w:szCs w:val="24"/>
            <w:lang w:val="el-GR"/>
          </w:rPr>
          <w:tab/>
          <w:delText>Πρωτεύον</w:delText>
        </w:r>
        <w:r w:rsidR="00D355FA" w:rsidRPr="009F37EC" w:rsidDel="00E474FD">
          <w:rPr>
            <w:sz w:val="24"/>
            <w:szCs w:val="24"/>
            <w:lang w:val="el-GR"/>
          </w:rPr>
          <w:tab/>
          <w:delText xml:space="preserve">280 MVA </w:delText>
        </w:r>
      </w:del>
    </w:p>
    <w:p w:rsidR="005F65DA" w:rsidRPr="009F37EC" w:rsidDel="00E474FD" w:rsidRDefault="00D355FA" w:rsidP="00D355FA">
      <w:pPr>
        <w:jc w:val="both"/>
        <w:rPr>
          <w:del w:id="315" w:author="Καρμίρης Αγγελος" w:date="2020-01-03T10:44:00Z"/>
          <w:sz w:val="24"/>
          <w:szCs w:val="24"/>
          <w:lang w:val="el-GR"/>
        </w:rPr>
      </w:pPr>
      <w:del w:id="316"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Δευτερεύον</w:delText>
        </w:r>
        <w:r w:rsidRPr="009F37EC" w:rsidDel="00E474FD">
          <w:rPr>
            <w:sz w:val="24"/>
            <w:szCs w:val="24"/>
            <w:lang w:val="el-GR"/>
          </w:rPr>
          <w:tab/>
          <w:delText xml:space="preserve">280 MVA  </w:delText>
        </w:r>
      </w:del>
    </w:p>
    <w:p w:rsidR="00B11F88" w:rsidRPr="009F37EC" w:rsidDel="00E474FD" w:rsidRDefault="00D355FA" w:rsidP="00D355FA">
      <w:pPr>
        <w:jc w:val="both"/>
        <w:rPr>
          <w:del w:id="317" w:author="Καρμίρης Αγγελος" w:date="2020-01-03T10:44:00Z"/>
          <w:sz w:val="24"/>
          <w:szCs w:val="24"/>
          <w:lang w:val="el-GR"/>
        </w:rPr>
      </w:pPr>
      <w:del w:id="318"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Τριτεύον</w:delText>
        </w:r>
        <w:r w:rsidRPr="009F37EC" w:rsidDel="00E474FD">
          <w:rPr>
            <w:sz w:val="24"/>
            <w:szCs w:val="24"/>
            <w:lang w:val="el-GR"/>
          </w:rPr>
          <w:tab/>
        </w:r>
        <w:r w:rsidR="00E34897" w:rsidRPr="00E474FD" w:rsidDel="00E474FD">
          <w:rPr>
            <w:sz w:val="24"/>
            <w:szCs w:val="24"/>
            <w:lang w:val="el-GR"/>
            <w:rPrChange w:id="319" w:author="Καρμίρης Αγγελος" w:date="2020-01-03T10:44:00Z">
              <w:rPr>
                <w:sz w:val="24"/>
                <w:szCs w:val="24"/>
              </w:rPr>
            </w:rPrChange>
          </w:rPr>
          <w:delText xml:space="preserve">  </w:delText>
        </w:r>
        <w:r w:rsidRPr="009F37EC" w:rsidDel="00E474FD">
          <w:rPr>
            <w:sz w:val="24"/>
            <w:szCs w:val="24"/>
            <w:lang w:val="el-GR"/>
          </w:rPr>
          <w:delText>60 MVA</w:delText>
        </w:r>
        <w:r w:rsidR="00B11F88" w:rsidRPr="009F37EC" w:rsidDel="00E474FD">
          <w:rPr>
            <w:sz w:val="24"/>
            <w:szCs w:val="24"/>
            <w:lang w:val="el-GR"/>
          </w:rPr>
          <w:delText xml:space="preserve">  </w:delText>
        </w:r>
      </w:del>
    </w:p>
    <w:p w:rsidR="00D355FA" w:rsidRPr="009F37EC" w:rsidDel="00E474FD" w:rsidRDefault="00B11F88" w:rsidP="00D355FA">
      <w:pPr>
        <w:jc w:val="both"/>
        <w:rPr>
          <w:del w:id="320" w:author="Καρμίρης Αγγελος" w:date="2020-01-03T10:44:00Z"/>
          <w:sz w:val="24"/>
          <w:szCs w:val="24"/>
          <w:lang w:val="el-GR"/>
        </w:rPr>
      </w:pPr>
      <w:del w:id="321" w:author="Καρμίρης Αγγελος" w:date="2020-01-03T10:44:00Z">
        <w:r w:rsidRPr="009F37EC" w:rsidDel="00E474FD">
          <w:rPr>
            <w:sz w:val="24"/>
            <w:szCs w:val="24"/>
            <w:lang w:val="el-GR"/>
          </w:rPr>
          <w:delText xml:space="preserve"> </w:delText>
        </w:r>
      </w:del>
    </w:p>
    <w:p w:rsidR="009E643F" w:rsidRPr="009F37EC" w:rsidDel="00E474FD" w:rsidRDefault="00CA3824" w:rsidP="009A0C57">
      <w:pPr>
        <w:numPr>
          <w:ilvl w:val="0"/>
          <w:numId w:val="4"/>
        </w:numPr>
        <w:jc w:val="both"/>
        <w:rPr>
          <w:del w:id="322" w:author="Καρμίρης Αγγελος" w:date="2020-01-03T10:44:00Z"/>
          <w:b/>
          <w:bCs/>
          <w:sz w:val="24"/>
          <w:szCs w:val="24"/>
          <w:u w:val="single"/>
          <w:lang w:val="el-GR"/>
        </w:rPr>
      </w:pPr>
      <w:del w:id="323" w:author="Καρμίρης Αγγελος" w:date="2020-01-03T10:44:00Z">
        <w:r w:rsidRPr="009F37EC" w:rsidDel="00E474FD">
          <w:rPr>
            <w:b/>
            <w:bCs/>
            <w:sz w:val="24"/>
            <w:szCs w:val="24"/>
            <w:u w:val="single"/>
            <w:lang w:val="el-GR"/>
          </w:rPr>
          <w:delText>Τύπος</w:delText>
        </w:r>
        <w:r w:rsidR="009E643F" w:rsidRPr="009F37EC" w:rsidDel="00E474FD">
          <w:rPr>
            <w:b/>
            <w:bCs/>
            <w:sz w:val="24"/>
            <w:szCs w:val="24"/>
            <w:u w:val="single"/>
            <w:lang w:val="el-GR"/>
          </w:rPr>
          <w:delText xml:space="preserve"> </w:delText>
        </w:r>
        <w:r w:rsidR="004F673C" w:rsidDel="00E474FD">
          <w:rPr>
            <w:b/>
            <w:bCs/>
            <w:sz w:val="24"/>
            <w:szCs w:val="24"/>
            <w:u w:val="single"/>
            <w:lang w:val="el-GR"/>
          </w:rPr>
          <w:delText>μαγνητικού π</w:delText>
        </w:r>
        <w:r w:rsidR="009E643F" w:rsidRPr="009F37EC" w:rsidDel="00E474FD">
          <w:rPr>
            <w:b/>
            <w:bCs/>
            <w:sz w:val="24"/>
            <w:szCs w:val="24"/>
            <w:u w:val="single"/>
            <w:lang w:val="el-GR"/>
          </w:rPr>
          <w:delText>υρήνα</w:delText>
        </w:r>
        <w:r w:rsidR="004F673C" w:rsidDel="00E474FD">
          <w:rPr>
            <w:b/>
            <w:bCs/>
            <w:sz w:val="24"/>
            <w:szCs w:val="24"/>
            <w:u w:val="single"/>
            <w:lang w:val="el-GR"/>
          </w:rPr>
          <w:delText xml:space="preserve"> και ηλεκτρικών αγωγών</w:delText>
        </w:r>
      </w:del>
    </w:p>
    <w:p w:rsidR="009A0C57" w:rsidRPr="009F37EC" w:rsidDel="00E474FD" w:rsidRDefault="009A0C57" w:rsidP="009A0C57">
      <w:pPr>
        <w:ind w:left="720"/>
        <w:jc w:val="both"/>
        <w:rPr>
          <w:del w:id="324" w:author="Καρμίρης Αγγελος" w:date="2020-01-03T10:44:00Z"/>
          <w:b/>
          <w:bCs/>
          <w:sz w:val="24"/>
          <w:szCs w:val="24"/>
          <w:lang w:val="el-GR"/>
        </w:rPr>
      </w:pPr>
      <w:del w:id="325" w:author="Καρμίρης Αγγελος" w:date="2020-01-03T10:44:00Z">
        <w:r w:rsidRPr="009F37EC" w:rsidDel="00E474FD">
          <w:rPr>
            <w:b/>
            <w:bCs/>
            <w:sz w:val="24"/>
            <w:szCs w:val="24"/>
            <w:lang w:val="el-GR"/>
          </w:rPr>
          <w:tab/>
        </w:r>
      </w:del>
    </w:p>
    <w:p w:rsidR="009E643F" w:rsidRPr="004F673C" w:rsidDel="00E474FD" w:rsidRDefault="009A0C57" w:rsidP="000534E3">
      <w:pPr>
        <w:ind w:left="720"/>
        <w:jc w:val="both"/>
        <w:rPr>
          <w:del w:id="326" w:author="Καρμίρης Αγγελος" w:date="2020-01-03T10:44:00Z"/>
          <w:sz w:val="24"/>
          <w:szCs w:val="24"/>
          <w:lang w:val="el-GR"/>
        </w:rPr>
      </w:pPr>
      <w:del w:id="327" w:author="Καρμίρης Αγγελος" w:date="2020-01-03T10:44:00Z">
        <w:r w:rsidRPr="009F37EC" w:rsidDel="00E474FD">
          <w:rPr>
            <w:b/>
            <w:bCs/>
            <w:sz w:val="24"/>
            <w:szCs w:val="24"/>
            <w:lang w:val="el-GR"/>
          </w:rPr>
          <w:tab/>
        </w:r>
        <w:r w:rsidR="00CA3824" w:rsidRPr="009F37EC" w:rsidDel="00E474FD">
          <w:rPr>
            <w:sz w:val="24"/>
            <w:szCs w:val="24"/>
            <w:lang w:val="el-GR"/>
          </w:rPr>
          <w:delText xml:space="preserve">Ο τύπος </w:delText>
        </w:r>
        <w:r w:rsidR="00BC078B" w:rsidRPr="009F37EC" w:rsidDel="00E474FD">
          <w:rPr>
            <w:sz w:val="24"/>
            <w:szCs w:val="24"/>
            <w:lang w:val="el-GR"/>
          </w:rPr>
          <w:delText xml:space="preserve">του </w:delText>
        </w:r>
        <w:r w:rsidR="00CA3824" w:rsidRPr="009F37EC" w:rsidDel="00E474FD">
          <w:rPr>
            <w:sz w:val="24"/>
            <w:szCs w:val="24"/>
            <w:lang w:val="el-GR"/>
          </w:rPr>
          <w:delText>πυρήνα τ</w:delText>
        </w:r>
        <w:r w:rsidR="00BC078B" w:rsidRPr="009F37EC" w:rsidDel="00E474FD">
          <w:rPr>
            <w:sz w:val="24"/>
            <w:szCs w:val="24"/>
            <w:lang w:val="el-GR"/>
          </w:rPr>
          <w:delText>ων</w:delText>
        </w:r>
        <w:r w:rsidR="00CA3824" w:rsidRPr="009F37EC" w:rsidDel="00E474FD">
          <w:rPr>
            <w:sz w:val="24"/>
            <w:szCs w:val="24"/>
            <w:lang w:val="el-GR"/>
          </w:rPr>
          <w:delText xml:space="preserve"> ΑΜ</w:delText>
        </w:r>
        <w:r w:rsidR="00EF1EDF" w:rsidRPr="009F37EC" w:rsidDel="00E474FD">
          <w:rPr>
            <w:sz w:val="24"/>
            <w:szCs w:val="24"/>
            <w:lang w:val="el-GR"/>
          </w:rPr>
          <w:delText>/</w:delText>
        </w:r>
        <w:r w:rsidR="00CA3824" w:rsidRPr="009F37EC" w:rsidDel="00E474FD">
          <w:rPr>
            <w:sz w:val="24"/>
            <w:szCs w:val="24"/>
            <w:lang w:val="el-GR"/>
          </w:rPr>
          <w:delText>Σ</w:delText>
        </w:r>
        <w:r w:rsidR="002B6A74" w:rsidRPr="009F37EC" w:rsidDel="00E474FD">
          <w:rPr>
            <w:sz w:val="24"/>
            <w:szCs w:val="24"/>
            <w:lang w:val="el-GR"/>
          </w:rPr>
          <w:delText xml:space="preserve">  θα είναι μορφής πυρήνα ή κελύφους.</w:delText>
        </w:r>
        <w:r w:rsidR="00385363" w:rsidRPr="009F37EC" w:rsidDel="00E474FD">
          <w:rPr>
            <w:sz w:val="24"/>
            <w:szCs w:val="24"/>
            <w:lang w:val="el-GR"/>
          </w:rPr>
          <w:delText xml:space="preserve"> </w:delText>
        </w:r>
        <w:r w:rsidR="002B6A74" w:rsidRPr="009F37EC" w:rsidDel="00E474FD">
          <w:rPr>
            <w:sz w:val="24"/>
            <w:szCs w:val="24"/>
            <w:lang w:val="el-GR"/>
          </w:rPr>
          <w:delText>Για</w:delText>
        </w:r>
        <w:r w:rsidR="001810F3" w:rsidRPr="009F37EC" w:rsidDel="00E474FD">
          <w:rPr>
            <w:sz w:val="24"/>
            <w:szCs w:val="24"/>
            <w:lang w:val="el-GR"/>
          </w:rPr>
          <w:delText xml:space="preserve"> </w:delText>
        </w:r>
        <w:r w:rsidR="002B6A74" w:rsidRPr="009F37EC" w:rsidDel="00E474FD">
          <w:rPr>
            <w:sz w:val="24"/>
            <w:szCs w:val="24"/>
            <w:lang w:val="el-GR"/>
          </w:rPr>
          <w:delText>τ</w:delText>
        </w:r>
        <w:r w:rsidR="00CA3824" w:rsidRPr="009F37EC" w:rsidDel="00E474FD">
          <w:rPr>
            <w:sz w:val="24"/>
            <w:szCs w:val="24"/>
            <w:lang w:val="el-GR"/>
          </w:rPr>
          <w:delText xml:space="preserve">ον </w:delText>
        </w:r>
        <w:r w:rsidR="001810F3" w:rsidRPr="009F37EC" w:rsidDel="00E474FD">
          <w:rPr>
            <w:sz w:val="24"/>
            <w:szCs w:val="24"/>
            <w:lang w:val="el-GR"/>
          </w:rPr>
          <w:delText xml:space="preserve"> </w:delText>
        </w:r>
        <w:r w:rsidR="001810F3" w:rsidRPr="009F37EC" w:rsidDel="00E474FD">
          <w:rPr>
            <w:sz w:val="24"/>
            <w:szCs w:val="24"/>
            <w:lang w:val="el-GR"/>
          </w:rPr>
          <w:tab/>
        </w:r>
        <w:r w:rsidR="002B6A74" w:rsidRPr="009F37EC" w:rsidDel="00E474FD">
          <w:rPr>
            <w:sz w:val="24"/>
            <w:szCs w:val="24"/>
            <w:lang w:val="el-GR"/>
          </w:rPr>
          <w:delText>πρώτ</w:delText>
        </w:r>
        <w:r w:rsidR="00CA3824" w:rsidRPr="009F37EC" w:rsidDel="00E474FD">
          <w:rPr>
            <w:sz w:val="24"/>
            <w:szCs w:val="24"/>
            <w:lang w:val="el-GR"/>
          </w:rPr>
          <w:delText>ο</w:delText>
        </w:r>
        <w:r w:rsidR="002B6A74" w:rsidRPr="009F37EC" w:rsidDel="00E474FD">
          <w:rPr>
            <w:sz w:val="24"/>
            <w:szCs w:val="24"/>
            <w:lang w:val="el-GR"/>
          </w:rPr>
          <w:delText xml:space="preserve"> </w:delText>
        </w:r>
        <w:r w:rsidR="00CA3824" w:rsidRPr="009F37EC" w:rsidDel="00E474FD">
          <w:rPr>
            <w:sz w:val="24"/>
            <w:szCs w:val="24"/>
            <w:lang w:val="el-GR"/>
          </w:rPr>
          <w:delText xml:space="preserve">τύπο </w:delText>
        </w:r>
        <w:r w:rsidR="002B6A74" w:rsidRPr="009F37EC" w:rsidDel="00E474FD">
          <w:rPr>
            <w:sz w:val="24"/>
            <w:szCs w:val="24"/>
            <w:lang w:val="el-GR"/>
          </w:rPr>
          <w:delText xml:space="preserve">ο πυρήνας θα έχει 3 ή 5 σκέλη ενώ </w:delText>
        </w:r>
        <w:r w:rsidR="00ED7F28" w:rsidRPr="009F37EC" w:rsidDel="00E474FD">
          <w:rPr>
            <w:sz w:val="24"/>
            <w:szCs w:val="24"/>
            <w:lang w:val="el-GR"/>
          </w:rPr>
          <w:delText>για το</w:delText>
        </w:r>
        <w:r w:rsidR="00FA0789" w:rsidRPr="009F37EC" w:rsidDel="00E474FD">
          <w:rPr>
            <w:sz w:val="24"/>
            <w:szCs w:val="24"/>
            <w:lang w:val="el-GR"/>
          </w:rPr>
          <w:delText>ν τύπο κε</w:delText>
        </w:r>
        <w:r w:rsidR="00ED7F28" w:rsidRPr="009F37EC" w:rsidDel="00E474FD">
          <w:rPr>
            <w:sz w:val="24"/>
            <w:szCs w:val="24"/>
            <w:lang w:val="el-GR"/>
          </w:rPr>
          <w:delText>λ</w:delText>
        </w:r>
        <w:r w:rsidR="00FA0789" w:rsidRPr="009F37EC" w:rsidDel="00E474FD">
          <w:rPr>
            <w:sz w:val="24"/>
            <w:szCs w:val="24"/>
            <w:lang w:val="el-GR"/>
          </w:rPr>
          <w:delText>ύ</w:delText>
        </w:r>
        <w:r w:rsidR="00ED7F28" w:rsidRPr="009F37EC" w:rsidDel="00E474FD">
          <w:rPr>
            <w:sz w:val="24"/>
            <w:szCs w:val="24"/>
            <w:lang w:val="el-GR"/>
          </w:rPr>
          <w:delText>φους</w:delText>
        </w:r>
        <w:r w:rsidR="00CA3824" w:rsidRPr="009F37EC" w:rsidDel="00E474FD">
          <w:rPr>
            <w:sz w:val="24"/>
            <w:szCs w:val="24"/>
            <w:lang w:val="el-GR"/>
          </w:rPr>
          <w:delText xml:space="preserve"> ο</w:delText>
        </w:r>
        <w:r w:rsidR="002B6A74" w:rsidRPr="009F37EC" w:rsidDel="00E474FD">
          <w:rPr>
            <w:sz w:val="24"/>
            <w:szCs w:val="24"/>
            <w:lang w:val="el-GR"/>
          </w:rPr>
          <w:delText xml:space="preserve"> </w:delText>
        </w:r>
        <w:r w:rsidR="001810F3" w:rsidRPr="009F37EC" w:rsidDel="00E474FD">
          <w:rPr>
            <w:sz w:val="24"/>
            <w:szCs w:val="24"/>
            <w:lang w:val="el-GR"/>
          </w:rPr>
          <w:tab/>
        </w:r>
        <w:r w:rsidR="002B6A74" w:rsidRPr="009F37EC" w:rsidDel="00E474FD">
          <w:rPr>
            <w:sz w:val="24"/>
            <w:szCs w:val="24"/>
            <w:lang w:val="el-GR"/>
          </w:rPr>
          <w:delText>πυρήνας θα έχει 3 ή 7 σκέλη.</w:delText>
        </w:r>
        <w:r w:rsidR="004F673C" w:rsidDel="00E474FD">
          <w:rPr>
            <w:sz w:val="24"/>
            <w:szCs w:val="24"/>
            <w:lang w:val="el-GR"/>
          </w:rPr>
          <w:delText xml:space="preserve"> Ο πυρήνας θα κατασκευαστεί από ελάσματα </w:delText>
        </w:r>
        <w:r w:rsidR="004F673C" w:rsidDel="00E474FD">
          <w:rPr>
            <w:sz w:val="24"/>
            <w:szCs w:val="24"/>
            <w:lang w:val="el-GR"/>
          </w:rPr>
          <w:tab/>
          <w:delText xml:space="preserve">πυριτιούχου χάλυβα. Οι αγωγοί όλων των τυλιγμάτων θα </w:delText>
        </w:r>
        <w:r w:rsidR="00FB2CAD" w:rsidDel="00E474FD">
          <w:rPr>
            <w:sz w:val="24"/>
            <w:szCs w:val="24"/>
            <w:lang w:val="el-GR"/>
          </w:rPr>
          <w:delText>εί</w:delText>
        </w:r>
        <w:r w:rsidR="004F673C" w:rsidDel="00E474FD">
          <w:rPr>
            <w:sz w:val="24"/>
            <w:szCs w:val="24"/>
            <w:lang w:val="el-GR"/>
          </w:rPr>
          <w:delText xml:space="preserve">ναι </w:delText>
        </w:r>
        <w:r w:rsidR="00FB2CAD" w:rsidDel="00E474FD">
          <w:rPr>
            <w:sz w:val="24"/>
            <w:szCs w:val="24"/>
            <w:lang w:val="el-GR"/>
          </w:rPr>
          <w:delText>από χα</w:delText>
        </w:r>
        <w:r w:rsidR="004F673C" w:rsidDel="00E474FD">
          <w:rPr>
            <w:sz w:val="24"/>
            <w:szCs w:val="24"/>
            <w:lang w:val="el-GR"/>
          </w:rPr>
          <w:delText>λκό</w:delText>
        </w:r>
        <w:r w:rsidR="00D23172" w:rsidDel="00E474FD">
          <w:rPr>
            <w:sz w:val="24"/>
            <w:szCs w:val="24"/>
            <w:lang w:val="el-GR"/>
          </w:rPr>
          <w:delText>.</w:delText>
        </w:r>
      </w:del>
    </w:p>
    <w:p w:rsidR="00C82108" w:rsidRPr="009F37EC" w:rsidDel="00E474FD" w:rsidRDefault="00C82108" w:rsidP="009E643F">
      <w:pPr>
        <w:ind w:firstLine="720"/>
        <w:jc w:val="both"/>
        <w:rPr>
          <w:del w:id="328" w:author="Καρμίρης Αγγελος" w:date="2020-01-03T10:44:00Z"/>
          <w:b/>
          <w:bCs/>
          <w:sz w:val="24"/>
          <w:szCs w:val="24"/>
          <w:u w:val="single"/>
          <w:lang w:val="el-GR"/>
        </w:rPr>
      </w:pPr>
    </w:p>
    <w:p w:rsidR="00D355FA" w:rsidRPr="009F37EC" w:rsidDel="00E474FD" w:rsidRDefault="00D355FA" w:rsidP="00D355FA">
      <w:pPr>
        <w:jc w:val="both"/>
        <w:rPr>
          <w:del w:id="329" w:author="Καρμίρης Αγγελος" w:date="2020-01-03T10:44:00Z"/>
          <w:b/>
          <w:bCs/>
          <w:sz w:val="24"/>
          <w:szCs w:val="24"/>
          <w:lang w:val="el-GR"/>
        </w:rPr>
      </w:pPr>
      <w:del w:id="330" w:author="Καρμίρης Αγγελος" w:date="2020-01-03T10:44:00Z">
        <w:r w:rsidRPr="009F37EC" w:rsidDel="00E474FD">
          <w:rPr>
            <w:b/>
            <w:bCs/>
            <w:sz w:val="24"/>
            <w:szCs w:val="24"/>
            <w:lang w:val="el-GR"/>
          </w:rPr>
          <w:tab/>
        </w:r>
        <w:r w:rsidR="009E643F" w:rsidRPr="009F37EC" w:rsidDel="00E474FD">
          <w:rPr>
            <w:b/>
            <w:bCs/>
            <w:sz w:val="24"/>
            <w:szCs w:val="24"/>
            <w:lang w:val="el-GR"/>
          </w:rPr>
          <w:delText>6</w:delText>
        </w:r>
        <w:r w:rsidRPr="009F37EC" w:rsidDel="00E474FD">
          <w:rPr>
            <w:b/>
            <w:bCs/>
            <w:sz w:val="24"/>
            <w:szCs w:val="24"/>
            <w:lang w:val="el-GR"/>
          </w:rPr>
          <w:delText>.</w:delText>
        </w:r>
        <w:r w:rsidRPr="009F37EC" w:rsidDel="00E474FD">
          <w:rPr>
            <w:b/>
            <w:bCs/>
            <w:sz w:val="24"/>
            <w:szCs w:val="24"/>
            <w:lang w:val="el-GR"/>
          </w:rPr>
          <w:tab/>
        </w:r>
        <w:r w:rsidR="00CA3824" w:rsidRPr="009F37EC" w:rsidDel="00E474FD">
          <w:rPr>
            <w:b/>
            <w:bCs/>
            <w:sz w:val="24"/>
            <w:szCs w:val="24"/>
            <w:u w:val="single"/>
            <w:lang w:val="el-GR"/>
          </w:rPr>
          <w:delText>Λ</w:delText>
        </w:r>
        <w:r w:rsidRPr="009F37EC" w:rsidDel="00E474FD">
          <w:rPr>
            <w:b/>
            <w:bCs/>
            <w:sz w:val="24"/>
            <w:szCs w:val="24"/>
            <w:u w:val="single"/>
            <w:lang w:val="el-GR"/>
          </w:rPr>
          <w:delText>ειτουργία με υπάρχοντες αυτομετασχηματιστές</w:delText>
        </w:r>
      </w:del>
    </w:p>
    <w:p w:rsidR="00D355FA" w:rsidRPr="009F37EC" w:rsidDel="00E474FD" w:rsidRDefault="00D355FA" w:rsidP="00D355FA">
      <w:pPr>
        <w:jc w:val="both"/>
        <w:rPr>
          <w:del w:id="331" w:author="Καρμίρης Αγγελος" w:date="2020-01-03T10:44:00Z"/>
          <w:sz w:val="24"/>
          <w:szCs w:val="24"/>
          <w:lang w:val="el-GR"/>
        </w:rPr>
      </w:pPr>
    </w:p>
    <w:p w:rsidR="00D355FA" w:rsidRPr="009F37EC" w:rsidDel="00E474FD" w:rsidRDefault="00D355FA" w:rsidP="00D355FA">
      <w:pPr>
        <w:ind w:left="1418" w:hanging="1418"/>
        <w:jc w:val="both"/>
        <w:rPr>
          <w:del w:id="332" w:author="Καρμίρης Αγγελος" w:date="2020-01-03T10:44:00Z"/>
          <w:sz w:val="24"/>
          <w:szCs w:val="24"/>
          <w:lang w:val="el-GR"/>
        </w:rPr>
      </w:pPr>
      <w:del w:id="333" w:author="Καρμίρης Αγγελος" w:date="2020-01-03T10:44:00Z">
        <w:r w:rsidRPr="009F37EC" w:rsidDel="00E474FD">
          <w:rPr>
            <w:sz w:val="24"/>
            <w:szCs w:val="24"/>
            <w:lang w:val="el-GR"/>
          </w:rPr>
          <w:tab/>
        </w:r>
        <w:r w:rsidRPr="009F37EC" w:rsidDel="00E474FD">
          <w:rPr>
            <w:sz w:val="24"/>
            <w:szCs w:val="24"/>
            <w:lang w:val="el-GR"/>
          </w:rPr>
          <w:tab/>
          <w:delText xml:space="preserve">Οι αυτομετασχηματιστές πρέπει να είναι κατάλληλοι για λειτουργία με υπάρχοντες αυτομετασχηματιστές 280MVA </w:delText>
        </w:r>
        <w:r w:rsidR="002F7057" w:rsidRPr="009F37EC" w:rsidDel="00E474FD">
          <w:rPr>
            <w:sz w:val="24"/>
            <w:szCs w:val="24"/>
            <w:lang w:val="el-GR"/>
          </w:rPr>
          <w:delText>και για το λόγο αυτό θα πρέπει ο μηχανισμός αλλαγής λήψης υπό φορτίο (</w:delText>
        </w:r>
        <w:r w:rsidR="002F7057" w:rsidRPr="009F37EC" w:rsidDel="00E474FD">
          <w:rPr>
            <w:sz w:val="24"/>
            <w:szCs w:val="24"/>
          </w:rPr>
          <w:delText>OLTC</w:delText>
        </w:r>
        <w:r w:rsidR="002F7057" w:rsidRPr="009F37EC" w:rsidDel="00E474FD">
          <w:rPr>
            <w:sz w:val="24"/>
            <w:szCs w:val="24"/>
            <w:lang w:val="el-GR"/>
          </w:rPr>
          <w:delText xml:space="preserve">) να διαθέτει </w:delText>
        </w:r>
        <w:r w:rsidRPr="009F37EC" w:rsidDel="00E474FD">
          <w:rPr>
            <w:sz w:val="24"/>
            <w:szCs w:val="24"/>
            <w:lang w:val="el-GR"/>
          </w:rPr>
          <w:delText xml:space="preserve"> τα ακόλουθα βήματα τάσεω</w:delText>
        </w:r>
        <w:r w:rsidR="002F7057" w:rsidRPr="009F37EC" w:rsidDel="00E474FD">
          <w:rPr>
            <w:sz w:val="24"/>
            <w:szCs w:val="24"/>
            <w:lang w:val="el-GR"/>
          </w:rPr>
          <w:delText>ς</w:delText>
        </w:r>
        <w:r w:rsidRPr="009F37EC" w:rsidDel="00E474FD">
          <w:rPr>
            <w:sz w:val="24"/>
            <w:szCs w:val="24"/>
            <w:lang w:val="el-GR"/>
          </w:rPr>
          <w:delText xml:space="preserve"> :</w:delText>
        </w:r>
      </w:del>
    </w:p>
    <w:p w:rsidR="001F74F1" w:rsidRPr="009F37EC" w:rsidDel="00E474FD" w:rsidRDefault="001F74F1" w:rsidP="00D355FA">
      <w:pPr>
        <w:jc w:val="both"/>
        <w:rPr>
          <w:del w:id="334" w:author="Καρμίρης Αγγελος" w:date="2020-01-03T10:44:00Z"/>
          <w:sz w:val="24"/>
          <w:szCs w:val="24"/>
          <w:lang w:val="el-GR"/>
        </w:rPr>
      </w:pPr>
    </w:p>
    <w:p w:rsidR="00D355FA" w:rsidRPr="00D23172" w:rsidDel="00E474FD" w:rsidRDefault="00D355FA" w:rsidP="00D355FA">
      <w:pPr>
        <w:jc w:val="both"/>
        <w:rPr>
          <w:del w:id="335" w:author="Καρμίρης Αγγελος" w:date="2020-01-03T10:44:00Z"/>
          <w:sz w:val="24"/>
          <w:szCs w:val="24"/>
          <w:lang w:val="el-GR"/>
        </w:rPr>
      </w:pPr>
      <w:del w:id="336" w:author="Καρμίρης Αγγελος" w:date="2020-01-03T10:44:00Z">
        <w:r w:rsidRPr="009F37EC" w:rsidDel="00E474FD">
          <w:rPr>
            <w:sz w:val="24"/>
            <w:szCs w:val="24"/>
            <w:lang w:val="el-GR"/>
          </w:rPr>
          <w:tab/>
        </w:r>
        <w:r w:rsidR="001B1602" w:rsidDel="00E474FD">
          <w:rPr>
            <w:sz w:val="24"/>
            <w:szCs w:val="24"/>
            <w:lang w:val="el-GR"/>
          </w:rPr>
          <w:delText>Θέση Λήψης</w:delText>
        </w:r>
        <w:r w:rsidRPr="009F37EC" w:rsidDel="00E474FD">
          <w:rPr>
            <w:sz w:val="24"/>
            <w:szCs w:val="24"/>
            <w:lang w:val="el-GR"/>
          </w:rPr>
          <w:tab/>
        </w:r>
        <w:r w:rsidRPr="009F37EC" w:rsidDel="00E474FD">
          <w:rPr>
            <w:sz w:val="24"/>
            <w:szCs w:val="24"/>
            <w:lang w:val="el-GR"/>
          </w:rPr>
          <w:tab/>
        </w:r>
        <w:r w:rsidRPr="009F37EC" w:rsidDel="00E474FD">
          <w:rPr>
            <w:sz w:val="24"/>
            <w:szCs w:val="24"/>
            <w:u w:val="single"/>
            <w:lang w:val="el-GR"/>
          </w:rPr>
          <w:delText>Υψηλή τάση</w:delText>
        </w:r>
        <w:r w:rsidR="00D23172" w:rsidDel="00E474FD">
          <w:rPr>
            <w:sz w:val="24"/>
            <w:szCs w:val="24"/>
            <w:u w:val="single"/>
            <w:lang w:val="el-GR"/>
          </w:rPr>
          <w:delText xml:space="preserve"> (</w:delText>
        </w:r>
        <w:r w:rsidR="00D23172" w:rsidDel="00E474FD">
          <w:rPr>
            <w:sz w:val="24"/>
            <w:szCs w:val="24"/>
            <w:u w:val="single"/>
          </w:rPr>
          <w:delText>kV</w:delText>
        </w:r>
        <w:r w:rsidR="00D23172" w:rsidRPr="00CF1D4B" w:rsidDel="00E474FD">
          <w:rPr>
            <w:sz w:val="24"/>
            <w:szCs w:val="24"/>
            <w:u w:val="single"/>
            <w:lang w:val="el-GR"/>
          </w:rPr>
          <w:delText>)</w:delText>
        </w:r>
        <w:r w:rsidRPr="009F37EC" w:rsidDel="00E474FD">
          <w:rPr>
            <w:sz w:val="24"/>
            <w:szCs w:val="24"/>
            <w:lang w:val="el-GR"/>
          </w:rPr>
          <w:tab/>
        </w:r>
        <w:r w:rsidRPr="009F37EC" w:rsidDel="00E474FD">
          <w:rPr>
            <w:sz w:val="24"/>
            <w:szCs w:val="24"/>
            <w:lang w:val="el-GR"/>
          </w:rPr>
          <w:tab/>
        </w:r>
        <w:r w:rsidR="005921F2" w:rsidDel="00E474FD">
          <w:rPr>
            <w:sz w:val="24"/>
            <w:szCs w:val="24"/>
            <w:u w:val="single"/>
            <w:lang w:val="el-GR"/>
          </w:rPr>
          <w:delText>Μέση</w:delText>
        </w:r>
        <w:r w:rsidRPr="009F37EC" w:rsidDel="00E474FD">
          <w:rPr>
            <w:sz w:val="24"/>
            <w:szCs w:val="24"/>
            <w:u w:val="single"/>
            <w:lang w:val="el-GR"/>
          </w:rPr>
          <w:delText xml:space="preserve"> τάση</w:delText>
        </w:r>
        <w:r w:rsidR="00D23172" w:rsidRPr="00CF1D4B" w:rsidDel="00E474FD">
          <w:rPr>
            <w:sz w:val="24"/>
            <w:szCs w:val="24"/>
            <w:u w:val="single"/>
            <w:lang w:val="el-GR"/>
          </w:rPr>
          <w:delText xml:space="preserve"> (</w:delText>
        </w:r>
        <w:r w:rsidR="00D23172" w:rsidDel="00E474FD">
          <w:rPr>
            <w:sz w:val="24"/>
            <w:szCs w:val="24"/>
            <w:u w:val="single"/>
          </w:rPr>
          <w:delText>kV</w:delText>
        </w:r>
        <w:r w:rsidR="00D23172" w:rsidRPr="00CF1D4B" w:rsidDel="00E474FD">
          <w:rPr>
            <w:sz w:val="24"/>
            <w:szCs w:val="24"/>
            <w:u w:val="single"/>
            <w:lang w:val="el-GR"/>
          </w:rPr>
          <w:delText>)</w:delText>
        </w:r>
      </w:del>
    </w:p>
    <w:p w:rsidR="00D355FA" w:rsidRPr="009F37EC" w:rsidDel="00E474FD" w:rsidRDefault="00D355FA" w:rsidP="00D355FA">
      <w:pPr>
        <w:jc w:val="both"/>
        <w:rPr>
          <w:del w:id="337" w:author="Καρμίρης Αγγελος" w:date="2020-01-03T10:44:00Z"/>
          <w:sz w:val="24"/>
          <w:szCs w:val="24"/>
          <w:lang w:val="el-GR"/>
        </w:rPr>
      </w:pPr>
    </w:p>
    <w:p w:rsidR="00D355FA" w:rsidRPr="009F37EC" w:rsidDel="00E474FD" w:rsidRDefault="00D355FA" w:rsidP="00D355FA">
      <w:pPr>
        <w:jc w:val="both"/>
        <w:rPr>
          <w:del w:id="338" w:author="Καρμίρης Αγγελος" w:date="2020-01-03T10:44:00Z"/>
          <w:sz w:val="24"/>
          <w:szCs w:val="24"/>
          <w:lang w:val="el-GR"/>
        </w:rPr>
      </w:pPr>
      <w:del w:id="339"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180</w:delText>
        </w:r>
        <w:r w:rsidR="00D23172" w:rsidRPr="00CF1D4B" w:rsidDel="00E474FD">
          <w:rPr>
            <w:sz w:val="24"/>
            <w:szCs w:val="24"/>
            <w:lang w:val="el-GR"/>
          </w:rPr>
          <w:delText>.</w:delText>
        </w:r>
        <w:r w:rsidRPr="009F37EC" w:rsidDel="00E474FD">
          <w:rPr>
            <w:sz w:val="24"/>
            <w:szCs w:val="24"/>
            <w:lang w:val="el-GR"/>
          </w:rPr>
          <w:delText>12</w:delText>
        </w:r>
      </w:del>
    </w:p>
    <w:p w:rsidR="00D355FA" w:rsidRPr="008800EE" w:rsidDel="00E474FD" w:rsidRDefault="00D355FA" w:rsidP="00D355FA">
      <w:pPr>
        <w:jc w:val="both"/>
        <w:rPr>
          <w:del w:id="340" w:author="Καρμίρης Αγγελος" w:date="2020-01-03T10:44:00Z"/>
          <w:sz w:val="24"/>
          <w:szCs w:val="24"/>
          <w:lang w:val="el-GR"/>
        </w:rPr>
      </w:pPr>
      <w:del w:id="341"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2</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178</w:delText>
        </w:r>
        <w:r w:rsidR="00D23172" w:rsidRPr="00CF1D4B" w:rsidDel="00E474FD">
          <w:rPr>
            <w:sz w:val="24"/>
            <w:szCs w:val="24"/>
            <w:lang w:val="el-GR"/>
          </w:rPr>
          <w:delText>.</w:delText>
        </w:r>
        <w:r w:rsidRPr="009F37EC" w:rsidDel="00E474FD">
          <w:rPr>
            <w:sz w:val="24"/>
            <w:szCs w:val="24"/>
            <w:lang w:val="el-GR"/>
          </w:rPr>
          <w:delText>0</w:delText>
        </w:r>
        <w:r w:rsidR="00D23172" w:rsidRPr="00CF1D4B" w:rsidDel="00E474FD">
          <w:rPr>
            <w:sz w:val="24"/>
            <w:szCs w:val="24"/>
            <w:lang w:val="el-GR"/>
          </w:rPr>
          <w:delText>6</w:delText>
        </w:r>
      </w:del>
    </w:p>
    <w:p w:rsidR="00D355FA" w:rsidRPr="008800EE" w:rsidDel="00E474FD" w:rsidRDefault="00D355FA" w:rsidP="00D355FA">
      <w:pPr>
        <w:jc w:val="both"/>
        <w:rPr>
          <w:del w:id="342" w:author="Καρμίρης Αγγελος" w:date="2020-01-03T10:44:00Z"/>
          <w:sz w:val="24"/>
          <w:szCs w:val="24"/>
          <w:lang w:val="el-GR"/>
        </w:rPr>
      </w:pPr>
      <w:del w:id="343"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3</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175</w:delText>
        </w:r>
        <w:r w:rsidR="00D23172" w:rsidRPr="00CF1D4B" w:rsidDel="00E474FD">
          <w:rPr>
            <w:sz w:val="24"/>
            <w:szCs w:val="24"/>
            <w:lang w:val="el-GR"/>
          </w:rPr>
          <w:delText>.</w:delText>
        </w:r>
        <w:r w:rsidRPr="009F37EC" w:rsidDel="00E474FD">
          <w:rPr>
            <w:sz w:val="24"/>
            <w:szCs w:val="24"/>
            <w:lang w:val="el-GR"/>
          </w:rPr>
          <w:delText>95</w:delText>
        </w:r>
      </w:del>
    </w:p>
    <w:p w:rsidR="00D355FA" w:rsidRPr="008800EE" w:rsidDel="00E474FD" w:rsidRDefault="00D355FA" w:rsidP="00D355FA">
      <w:pPr>
        <w:jc w:val="both"/>
        <w:rPr>
          <w:del w:id="344" w:author="Καρμίρης Αγγελος" w:date="2020-01-03T10:44:00Z"/>
          <w:sz w:val="24"/>
          <w:szCs w:val="24"/>
          <w:lang w:val="el-GR"/>
        </w:rPr>
      </w:pPr>
      <w:del w:id="345"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4</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173</w:delText>
        </w:r>
        <w:r w:rsidR="00D23172" w:rsidRPr="00CF1D4B" w:rsidDel="00E474FD">
          <w:rPr>
            <w:sz w:val="24"/>
            <w:szCs w:val="24"/>
            <w:lang w:val="el-GR"/>
          </w:rPr>
          <w:delText>.</w:delText>
        </w:r>
        <w:r w:rsidRPr="009F37EC" w:rsidDel="00E474FD">
          <w:rPr>
            <w:sz w:val="24"/>
            <w:szCs w:val="24"/>
            <w:lang w:val="el-GR"/>
          </w:rPr>
          <w:delText>8</w:delText>
        </w:r>
        <w:r w:rsidR="00D23172" w:rsidRPr="00CF1D4B" w:rsidDel="00E474FD">
          <w:rPr>
            <w:sz w:val="24"/>
            <w:szCs w:val="24"/>
            <w:lang w:val="el-GR"/>
          </w:rPr>
          <w:delText>1</w:delText>
        </w:r>
      </w:del>
    </w:p>
    <w:p w:rsidR="00D355FA" w:rsidRPr="008800EE" w:rsidDel="00E474FD" w:rsidRDefault="00D355FA" w:rsidP="00D355FA">
      <w:pPr>
        <w:jc w:val="both"/>
        <w:rPr>
          <w:del w:id="346" w:author="Καρμίρης Αγγελος" w:date="2020-01-03T10:44:00Z"/>
          <w:sz w:val="24"/>
          <w:szCs w:val="24"/>
          <w:lang w:val="el-GR"/>
        </w:rPr>
      </w:pPr>
      <w:del w:id="347"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5</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171</w:delText>
        </w:r>
        <w:r w:rsidR="00D23172" w:rsidRPr="00CF1D4B" w:rsidDel="00E474FD">
          <w:rPr>
            <w:sz w:val="24"/>
            <w:szCs w:val="24"/>
            <w:lang w:val="el-GR"/>
          </w:rPr>
          <w:delText>.</w:delText>
        </w:r>
        <w:r w:rsidRPr="009F37EC" w:rsidDel="00E474FD">
          <w:rPr>
            <w:sz w:val="24"/>
            <w:szCs w:val="24"/>
            <w:lang w:val="el-GR"/>
          </w:rPr>
          <w:delText>6</w:delText>
        </w:r>
        <w:r w:rsidR="00D23172" w:rsidRPr="00CF1D4B" w:rsidDel="00E474FD">
          <w:rPr>
            <w:sz w:val="24"/>
            <w:szCs w:val="24"/>
            <w:lang w:val="el-GR"/>
          </w:rPr>
          <w:delText>2</w:delText>
        </w:r>
      </w:del>
    </w:p>
    <w:p w:rsidR="00D355FA" w:rsidRPr="008800EE" w:rsidDel="00E474FD" w:rsidRDefault="00D355FA" w:rsidP="00D355FA">
      <w:pPr>
        <w:jc w:val="both"/>
        <w:rPr>
          <w:del w:id="348" w:author="Καρμίρης Αγγελος" w:date="2020-01-03T10:44:00Z"/>
          <w:sz w:val="24"/>
          <w:szCs w:val="24"/>
          <w:lang w:val="el-GR"/>
        </w:rPr>
      </w:pPr>
      <w:del w:id="349"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6</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169</w:delText>
        </w:r>
        <w:r w:rsidR="00D23172" w:rsidRPr="00CF1D4B" w:rsidDel="00E474FD">
          <w:rPr>
            <w:sz w:val="24"/>
            <w:szCs w:val="24"/>
            <w:lang w:val="el-GR"/>
          </w:rPr>
          <w:delText>.</w:delText>
        </w:r>
        <w:r w:rsidRPr="009F37EC" w:rsidDel="00E474FD">
          <w:rPr>
            <w:sz w:val="24"/>
            <w:szCs w:val="24"/>
            <w:lang w:val="el-GR"/>
          </w:rPr>
          <w:delText>38</w:delText>
        </w:r>
      </w:del>
    </w:p>
    <w:p w:rsidR="00D355FA" w:rsidRPr="008800EE" w:rsidDel="00E474FD" w:rsidRDefault="00D355FA" w:rsidP="00D355FA">
      <w:pPr>
        <w:jc w:val="both"/>
        <w:rPr>
          <w:del w:id="350" w:author="Καρμίρης Αγγελος" w:date="2020-01-03T10:44:00Z"/>
          <w:sz w:val="24"/>
          <w:szCs w:val="24"/>
          <w:lang w:val="el-GR"/>
        </w:rPr>
      </w:pPr>
      <w:del w:id="351"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7</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167</w:delText>
        </w:r>
        <w:r w:rsidR="00D23172" w:rsidRPr="00CF1D4B" w:rsidDel="00E474FD">
          <w:rPr>
            <w:sz w:val="24"/>
            <w:szCs w:val="24"/>
            <w:lang w:val="el-GR"/>
          </w:rPr>
          <w:delText>.</w:delText>
        </w:r>
        <w:r w:rsidRPr="009F37EC" w:rsidDel="00E474FD">
          <w:rPr>
            <w:sz w:val="24"/>
            <w:szCs w:val="24"/>
            <w:lang w:val="el-GR"/>
          </w:rPr>
          <w:delText>1</w:delText>
        </w:r>
        <w:r w:rsidR="00D23172" w:rsidRPr="00CF1D4B" w:rsidDel="00E474FD">
          <w:rPr>
            <w:sz w:val="24"/>
            <w:szCs w:val="24"/>
            <w:lang w:val="el-GR"/>
          </w:rPr>
          <w:delText>1</w:delText>
        </w:r>
      </w:del>
    </w:p>
    <w:p w:rsidR="00D355FA" w:rsidRPr="008800EE" w:rsidDel="00E474FD" w:rsidRDefault="00D355FA" w:rsidP="00D355FA">
      <w:pPr>
        <w:jc w:val="both"/>
        <w:rPr>
          <w:del w:id="352" w:author="Καρμίρης Αγγελος" w:date="2020-01-03T10:44:00Z"/>
          <w:sz w:val="24"/>
          <w:szCs w:val="24"/>
          <w:lang w:val="el-GR"/>
        </w:rPr>
      </w:pPr>
      <w:del w:id="353"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8</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164</w:delText>
        </w:r>
        <w:r w:rsidR="00D23172" w:rsidRPr="00CF1D4B" w:rsidDel="00E474FD">
          <w:rPr>
            <w:sz w:val="24"/>
            <w:szCs w:val="24"/>
            <w:lang w:val="el-GR"/>
          </w:rPr>
          <w:delText>.</w:delText>
        </w:r>
        <w:r w:rsidRPr="009F37EC" w:rsidDel="00E474FD">
          <w:rPr>
            <w:sz w:val="24"/>
            <w:szCs w:val="24"/>
            <w:lang w:val="el-GR"/>
          </w:rPr>
          <w:delText>7</w:delText>
        </w:r>
        <w:r w:rsidR="00D23172" w:rsidRPr="00CF1D4B" w:rsidDel="00E474FD">
          <w:rPr>
            <w:sz w:val="24"/>
            <w:szCs w:val="24"/>
            <w:lang w:val="el-GR"/>
          </w:rPr>
          <w:delText>9</w:delText>
        </w:r>
      </w:del>
    </w:p>
    <w:p w:rsidR="00D355FA" w:rsidRPr="008800EE" w:rsidDel="00E474FD" w:rsidRDefault="00D355FA" w:rsidP="00D355FA">
      <w:pPr>
        <w:jc w:val="both"/>
        <w:rPr>
          <w:del w:id="354" w:author="Καρμίρης Αγγελος" w:date="2020-01-03T10:44:00Z"/>
          <w:sz w:val="24"/>
          <w:szCs w:val="24"/>
          <w:lang w:val="el-GR"/>
        </w:rPr>
      </w:pPr>
      <w:del w:id="355"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9</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162</w:delText>
        </w:r>
        <w:r w:rsidR="00D23172" w:rsidRPr="00CF1D4B" w:rsidDel="00E474FD">
          <w:rPr>
            <w:sz w:val="24"/>
            <w:szCs w:val="24"/>
            <w:lang w:val="el-GR"/>
          </w:rPr>
          <w:delText>.</w:delText>
        </w:r>
        <w:r w:rsidRPr="009F37EC" w:rsidDel="00E474FD">
          <w:rPr>
            <w:sz w:val="24"/>
            <w:szCs w:val="24"/>
            <w:lang w:val="el-GR"/>
          </w:rPr>
          <w:delText>4</w:delText>
        </w:r>
        <w:r w:rsidR="00D23172" w:rsidRPr="00CF1D4B" w:rsidDel="00E474FD">
          <w:rPr>
            <w:sz w:val="24"/>
            <w:szCs w:val="24"/>
            <w:lang w:val="el-GR"/>
          </w:rPr>
          <w:delText>2</w:delText>
        </w:r>
      </w:del>
    </w:p>
    <w:p w:rsidR="00D355FA" w:rsidRPr="009F37EC" w:rsidDel="00E474FD" w:rsidRDefault="00D355FA" w:rsidP="00D355FA">
      <w:pPr>
        <w:jc w:val="both"/>
        <w:rPr>
          <w:del w:id="356" w:author="Καρμίρης Αγγελος" w:date="2020-01-03T10:44:00Z"/>
          <w:sz w:val="24"/>
          <w:szCs w:val="24"/>
          <w:lang w:val="el-GR"/>
        </w:rPr>
      </w:pPr>
      <w:del w:id="357"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10</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160</w:delText>
        </w:r>
        <w:r w:rsidR="00D23172" w:rsidRPr="00CF1D4B" w:rsidDel="00E474FD">
          <w:rPr>
            <w:sz w:val="24"/>
            <w:szCs w:val="24"/>
            <w:lang w:val="el-GR"/>
          </w:rPr>
          <w:delText>.</w:delText>
        </w:r>
        <w:r w:rsidRPr="009F37EC" w:rsidDel="00E474FD">
          <w:rPr>
            <w:sz w:val="24"/>
            <w:szCs w:val="24"/>
            <w:lang w:val="el-GR"/>
          </w:rPr>
          <w:delText>00</w:delText>
        </w:r>
        <w:r w:rsidR="00D23172" w:rsidRPr="00CF1D4B" w:rsidDel="00E474FD">
          <w:rPr>
            <w:sz w:val="24"/>
            <w:szCs w:val="24"/>
            <w:lang w:val="el-GR"/>
          </w:rPr>
          <w:tab/>
        </w:r>
        <w:r w:rsidRPr="009F37EC" w:rsidDel="00E474FD">
          <w:rPr>
            <w:sz w:val="24"/>
            <w:szCs w:val="24"/>
            <w:lang w:val="el-GR"/>
          </w:rPr>
          <w:tab/>
          <w:delText>+ 10 βήματα</w:delText>
        </w:r>
      </w:del>
    </w:p>
    <w:p w:rsidR="00D355FA" w:rsidRPr="009F37EC" w:rsidDel="00E474FD" w:rsidRDefault="0072151D" w:rsidP="004F609D">
      <w:pPr>
        <w:jc w:val="both"/>
        <w:rPr>
          <w:del w:id="358" w:author="Καρμίρης Αγγελος" w:date="2020-01-03T10:44:00Z"/>
          <w:sz w:val="24"/>
          <w:szCs w:val="24"/>
          <w:lang w:val="el-GR"/>
        </w:rPr>
      </w:pPr>
      <w:del w:id="359" w:author="Καρμίρης Αγγελος" w:date="2020-01-03T10:44:00Z">
        <w:r w:rsidDel="00E474FD">
          <w:rPr>
            <w:sz w:val="24"/>
            <w:szCs w:val="24"/>
            <w:lang w:val="el-GR"/>
          </w:rPr>
          <w:tab/>
        </w:r>
        <w:r w:rsidDel="00E474FD">
          <w:rPr>
            <w:sz w:val="24"/>
            <w:szCs w:val="24"/>
            <w:lang w:val="el-GR"/>
          </w:rPr>
          <w:tab/>
          <w:delText>11</w:delText>
        </w:r>
        <w:r w:rsidDel="00E474FD">
          <w:rPr>
            <w:sz w:val="24"/>
            <w:szCs w:val="24"/>
            <w:lang w:val="el-GR"/>
          </w:rPr>
          <w:tab/>
        </w:r>
        <w:r w:rsidDel="00E474FD">
          <w:rPr>
            <w:sz w:val="24"/>
            <w:szCs w:val="24"/>
            <w:lang w:val="el-GR"/>
          </w:rPr>
          <w:tab/>
        </w:r>
        <w:r w:rsidR="00D355FA" w:rsidRPr="009F37EC" w:rsidDel="00E474FD">
          <w:rPr>
            <w:sz w:val="24"/>
            <w:szCs w:val="24"/>
            <w:lang w:val="el-GR"/>
          </w:rPr>
          <w:delText>400 kV</w:delText>
        </w:r>
        <w:r w:rsidDel="00E474FD">
          <w:rPr>
            <w:sz w:val="24"/>
            <w:szCs w:val="24"/>
            <w:lang w:val="el-GR"/>
          </w:rPr>
          <w:tab/>
        </w:r>
        <w:r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delText>157</w:delText>
        </w:r>
        <w:r w:rsidR="00D23172" w:rsidRPr="00CF1D4B" w:rsidDel="00E474FD">
          <w:rPr>
            <w:sz w:val="24"/>
            <w:szCs w:val="24"/>
            <w:lang w:val="el-GR"/>
          </w:rPr>
          <w:delText>.</w:delText>
        </w:r>
        <w:r w:rsidR="00D355FA" w:rsidRPr="009F37EC" w:rsidDel="00E474FD">
          <w:rPr>
            <w:sz w:val="24"/>
            <w:szCs w:val="24"/>
            <w:lang w:val="el-GR"/>
          </w:rPr>
          <w:delText>5</w:delText>
        </w:r>
        <w:r w:rsidR="00D23172" w:rsidRPr="00CF1D4B" w:rsidDel="00E474FD">
          <w:rPr>
            <w:sz w:val="24"/>
            <w:szCs w:val="24"/>
            <w:lang w:val="el-GR"/>
          </w:rPr>
          <w:delText>4</w:delText>
        </w:r>
        <w:r w:rsidR="00D23172" w:rsidRPr="00CF1D4B" w:rsidDel="00E474FD">
          <w:rPr>
            <w:sz w:val="24"/>
            <w:szCs w:val="24"/>
            <w:lang w:val="el-GR"/>
          </w:rPr>
          <w:tab/>
        </w:r>
        <w:r w:rsidDel="00E474FD">
          <w:rPr>
            <w:sz w:val="24"/>
            <w:szCs w:val="24"/>
            <w:lang w:val="el-GR"/>
          </w:rPr>
          <w:tab/>
        </w:r>
        <w:r w:rsidR="00D355FA" w:rsidRPr="009F37EC" w:rsidDel="00E474FD">
          <w:rPr>
            <w:sz w:val="24"/>
            <w:szCs w:val="24"/>
            <w:lang w:val="el-GR"/>
          </w:rPr>
          <w:delText>Kύρια Λήψη</w:delText>
        </w:r>
      </w:del>
    </w:p>
    <w:p w:rsidR="00D355FA" w:rsidRPr="009F37EC" w:rsidDel="00E474FD" w:rsidRDefault="0072151D" w:rsidP="004F609D">
      <w:pPr>
        <w:jc w:val="both"/>
        <w:rPr>
          <w:del w:id="360" w:author="Καρμίρης Αγγελος" w:date="2020-01-03T10:44:00Z"/>
          <w:sz w:val="24"/>
          <w:szCs w:val="24"/>
          <w:lang w:val="el-GR"/>
        </w:rPr>
      </w:pPr>
      <w:del w:id="361" w:author="Καρμίρης Αγγελος" w:date="2020-01-03T10:44:00Z">
        <w:r w:rsidDel="00E474FD">
          <w:rPr>
            <w:sz w:val="24"/>
            <w:szCs w:val="24"/>
            <w:lang w:val="el-GR"/>
          </w:rPr>
          <w:tab/>
        </w:r>
        <w:r w:rsidR="00D355FA" w:rsidRPr="009F37EC" w:rsidDel="00E474FD">
          <w:rPr>
            <w:sz w:val="24"/>
            <w:szCs w:val="24"/>
            <w:lang w:val="el-GR"/>
          </w:rPr>
          <w:tab/>
        </w:r>
        <w:r w:rsidDel="00E474FD">
          <w:rPr>
            <w:sz w:val="24"/>
            <w:szCs w:val="24"/>
            <w:lang w:val="el-GR"/>
          </w:rPr>
          <w:delText>12</w:delText>
        </w:r>
        <w:r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delText>155</w:delText>
        </w:r>
        <w:r w:rsidR="00D23172" w:rsidRPr="00CF1D4B" w:rsidDel="00E474FD">
          <w:rPr>
            <w:sz w:val="24"/>
            <w:szCs w:val="24"/>
            <w:lang w:val="el-GR"/>
          </w:rPr>
          <w:delText>.</w:delText>
        </w:r>
        <w:r w:rsidR="00D355FA" w:rsidRPr="009F37EC" w:rsidDel="00E474FD">
          <w:rPr>
            <w:sz w:val="24"/>
            <w:szCs w:val="24"/>
            <w:lang w:val="el-GR"/>
          </w:rPr>
          <w:delText>02</w:delText>
        </w:r>
        <w:r w:rsidR="00D23172" w:rsidRPr="00CF1D4B" w:rsidDel="00E474FD">
          <w:rPr>
            <w:sz w:val="24"/>
            <w:szCs w:val="24"/>
            <w:lang w:val="el-GR"/>
          </w:rPr>
          <w:tab/>
        </w:r>
        <w:r w:rsidDel="00E474FD">
          <w:rPr>
            <w:sz w:val="24"/>
            <w:szCs w:val="24"/>
            <w:lang w:val="el-GR"/>
          </w:rPr>
          <w:tab/>
        </w:r>
        <w:r w:rsidR="00D355FA" w:rsidRPr="009F37EC" w:rsidDel="00E474FD">
          <w:rPr>
            <w:sz w:val="24"/>
            <w:szCs w:val="24"/>
            <w:lang w:val="el-GR"/>
          </w:rPr>
          <w:delText>- 8 βήματα</w:delText>
        </w:r>
      </w:del>
    </w:p>
    <w:p w:rsidR="00D355FA" w:rsidRPr="008800EE" w:rsidDel="00E474FD" w:rsidRDefault="0072151D" w:rsidP="004F609D">
      <w:pPr>
        <w:jc w:val="both"/>
        <w:rPr>
          <w:del w:id="362" w:author="Καρμίρης Αγγελος" w:date="2020-01-03T10:44:00Z"/>
          <w:sz w:val="24"/>
          <w:szCs w:val="24"/>
          <w:lang w:val="el-GR"/>
        </w:rPr>
      </w:pPr>
      <w:del w:id="363" w:author="Καρμίρης Αγγελος" w:date="2020-01-03T10:44:00Z">
        <w:r w:rsidDel="00E474FD">
          <w:rPr>
            <w:sz w:val="24"/>
            <w:szCs w:val="24"/>
            <w:lang w:val="el-GR"/>
          </w:rPr>
          <w:tab/>
        </w:r>
        <w:r w:rsidR="00D355FA" w:rsidRPr="009F37EC" w:rsidDel="00E474FD">
          <w:rPr>
            <w:sz w:val="24"/>
            <w:szCs w:val="24"/>
            <w:lang w:val="el-GR"/>
          </w:rPr>
          <w:tab/>
        </w:r>
        <w:r w:rsidDel="00E474FD">
          <w:rPr>
            <w:sz w:val="24"/>
            <w:szCs w:val="24"/>
            <w:lang w:val="el-GR"/>
          </w:rPr>
          <w:delText>13</w:delText>
        </w:r>
        <w:r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r>
        <w:r w:rsidR="00D355FA" w:rsidRPr="009F37EC" w:rsidDel="00E474FD">
          <w:rPr>
            <w:sz w:val="24"/>
            <w:szCs w:val="24"/>
            <w:lang w:val="el-GR"/>
          </w:rPr>
          <w:tab/>
          <w:delText>152</w:delText>
        </w:r>
        <w:r w:rsidR="00D23172" w:rsidRPr="00CF1D4B" w:rsidDel="00E474FD">
          <w:rPr>
            <w:sz w:val="24"/>
            <w:szCs w:val="24"/>
            <w:lang w:val="el-GR"/>
          </w:rPr>
          <w:delText>.</w:delText>
        </w:r>
        <w:r w:rsidR="00D355FA" w:rsidRPr="009F37EC" w:rsidDel="00E474FD">
          <w:rPr>
            <w:sz w:val="24"/>
            <w:szCs w:val="24"/>
            <w:lang w:val="el-GR"/>
          </w:rPr>
          <w:delText>45</w:delText>
        </w:r>
      </w:del>
    </w:p>
    <w:p w:rsidR="00D355FA" w:rsidRPr="008800EE" w:rsidDel="00E474FD" w:rsidRDefault="00D355FA" w:rsidP="00D355FA">
      <w:pPr>
        <w:jc w:val="both"/>
        <w:rPr>
          <w:del w:id="364" w:author="Καρμίρης Αγγελος" w:date="2020-01-03T10:44:00Z"/>
          <w:sz w:val="24"/>
          <w:szCs w:val="24"/>
          <w:lang w:val="el-GR"/>
        </w:rPr>
      </w:pPr>
      <w:del w:id="365"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14</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149</w:delText>
        </w:r>
        <w:r w:rsidR="00D23172" w:rsidRPr="00CF1D4B" w:rsidDel="00E474FD">
          <w:rPr>
            <w:sz w:val="24"/>
            <w:szCs w:val="24"/>
            <w:lang w:val="el-GR"/>
          </w:rPr>
          <w:delText>.</w:delText>
        </w:r>
        <w:r w:rsidRPr="009F37EC" w:rsidDel="00E474FD">
          <w:rPr>
            <w:sz w:val="24"/>
            <w:szCs w:val="24"/>
            <w:lang w:val="el-GR"/>
          </w:rPr>
          <w:delText>8</w:delText>
        </w:r>
        <w:r w:rsidR="00D23172" w:rsidRPr="00CF1D4B" w:rsidDel="00E474FD">
          <w:rPr>
            <w:sz w:val="24"/>
            <w:szCs w:val="24"/>
            <w:lang w:val="el-GR"/>
          </w:rPr>
          <w:delText>3</w:delText>
        </w:r>
      </w:del>
    </w:p>
    <w:p w:rsidR="00D355FA" w:rsidRPr="008800EE" w:rsidDel="00E474FD" w:rsidRDefault="00D355FA" w:rsidP="00D355FA">
      <w:pPr>
        <w:jc w:val="both"/>
        <w:rPr>
          <w:del w:id="366" w:author="Καρμίρης Αγγελος" w:date="2020-01-03T10:44:00Z"/>
          <w:sz w:val="24"/>
          <w:szCs w:val="24"/>
          <w:lang w:val="el-GR"/>
        </w:rPr>
      </w:pPr>
      <w:del w:id="367"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15</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147</w:delText>
        </w:r>
        <w:r w:rsidR="00D23172" w:rsidRPr="00CF1D4B" w:rsidDel="00E474FD">
          <w:rPr>
            <w:sz w:val="24"/>
            <w:szCs w:val="24"/>
            <w:lang w:val="el-GR"/>
          </w:rPr>
          <w:delText>.</w:delText>
        </w:r>
        <w:r w:rsidRPr="009F37EC" w:rsidDel="00E474FD">
          <w:rPr>
            <w:sz w:val="24"/>
            <w:szCs w:val="24"/>
            <w:lang w:val="el-GR"/>
          </w:rPr>
          <w:delText>1</w:delText>
        </w:r>
        <w:r w:rsidR="00D23172" w:rsidRPr="00CF1D4B" w:rsidDel="00E474FD">
          <w:rPr>
            <w:sz w:val="24"/>
            <w:szCs w:val="24"/>
            <w:lang w:val="el-GR"/>
          </w:rPr>
          <w:delText>5</w:delText>
        </w:r>
      </w:del>
    </w:p>
    <w:p w:rsidR="00D355FA" w:rsidRPr="008800EE" w:rsidDel="00E474FD" w:rsidRDefault="00D355FA" w:rsidP="00D355FA">
      <w:pPr>
        <w:jc w:val="both"/>
        <w:rPr>
          <w:del w:id="368" w:author="Καρμίρης Αγγελος" w:date="2020-01-03T10:44:00Z"/>
          <w:sz w:val="24"/>
          <w:szCs w:val="24"/>
          <w:lang w:val="el-GR"/>
        </w:rPr>
      </w:pPr>
      <w:del w:id="369"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16</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144</w:delText>
        </w:r>
        <w:r w:rsidR="00D23172" w:rsidRPr="00CF1D4B" w:rsidDel="00E474FD">
          <w:rPr>
            <w:sz w:val="24"/>
            <w:szCs w:val="24"/>
            <w:lang w:val="el-GR"/>
          </w:rPr>
          <w:delText>.</w:delText>
        </w:r>
        <w:r w:rsidRPr="009F37EC" w:rsidDel="00E474FD">
          <w:rPr>
            <w:sz w:val="24"/>
            <w:szCs w:val="24"/>
            <w:lang w:val="el-GR"/>
          </w:rPr>
          <w:delText>4</w:delText>
        </w:r>
        <w:r w:rsidR="00D23172" w:rsidRPr="00CF1D4B" w:rsidDel="00E474FD">
          <w:rPr>
            <w:sz w:val="24"/>
            <w:szCs w:val="24"/>
            <w:lang w:val="el-GR"/>
          </w:rPr>
          <w:delText>1</w:delText>
        </w:r>
      </w:del>
    </w:p>
    <w:p w:rsidR="00D355FA" w:rsidRPr="008800EE" w:rsidDel="00E474FD" w:rsidRDefault="00D355FA" w:rsidP="00D355FA">
      <w:pPr>
        <w:jc w:val="both"/>
        <w:rPr>
          <w:del w:id="370" w:author="Καρμίρης Αγγελος" w:date="2020-01-03T10:44:00Z"/>
          <w:sz w:val="24"/>
          <w:szCs w:val="24"/>
          <w:lang w:val="el-GR"/>
        </w:rPr>
      </w:pPr>
      <w:del w:id="371"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17</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141</w:delText>
        </w:r>
        <w:r w:rsidR="00D23172" w:rsidRPr="00CF1D4B" w:rsidDel="00E474FD">
          <w:rPr>
            <w:sz w:val="24"/>
            <w:szCs w:val="24"/>
            <w:lang w:val="el-GR"/>
          </w:rPr>
          <w:delText>.</w:delText>
        </w:r>
        <w:r w:rsidRPr="009F37EC" w:rsidDel="00E474FD">
          <w:rPr>
            <w:sz w:val="24"/>
            <w:szCs w:val="24"/>
            <w:lang w:val="el-GR"/>
          </w:rPr>
          <w:delText>6</w:delText>
        </w:r>
        <w:r w:rsidR="00D23172" w:rsidRPr="00CF1D4B" w:rsidDel="00E474FD">
          <w:rPr>
            <w:sz w:val="24"/>
            <w:szCs w:val="24"/>
            <w:lang w:val="el-GR"/>
          </w:rPr>
          <w:delText>1</w:delText>
        </w:r>
      </w:del>
    </w:p>
    <w:p w:rsidR="00D355FA" w:rsidRPr="008800EE" w:rsidDel="00E474FD" w:rsidRDefault="00D355FA" w:rsidP="00D355FA">
      <w:pPr>
        <w:jc w:val="both"/>
        <w:rPr>
          <w:del w:id="372" w:author="Καρμίρης Αγγελος" w:date="2020-01-03T10:44:00Z"/>
          <w:sz w:val="24"/>
          <w:szCs w:val="24"/>
          <w:lang w:val="el-GR"/>
        </w:rPr>
      </w:pPr>
      <w:del w:id="373" w:author="Καρμίρης Αγγελος" w:date="2020-01-03T10:44:00Z">
        <w:r w:rsidRPr="009F37EC" w:rsidDel="00E474FD">
          <w:rPr>
            <w:sz w:val="24"/>
            <w:szCs w:val="24"/>
            <w:lang w:val="el-GR"/>
          </w:rPr>
          <w:tab/>
        </w:r>
        <w:r w:rsidRPr="009F37EC" w:rsidDel="00E474FD">
          <w:rPr>
            <w:sz w:val="24"/>
            <w:szCs w:val="24"/>
            <w:lang w:val="el-GR"/>
          </w:rPr>
          <w:tab/>
        </w:r>
        <w:r w:rsidR="0072151D" w:rsidDel="00E474FD">
          <w:rPr>
            <w:sz w:val="24"/>
            <w:szCs w:val="24"/>
            <w:lang w:val="el-GR"/>
          </w:rPr>
          <w:delText>18</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138</w:delText>
        </w:r>
        <w:r w:rsidR="00D23172" w:rsidRPr="00CF1D4B" w:rsidDel="00E474FD">
          <w:rPr>
            <w:sz w:val="24"/>
            <w:szCs w:val="24"/>
            <w:lang w:val="el-GR"/>
          </w:rPr>
          <w:delText>.</w:delText>
        </w:r>
        <w:r w:rsidRPr="009F37EC" w:rsidDel="00E474FD">
          <w:rPr>
            <w:sz w:val="24"/>
            <w:szCs w:val="24"/>
            <w:lang w:val="el-GR"/>
          </w:rPr>
          <w:delText>7</w:delText>
        </w:r>
        <w:r w:rsidR="00D23172" w:rsidRPr="00CF1D4B" w:rsidDel="00E474FD">
          <w:rPr>
            <w:sz w:val="24"/>
            <w:szCs w:val="24"/>
            <w:lang w:val="el-GR"/>
          </w:rPr>
          <w:delText>5</w:delText>
        </w:r>
      </w:del>
    </w:p>
    <w:p w:rsidR="002F7057" w:rsidRPr="008800EE" w:rsidDel="00E474FD" w:rsidRDefault="00D355FA" w:rsidP="004F609D">
      <w:pPr>
        <w:jc w:val="both"/>
        <w:rPr>
          <w:del w:id="374" w:author="Καρμίρης Αγγελος" w:date="2020-01-03T10:44:00Z"/>
          <w:b/>
          <w:bCs/>
          <w:sz w:val="24"/>
          <w:szCs w:val="24"/>
          <w:lang w:val="el-GR"/>
        </w:rPr>
      </w:pPr>
      <w:del w:id="375" w:author="Καρμίρης Αγγελος" w:date="2020-01-03T10:44:00Z">
        <w:r w:rsidRPr="009F37EC" w:rsidDel="00E474FD">
          <w:rPr>
            <w:sz w:val="24"/>
            <w:szCs w:val="24"/>
            <w:lang w:val="el-GR"/>
          </w:rPr>
          <w:tab/>
        </w:r>
        <w:r w:rsidR="0072151D" w:rsidDel="00E474FD">
          <w:rPr>
            <w:sz w:val="24"/>
            <w:szCs w:val="24"/>
            <w:lang w:val="el-GR"/>
          </w:rPr>
          <w:tab/>
          <w:delText>19</w:delText>
        </w:r>
        <w:r w:rsidR="0072151D"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135</w:delText>
        </w:r>
        <w:r w:rsidR="00D23172" w:rsidRPr="00CF1D4B" w:rsidDel="00E474FD">
          <w:rPr>
            <w:sz w:val="24"/>
            <w:szCs w:val="24"/>
            <w:lang w:val="el-GR"/>
          </w:rPr>
          <w:delText>.</w:delText>
        </w:r>
        <w:r w:rsidRPr="009F37EC" w:rsidDel="00E474FD">
          <w:rPr>
            <w:sz w:val="24"/>
            <w:szCs w:val="24"/>
            <w:lang w:val="el-GR"/>
          </w:rPr>
          <w:delText>82</w:delText>
        </w:r>
      </w:del>
    </w:p>
    <w:p w:rsidR="0072151D" w:rsidRPr="004F609D" w:rsidDel="00E474FD" w:rsidRDefault="0072151D" w:rsidP="004F609D">
      <w:pPr>
        <w:ind w:left="1418"/>
        <w:jc w:val="both"/>
        <w:rPr>
          <w:del w:id="376" w:author="Καρμίρης Αγγελος" w:date="2020-01-03T10:44:00Z"/>
          <w:sz w:val="24"/>
          <w:szCs w:val="24"/>
          <w:lang w:val="el-GR"/>
        </w:rPr>
      </w:pPr>
    </w:p>
    <w:p w:rsidR="0072151D" w:rsidRPr="004F609D" w:rsidDel="00E474FD" w:rsidRDefault="0072151D" w:rsidP="004F609D">
      <w:pPr>
        <w:ind w:left="1418"/>
        <w:jc w:val="both"/>
        <w:rPr>
          <w:del w:id="377" w:author="Καρμίρης Αγγελος" w:date="2020-01-03T10:44:00Z"/>
          <w:sz w:val="24"/>
          <w:szCs w:val="24"/>
          <w:lang w:val="el-GR"/>
        </w:rPr>
      </w:pPr>
      <w:del w:id="378" w:author="Καρμίρης Αγγελος" w:date="2020-01-03T10:44:00Z">
        <w:r w:rsidDel="00E474FD">
          <w:rPr>
            <w:sz w:val="24"/>
            <w:szCs w:val="24"/>
            <w:lang w:val="el-GR"/>
          </w:rPr>
          <w:delText>Η θέση</w:delText>
        </w:r>
        <w:r w:rsidR="005921F2" w:rsidRPr="004F609D" w:rsidDel="00E474FD">
          <w:rPr>
            <w:sz w:val="24"/>
            <w:szCs w:val="24"/>
            <w:lang w:val="el-GR"/>
          </w:rPr>
          <w:delText xml:space="preserve"> </w:delText>
        </w:r>
        <w:r w:rsidR="005921F2" w:rsidDel="00E474FD">
          <w:rPr>
            <w:sz w:val="24"/>
            <w:szCs w:val="24"/>
          </w:rPr>
          <w:delText>No</w:delText>
        </w:r>
        <w:r w:rsidR="005921F2" w:rsidRPr="004F609D" w:rsidDel="00E474FD">
          <w:rPr>
            <w:sz w:val="24"/>
            <w:szCs w:val="24"/>
            <w:lang w:val="el-GR"/>
          </w:rPr>
          <w:delText xml:space="preserve">. 15 </w:delText>
        </w:r>
        <w:r w:rsidR="005921F2" w:rsidDel="00E474FD">
          <w:rPr>
            <w:sz w:val="24"/>
            <w:szCs w:val="24"/>
            <w:lang w:val="el-GR"/>
          </w:rPr>
          <w:delText>θα είναι η λήψη μ</w:delText>
        </w:r>
        <w:r w:rsidR="00492DBE" w:rsidDel="00E474FD">
          <w:rPr>
            <w:sz w:val="24"/>
            <w:szCs w:val="24"/>
            <w:lang w:val="el-GR"/>
          </w:rPr>
          <w:delText>έγιστης έντασης</w:delText>
        </w:r>
        <w:r w:rsidR="005921F2" w:rsidDel="00E474FD">
          <w:rPr>
            <w:sz w:val="24"/>
            <w:szCs w:val="24"/>
            <w:lang w:val="el-GR"/>
          </w:rPr>
          <w:delText xml:space="preserve"> για </w:delText>
        </w:r>
        <w:r w:rsidR="00D23172" w:rsidDel="00E474FD">
          <w:rPr>
            <w:sz w:val="24"/>
            <w:szCs w:val="24"/>
            <w:lang w:val="el-GR"/>
          </w:rPr>
          <w:delText>τους ακροδέκτες ΥΤ και</w:delText>
        </w:r>
        <w:r w:rsidR="005921F2" w:rsidDel="00E474FD">
          <w:rPr>
            <w:sz w:val="24"/>
            <w:szCs w:val="24"/>
            <w:lang w:val="el-GR"/>
          </w:rPr>
          <w:delText xml:space="preserve"> ΜΤ. Στις θέσεις λήψης Νο.1</w:delText>
        </w:r>
        <w:r w:rsidR="002B74E5" w:rsidDel="00E474FD">
          <w:rPr>
            <w:sz w:val="24"/>
            <w:szCs w:val="24"/>
            <w:lang w:val="el-GR"/>
          </w:rPr>
          <w:delText xml:space="preserve"> – </w:delText>
        </w:r>
        <w:r w:rsidR="005921F2" w:rsidDel="00E474FD">
          <w:rPr>
            <w:sz w:val="24"/>
            <w:szCs w:val="24"/>
            <w:lang w:val="el-GR"/>
          </w:rPr>
          <w:delText xml:space="preserve">15, οι πλευρές ΥΤ και ΜΤ θα έχουν ονομαστική ισχύ ίση με 280 </w:delText>
        </w:r>
        <w:r w:rsidR="005921F2" w:rsidDel="00E474FD">
          <w:rPr>
            <w:sz w:val="24"/>
            <w:szCs w:val="24"/>
          </w:rPr>
          <w:delText>MVA</w:delText>
        </w:r>
        <w:r w:rsidR="005921F2" w:rsidRPr="004F609D" w:rsidDel="00E474FD">
          <w:rPr>
            <w:sz w:val="24"/>
            <w:szCs w:val="24"/>
            <w:lang w:val="el-GR"/>
          </w:rPr>
          <w:delText xml:space="preserve">. </w:delText>
        </w:r>
        <w:r w:rsidR="005921F2" w:rsidDel="00E474FD">
          <w:rPr>
            <w:sz w:val="24"/>
            <w:szCs w:val="24"/>
            <w:lang w:val="el-GR"/>
          </w:rPr>
          <w:delText>Στις θέσεις λήψης Νο.16</w:delText>
        </w:r>
        <w:r w:rsidR="002B74E5" w:rsidDel="00E474FD">
          <w:rPr>
            <w:sz w:val="24"/>
            <w:szCs w:val="24"/>
            <w:lang w:val="el-GR"/>
          </w:rPr>
          <w:delText xml:space="preserve"> – </w:delText>
        </w:r>
        <w:r w:rsidR="005921F2" w:rsidDel="00E474FD">
          <w:rPr>
            <w:sz w:val="24"/>
            <w:szCs w:val="24"/>
            <w:lang w:val="el-GR"/>
          </w:rPr>
          <w:delText>19, η πλευρά ΜΤ θα έχει ονομαστικό ρεύμα ίσο με εκε</w:delText>
        </w:r>
        <w:r w:rsidR="002B74E5" w:rsidDel="00E474FD">
          <w:rPr>
            <w:sz w:val="24"/>
            <w:szCs w:val="24"/>
            <w:lang w:val="el-GR"/>
          </w:rPr>
          <w:delText>ίνο</w:delText>
        </w:r>
        <w:r w:rsidR="00492DBE" w:rsidDel="00E474FD">
          <w:rPr>
            <w:sz w:val="24"/>
            <w:szCs w:val="24"/>
            <w:lang w:val="el-GR"/>
          </w:rPr>
          <w:delText xml:space="preserve"> στη θέση</w:delText>
        </w:r>
        <w:r w:rsidR="005921F2" w:rsidDel="00E474FD">
          <w:rPr>
            <w:sz w:val="24"/>
            <w:szCs w:val="24"/>
            <w:lang w:val="el-GR"/>
          </w:rPr>
          <w:delText xml:space="preserve"> Νο.15. Συνεπώς, οι πλευρ</w:delText>
        </w:r>
        <w:r w:rsidR="002B74E5" w:rsidDel="00E474FD">
          <w:rPr>
            <w:sz w:val="24"/>
            <w:szCs w:val="24"/>
            <w:lang w:val="el-GR"/>
          </w:rPr>
          <w:delText>ές ΥΤ και Μ</w:delText>
        </w:r>
        <w:r w:rsidR="005921F2" w:rsidDel="00E474FD">
          <w:rPr>
            <w:sz w:val="24"/>
            <w:szCs w:val="24"/>
            <w:lang w:val="el-GR"/>
          </w:rPr>
          <w:delText>Τ θα έχουν</w:delText>
        </w:r>
        <w:r w:rsidR="002B74E5" w:rsidDel="00E474FD">
          <w:rPr>
            <w:sz w:val="24"/>
            <w:szCs w:val="24"/>
            <w:lang w:val="el-GR"/>
          </w:rPr>
          <w:delText xml:space="preserve"> περιορισμένη ονομαστική ισχύ στις λήψεις Νο.16 – 19.</w:delText>
        </w:r>
        <w:r w:rsidR="00D23172" w:rsidDel="00E474FD">
          <w:rPr>
            <w:sz w:val="24"/>
            <w:szCs w:val="24"/>
            <w:lang w:val="el-GR"/>
          </w:rPr>
          <w:delText xml:space="preserve"> Από τις προαναφερόμενες τάσεις λήψεων προκύπτει ότι στη λήψη Νο.19, οι πλευρές ΥΤ και ΜΤ θα έχουν </w:delText>
        </w:r>
        <w:r w:rsidR="00736B47" w:rsidDel="00E474FD">
          <w:rPr>
            <w:sz w:val="24"/>
            <w:szCs w:val="24"/>
            <w:lang w:val="el-GR"/>
          </w:rPr>
          <w:delText xml:space="preserve">ονομαστική ισχύ 258.44 </w:delText>
        </w:r>
        <w:r w:rsidR="00736B47" w:rsidDel="00E474FD">
          <w:rPr>
            <w:sz w:val="24"/>
            <w:szCs w:val="24"/>
          </w:rPr>
          <w:delText>MVA</w:delText>
        </w:r>
        <w:r w:rsidR="00736B47" w:rsidRPr="00CF1D4B" w:rsidDel="00E474FD">
          <w:rPr>
            <w:sz w:val="24"/>
            <w:szCs w:val="24"/>
            <w:lang w:val="el-GR"/>
          </w:rPr>
          <w:delText>.</w:delText>
        </w:r>
        <w:r w:rsidR="002B74E5" w:rsidDel="00E474FD">
          <w:rPr>
            <w:sz w:val="24"/>
            <w:szCs w:val="24"/>
            <w:lang w:val="el-GR"/>
          </w:rPr>
          <w:delText xml:space="preserve"> Η πλευρά ΧΤ (30</w:delText>
        </w:r>
        <w:r w:rsidR="002B74E5" w:rsidDel="00E474FD">
          <w:rPr>
            <w:sz w:val="24"/>
            <w:szCs w:val="24"/>
          </w:rPr>
          <w:delText>kV</w:delText>
        </w:r>
        <w:r w:rsidR="002B74E5" w:rsidRPr="004F609D" w:rsidDel="00E474FD">
          <w:rPr>
            <w:sz w:val="24"/>
            <w:szCs w:val="24"/>
            <w:lang w:val="el-GR"/>
          </w:rPr>
          <w:delText xml:space="preserve">) </w:delText>
        </w:r>
        <w:r w:rsidR="002B74E5" w:rsidDel="00E474FD">
          <w:rPr>
            <w:sz w:val="24"/>
            <w:szCs w:val="24"/>
            <w:lang w:val="el-GR"/>
          </w:rPr>
          <w:delText xml:space="preserve">θα </w:delText>
        </w:r>
        <w:r w:rsidR="006D375D" w:rsidDel="00E474FD">
          <w:rPr>
            <w:sz w:val="24"/>
            <w:szCs w:val="24"/>
            <w:lang w:val="el-GR"/>
          </w:rPr>
          <w:delText>έχει</w:delText>
        </w:r>
        <w:r w:rsidR="002B74E5" w:rsidDel="00E474FD">
          <w:rPr>
            <w:sz w:val="24"/>
            <w:szCs w:val="24"/>
            <w:lang w:val="el-GR"/>
          </w:rPr>
          <w:delText xml:space="preserve"> ονομαστική ισχύ ίση με </w:delText>
        </w:r>
        <w:r w:rsidR="006D375D" w:rsidDel="00E474FD">
          <w:rPr>
            <w:sz w:val="24"/>
            <w:szCs w:val="24"/>
            <w:lang w:val="el-GR"/>
          </w:rPr>
          <w:delText xml:space="preserve">60 </w:delText>
        </w:r>
        <w:r w:rsidR="006D375D" w:rsidDel="00E474FD">
          <w:rPr>
            <w:sz w:val="24"/>
            <w:szCs w:val="24"/>
          </w:rPr>
          <w:delText>MVA</w:delText>
        </w:r>
        <w:r w:rsidR="006D375D" w:rsidRPr="004F609D" w:rsidDel="00E474FD">
          <w:rPr>
            <w:sz w:val="24"/>
            <w:szCs w:val="24"/>
            <w:lang w:val="el-GR"/>
          </w:rPr>
          <w:delText xml:space="preserve"> </w:delText>
        </w:r>
        <w:r w:rsidR="006D375D" w:rsidDel="00E474FD">
          <w:rPr>
            <w:sz w:val="24"/>
            <w:szCs w:val="24"/>
            <w:lang w:val="el-GR"/>
          </w:rPr>
          <w:delText>σε όλο το εύρος των θέσεων λήψης.</w:delText>
        </w:r>
      </w:del>
    </w:p>
    <w:p w:rsidR="008C774B" w:rsidRPr="009F37EC" w:rsidDel="00E474FD" w:rsidRDefault="008C774B" w:rsidP="00D355FA">
      <w:pPr>
        <w:ind w:firstLine="720"/>
        <w:jc w:val="both"/>
        <w:rPr>
          <w:del w:id="379" w:author="Καρμίρης Αγγελος" w:date="2020-01-03T10:44:00Z"/>
          <w:b/>
          <w:bCs/>
          <w:sz w:val="24"/>
          <w:szCs w:val="24"/>
          <w:lang w:val="el-GR"/>
        </w:rPr>
      </w:pPr>
    </w:p>
    <w:p w:rsidR="00D355FA" w:rsidRPr="009F37EC" w:rsidDel="00E474FD" w:rsidRDefault="009E643F" w:rsidP="00D355FA">
      <w:pPr>
        <w:ind w:firstLine="720"/>
        <w:jc w:val="both"/>
        <w:rPr>
          <w:del w:id="380" w:author="Καρμίρης Αγγελος" w:date="2020-01-03T10:44:00Z"/>
          <w:b/>
          <w:bCs/>
          <w:sz w:val="24"/>
          <w:szCs w:val="24"/>
          <w:lang w:val="el-GR"/>
        </w:rPr>
      </w:pPr>
      <w:del w:id="381" w:author="Καρμίρης Αγγελος" w:date="2020-01-03T10:44:00Z">
        <w:r w:rsidRPr="009F37EC" w:rsidDel="00E474FD">
          <w:rPr>
            <w:b/>
            <w:bCs/>
            <w:sz w:val="24"/>
            <w:szCs w:val="24"/>
            <w:lang w:val="el-GR"/>
          </w:rPr>
          <w:delText>7</w:delText>
        </w:r>
        <w:r w:rsidR="00D355FA" w:rsidRPr="009F37EC" w:rsidDel="00E474FD">
          <w:rPr>
            <w:b/>
            <w:bCs/>
            <w:sz w:val="24"/>
            <w:szCs w:val="24"/>
            <w:lang w:val="el-GR"/>
          </w:rPr>
          <w:delText>.</w:delText>
        </w:r>
        <w:r w:rsidR="00D355FA" w:rsidRPr="009F37EC" w:rsidDel="00E474FD">
          <w:rPr>
            <w:b/>
            <w:bCs/>
            <w:sz w:val="24"/>
            <w:szCs w:val="24"/>
            <w:lang w:val="el-GR"/>
          </w:rPr>
          <w:tab/>
        </w:r>
        <w:r w:rsidR="00D355FA" w:rsidRPr="009F37EC" w:rsidDel="00E474FD">
          <w:rPr>
            <w:b/>
            <w:bCs/>
            <w:sz w:val="24"/>
            <w:szCs w:val="24"/>
            <w:u w:val="single"/>
            <w:lang w:val="el-GR"/>
          </w:rPr>
          <w:delText>Σ</w:delText>
        </w:r>
        <w:r w:rsidR="00FC3923" w:rsidRPr="009F37EC" w:rsidDel="00E474FD">
          <w:rPr>
            <w:b/>
            <w:bCs/>
            <w:sz w:val="24"/>
            <w:szCs w:val="24"/>
            <w:u w:val="single"/>
            <w:lang w:val="el-GR"/>
          </w:rPr>
          <w:delText>τάθμες Μονώσεως</w:delText>
        </w:r>
      </w:del>
    </w:p>
    <w:p w:rsidR="00D355FA" w:rsidRPr="009F37EC" w:rsidDel="00E474FD" w:rsidRDefault="00D355FA" w:rsidP="00D355FA">
      <w:pPr>
        <w:jc w:val="both"/>
        <w:rPr>
          <w:del w:id="382" w:author="Καρμίρης Αγγελος" w:date="2020-01-03T10:44:00Z"/>
          <w:sz w:val="24"/>
          <w:szCs w:val="24"/>
          <w:lang w:val="el-GR"/>
        </w:rPr>
      </w:pPr>
    </w:p>
    <w:p w:rsidR="00D355FA" w:rsidRPr="009F37EC" w:rsidDel="00E474FD" w:rsidRDefault="00D355FA" w:rsidP="00CF1D4B">
      <w:pPr>
        <w:tabs>
          <w:tab w:val="left" w:pos="4536"/>
          <w:tab w:val="left" w:pos="5245"/>
          <w:tab w:val="left" w:pos="6521"/>
        </w:tabs>
        <w:ind w:left="1418"/>
        <w:jc w:val="both"/>
        <w:rPr>
          <w:del w:id="383" w:author="Καρμίρης Αγγελος" w:date="2020-01-03T10:44:00Z"/>
          <w:sz w:val="24"/>
          <w:szCs w:val="24"/>
          <w:lang w:val="el-GR"/>
        </w:rPr>
      </w:pPr>
      <w:del w:id="384" w:author="Καρμίρης Αγγελος" w:date="2020-01-03T10:44:00Z">
        <w:r w:rsidRPr="009F37EC" w:rsidDel="00E474FD">
          <w:rPr>
            <w:sz w:val="24"/>
            <w:szCs w:val="24"/>
            <w:lang w:val="el-GR"/>
          </w:rPr>
          <w:delText xml:space="preserve">- </w:delText>
        </w:r>
        <w:r w:rsidR="00390A0B" w:rsidRPr="009F37EC" w:rsidDel="00E474FD">
          <w:rPr>
            <w:sz w:val="24"/>
            <w:szCs w:val="24"/>
            <w:lang w:val="el-GR"/>
          </w:rPr>
          <w:delText>Ακροδέκτες γραμμής ΥΤ</w:delText>
        </w:r>
        <w:r w:rsidR="00C35B27" w:rsidRPr="00CF1D4B" w:rsidDel="00E474FD">
          <w:rPr>
            <w:sz w:val="24"/>
            <w:szCs w:val="24"/>
            <w:lang w:val="el-GR"/>
          </w:rPr>
          <w:delText xml:space="preserve">  </w:delText>
        </w:r>
        <w:r w:rsidR="00FA3104" w:rsidRPr="009F37EC" w:rsidDel="00E474FD">
          <w:rPr>
            <w:sz w:val="24"/>
            <w:szCs w:val="24"/>
            <w:lang w:val="el-GR"/>
          </w:rPr>
          <w:delText>42</w:delText>
        </w:r>
        <w:r w:rsidR="00842DC1" w:rsidRPr="009F37EC" w:rsidDel="00E474FD">
          <w:rPr>
            <w:sz w:val="24"/>
            <w:szCs w:val="24"/>
            <w:lang w:val="el-GR"/>
          </w:rPr>
          <w:delText>0kV</w:delText>
        </w:r>
        <w:r w:rsidR="00C35B27" w:rsidRPr="00CF1D4B" w:rsidDel="00E474FD">
          <w:rPr>
            <w:sz w:val="24"/>
            <w:szCs w:val="24"/>
            <w:lang w:val="el-GR"/>
          </w:rPr>
          <w:delText xml:space="preserve">     </w:delText>
        </w:r>
        <w:r w:rsidR="00842DC1" w:rsidRPr="009F37EC" w:rsidDel="00E474FD">
          <w:rPr>
            <w:sz w:val="24"/>
            <w:szCs w:val="24"/>
          </w:rPr>
          <w:delText>SI</w:delText>
        </w:r>
        <w:r w:rsidR="00842DC1" w:rsidRPr="009F37EC" w:rsidDel="00E474FD">
          <w:rPr>
            <w:sz w:val="24"/>
            <w:szCs w:val="24"/>
            <w:lang w:val="el-GR"/>
          </w:rPr>
          <w:delText>/</w:delText>
        </w:r>
        <w:r w:rsidR="00842DC1" w:rsidRPr="009F37EC" w:rsidDel="00E474FD">
          <w:rPr>
            <w:sz w:val="24"/>
            <w:szCs w:val="24"/>
          </w:rPr>
          <w:delText>LI</w:delText>
        </w:r>
        <w:r w:rsidR="00C35B27" w:rsidRPr="00CF1D4B" w:rsidDel="00E474FD">
          <w:rPr>
            <w:sz w:val="24"/>
            <w:szCs w:val="24"/>
            <w:lang w:val="el-GR"/>
          </w:rPr>
          <w:delText>/</w:delText>
        </w:r>
        <w:r w:rsidR="00C35B27" w:rsidDel="00E474FD">
          <w:rPr>
            <w:sz w:val="24"/>
            <w:szCs w:val="24"/>
          </w:rPr>
          <w:delText>LIC</w:delText>
        </w:r>
        <w:r w:rsidR="00842DC1" w:rsidRPr="009F37EC" w:rsidDel="00E474FD">
          <w:rPr>
            <w:sz w:val="24"/>
            <w:szCs w:val="24"/>
            <w:lang w:val="el-GR"/>
          </w:rPr>
          <w:delText>/</w:delText>
        </w:r>
        <w:r w:rsidR="00842DC1" w:rsidRPr="009F37EC" w:rsidDel="00E474FD">
          <w:rPr>
            <w:sz w:val="24"/>
            <w:szCs w:val="24"/>
          </w:rPr>
          <w:delText>AC</w:delText>
        </w:r>
        <w:r w:rsidR="00180A1C" w:rsidRPr="00CF1D4B" w:rsidDel="00E474FD">
          <w:rPr>
            <w:sz w:val="24"/>
            <w:szCs w:val="24"/>
            <w:lang w:val="el-GR"/>
          </w:rPr>
          <w:delText xml:space="preserve"> </w:delText>
        </w:r>
        <w:r w:rsidR="00842DC1" w:rsidRPr="009F37EC" w:rsidDel="00E474FD">
          <w:rPr>
            <w:sz w:val="24"/>
            <w:szCs w:val="24"/>
            <w:lang w:val="el-GR"/>
          </w:rPr>
          <w:delText>:</w:delText>
        </w:r>
        <w:r w:rsidR="00736B47" w:rsidDel="00E474FD">
          <w:rPr>
            <w:sz w:val="24"/>
            <w:szCs w:val="24"/>
            <w:lang w:val="el-GR"/>
          </w:rPr>
          <w:delText xml:space="preserve"> </w:delText>
        </w:r>
        <w:r w:rsidR="00842DC1" w:rsidRPr="009F37EC" w:rsidDel="00E474FD">
          <w:rPr>
            <w:sz w:val="24"/>
            <w:szCs w:val="24"/>
            <w:lang w:val="el-GR"/>
          </w:rPr>
          <w:delText>1</w:delText>
        </w:r>
        <w:r w:rsidR="00736B47" w:rsidDel="00E474FD">
          <w:rPr>
            <w:sz w:val="24"/>
            <w:szCs w:val="24"/>
            <w:lang w:val="el-GR"/>
          </w:rPr>
          <w:delText>175</w:delText>
        </w:r>
        <w:r w:rsidR="00842DC1" w:rsidRPr="009F37EC" w:rsidDel="00E474FD">
          <w:rPr>
            <w:sz w:val="24"/>
            <w:szCs w:val="24"/>
            <w:lang w:val="el-GR"/>
          </w:rPr>
          <w:delText>/1425</w:delText>
        </w:r>
        <w:r w:rsidR="00C35B27" w:rsidRPr="00CF1D4B" w:rsidDel="00E474FD">
          <w:rPr>
            <w:sz w:val="24"/>
            <w:szCs w:val="24"/>
            <w:lang w:val="el-GR"/>
          </w:rPr>
          <w:delText>/1570</w:delText>
        </w:r>
        <w:r w:rsidR="00842DC1" w:rsidRPr="009F37EC" w:rsidDel="00E474FD">
          <w:rPr>
            <w:sz w:val="24"/>
            <w:szCs w:val="24"/>
            <w:lang w:val="el-GR"/>
          </w:rPr>
          <w:delText>/630</w:delText>
        </w:r>
        <w:r w:rsidR="003809DE" w:rsidRPr="009F37EC" w:rsidDel="00E474FD">
          <w:rPr>
            <w:sz w:val="24"/>
            <w:szCs w:val="24"/>
            <w:lang w:val="el-GR"/>
          </w:rPr>
          <w:delText xml:space="preserve"> </w:delText>
        </w:r>
        <w:r w:rsidRPr="009F37EC" w:rsidDel="00E474FD">
          <w:rPr>
            <w:sz w:val="24"/>
            <w:szCs w:val="24"/>
            <w:lang w:val="el-GR"/>
          </w:rPr>
          <w:delText>kV</w:delText>
        </w:r>
      </w:del>
    </w:p>
    <w:p w:rsidR="00D355FA" w:rsidRPr="009F37EC" w:rsidDel="00E474FD" w:rsidRDefault="00842DC1" w:rsidP="00CF1D4B">
      <w:pPr>
        <w:tabs>
          <w:tab w:val="left" w:pos="4536"/>
          <w:tab w:val="left" w:pos="5529"/>
          <w:tab w:val="left" w:pos="6521"/>
        </w:tabs>
        <w:ind w:left="1418"/>
        <w:jc w:val="both"/>
        <w:rPr>
          <w:del w:id="385" w:author="Καρμίρης Αγγελος" w:date="2020-01-03T10:44:00Z"/>
          <w:sz w:val="24"/>
          <w:szCs w:val="24"/>
          <w:lang w:val="el-GR"/>
        </w:rPr>
      </w:pPr>
      <w:del w:id="386" w:author="Καρμίρης Αγγελος" w:date="2020-01-03T10:44:00Z">
        <w:r w:rsidRPr="009F37EC" w:rsidDel="00E474FD">
          <w:rPr>
            <w:sz w:val="24"/>
            <w:szCs w:val="24"/>
            <w:lang w:val="el-GR"/>
          </w:rPr>
          <w:delText>-</w:delText>
        </w:r>
        <w:r w:rsidR="00D355FA" w:rsidRPr="009F37EC" w:rsidDel="00E474FD">
          <w:rPr>
            <w:sz w:val="24"/>
            <w:szCs w:val="24"/>
            <w:lang w:val="el-GR"/>
          </w:rPr>
          <w:delText xml:space="preserve"> Μονωτήρ</w:delText>
        </w:r>
        <w:r w:rsidRPr="009F37EC" w:rsidDel="00E474FD">
          <w:rPr>
            <w:sz w:val="24"/>
            <w:szCs w:val="24"/>
            <w:lang w:val="el-GR"/>
          </w:rPr>
          <w:delText xml:space="preserve">ες </w:delText>
        </w:r>
        <w:r w:rsidR="00A57402" w:rsidDel="00E474FD">
          <w:rPr>
            <w:sz w:val="24"/>
            <w:szCs w:val="24"/>
            <w:lang w:val="el-GR"/>
          </w:rPr>
          <w:delText>διέλευσης</w:delText>
        </w:r>
        <w:r w:rsidR="00390A0B" w:rsidRPr="009F37EC" w:rsidDel="00E474FD">
          <w:rPr>
            <w:sz w:val="24"/>
            <w:szCs w:val="24"/>
            <w:lang w:val="el-GR"/>
          </w:rPr>
          <w:delText xml:space="preserve"> ΥΤ</w:delText>
        </w:r>
        <w:r w:rsidR="00C35B27" w:rsidRPr="00CF1D4B" w:rsidDel="00E474FD">
          <w:rPr>
            <w:sz w:val="24"/>
            <w:szCs w:val="24"/>
            <w:lang w:val="el-GR"/>
          </w:rPr>
          <w:delText xml:space="preserve">  </w:delText>
        </w:r>
        <w:r w:rsidR="00736B47" w:rsidDel="00E474FD">
          <w:rPr>
            <w:sz w:val="24"/>
            <w:szCs w:val="24"/>
            <w:lang w:val="el-GR"/>
          </w:rPr>
          <w:delText>420</w:delText>
        </w:r>
        <w:r w:rsidRPr="009F37EC" w:rsidDel="00E474FD">
          <w:rPr>
            <w:sz w:val="24"/>
            <w:szCs w:val="24"/>
            <w:lang w:val="el-GR"/>
          </w:rPr>
          <w:delText>kV</w:delText>
        </w:r>
        <w:r w:rsidR="00736B47" w:rsidDel="00E474FD">
          <w:rPr>
            <w:sz w:val="24"/>
            <w:szCs w:val="24"/>
            <w:lang w:val="el-GR"/>
          </w:rPr>
          <w:tab/>
        </w:r>
        <w:r w:rsidRPr="00CF1D4B" w:rsidDel="00E474FD">
          <w:rPr>
            <w:sz w:val="24"/>
            <w:szCs w:val="24"/>
            <w:lang w:val="el-GR"/>
          </w:rPr>
          <w:delText>SI</w:delText>
        </w:r>
        <w:r w:rsidRPr="009F37EC" w:rsidDel="00E474FD">
          <w:rPr>
            <w:sz w:val="24"/>
            <w:szCs w:val="24"/>
            <w:lang w:val="el-GR"/>
          </w:rPr>
          <w:delText>/</w:delText>
        </w:r>
        <w:r w:rsidRPr="00CF1D4B" w:rsidDel="00E474FD">
          <w:rPr>
            <w:sz w:val="24"/>
            <w:szCs w:val="24"/>
            <w:lang w:val="el-GR"/>
          </w:rPr>
          <w:delText>LI</w:delText>
        </w:r>
        <w:r w:rsidRPr="009F37EC" w:rsidDel="00E474FD">
          <w:rPr>
            <w:sz w:val="24"/>
            <w:szCs w:val="24"/>
            <w:lang w:val="el-GR"/>
          </w:rPr>
          <w:delText>/</w:delText>
        </w:r>
        <w:r w:rsidRPr="00CF1D4B" w:rsidDel="00E474FD">
          <w:rPr>
            <w:sz w:val="24"/>
            <w:szCs w:val="24"/>
            <w:lang w:val="el-GR"/>
          </w:rPr>
          <w:delText>AC</w:delText>
        </w:r>
        <w:r w:rsidR="00736B47" w:rsidDel="00E474FD">
          <w:rPr>
            <w:sz w:val="24"/>
            <w:szCs w:val="24"/>
            <w:lang w:val="el-GR"/>
          </w:rPr>
          <w:tab/>
        </w:r>
        <w:r w:rsidRPr="009F37EC" w:rsidDel="00E474FD">
          <w:rPr>
            <w:sz w:val="24"/>
            <w:szCs w:val="24"/>
            <w:lang w:val="el-GR"/>
          </w:rPr>
          <w:delText>: 1175/1550/6</w:delText>
        </w:r>
        <w:r w:rsidR="00E016EA" w:rsidDel="00E474FD">
          <w:rPr>
            <w:sz w:val="24"/>
            <w:szCs w:val="24"/>
            <w:lang w:val="el-GR"/>
          </w:rPr>
          <w:delText>95</w:delText>
        </w:r>
        <w:r w:rsidRPr="009F37EC" w:rsidDel="00E474FD">
          <w:rPr>
            <w:sz w:val="24"/>
            <w:szCs w:val="24"/>
            <w:lang w:val="el-GR"/>
          </w:rPr>
          <w:delText xml:space="preserve"> kV</w:delText>
        </w:r>
      </w:del>
    </w:p>
    <w:p w:rsidR="00F24760" w:rsidRPr="009F37EC" w:rsidDel="00E474FD" w:rsidRDefault="00F24760" w:rsidP="00CF1D4B">
      <w:pPr>
        <w:tabs>
          <w:tab w:val="left" w:pos="4536"/>
          <w:tab w:val="left" w:pos="5529"/>
          <w:tab w:val="left" w:pos="6521"/>
        </w:tabs>
        <w:ind w:left="1418"/>
        <w:jc w:val="both"/>
        <w:rPr>
          <w:del w:id="387" w:author="Καρμίρης Αγγελος" w:date="2020-01-03T10:44:00Z"/>
          <w:sz w:val="24"/>
          <w:szCs w:val="24"/>
          <w:lang w:val="el-GR"/>
        </w:rPr>
      </w:pPr>
    </w:p>
    <w:p w:rsidR="00D355FA" w:rsidRPr="009F37EC" w:rsidDel="00E474FD" w:rsidRDefault="00D355FA" w:rsidP="00CF1D4B">
      <w:pPr>
        <w:tabs>
          <w:tab w:val="left" w:pos="4536"/>
          <w:tab w:val="left" w:pos="5529"/>
          <w:tab w:val="left" w:pos="6521"/>
        </w:tabs>
        <w:ind w:left="1418"/>
        <w:jc w:val="both"/>
        <w:rPr>
          <w:del w:id="388" w:author="Καρμίρης Αγγελος" w:date="2020-01-03T10:44:00Z"/>
          <w:sz w:val="24"/>
          <w:szCs w:val="24"/>
          <w:lang w:val="el-GR"/>
        </w:rPr>
      </w:pPr>
      <w:del w:id="389" w:author="Καρμίρης Αγγελος" w:date="2020-01-03T10:44:00Z">
        <w:r w:rsidRPr="009F37EC" w:rsidDel="00E474FD">
          <w:rPr>
            <w:sz w:val="24"/>
            <w:szCs w:val="24"/>
            <w:lang w:val="el-GR"/>
          </w:rPr>
          <w:delText xml:space="preserve">- </w:delText>
        </w:r>
        <w:r w:rsidR="00390A0B" w:rsidRPr="009F37EC" w:rsidDel="00E474FD">
          <w:rPr>
            <w:sz w:val="24"/>
            <w:szCs w:val="24"/>
            <w:lang w:val="el-GR"/>
          </w:rPr>
          <w:delText>Ακροδέκτες γραμμής ΜΤ</w:delText>
        </w:r>
        <w:r w:rsidR="00C35B27" w:rsidRPr="00CF1D4B" w:rsidDel="00E474FD">
          <w:rPr>
            <w:sz w:val="24"/>
            <w:szCs w:val="24"/>
            <w:lang w:val="el-GR"/>
          </w:rPr>
          <w:delText xml:space="preserve">  </w:delText>
        </w:r>
        <w:r w:rsidR="00FA3104" w:rsidRPr="009F37EC" w:rsidDel="00E474FD">
          <w:rPr>
            <w:sz w:val="24"/>
            <w:szCs w:val="24"/>
            <w:lang w:val="el-GR"/>
          </w:rPr>
          <w:delText>17</w:delText>
        </w:r>
        <w:r w:rsidR="00842DC1" w:rsidRPr="009F37EC" w:rsidDel="00E474FD">
          <w:rPr>
            <w:sz w:val="24"/>
            <w:szCs w:val="24"/>
            <w:lang w:val="el-GR"/>
          </w:rPr>
          <w:delText>0</w:delText>
        </w:r>
        <w:r w:rsidR="0032151C" w:rsidRPr="009F37EC" w:rsidDel="00E474FD">
          <w:rPr>
            <w:sz w:val="24"/>
            <w:szCs w:val="24"/>
            <w:lang w:val="el-GR"/>
          </w:rPr>
          <w:delText xml:space="preserve"> </w:delText>
        </w:r>
        <w:r w:rsidR="00842DC1" w:rsidRPr="009F37EC" w:rsidDel="00E474FD">
          <w:rPr>
            <w:sz w:val="24"/>
            <w:szCs w:val="24"/>
            <w:lang w:val="el-GR"/>
          </w:rPr>
          <w:delText>kV</w:delText>
        </w:r>
        <w:r w:rsidR="00C35B27" w:rsidRPr="00CF1D4B" w:rsidDel="00E474FD">
          <w:rPr>
            <w:sz w:val="24"/>
            <w:szCs w:val="24"/>
            <w:lang w:val="el-GR"/>
          </w:rPr>
          <w:delText xml:space="preserve">  </w:delText>
        </w:r>
        <w:r w:rsidR="00C35B27" w:rsidDel="00E474FD">
          <w:rPr>
            <w:sz w:val="24"/>
            <w:szCs w:val="24"/>
          </w:rPr>
          <w:delText>SI</w:delText>
        </w:r>
        <w:r w:rsidR="00C35B27" w:rsidRPr="00CF1D4B" w:rsidDel="00E474FD">
          <w:rPr>
            <w:sz w:val="24"/>
            <w:szCs w:val="24"/>
            <w:lang w:val="el-GR"/>
          </w:rPr>
          <w:delText>/</w:delText>
        </w:r>
        <w:r w:rsidR="00842DC1" w:rsidRPr="00CF1D4B" w:rsidDel="00E474FD">
          <w:rPr>
            <w:sz w:val="24"/>
            <w:szCs w:val="24"/>
            <w:lang w:val="el-GR"/>
          </w:rPr>
          <w:delText>LI</w:delText>
        </w:r>
        <w:r w:rsidR="00C35B27" w:rsidRPr="00CF1D4B" w:rsidDel="00E474FD">
          <w:rPr>
            <w:sz w:val="24"/>
            <w:szCs w:val="24"/>
            <w:lang w:val="el-GR"/>
          </w:rPr>
          <w:delText>/</w:delText>
        </w:r>
        <w:r w:rsidR="00C35B27" w:rsidDel="00E474FD">
          <w:rPr>
            <w:sz w:val="24"/>
            <w:szCs w:val="24"/>
          </w:rPr>
          <w:delText>LIC</w:delText>
        </w:r>
        <w:r w:rsidR="00842DC1" w:rsidRPr="009F37EC" w:rsidDel="00E474FD">
          <w:rPr>
            <w:sz w:val="24"/>
            <w:szCs w:val="24"/>
            <w:lang w:val="el-GR"/>
          </w:rPr>
          <w:delText>/</w:delText>
        </w:r>
        <w:r w:rsidR="00842DC1" w:rsidRPr="00CF1D4B" w:rsidDel="00E474FD">
          <w:rPr>
            <w:sz w:val="24"/>
            <w:szCs w:val="24"/>
            <w:lang w:val="el-GR"/>
          </w:rPr>
          <w:delText>AC</w:delText>
        </w:r>
        <w:r w:rsidR="00736B47" w:rsidDel="00E474FD">
          <w:rPr>
            <w:sz w:val="24"/>
            <w:szCs w:val="24"/>
            <w:lang w:val="el-GR"/>
          </w:rPr>
          <w:tab/>
        </w:r>
        <w:r w:rsidR="00842DC1" w:rsidRPr="009F37EC" w:rsidDel="00E474FD">
          <w:rPr>
            <w:sz w:val="24"/>
            <w:szCs w:val="24"/>
            <w:lang w:val="el-GR"/>
          </w:rPr>
          <w:delText xml:space="preserve">: </w:delText>
        </w:r>
        <w:r w:rsidR="00C35B27" w:rsidRPr="00CF1D4B" w:rsidDel="00E474FD">
          <w:rPr>
            <w:sz w:val="24"/>
            <w:szCs w:val="24"/>
            <w:lang w:val="el-GR"/>
          </w:rPr>
          <w:delText>620/</w:delText>
        </w:r>
        <w:r w:rsidRPr="009F37EC" w:rsidDel="00E474FD">
          <w:rPr>
            <w:sz w:val="24"/>
            <w:szCs w:val="24"/>
            <w:lang w:val="el-GR"/>
          </w:rPr>
          <w:delText>750</w:delText>
        </w:r>
        <w:r w:rsidR="00B420BE" w:rsidRPr="00CF1D4B" w:rsidDel="00E474FD">
          <w:rPr>
            <w:sz w:val="24"/>
            <w:szCs w:val="24"/>
            <w:lang w:val="el-GR"/>
          </w:rPr>
          <w:delText>/825</w:delText>
        </w:r>
        <w:r w:rsidR="00FA3104" w:rsidRPr="009F37EC" w:rsidDel="00E474FD">
          <w:rPr>
            <w:sz w:val="24"/>
            <w:szCs w:val="24"/>
            <w:lang w:val="el-GR"/>
          </w:rPr>
          <w:delText>/325</w:delText>
        </w:r>
        <w:r w:rsidR="003809DE" w:rsidRPr="009F37EC" w:rsidDel="00E474FD">
          <w:rPr>
            <w:sz w:val="24"/>
            <w:szCs w:val="24"/>
            <w:lang w:val="el-GR"/>
          </w:rPr>
          <w:delText xml:space="preserve">  </w:delText>
        </w:r>
        <w:r w:rsidRPr="009F37EC" w:rsidDel="00E474FD">
          <w:rPr>
            <w:sz w:val="24"/>
            <w:szCs w:val="24"/>
            <w:lang w:val="el-GR"/>
          </w:rPr>
          <w:delText>kV</w:delText>
        </w:r>
      </w:del>
    </w:p>
    <w:p w:rsidR="00D355FA" w:rsidRPr="009F37EC" w:rsidDel="00E474FD" w:rsidRDefault="00842DC1" w:rsidP="00CF1D4B">
      <w:pPr>
        <w:tabs>
          <w:tab w:val="left" w:pos="4536"/>
          <w:tab w:val="left" w:pos="5529"/>
          <w:tab w:val="left" w:pos="6521"/>
        </w:tabs>
        <w:ind w:left="1418"/>
        <w:jc w:val="both"/>
        <w:rPr>
          <w:del w:id="390" w:author="Καρμίρης Αγγελος" w:date="2020-01-03T10:44:00Z"/>
          <w:sz w:val="24"/>
          <w:szCs w:val="24"/>
          <w:lang w:val="el-GR"/>
        </w:rPr>
      </w:pPr>
      <w:del w:id="391" w:author="Καρμίρης Αγγελος" w:date="2020-01-03T10:44:00Z">
        <w:r w:rsidRPr="009F37EC" w:rsidDel="00E474FD">
          <w:rPr>
            <w:sz w:val="24"/>
            <w:szCs w:val="24"/>
            <w:lang w:val="el-GR"/>
          </w:rPr>
          <w:delText xml:space="preserve">- Μονωτήρες </w:delText>
        </w:r>
        <w:r w:rsidR="00A57402" w:rsidDel="00E474FD">
          <w:rPr>
            <w:sz w:val="24"/>
            <w:szCs w:val="24"/>
            <w:lang w:val="el-GR"/>
          </w:rPr>
          <w:delText>διέλευσης</w:delText>
        </w:r>
        <w:r w:rsidR="00390A0B" w:rsidRPr="009F37EC" w:rsidDel="00E474FD">
          <w:rPr>
            <w:sz w:val="24"/>
            <w:szCs w:val="24"/>
            <w:lang w:val="el-GR"/>
          </w:rPr>
          <w:delText xml:space="preserve"> ΜΤ</w:delText>
        </w:r>
        <w:r w:rsidR="00C35B27" w:rsidRPr="00CF1D4B" w:rsidDel="00E474FD">
          <w:rPr>
            <w:sz w:val="24"/>
            <w:szCs w:val="24"/>
            <w:lang w:val="el-GR"/>
          </w:rPr>
          <w:delText xml:space="preserve">  </w:delText>
        </w:r>
        <w:r w:rsidR="00FA3104" w:rsidRPr="009F37EC" w:rsidDel="00E474FD">
          <w:rPr>
            <w:sz w:val="24"/>
            <w:szCs w:val="24"/>
            <w:lang w:val="el-GR"/>
          </w:rPr>
          <w:delText>17</w:delText>
        </w:r>
        <w:r w:rsidRPr="009F37EC" w:rsidDel="00E474FD">
          <w:rPr>
            <w:sz w:val="24"/>
            <w:szCs w:val="24"/>
            <w:lang w:val="el-GR"/>
          </w:rPr>
          <w:delText>0 kV</w:delText>
        </w:r>
        <w:r w:rsidR="00736B47" w:rsidDel="00E474FD">
          <w:rPr>
            <w:sz w:val="24"/>
            <w:szCs w:val="24"/>
            <w:lang w:val="el-GR"/>
          </w:rPr>
          <w:tab/>
        </w:r>
        <w:r w:rsidRPr="00CF1D4B" w:rsidDel="00E474FD">
          <w:rPr>
            <w:sz w:val="24"/>
            <w:szCs w:val="24"/>
            <w:lang w:val="el-GR"/>
          </w:rPr>
          <w:delText>LI</w:delText>
        </w:r>
        <w:r w:rsidRPr="009F37EC" w:rsidDel="00E474FD">
          <w:rPr>
            <w:sz w:val="24"/>
            <w:szCs w:val="24"/>
            <w:lang w:val="el-GR"/>
          </w:rPr>
          <w:delText>/</w:delText>
        </w:r>
        <w:r w:rsidRPr="00CF1D4B" w:rsidDel="00E474FD">
          <w:rPr>
            <w:sz w:val="24"/>
            <w:szCs w:val="24"/>
            <w:lang w:val="el-GR"/>
          </w:rPr>
          <w:delText>AC</w:delText>
        </w:r>
        <w:r w:rsidR="00736B47" w:rsidDel="00E474FD">
          <w:rPr>
            <w:sz w:val="24"/>
            <w:szCs w:val="24"/>
            <w:lang w:val="el-GR"/>
          </w:rPr>
          <w:tab/>
        </w:r>
        <w:r w:rsidRPr="009F37EC" w:rsidDel="00E474FD">
          <w:rPr>
            <w:sz w:val="24"/>
            <w:szCs w:val="24"/>
            <w:lang w:val="el-GR"/>
          </w:rPr>
          <w:delText>:</w:delText>
        </w:r>
        <w:r w:rsidR="00D355FA" w:rsidRPr="009F37EC" w:rsidDel="00E474FD">
          <w:rPr>
            <w:sz w:val="24"/>
            <w:szCs w:val="24"/>
            <w:lang w:val="el-GR"/>
          </w:rPr>
          <w:delText xml:space="preserve"> 750</w:delText>
        </w:r>
        <w:r w:rsidRPr="009F37EC" w:rsidDel="00E474FD">
          <w:rPr>
            <w:sz w:val="24"/>
            <w:szCs w:val="24"/>
            <w:lang w:val="el-GR"/>
          </w:rPr>
          <w:delText>/3</w:delText>
        </w:r>
        <w:r w:rsidR="00736B47" w:rsidDel="00E474FD">
          <w:rPr>
            <w:sz w:val="24"/>
            <w:szCs w:val="24"/>
            <w:lang w:val="el-GR"/>
          </w:rPr>
          <w:delText>5</w:delText>
        </w:r>
        <w:r w:rsidRPr="009F37EC" w:rsidDel="00E474FD">
          <w:rPr>
            <w:sz w:val="24"/>
            <w:szCs w:val="24"/>
            <w:lang w:val="el-GR"/>
          </w:rPr>
          <w:delText>5</w:delText>
        </w:r>
        <w:r w:rsidR="003809DE" w:rsidRPr="009F37EC" w:rsidDel="00E474FD">
          <w:rPr>
            <w:sz w:val="24"/>
            <w:szCs w:val="24"/>
            <w:lang w:val="el-GR"/>
          </w:rPr>
          <w:delText xml:space="preserve"> </w:delText>
        </w:r>
        <w:r w:rsidR="00D355FA" w:rsidRPr="009F37EC" w:rsidDel="00E474FD">
          <w:rPr>
            <w:sz w:val="24"/>
            <w:szCs w:val="24"/>
            <w:lang w:val="el-GR"/>
          </w:rPr>
          <w:delText>kV</w:delText>
        </w:r>
      </w:del>
    </w:p>
    <w:p w:rsidR="00F24760" w:rsidRPr="009F37EC" w:rsidDel="00E474FD" w:rsidRDefault="00F24760" w:rsidP="00CF1D4B">
      <w:pPr>
        <w:tabs>
          <w:tab w:val="left" w:pos="4536"/>
          <w:tab w:val="left" w:pos="5529"/>
          <w:tab w:val="left" w:pos="6521"/>
        </w:tabs>
        <w:ind w:left="1418"/>
        <w:jc w:val="both"/>
        <w:rPr>
          <w:del w:id="392" w:author="Καρμίρης Αγγελος" w:date="2020-01-03T10:44:00Z"/>
          <w:sz w:val="24"/>
          <w:szCs w:val="24"/>
          <w:lang w:val="el-GR"/>
        </w:rPr>
      </w:pPr>
    </w:p>
    <w:p w:rsidR="00D355FA" w:rsidRPr="009F37EC" w:rsidDel="00E474FD" w:rsidRDefault="00D355FA" w:rsidP="00CF1D4B">
      <w:pPr>
        <w:tabs>
          <w:tab w:val="left" w:pos="4536"/>
          <w:tab w:val="left" w:pos="5529"/>
          <w:tab w:val="left" w:pos="6521"/>
        </w:tabs>
        <w:ind w:left="1418"/>
        <w:jc w:val="both"/>
        <w:rPr>
          <w:del w:id="393" w:author="Καρμίρης Αγγελος" w:date="2020-01-03T10:44:00Z"/>
          <w:sz w:val="24"/>
          <w:szCs w:val="24"/>
          <w:lang w:val="el-GR"/>
        </w:rPr>
      </w:pPr>
      <w:del w:id="394" w:author="Καρμίρης Αγγελος" w:date="2020-01-03T10:44:00Z">
        <w:r w:rsidRPr="009F37EC" w:rsidDel="00E474FD">
          <w:rPr>
            <w:sz w:val="24"/>
            <w:szCs w:val="24"/>
            <w:lang w:val="el-GR"/>
          </w:rPr>
          <w:delText xml:space="preserve">- </w:delText>
        </w:r>
        <w:r w:rsidR="00842DC1" w:rsidRPr="009F37EC" w:rsidDel="00E474FD">
          <w:rPr>
            <w:sz w:val="24"/>
            <w:szCs w:val="24"/>
            <w:lang w:val="el-GR"/>
          </w:rPr>
          <w:delText>Τυλίγματα</w:delText>
        </w:r>
        <w:r w:rsidR="00390A0B" w:rsidRPr="009F37EC" w:rsidDel="00E474FD">
          <w:rPr>
            <w:sz w:val="24"/>
            <w:szCs w:val="24"/>
            <w:lang w:val="el-GR"/>
          </w:rPr>
          <w:delText xml:space="preserve"> (ΥΤ/ΜΤ) </w:delText>
        </w:r>
        <w:r w:rsidR="002979C3" w:rsidRPr="009F37EC" w:rsidDel="00E474FD">
          <w:rPr>
            <w:sz w:val="24"/>
            <w:szCs w:val="24"/>
            <w:lang w:val="el-GR"/>
          </w:rPr>
          <w:delText>ουδέτ.</w:delText>
        </w:r>
        <w:r w:rsidR="00C35B27" w:rsidRPr="00CF1D4B" w:rsidDel="00E474FD">
          <w:rPr>
            <w:sz w:val="24"/>
            <w:szCs w:val="24"/>
            <w:lang w:val="el-GR"/>
          </w:rPr>
          <w:delText xml:space="preserve">  </w:delText>
        </w:r>
        <w:r w:rsidR="00FA3104" w:rsidRPr="009F37EC" w:rsidDel="00E474FD">
          <w:rPr>
            <w:sz w:val="24"/>
            <w:szCs w:val="24"/>
            <w:lang w:val="el-GR"/>
          </w:rPr>
          <w:delText>123</w:delText>
        </w:r>
        <w:r w:rsidR="00FA3104" w:rsidRPr="00CF1D4B" w:rsidDel="00E474FD">
          <w:rPr>
            <w:sz w:val="24"/>
            <w:szCs w:val="24"/>
            <w:lang w:val="el-GR"/>
          </w:rPr>
          <w:delText>kV</w:delText>
        </w:r>
        <w:r w:rsidR="00736B47" w:rsidDel="00E474FD">
          <w:rPr>
            <w:sz w:val="24"/>
            <w:szCs w:val="24"/>
            <w:lang w:val="el-GR"/>
          </w:rPr>
          <w:tab/>
        </w:r>
        <w:r w:rsidR="00F24760" w:rsidRPr="00CF1D4B" w:rsidDel="00E474FD">
          <w:rPr>
            <w:sz w:val="24"/>
            <w:szCs w:val="24"/>
            <w:lang w:val="el-GR"/>
          </w:rPr>
          <w:delText>LI</w:delText>
        </w:r>
        <w:r w:rsidR="00F24760" w:rsidRPr="009F37EC" w:rsidDel="00E474FD">
          <w:rPr>
            <w:sz w:val="24"/>
            <w:szCs w:val="24"/>
            <w:lang w:val="el-GR"/>
          </w:rPr>
          <w:delText>/</w:delText>
        </w:r>
        <w:r w:rsidR="00F24760" w:rsidRPr="00CF1D4B" w:rsidDel="00E474FD">
          <w:rPr>
            <w:sz w:val="24"/>
            <w:szCs w:val="24"/>
            <w:lang w:val="el-GR"/>
          </w:rPr>
          <w:delText>AC</w:delText>
        </w:r>
        <w:r w:rsidR="00736B47" w:rsidDel="00E474FD">
          <w:rPr>
            <w:sz w:val="24"/>
            <w:szCs w:val="24"/>
            <w:lang w:val="el-GR"/>
          </w:rPr>
          <w:tab/>
        </w:r>
        <w:r w:rsidR="00F24760" w:rsidRPr="009F37EC" w:rsidDel="00E474FD">
          <w:rPr>
            <w:sz w:val="24"/>
            <w:szCs w:val="24"/>
            <w:lang w:val="el-GR"/>
          </w:rPr>
          <w:delText xml:space="preserve">: </w:delText>
        </w:r>
        <w:r w:rsidR="00736B47" w:rsidDel="00E474FD">
          <w:rPr>
            <w:sz w:val="24"/>
            <w:szCs w:val="24"/>
            <w:lang w:val="el-GR"/>
          </w:rPr>
          <w:delText>5</w:delText>
        </w:r>
        <w:r w:rsidRPr="009F37EC" w:rsidDel="00E474FD">
          <w:rPr>
            <w:sz w:val="24"/>
            <w:szCs w:val="24"/>
            <w:lang w:val="el-GR"/>
          </w:rPr>
          <w:delText>50</w:delText>
        </w:r>
        <w:r w:rsidR="008625E8" w:rsidRPr="009F37EC" w:rsidDel="00E474FD">
          <w:rPr>
            <w:sz w:val="24"/>
            <w:szCs w:val="24"/>
            <w:lang w:val="el-GR"/>
          </w:rPr>
          <w:delText>/</w:delText>
        </w:r>
        <w:r w:rsidR="00736B47" w:rsidDel="00E474FD">
          <w:rPr>
            <w:sz w:val="24"/>
            <w:szCs w:val="24"/>
            <w:lang w:val="el-GR"/>
          </w:rPr>
          <w:delText>230</w:delText>
        </w:r>
        <w:r w:rsidR="003809DE" w:rsidRPr="009F37EC" w:rsidDel="00E474FD">
          <w:rPr>
            <w:sz w:val="24"/>
            <w:szCs w:val="24"/>
            <w:lang w:val="el-GR"/>
          </w:rPr>
          <w:delText xml:space="preserve"> </w:delText>
        </w:r>
        <w:r w:rsidRPr="009F37EC" w:rsidDel="00E474FD">
          <w:rPr>
            <w:sz w:val="24"/>
            <w:szCs w:val="24"/>
            <w:lang w:val="el-GR"/>
          </w:rPr>
          <w:delText>kV</w:delText>
        </w:r>
      </w:del>
    </w:p>
    <w:p w:rsidR="00D355FA" w:rsidRPr="009F37EC" w:rsidDel="00E474FD" w:rsidRDefault="00842DC1" w:rsidP="00CF1D4B">
      <w:pPr>
        <w:tabs>
          <w:tab w:val="left" w:pos="4536"/>
          <w:tab w:val="left" w:pos="5529"/>
          <w:tab w:val="left" w:pos="6521"/>
        </w:tabs>
        <w:ind w:left="1418"/>
        <w:jc w:val="both"/>
        <w:rPr>
          <w:del w:id="395" w:author="Καρμίρης Αγγελος" w:date="2020-01-03T10:44:00Z"/>
          <w:sz w:val="24"/>
          <w:szCs w:val="24"/>
          <w:lang w:val="el-GR"/>
        </w:rPr>
      </w:pPr>
      <w:del w:id="396" w:author="Καρμίρης Αγγελος" w:date="2020-01-03T10:44:00Z">
        <w:r w:rsidRPr="009F37EC" w:rsidDel="00E474FD">
          <w:rPr>
            <w:sz w:val="24"/>
            <w:szCs w:val="24"/>
            <w:lang w:val="el-GR"/>
          </w:rPr>
          <w:delText>- Μονωτήρ</w:delText>
        </w:r>
        <w:r w:rsidR="00390A0B" w:rsidRPr="009F37EC" w:rsidDel="00E474FD">
          <w:rPr>
            <w:sz w:val="24"/>
            <w:szCs w:val="24"/>
            <w:lang w:val="el-GR"/>
          </w:rPr>
          <w:delText>α</w:delText>
        </w:r>
        <w:r w:rsidRPr="009F37EC" w:rsidDel="00E474FD">
          <w:rPr>
            <w:sz w:val="24"/>
            <w:szCs w:val="24"/>
            <w:lang w:val="el-GR"/>
          </w:rPr>
          <w:delText xml:space="preserve">ς </w:delText>
        </w:r>
        <w:r w:rsidR="00A57402" w:rsidDel="00E474FD">
          <w:rPr>
            <w:sz w:val="24"/>
            <w:szCs w:val="24"/>
            <w:lang w:val="el-GR"/>
          </w:rPr>
          <w:delText>διέλευσης</w:delText>
        </w:r>
        <w:r w:rsidR="00CF43A7" w:rsidRPr="009F37EC" w:rsidDel="00E474FD">
          <w:rPr>
            <w:sz w:val="24"/>
            <w:szCs w:val="24"/>
            <w:lang w:val="el-GR"/>
          </w:rPr>
          <w:delText xml:space="preserve"> ουδέτ</w:delText>
        </w:r>
        <w:r w:rsidR="008625E8" w:rsidRPr="009F37EC" w:rsidDel="00E474FD">
          <w:rPr>
            <w:sz w:val="24"/>
            <w:szCs w:val="24"/>
            <w:lang w:val="el-GR"/>
          </w:rPr>
          <w:delText>.123</w:delText>
        </w:r>
        <w:r w:rsidR="00CF43A7" w:rsidRPr="00CF1D4B" w:rsidDel="00E474FD">
          <w:rPr>
            <w:sz w:val="24"/>
            <w:szCs w:val="24"/>
            <w:lang w:val="el-GR"/>
          </w:rPr>
          <w:delText>kV</w:delText>
        </w:r>
        <w:r w:rsidR="00736B47" w:rsidDel="00E474FD">
          <w:rPr>
            <w:sz w:val="24"/>
            <w:szCs w:val="24"/>
            <w:lang w:val="el-GR"/>
          </w:rPr>
          <w:tab/>
        </w:r>
        <w:r w:rsidR="00F24760" w:rsidRPr="00CF1D4B" w:rsidDel="00E474FD">
          <w:rPr>
            <w:sz w:val="24"/>
            <w:szCs w:val="24"/>
            <w:lang w:val="el-GR"/>
          </w:rPr>
          <w:delText>LI</w:delText>
        </w:r>
        <w:r w:rsidR="00F24760" w:rsidRPr="009F37EC" w:rsidDel="00E474FD">
          <w:rPr>
            <w:sz w:val="24"/>
            <w:szCs w:val="24"/>
            <w:lang w:val="el-GR"/>
          </w:rPr>
          <w:delText>/</w:delText>
        </w:r>
        <w:r w:rsidR="00F24760" w:rsidRPr="00CF1D4B" w:rsidDel="00E474FD">
          <w:rPr>
            <w:sz w:val="24"/>
            <w:szCs w:val="24"/>
            <w:lang w:val="el-GR"/>
          </w:rPr>
          <w:delText>AC</w:delText>
        </w:r>
        <w:r w:rsidR="00736B47" w:rsidDel="00E474FD">
          <w:rPr>
            <w:sz w:val="24"/>
            <w:szCs w:val="24"/>
            <w:lang w:val="el-GR"/>
          </w:rPr>
          <w:tab/>
        </w:r>
        <w:r w:rsidR="00F24760" w:rsidRPr="009F37EC" w:rsidDel="00E474FD">
          <w:rPr>
            <w:sz w:val="24"/>
            <w:szCs w:val="24"/>
            <w:lang w:val="el-GR"/>
          </w:rPr>
          <w:delText xml:space="preserve">: </w:delText>
        </w:r>
        <w:r w:rsidR="00736B47" w:rsidDel="00E474FD">
          <w:rPr>
            <w:sz w:val="24"/>
            <w:szCs w:val="24"/>
            <w:lang w:val="el-GR"/>
          </w:rPr>
          <w:delText>5</w:delText>
        </w:r>
        <w:r w:rsidR="00D355FA" w:rsidRPr="009F37EC" w:rsidDel="00E474FD">
          <w:rPr>
            <w:sz w:val="24"/>
            <w:szCs w:val="24"/>
            <w:lang w:val="el-GR"/>
          </w:rPr>
          <w:delText>50</w:delText>
        </w:r>
        <w:r w:rsidR="008625E8" w:rsidRPr="009F37EC" w:rsidDel="00E474FD">
          <w:rPr>
            <w:sz w:val="24"/>
            <w:szCs w:val="24"/>
            <w:lang w:val="el-GR"/>
          </w:rPr>
          <w:delText>/</w:delText>
        </w:r>
        <w:r w:rsidR="00736B47" w:rsidDel="00E474FD">
          <w:rPr>
            <w:sz w:val="24"/>
            <w:szCs w:val="24"/>
            <w:lang w:val="el-GR"/>
          </w:rPr>
          <w:delText>25</w:delText>
        </w:r>
        <w:r w:rsidR="008625E8" w:rsidRPr="009F37EC" w:rsidDel="00E474FD">
          <w:rPr>
            <w:sz w:val="24"/>
            <w:szCs w:val="24"/>
            <w:lang w:val="el-GR"/>
          </w:rPr>
          <w:delText>5</w:delText>
        </w:r>
        <w:r w:rsidR="003809DE" w:rsidRPr="009F37EC" w:rsidDel="00E474FD">
          <w:rPr>
            <w:sz w:val="24"/>
            <w:szCs w:val="24"/>
            <w:lang w:val="el-GR"/>
          </w:rPr>
          <w:delText xml:space="preserve"> </w:delText>
        </w:r>
        <w:r w:rsidR="00D355FA" w:rsidRPr="009F37EC" w:rsidDel="00E474FD">
          <w:rPr>
            <w:sz w:val="24"/>
            <w:szCs w:val="24"/>
            <w:lang w:val="el-GR"/>
          </w:rPr>
          <w:delText>kV</w:delText>
        </w:r>
      </w:del>
    </w:p>
    <w:p w:rsidR="00F24760" w:rsidRPr="009F37EC" w:rsidDel="00E474FD" w:rsidRDefault="00F24760" w:rsidP="00CF1D4B">
      <w:pPr>
        <w:tabs>
          <w:tab w:val="left" w:pos="4536"/>
          <w:tab w:val="left" w:pos="5529"/>
          <w:tab w:val="left" w:pos="6521"/>
        </w:tabs>
        <w:ind w:left="1418"/>
        <w:jc w:val="both"/>
        <w:rPr>
          <w:del w:id="397" w:author="Καρμίρης Αγγελος" w:date="2020-01-03T10:44:00Z"/>
          <w:sz w:val="24"/>
          <w:szCs w:val="24"/>
          <w:lang w:val="el-GR"/>
        </w:rPr>
      </w:pPr>
    </w:p>
    <w:p w:rsidR="00D355FA" w:rsidRPr="009F37EC" w:rsidDel="00E474FD" w:rsidRDefault="00D355FA" w:rsidP="00CF1D4B">
      <w:pPr>
        <w:tabs>
          <w:tab w:val="left" w:pos="4536"/>
          <w:tab w:val="left" w:pos="5529"/>
          <w:tab w:val="left" w:pos="6521"/>
        </w:tabs>
        <w:ind w:left="1418"/>
        <w:jc w:val="both"/>
        <w:rPr>
          <w:del w:id="398" w:author="Καρμίρης Αγγελος" w:date="2020-01-03T10:44:00Z"/>
          <w:sz w:val="24"/>
          <w:szCs w:val="24"/>
          <w:lang w:val="el-GR"/>
        </w:rPr>
      </w:pPr>
      <w:del w:id="399" w:author="Καρμίρης Αγγελος" w:date="2020-01-03T10:44:00Z">
        <w:r w:rsidRPr="009F37EC" w:rsidDel="00E474FD">
          <w:rPr>
            <w:sz w:val="24"/>
            <w:szCs w:val="24"/>
            <w:lang w:val="el-GR"/>
          </w:rPr>
          <w:delText>-</w:delText>
        </w:r>
        <w:r w:rsidR="00390A0B" w:rsidRPr="009F37EC" w:rsidDel="00E474FD">
          <w:rPr>
            <w:sz w:val="24"/>
            <w:szCs w:val="24"/>
            <w:lang w:val="el-GR"/>
          </w:rPr>
          <w:delText xml:space="preserve"> Ακροδέκτες γραμμής ΧΤ</w:delText>
        </w:r>
        <w:r w:rsidR="00C35B27" w:rsidRPr="00CF1D4B" w:rsidDel="00E474FD">
          <w:rPr>
            <w:sz w:val="24"/>
            <w:szCs w:val="24"/>
            <w:lang w:val="el-GR"/>
          </w:rPr>
          <w:delText xml:space="preserve">  </w:delText>
        </w:r>
        <w:r w:rsidR="00CF43A7" w:rsidRPr="009F37EC" w:rsidDel="00E474FD">
          <w:rPr>
            <w:sz w:val="24"/>
            <w:szCs w:val="24"/>
            <w:lang w:val="el-GR"/>
          </w:rPr>
          <w:delText>52</w:delText>
        </w:r>
        <w:r w:rsidR="00F24760" w:rsidRPr="009F37EC" w:rsidDel="00E474FD">
          <w:rPr>
            <w:sz w:val="24"/>
            <w:szCs w:val="24"/>
            <w:lang w:val="el-GR"/>
          </w:rPr>
          <w:delText xml:space="preserve"> kV</w:delText>
        </w:r>
        <w:r w:rsidR="00180A1C" w:rsidRPr="00CF1D4B" w:rsidDel="00E474FD">
          <w:rPr>
            <w:sz w:val="24"/>
            <w:szCs w:val="24"/>
            <w:lang w:val="el-GR"/>
          </w:rPr>
          <w:delText xml:space="preserve">          </w:delText>
        </w:r>
        <w:r w:rsidR="00F24760" w:rsidRPr="00CF1D4B" w:rsidDel="00E474FD">
          <w:rPr>
            <w:sz w:val="24"/>
            <w:szCs w:val="24"/>
            <w:lang w:val="el-GR"/>
          </w:rPr>
          <w:delText>LI</w:delText>
        </w:r>
        <w:r w:rsidR="00180A1C" w:rsidRPr="00CF1D4B" w:rsidDel="00E474FD">
          <w:rPr>
            <w:sz w:val="24"/>
            <w:szCs w:val="24"/>
            <w:lang w:val="el-GR"/>
          </w:rPr>
          <w:delText>/</w:delText>
        </w:r>
        <w:r w:rsidR="00180A1C" w:rsidDel="00E474FD">
          <w:rPr>
            <w:sz w:val="24"/>
            <w:szCs w:val="24"/>
          </w:rPr>
          <w:delText>LIC</w:delText>
        </w:r>
        <w:r w:rsidR="00F24760" w:rsidRPr="009F37EC" w:rsidDel="00E474FD">
          <w:rPr>
            <w:sz w:val="24"/>
            <w:szCs w:val="24"/>
            <w:lang w:val="el-GR"/>
          </w:rPr>
          <w:delText>/</w:delText>
        </w:r>
        <w:r w:rsidR="00F24760" w:rsidRPr="00CF1D4B" w:rsidDel="00E474FD">
          <w:rPr>
            <w:sz w:val="24"/>
            <w:szCs w:val="24"/>
            <w:lang w:val="el-GR"/>
          </w:rPr>
          <w:delText>AC</w:delText>
        </w:r>
        <w:r w:rsidR="00736B47" w:rsidDel="00E474FD">
          <w:rPr>
            <w:sz w:val="24"/>
            <w:szCs w:val="24"/>
            <w:lang w:val="el-GR"/>
          </w:rPr>
          <w:tab/>
        </w:r>
        <w:r w:rsidR="00F24760" w:rsidRPr="009F37EC" w:rsidDel="00E474FD">
          <w:rPr>
            <w:sz w:val="24"/>
            <w:szCs w:val="24"/>
            <w:lang w:val="el-GR"/>
          </w:rPr>
          <w:delText>:</w:delText>
        </w:r>
        <w:r w:rsidR="00736B47" w:rsidDel="00E474FD">
          <w:rPr>
            <w:sz w:val="24"/>
            <w:szCs w:val="24"/>
            <w:lang w:val="el-GR"/>
          </w:rPr>
          <w:delText xml:space="preserve"> </w:delText>
        </w:r>
        <w:r w:rsidRPr="009F37EC" w:rsidDel="00E474FD">
          <w:rPr>
            <w:sz w:val="24"/>
            <w:szCs w:val="24"/>
            <w:lang w:val="el-GR"/>
          </w:rPr>
          <w:delText>250</w:delText>
        </w:r>
        <w:r w:rsidR="00180A1C" w:rsidRPr="00CF1D4B" w:rsidDel="00E474FD">
          <w:rPr>
            <w:sz w:val="24"/>
            <w:szCs w:val="24"/>
            <w:lang w:val="el-GR"/>
          </w:rPr>
          <w:delText>/275</w:delText>
        </w:r>
        <w:r w:rsidR="00F24760" w:rsidRPr="009F37EC" w:rsidDel="00E474FD">
          <w:rPr>
            <w:sz w:val="24"/>
            <w:szCs w:val="24"/>
            <w:lang w:val="el-GR"/>
          </w:rPr>
          <w:delText>/95</w:delText>
        </w:r>
        <w:r w:rsidR="003809DE" w:rsidRPr="009F37EC" w:rsidDel="00E474FD">
          <w:rPr>
            <w:sz w:val="24"/>
            <w:szCs w:val="24"/>
            <w:lang w:val="el-GR"/>
          </w:rPr>
          <w:delText xml:space="preserve"> </w:delText>
        </w:r>
        <w:r w:rsidRPr="009F37EC" w:rsidDel="00E474FD">
          <w:rPr>
            <w:sz w:val="24"/>
            <w:szCs w:val="24"/>
            <w:lang w:val="el-GR"/>
          </w:rPr>
          <w:delText>kV</w:delText>
        </w:r>
      </w:del>
    </w:p>
    <w:p w:rsidR="00F24760" w:rsidRPr="009F37EC" w:rsidDel="00E474FD" w:rsidRDefault="00842DC1" w:rsidP="00CF1D4B">
      <w:pPr>
        <w:tabs>
          <w:tab w:val="left" w:pos="4536"/>
          <w:tab w:val="left" w:pos="5529"/>
          <w:tab w:val="left" w:pos="6521"/>
        </w:tabs>
        <w:ind w:left="1418"/>
        <w:jc w:val="both"/>
        <w:rPr>
          <w:del w:id="400" w:author="Καρμίρης Αγγελος" w:date="2020-01-03T10:44:00Z"/>
          <w:sz w:val="24"/>
          <w:szCs w:val="24"/>
          <w:lang w:val="el-GR"/>
        </w:rPr>
      </w:pPr>
      <w:del w:id="401" w:author="Καρμίρης Αγγελος" w:date="2020-01-03T10:44:00Z">
        <w:r w:rsidRPr="009F37EC" w:rsidDel="00E474FD">
          <w:rPr>
            <w:sz w:val="24"/>
            <w:szCs w:val="24"/>
            <w:lang w:val="el-GR"/>
          </w:rPr>
          <w:delText xml:space="preserve">- Μονωτήρες </w:delText>
        </w:r>
        <w:r w:rsidR="00A57402" w:rsidDel="00E474FD">
          <w:rPr>
            <w:sz w:val="24"/>
            <w:szCs w:val="24"/>
            <w:lang w:val="el-GR"/>
          </w:rPr>
          <w:delText>διέλευσης</w:delText>
        </w:r>
        <w:r w:rsidR="00390A0B" w:rsidRPr="009F37EC" w:rsidDel="00E474FD">
          <w:rPr>
            <w:sz w:val="24"/>
            <w:szCs w:val="24"/>
            <w:lang w:val="el-GR"/>
          </w:rPr>
          <w:delText xml:space="preserve"> ΧΤ</w:delText>
        </w:r>
        <w:r w:rsidR="00C35B27" w:rsidRPr="00CF1D4B" w:rsidDel="00E474FD">
          <w:rPr>
            <w:sz w:val="24"/>
            <w:szCs w:val="24"/>
            <w:lang w:val="el-GR"/>
          </w:rPr>
          <w:delText xml:space="preserve">  </w:delText>
        </w:r>
        <w:r w:rsidR="00CF43A7" w:rsidRPr="009F37EC" w:rsidDel="00E474FD">
          <w:rPr>
            <w:sz w:val="24"/>
            <w:szCs w:val="24"/>
            <w:lang w:val="el-GR"/>
          </w:rPr>
          <w:delText>52</w:delText>
        </w:r>
        <w:r w:rsidR="00F24760" w:rsidRPr="009F37EC" w:rsidDel="00E474FD">
          <w:rPr>
            <w:sz w:val="24"/>
            <w:szCs w:val="24"/>
            <w:lang w:val="el-GR"/>
          </w:rPr>
          <w:delText xml:space="preserve"> kV</w:delText>
        </w:r>
        <w:r w:rsidR="00736B47" w:rsidDel="00E474FD">
          <w:rPr>
            <w:sz w:val="24"/>
            <w:szCs w:val="24"/>
            <w:lang w:val="el-GR"/>
          </w:rPr>
          <w:tab/>
        </w:r>
        <w:r w:rsidR="00F24760" w:rsidRPr="00CF1D4B" w:rsidDel="00E474FD">
          <w:rPr>
            <w:sz w:val="24"/>
            <w:szCs w:val="24"/>
            <w:lang w:val="el-GR"/>
          </w:rPr>
          <w:delText>LI</w:delText>
        </w:r>
        <w:r w:rsidR="00F24760" w:rsidRPr="009F37EC" w:rsidDel="00E474FD">
          <w:rPr>
            <w:sz w:val="24"/>
            <w:szCs w:val="24"/>
            <w:lang w:val="el-GR"/>
          </w:rPr>
          <w:delText>/</w:delText>
        </w:r>
        <w:r w:rsidR="00F24760" w:rsidRPr="00CF1D4B" w:rsidDel="00E474FD">
          <w:rPr>
            <w:sz w:val="24"/>
            <w:szCs w:val="24"/>
            <w:lang w:val="el-GR"/>
          </w:rPr>
          <w:delText>AC</w:delText>
        </w:r>
        <w:r w:rsidR="00736B47" w:rsidDel="00E474FD">
          <w:rPr>
            <w:sz w:val="24"/>
            <w:szCs w:val="24"/>
            <w:lang w:val="el-GR"/>
          </w:rPr>
          <w:tab/>
        </w:r>
        <w:r w:rsidR="00F24760" w:rsidRPr="009F37EC" w:rsidDel="00E474FD">
          <w:rPr>
            <w:sz w:val="24"/>
            <w:szCs w:val="24"/>
            <w:lang w:val="el-GR"/>
          </w:rPr>
          <w:delText>:</w:delText>
        </w:r>
        <w:r w:rsidR="00390A0B" w:rsidRPr="009F37EC" w:rsidDel="00E474FD">
          <w:rPr>
            <w:sz w:val="24"/>
            <w:szCs w:val="24"/>
            <w:lang w:val="el-GR"/>
          </w:rPr>
          <w:delText xml:space="preserve"> </w:delText>
        </w:r>
        <w:r w:rsidR="00CF43A7" w:rsidRPr="009F37EC" w:rsidDel="00E474FD">
          <w:rPr>
            <w:sz w:val="24"/>
            <w:szCs w:val="24"/>
            <w:lang w:val="el-GR"/>
          </w:rPr>
          <w:delText>250/</w:delText>
        </w:r>
        <w:r w:rsidR="00736B47" w:rsidDel="00E474FD">
          <w:rPr>
            <w:sz w:val="24"/>
            <w:szCs w:val="24"/>
            <w:lang w:val="el-GR"/>
          </w:rPr>
          <w:delText>105</w:delText>
        </w:r>
        <w:r w:rsidR="00F24760" w:rsidRPr="009F37EC" w:rsidDel="00E474FD">
          <w:rPr>
            <w:sz w:val="24"/>
            <w:szCs w:val="24"/>
            <w:lang w:val="el-GR"/>
          </w:rPr>
          <w:delText xml:space="preserve"> kV</w:delText>
        </w:r>
      </w:del>
    </w:p>
    <w:p w:rsidR="002979C3" w:rsidRPr="009F37EC" w:rsidDel="00E474FD" w:rsidRDefault="002979C3" w:rsidP="00390A0B">
      <w:pPr>
        <w:ind w:right="-1050"/>
        <w:jc w:val="both"/>
        <w:rPr>
          <w:del w:id="402" w:author="Καρμίρης Αγγελος" w:date="2020-01-03T10:44:00Z"/>
          <w:sz w:val="24"/>
          <w:szCs w:val="24"/>
          <w:lang w:val="el-GR"/>
        </w:rPr>
      </w:pPr>
    </w:p>
    <w:p w:rsidR="00AE26F7" w:rsidRPr="009F37EC" w:rsidDel="00E474FD" w:rsidRDefault="009E643F" w:rsidP="00AE26F7">
      <w:pPr>
        <w:ind w:firstLine="720"/>
        <w:jc w:val="both"/>
        <w:rPr>
          <w:del w:id="403" w:author="Καρμίρης Αγγελος" w:date="2020-01-03T10:44:00Z"/>
          <w:b/>
          <w:bCs/>
          <w:sz w:val="24"/>
          <w:szCs w:val="24"/>
          <w:lang w:val="el-GR"/>
        </w:rPr>
      </w:pPr>
      <w:del w:id="404" w:author="Καρμίρης Αγγελος" w:date="2020-01-03T10:44:00Z">
        <w:r w:rsidRPr="009F37EC" w:rsidDel="00E474FD">
          <w:rPr>
            <w:b/>
            <w:bCs/>
            <w:sz w:val="24"/>
            <w:szCs w:val="24"/>
            <w:lang w:val="el-GR"/>
          </w:rPr>
          <w:delText>8</w:delText>
        </w:r>
        <w:r w:rsidR="00AE26F7" w:rsidRPr="009F37EC" w:rsidDel="00E474FD">
          <w:rPr>
            <w:b/>
            <w:bCs/>
            <w:sz w:val="24"/>
            <w:szCs w:val="24"/>
            <w:lang w:val="el-GR"/>
          </w:rPr>
          <w:delText>.</w:delText>
        </w:r>
        <w:r w:rsidR="00AE26F7" w:rsidRPr="009F37EC" w:rsidDel="00E474FD">
          <w:rPr>
            <w:b/>
            <w:bCs/>
            <w:sz w:val="24"/>
            <w:szCs w:val="24"/>
            <w:lang w:val="el-GR"/>
          </w:rPr>
          <w:tab/>
        </w:r>
        <w:r w:rsidR="00AE26F7" w:rsidRPr="009F37EC" w:rsidDel="00E474FD">
          <w:rPr>
            <w:b/>
            <w:bCs/>
            <w:sz w:val="24"/>
            <w:szCs w:val="24"/>
            <w:u w:val="single"/>
            <w:lang w:val="el-GR"/>
          </w:rPr>
          <w:delText>Iκανότητα αντοχής σε βραχυκύκλωμα</w:delText>
        </w:r>
      </w:del>
    </w:p>
    <w:p w:rsidR="00AE26F7" w:rsidRPr="009F37EC" w:rsidDel="00E474FD" w:rsidRDefault="00AE26F7" w:rsidP="00AE26F7">
      <w:pPr>
        <w:jc w:val="both"/>
        <w:rPr>
          <w:del w:id="405" w:author="Καρμίρης Αγγελος" w:date="2020-01-03T10:44:00Z"/>
          <w:sz w:val="24"/>
          <w:szCs w:val="24"/>
          <w:lang w:val="el-GR"/>
        </w:rPr>
      </w:pPr>
    </w:p>
    <w:p w:rsidR="00AE26F7" w:rsidDel="00E474FD" w:rsidRDefault="00AE26F7" w:rsidP="00C82108">
      <w:pPr>
        <w:ind w:left="1418" w:hanging="1418"/>
        <w:jc w:val="both"/>
        <w:rPr>
          <w:del w:id="406" w:author="Καρμίρης Αγγελος" w:date="2020-01-03T10:44:00Z"/>
          <w:sz w:val="24"/>
          <w:szCs w:val="24"/>
          <w:lang w:val="el-GR"/>
        </w:rPr>
      </w:pPr>
      <w:del w:id="407" w:author="Καρμίρης Αγγελος" w:date="2020-01-03T10:44:00Z">
        <w:r w:rsidRPr="009F37EC" w:rsidDel="00E474FD">
          <w:rPr>
            <w:sz w:val="24"/>
            <w:szCs w:val="24"/>
            <w:lang w:val="el-GR"/>
          </w:rPr>
          <w:tab/>
        </w:r>
        <w:r w:rsidRPr="009F37EC" w:rsidDel="00E474FD">
          <w:rPr>
            <w:sz w:val="24"/>
            <w:szCs w:val="24"/>
            <w:lang w:val="el-GR"/>
          </w:rPr>
          <w:tab/>
          <w:delText>Ο αυτομετασχηματιστ</w:delText>
        </w:r>
        <w:r w:rsidR="005B6BCD" w:rsidRPr="009F37EC" w:rsidDel="00E474FD">
          <w:rPr>
            <w:sz w:val="24"/>
            <w:szCs w:val="24"/>
            <w:lang w:val="el-GR"/>
          </w:rPr>
          <w:delText>ής</w:delText>
        </w:r>
        <w:r w:rsidRPr="009F37EC" w:rsidDel="00E474FD">
          <w:rPr>
            <w:sz w:val="24"/>
            <w:szCs w:val="24"/>
            <w:lang w:val="el-GR"/>
          </w:rPr>
          <w:delText xml:space="preserve"> πρέπει να έχ</w:delText>
        </w:r>
        <w:r w:rsidR="005B6BCD" w:rsidRPr="009F37EC" w:rsidDel="00E474FD">
          <w:rPr>
            <w:sz w:val="24"/>
            <w:szCs w:val="24"/>
            <w:lang w:val="el-GR"/>
          </w:rPr>
          <w:delText>ει</w:delText>
        </w:r>
        <w:r w:rsidRPr="009F37EC" w:rsidDel="00E474FD">
          <w:rPr>
            <w:sz w:val="24"/>
            <w:szCs w:val="24"/>
            <w:lang w:val="el-GR"/>
          </w:rPr>
          <w:delText xml:space="preserve"> την ικανότητα, κάτω από συνθήκες λειτουργίας, να αντέχ</w:delText>
        </w:r>
        <w:r w:rsidR="005B6BCD" w:rsidRPr="009F37EC" w:rsidDel="00E474FD">
          <w:rPr>
            <w:sz w:val="24"/>
            <w:szCs w:val="24"/>
            <w:lang w:val="el-GR"/>
          </w:rPr>
          <w:delText>ει</w:delText>
        </w:r>
        <w:r w:rsidR="00EA75DF" w:rsidRPr="009F37EC" w:rsidDel="00E474FD">
          <w:rPr>
            <w:sz w:val="24"/>
            <w:szCs w:val="24"/>
            <w:lang w:val="el-GR"/>
          </w:rPr>
          <w:delText xml:space="preserve"> για δύο (2</w:delText>
        </w:r>
        <w:r w:rsidR="00CF43A7" w:rsidRPr="009F37EC" w:rsidDel="00E474FD">
          <w:rPr>
            <w:sz w:val="24"/>
            <w:szCs w:val="24"/>
            <w:lang w:val="el-GR"/>
          </w:rPr>
          <w:delText>)</w:delText>
        </w:r>
        <w:r w:rsidRPr="009F37EC" w:rsidDel="00E474FD">
          <w:rPr>
            <w:sz w:val="24"/>
            <w:szCs w:val="24"/>
            <w:lang w:val="el-GR"/>
          </w:rPr>
          <w:delText xml:space="preserve"> δευτερόλεπτα, σε οποιαδήποτε λήψη του </w:delText>
        </w:r>
        <w:r w:rsidR="005B6BCD" w:rsidRPr="009F37EC" w:rsidDel="00E474FD">
          <w:rPr>
            <w:sz w:val="24"/>
            <w:szCs w:val="24"/>
            <w:lang w:val="el-GR"/>
          </w:rPr>
          <w:delText>μηχανισμού αλλαγής τάσεως υπό φορτίο</w:delText>
        </w:r>
        <w:r w:rsidRPr="009F37EC" w:rsidDel="00E474FD">
          <w:rPr>
            <w:sz w:val="24"/>
            <w:szCs w:val="24"/>
            <w:lang w:val="el-GR"/>
          </w:rPr>
          <w:delText>, βραχυκ</w:delText>
        </w:r>
        <w:r w:rsidR="005B6BCD" w:rsidRPr="009F37EC" w:rsidDel="00E474FD">
          <w:rPr>
            <w:sz w:val="24"/>
            <w:szCs w:val="24"/>
            <w:lang w:val="el-GR"/>
          </w:rPr>
          <w:delText>ύ</w:delText>
        </w:r>
        <w:r w:rsidRPr="009F37EC" w:rsidDel="00E474FD">
          <w:rPr>
            <w:sz w:val="24"/>
            <w:szCs w:val="24"/>
            <w:lang w:val="el-GR"/>
          </w:rPr>
          <w:delText>κλ</w:delText>
        </w:r>
        <w:r w:rsidR="005B6BCD" w:rsidRPr="009F37EC" w:rsidDel="00E474FD">
          <w:rPr>
            <w:sz w:val="24"/>
            <w:szCs w:val="24"/>
            <w:lang w:val="el-GR"/>
          </w:rPr>
          <w:delText>ω</w:delText>
        </w:r>
        <w:r w:rsidRPr="009F37EC" w:rsidDel="00E474FD">
          <w:rPr>
            <w:sz w:val="24"/>
            <w:szCs w:val="24"/>
            <w:lang w:val="el-GR"/>
          </w:rPr>
          <w:delText xml:space="preserve">μα </w:delText>
        </w:r>
        <w:r w:rsidR="006C2E4A" w:rsidRPr="009F37EC" w:rsidDel="00E474FD">
          <w:rPr>
            <w:sz w:val="24"/>
            <w:szCs w:val="24"/>
            <w:lang w:val="el-GR"/>
          </w:rPr>
          <w:delText xml:space="preserve">στα άκρα </w:delText>
        </w:r>
        <w:r w:rsidRPr="009F37EC" w:rsidDel="00E474FD">
          <w:rPr>
            <w:sz w:val="24"/>
            <w:szCs w:val="24"/>
            <w:lang w:val="el-GR"/>
          </w:rPr>
          <w:delText xml:space="preserve"> οποιο</w:delText>
        </w:r>
        <w:r w:rsidR="006C2E4A" w:rsidRPr="009F37EC" w:rsidDel="00E474FD">
          <w:rPr>
            <w:sz w:val="24"/>
            <w:szCs w:val="24"/>
            <w:lang w:val="el-GR"/>
          </w:rPr>
          <w:delText>υ</w:delText>
        </w:r>
        <w:r w:rsidRPr="009F37EC" w:rsidDel="00E474FD">
          <w:rPr>
            <w:sz w:val="24"/>
            <w:szCs w:val="24"/>
            <w:lang w:val="el-GR"/>
          </w:rPr>
          <w:delText>δήποτε τ</w:delText>
        </w:r>
        <w:r w:rsidR="006C2E4A" w:rsidRPr="009F37EC" w:rsidDel="00E474FD">
          <w:rPr>
            <w:sz w:val="24"/>
            <w:szCs w:val="24"/>
            <w:lang w:val="el-GR"/>
          </w:rPr>
          <w:delText>υ</w:delText>
        </w:r>
        <w:r w:rsidRPr="009F37EC" w:rsidDel="00E474FD">
          <w:rPr>
            <w:sz w:val="24"/>
            <w:szCs w:val="24"/>
            <w:lang w:val="el-GR"/>
          </w:rPr>
          <w:delText>λίγμα</w:delText>
        </w:r>
        <w:r w:rsidR="006C2E4A" w:rsidRPr="009F37EC" w:rsidDel="00E474FD">
          <w:rPr>
            <w:sz w:val="24"/>
            <w:szCs w:val="24"/>
            <w:lang w:val="el-GR"/>
          </w:rPr>
          <w:delText>τος</w:delText>
        </w:r>
        <w:r w:rsidRPr="009F37EC" w:rsidDel="00E474FD">
          <w:rPr>
            <w:sz w:val="24"/>
            <w:szCs w:val="24"/>
            <w:lang w:val="el-GR"/>
          </w:rPr>
          <w:delText xml:space="preserve">, χωρίς </w:delText>
        </w:r>
        <w:r w:rsidR="005B6BCD" w:rsidRPr="009F37EC" w:rsidDel="00E474FD">
          <w:rPr>
            <w:sz w:val="24"/>
            <w:szCs w:val="24"/>
            <w:lang w:val="el-GR"/>
          </w:rPr>
          <w:delText xml:space="preserve">να υποστεί </w:delText>
        </w:r>
        <w:r w:rsidRPr="009F37EC" w:rsidDel="00E474FD">
          <w:rPr>
            <w:sz w:val="24"/>
            <w:szCs w:val="24"/>
            <w:lang w:val="el-GR"/>
          </w:rPr>
          <w:delText>βλάβη από υπερβολικές δυνάμεις ή θερμικές επιδράσεις.</w:delText>
        </w:r>
        <w:r w:rsidR="00D50702" w:rsidRPr="009F37EC" w:rsidDel="00E474FD">
          <w:rPr>
            <w:sz w:val="24"/>
            <w:szCs w:val="24"/>
            <w:lang w:val="el-GR"/>
          </w:rPr>
          <w:delText xml:space="preserve"> </w:delText>
        </w:r>
        <w:r w:rsidR="003F1557" w:rsidRPr="009F37EC" w:rsidDel="00E474FD">
          <w:rPr>
            <w:sz w:val="24"/>
            <w:szCs w:val="24"/>
            <w:lang w:val="el-GR"/>
          </w:rPr>
          <w:delText>Η θερμική</w:delText>
        </w:r>
        <w:r w:rsidR="003F1557" w:rsidDel="00E474FD">
          <w:rPr>
            <w:sz w:val="24"/>
            <w:szCs w:val="24"/>
            <w:lang w:val="el-GR"/>
          </w:rPr>
          <w:delText xml:space="preserve"> </w:delText>
        </w:r>
        <w:r w:rsidR="003F1557" w:rsidRPr="009F37EC" w:rsidDel="00E474FD">
          <w:rPr>
            <w:sz w:val="24"/>
            <w:szCs w:val="24"/>
            <w:lang w:val="el-GR"/>
          </w:rPr>
          <w:delText xml:space="preserve">αντοχή των </w:delText>
        </w:r>
        <w:r w:rsidR="003F1557" w:rsidDel="00E474FD">
          <w:rPr>
            <w:sz w:val="24"/>
            <w:szCs w:val="24"/>
            <w:lang w:val="el-GR"/>
          </w:rPr>
          <w:delText>α</w:delText>
        </w:r>
        <w:r w:rsidR="003F1557" w:rsidRPr="009F37EC" w:rsidDel="00E474FD">
          <w:rPr>
            <w:sz w:val="24"/>
            <w:szCs w:val="24"/>
            <w:lang w:val="el-GR"/>
          </w:rPr>
          <w:delText xml:space="preserve">υτομετασχηματιστών σε βραχυκύκλωμα θα αποδεικνύεται με υπολογισμό, σύμφωνα με το </w:delText>
        </w:r>
        <w:r w:rsidR="003F1557" w:rsidRPr="009F37EC" w:rsidDel="00E474FD">
          <w:rPr>
            <w:sz w:val="24"/>
            <w:szCs w:val="24"/>
          </w:rPr>
          <w:delText>IEC</w:delText>
        </w:r>
        <w:r w:rsidR="003F1557" w:rsidDel="00E474FD">
          <w:rPr>
            <w:sz w:val="24"/>
            <w:szCs w:val="24"/>
            <w:lang w:val="el-GR"/>
          </w:rPr>
          <w:delText xml:space="preserve"> </w:delText>
        </w:r>
        <w:r w:rsidR="003F1557" w:rsidRPr="009F37EC" w:rsidDel="00E474FD">
          <w:rPr>
            <w:sz w:val="24"/>
            <w:szCs w:val="24"/>
            <w:lang w:val="el-GR"/>
          </w:rPr>
          <w:delText xml:space="preserve">60076-5. </w:delText>
        </w:r>
        <w:r w:rsidR="00D50702" w:rsidRPr="009F37EC" w:rsidDel="00E474FD">
          <w:rPr>
            <w:sz w:val="24"/>
            <w:szCs w:val="24"/>
            <w:lang w:val="el-GR"/>
          </w:rPr>
          <w:delText xml:space="preserve">Η </w:delText>
        </w:r>
        <w:r w:rsidR="006D375D" w:rsidDel="00E474FD">
          <w:rPr>
            <w:sz w:val="24"/>
            <w:szCs w:val="24"/>
            <w:lang w:val="el-GR"/>
          </w:rPr>
          <w:delText>δυναμική</w:delText>
        </w:r>
        <w:r w:rsidR="00D50702" w:rsidRPr="009F37EC" w:rsidDel="00E474FD">
          <w:rPr>
            <w:sz w:val="24"/>
            <w:szCs w:val="24"/>
            <w:lang w:val="el-GR"/>
          </w:rPr>
          <w:delText xml:space="preserve"> αντοχή των </w:delText>
        </w:r>
        <w:r w:rsidR="003F1557" w:rsidDel="00E474FD">
          <w:rPr>
            <w:sz w:val="24"/>
            <w:szCs w:val="24"/>
            <w:lang w:val="el-GR"/>
          </w:rPr>
          <w:delText>α</w:delText>
        </w:r>
        <w:r w:rsidR="00D50702" w:rsidRPr="009F37EC" w:rsidDel="00E474FD">
          <w:rPr>
            <w:sz w:val="24"/>
            <w:szCs w:val="24"/>
            <w:lang w:val="el-GR"/>
          </w:rPr>
          <w:delText>υτομετασχηματιστών σε βραχυκύκλωμα θα αποδεικνύεται με υπολογισμό</w:delText>
        </w:r>
        <w:r w:rsidR="006D375D" w:rsidDel="00E474FD">
          <w:rPr>
            <w:sz w:val="24"/>
            <w:szCs w:val="24"/>
            <w:lang w:val="el-GR"/>
          </w:rPr>
          <w:delText xml:space="preserve"> ή με την εκτέλεση ειδικής δοκιμής</w:delText>
        </w:r>
        <w:r w:rsidR="00D50702" w:rsidRPr="009F37EC" w:rsidDel="00E474FD">
          <w:rPr>
            <w:sz w:val="24"/>
            <w:szCs w:val="24"/>
            <w:lang w:val="el-GR"/>
          </w:rPr>
          <w:delText xml:space="preserve">, σύμφωνα με το </w:delText>
        </w:r>
        <w:r w:rsidR="00D50702" w:rsidRPr="009F37EC" w:rsidDel="00E474FD">
          <w:rPr>
            <w:sz w:val="24"/>
            <w:szCs w:val="24"/>
          </w:rPr>
          <w:delText>IEC</w:delText>
        </w:r>
        <w:r w:rsidR="006D375D" w:rsidDel="00E474FD">
          <w:rPr>
            <w:sz w:val="24"/>
            <w:szCs w:val="24"/>
            <w:lang w:val="el-GR"/>
          </w:rPr>
          <w:delText xml:space="preserve"> </w:delText>
        </w:r>
        <w:r w:rsidR="003824EB" w:rsidRPr="009F37EC" w:rsidDel="00E474FD">
          <w:rPr>
            <w:sz w:val="24"/>
            <w:szCs w:val="24"/>
            <w:lang w:val="el-GR"/>
          </w:rPr>
          <w:delText>60076-5</w:delText>
        </w:r>
        <w:r w:rsidR="00D50702" w:rsidRPr="009F37EC" w:rsidDel="00E474FD">
          <w:rPr>
            <w:sz w:val="24"/>
            <w:szCs w:val="24"/>
            <w:lang w:val="el-GR"/>
          </w:rPr>
          <w:delText>.</w:delText>
        </w:r>
        <w:r w:rsidR="003F1557" w:rsidDel="00E474FD">
          <w:rPr>
            <w:sz w:val="24"/>
            <w:szCs w:val="24"/>
            <w:lang w:val="el-GR"/>
          </w:rPr>
          <w:delText xml:space="preserve"> Για τους ως άνω υπολογισμούς και δοκιμή θα ληφθούν υπόψη τα επίπεδα βραχυκύκλωσης δικτύων και οι περιοχές λόγου  </w:delText>
        </w:r>
        <w:r w:rsidR="003F1557" w:rsidDel="00E474FD">
          <w:rPr>
            <w:sz w:val="24"/>
            <w:szCs w:val="24"/>
            <w:lang w:val="en-GB"/>
          </w:rPr>
          <w:delText>Z</w:delText>
        </w:r>
        <w:r w:rsidR="003F1557" w:rsidRPr="00CF1D4B" w:rsidDel="00E474FD">
          <w:rPr>
            <w:sz w:val="24"/>
            <w:szCs w:val="24"/>
            <w:vertAlign w:val="subscript"/>
            <w:lang w:val="el-GR"/>
          </w:rPr>
          <w:delText>0</w:delText>
        </w:r>
        <w:r w:rsidR="003F1557" w:rsidRPr="00CF1D4B" w:rsidDel="00E474FD">
          <w:rPr>
            <w:sz w:val="24"/>
            <w:szCs w:val="24"/>
            <w:lang w:val="el-GR"/>
          </w:rPr>
          <w:delText>/</w:delText>
        </w:r>
        <w:r w:rsidR="003F1557" w:rsidDel="00E474FD">
          <w:rPr>
            <w:sz w:val="24"/>
            <w:szCs w:val="24"/>
            <w:lang w:val="en-GB"/>
          </w:rPr>
          <w:delText>Z</w:delText>
        </w:r>
        <w:r w:rsidR="003F1557" w:rsidRPr="00CF1D4B" w:rsidDel="00E474FD">
          <w:rPr>
            <w:sz w:val="24"/>
            <w:szCs w:val="24"/>
            <w:vertAlign w:val="subscript"/>
            <w:lang w:val="el-GR"/>
          </w:rPr>
          <w:delText>+</w:delText>
        </w:r>
        <w:r w:rsidR="003F1557" w:rsidDel="00E474FD">
          <w:rPr>
            <w:sz w:val="24"/>
            <w:szCs w:val="24"/>
            <w:lang w:val="el-GR"/>
          </w:rPr>
          <w:delText xml:space="preserve">, όπως αυτά αναφέρονται στην παρ. </w:delText>
        </w:r>
        <w:r w:rsidR="003F1557" w:rsidDel="00E474FD">
          <w:rPr>
            <w:sz w:val="24"/>
            <w:szCs w:val="24"/>
          </w:rPr>
          <w:delText>IV</w:delText>
        </w:r>
        <w:r w:rsidR="003F1557" w:rsidRPr="00CF1D4B" w:rsidDel="00E474FD">
          <w:rPr>
            <w:sz w:val="24"/>
            <w:szCs w:val="24"/>
            <w:lang w:val="el-GR"/>
          </w:rPr>
          <w:delText xml:space="preserve">. </w:delText>
        </w:r>
        <w:r w:rsidR="006D7494" w:rsidDel="00E474FD">
          <w:rPr>
            <w:sz w:val="24"/>
            <w:szCs w:val="24"/>
            <w:lang w:val="el-GR"/>
          </w:rPr>
          <w:delText>Το σφάλμα θα τροφοδοτείται ταυτόχρονα και από τα δύο δίκτυα 150</w:delText>
        </w:r>
        <w:r w:rsidR="006D7494" w:rsidDel="00E474FD">
          <w:rPr>
            <w:sz w:val="24"/>
            <w:szCs w:val="24"/>
          </w:rPr>
          <w:delText>kV</w:delText>
        </w:r>
        <w:r w:rsidR="006D7494" w:rsidRPr="00CF1D4B" w:rsidDel="00E474FD">
          <w:rPr>
            <w:sz w:val="24"/>
            <w:szCs w:val="24"/>
            <w:lang w:val="el-GR"/>
          </w:rPr>
          <w:delText xml:space="preserve"> </w:delText>
        </w:r>
        <w:r w:rsidR="006D7494" w:rsidDel="00E474FD">
          <w:rPr>
            <w:sz w:val="24"/>
            <w:szCs w:val="24"/>
            <w:lang w:val="el-GR"/>
          </w:rPr>
          <w:delText>και 400</w:delText>
        </w:r>
        <w:r w:rsidR="006D7494" w:rsidDel="00E474FD">
          <w:rPr>
            <w:sz w:val="24"/>
            <w:szCs w:val="24"/>
          </w:rPr>
          <w:delText>kV</w:delText>
        </w:r>
        <w:r w:rsidR="006D7494" w:rsidRPr="00CF1D4B" w:rsidDel="00E474FD">
          <w:rPr>
            <w:sz w:val="24"/>
            <w:szCs w:val="24"/>
            <w:lang w:val="el-GR"/>
          </w:rPr>
          <w:delText xml:space="preserve">, </w:delText>
        </w:r>
        <w:r w:rsidR="006D7494" w:rsidDel="00E474FD">
          <w:rPr>
            <w:sz w:val="24"/>
            <w:szCs w:val="24"/>
            <w:lang w:val="el-GR"/>
          </w:rPr>
          <w:delText>ενώ το δίκτυο 30</w:delText>
        </w:r>
        <w:r w:rsidR="006D7494" w:rsidDel="00E474FD">
          <w:rPr>
            <w:sz w:val="24"/>
            <w:szCs w:val="24"/>
          </w:rPr>
          <w:delText>kV</w:delText>
        </w:r>
        <w:r w:rsidR="006D7494" w:rsidRPr="00CF1D4B" w:rsidDel="00E474FD">
          <w:rPr>
            <w:sz w:val="24"/>
            <w:szCs w:val="24"/>
            <w:lang w:val="el-GR"/>
          </w:rPr>
          <w:delText xml:space="preserve"> </w:delText>
        </w:r>
        <w:r w:rsidR="00CB700B" w:rsidDel="00E474FD">
          <w:rPr>
            <w:sz w:val="24"/>
            <w:szCs w:val="24"/>
            <w:lang w:val="el-GR"/>
          </w:rPr>
          <w:delText xml:space="preserve">δεν έχει πηγές τάσης άλλες από τον αυτομετασχηματιστή υπό μελέτη. Οι παρακάτω περιπτώσεις βραχυκυκλώματος θα ληφθούν υπόψη, σύμφωνα με το </w:delText>
        </w:r>
        <w:r w:rsidR="00CB700B" w:rsidDel="00E474FD">
          <w:rPr>
            <w:sz w:val="24"/>
            <w:szCs w:val="24"/>
          </w:rPr>
          <w:delText>IEC</w:delText>
        </w:r>
        <w:r w:rsidR="00CB700B" w:rsidDel="00E474FD">
          <w:rPr>
            <w:sz w:val="24"/>
            <w:szCs w:val="24"/>
            <w:lang w:val="el-GR"/>
          </w:rPr>
          <w:delText xml:space="preserve"> 600</w:delText>
        </w:r>
        <w:r w:rsidR="00CB700B" w:rsidRPr="00CF1D4B" w:rsidDel="00E474FD">
          <w:rPr>
            <w:sz w:val="24"/>
            <w:szCs w:val="24"/>
            <w:lang w:val="el-GR"/>
          </w:rPr>
          <w:delText>76-8</w:delText>
        </w:r>
        <w:r w:rsidR="00CB700B" w:rsidDel="00E474FD">
          <w:rPr>
            <w:sz w:val="24"/>
            <w:szCs w:val="24"/>
            <w:lang w:val="el-GR"/>
          </w:rPr>
          <w:delText xml:space="preserve">: </w:delText>
        </w:r>
      </w:del>
    </w:p>
    <w:p w:rsidR="00CB700B" w:rsidDel="00E474FD" w:rsidRDefault="00CB700B" w:rsidP="00CF1D4B">
      <w:pPr>
        <w:pStyle w:val="ListParagraph"/>
        <w:numPr>
          <w:ilvl w:val="0"/>
          <w:numId w:val="55"/>
        </w:numPr>
        <w:ind w:left="2694"/>
        <w:rPr>
          <w:del w:id="408" w:author="Καρμίρης Αγγελος" w:date="2020-01-03T10:44:00Z"/>
          <w:sz w:val="24"/>
          <w:szCs w:val="24"/>
          <w:lang w:val="el-GR"/>
        </w:rPr>
      </w:pPr>
      <w:del w:id="409" w:author="Καρμίρης Αγγελος" w:date="2020-01-03T10:44:00Z">
        <w:r w:rsidDel="00E474FD">
          <w:rPr>
            <w:sz w:val="24"/>
            <w:szCs w:val="24"/>
            <w:lang w:val="el-GR"/>
          </w:rPr>
          <w:delText xml:space="preserve">Τριφασικά σφάλματα στους ακροδέκτες ΥΤ, ΜΤ ή ΧΤ </w:delText>
        </w:r>
        <w:r w:rsidDel="00E474FD">
          <w:rPr>
            <w:sz w:val="24"/>
            <w:szCs w:val="24"/>
            <w:lang w:val="el-GR"/>
          </w:rPr>
          <w:br/>
          <w:delText>(3 περιπτώσεις)</w:delText>
        </w:r>
      </w:del>
    </w:p>
    <w:p w:rsidR="00CB700B" w:rsidDel="00E474FD" w:rsidRDefault="00CB700B" w:rsidP="00CF1D4B">
      <w:pPr>
        <w:pStyle w:val="ListParagraph"/>
        <w:numPr>
          <w:ilvl w:val="0"/>
          <w:numId w:val="55"/>
        </w:numPr>
        <w:ind w:left="2694"/>
        <w:rPr>
          <w:del w:id="410" w:author="Καρμίρης Αγγελος" w:date="2020-01-03T10:44:00Z"/>
          <w:sz w:val="24"/>
          <w:szCs w:val="24"/>
          <w:lang w:val="el-GR"/>
        </w:rPr>
      </w:pPr>
      <w:del w:id="411" w:author="Καρμίρης Αγγελος" w:date="2020-01-03T10:44:00Z">
        <w:r w:rsidDel="00E474FD">
          <w:rPr>
            <w:sz w:val="24"/>
            <w:szCs w:val="24"/>
            <w:lang w:val="el-GR"/>
          </w:rPr>
          <w:delText xml:space="preserve">Μονοφασικά σφάλματα προς γη στους ακροδέκτες ΥΤ ή ΜΤ </w:delText>
        </w:r>
        <w:r w:rsidDel="00E474FD">
          <w:rPr>
            <w:sz w:val="24"/>
            <w:szCs w:val="24"/>
            <w:lang w:val="el-GR"/>
          </w:rPr>
          <w:br/>
          <w:delText>(2 περιπτώσεις)</w:delText>
        </w:r>
      </w:del>
    </w:p>
    <w:p w:rsidR="00CB700B" w:rsidRPr="00CB700B" w:rsidDel="00E474FD" w:rsidRDefault="00CB700B" w:rsidP="00CF1D4B">
      <w:pPr>
        <w:pStyle w:val="ListParagraph"/>
        <w:numPr>
          <w:ilvl w:val="0"/>
          <w:numId w:val="55"/>
        </w:numPr>
        <w:ind w:left="2694"/>
        <w:rPr>
          <w:del w:id="412" w:author="Καρμίρης Αγγελος" w:date="2020-01-03T10:44:00Z"/>
          <w:sz w:val="24"/>
          <w:szCs w:val="24"/>
          <w:lang w:val="el-GR"/>
        </w:rPr>
      </w:pPr>
      <w:del w:id="413" w:author="Καρμίρης Αγγελος" w:date="2020-01-03T10:44:00Z">
        <w:r w:rsidDel="00E474FD">
          <w:rPr>
            <w:sz w:val="24"/>
            <w:szCs w:val="24"/>
            <w:lang w:val="el-GR"/>
          </w:rPr>
          <w:delText xml:space="preserve">Διφασικά σφάλματα προς γη στους ακροδέκτες ΥΤ ή ΜΤ </w:delText>
        </w:r>
        <w:r w:rsidDel="00E474FD">
          <w:rPr>
            <w:sz w:val="24"/>
            <w:szCs w:val="24"/>
            <w:lang w:val="el-GR"/>
          </w:rPr>
          <w:br/>
          <w:delText>(2 περιπτώσεις)</w:delText>
        </w:r>
      </w:del>
    </w:p>
    <w:p w:rsidR="00D50702" w:rsidRPr="009F37EC" w:rsidDel="00E474FD" w:rsidRDefault="00D50702" w:rsidP="00C82108">
      <w:pPr>
        <w:ind w:left="1418" w:hanging="1418"/>
        <w:jc w:val="both"/>
        <w:rPr>
          <w:del w:id="414" w:author="Καρμίρης Αγγελος" w:date="2020-01-03T10:44:00Z"/>
          <w:sz w:val="24"/>
          <w:szCs w:val="24"/>
          <w:lang w:val="el-GR"/>
        </w:rPr>
      </w:pPr>
      <w:del w:id="415" w:author="Καρμίρης Αγγελος" w:date="2020-01-03T10:44:00Z">
        <w:r w:rsidRPr="009F37EC" w:rsidDel="00E474FD">
          <w:rPr>
            <w:sz w:val="24"/>
            <w:szCs w:val="24"/>
            <w:lang w:val="el-GR"/>
          </w:rPr>
          <w:delText xml:space="preserve">                        </w:delText>
        </w:r>
        <w:r w:rsidR="009E5D28" w:rsidDel="00E474FD">
          <w:rPr>
            <w:sz w:val="24"/>
            <w:szCs w:val="24"/>
            <w:lang w:val="el-GR"/>
          </w:rPr>
          <w:delText>Οι τιμές βραχυκυκλωμάτων</w:delText>
        </w:r>
        <w:r w:rsidR="00CB700B" w:rsidDel="00E474FD">
          <w:rPr>
            <w:sz w:val="24"/>
            <w:szCs w:val="24"/>
            <w:lang w:val="el-GR"/>
          </w:rPr>
          <w:delText xml:space="preserve"> θα υπολογιστούν στην κύρια λήψη Νο.11 και στις δύο ακραίες λήψεις Νο.1 και Νο.19.</w:delText>
        </w:r>
      </w:del>
    </w:p>
    <w:p w:rsidR="00874CE3" w:rsidRPr="009F37EC" w:rsidDel="00E474FD" w:rsidRDefault="00874CE3" w:rsidP="00AE26F7">
      <w:pPr>
        <w:ind w:left="1418" w:hanging="1418"/>
        <w:jc w:val="both"/>
        <w:rPr>
          <w:del w:id="416" w:author="Καρμίρης Αγγελος" w:date="2020-01-03T10:44:00Z"/>
          <w:sz w:val="24"/>
          <w:szCs w:val="24"/>
          <w:lang w:val="el-GR"/>
        </w:rPr>
      </w:pPr>
    </w:p>
    <w:p w:rsidR="00874CE3" w:rsidRPr="009F37EC" w:rsidDel="00E474FD" w:rsidRDefault="00AE26F7" w:rsidP="00874CE3">
      <w:pPr>
        <w:jc w:val="both"/>
        <w:rPr>
          <w:del w:id="417" w:author="Καρμίρης Αγγελος" w:date="2020-01-03T10:44:00Z"/>
          <w:b/>
          <w:bCs/>
          <w:sz w:val="24"/>
          <w:szCs w:val="24"/>
          <w:lang w:val="el-GR"/>
        </w:rPr>
      </w:pPr>
      <w:del w:id="418" w:author="Καρμίρης Αγγελος" w:date="2020-01-03T10:44:00Z">
        <w:r w:rsidRPr="009F37EC" w:rsidDel="00E474FD">
          <w:rPr>
            <w:sz w:val="24"/>
            <w:szCs w:val="24"/>
            <w:lang w:val="el-GR"/>
          </w:rPr>
          <w:tab/>
        </w:r>
        <w:r w:rsidR="009E643F" w:rsidRPr="009F37EC" w:rsidDel="00E474FD">
          <w:rPr>
            <w:b/>
            <w:bCs/>
            <w:sz w:val="24"/>
            <w:szCs w:val="24"/>
            <w:lang w:val="el-GR"/>
          </w:rPr>
          <w:delText>9</w:delText>
        </w:r>
        <w:r w:rsidR="00874CE3" w:rsidRPr="009F37EC" w:rsidDel="00E474FD">
          <w:rPr>
            <w:b/>
            <w:bCs/>
            <w:sz w:val="24"/>
            <w:szCs w:val="24"/>
            <w:lang w:val="el-GR"/>
          </w:rPr>
          <w:delText>.</w:delText>
        </w:r>
        <w:r w:rsidR="00874CE3" w:rsidRPr="009F37EC" w:rsidDel="00E474FD">
          <w:rPr>
            <w:b/>
            <w:bCs/>
            <w:sz w:val="24"/>
            <w:szCs w:val="24"/>
            <w:lang w:val="el-GR"/>
          </w:rPr>
          <w:tab/>
        </w:r>
        <w:r w:rsidR="008625E8" w:rsidRPr="009F37EC" w:rsidDel="00E474FD">
          <w:rPr>
            <w:b/>
            <w:bCs/>
            <w:sz w:val="24"/>
            <w:szCs w:val="24"/>
            <w:u w:val="single"/>
            <w:lang w:val="el-GR"/>
          </w:rPr>
          <w:delText>Συνδέσει</w:delText>
        </w:r>
        <w:r w:rsidR="00CF43A7" w:rsidRPr="009F37EC" w:rsidDel="00E474FD">
          <w:rPr>
            <w:b/>
            <w:bCs/>
            <w:sz w:val="24"/>
            <w:szCs w:val="24"/>
            <w:u w:val="single"/>
            <w:lang w:val="el-GR"/>
          </w:rPr>
          <w:delText>ς</w:delText>
        </w:r>
        <w:r w:rsidR="00874CE3" w:rsidRPr="009F37EC" w:rsidDel="00E474FD">
          <w:rPr>
            <w:b/>
            <w:bCs/>
            <w:sz w:val="24"/>
            <w:szCs w:val="24"/>
            <w:u w:val="single"/>
            <w:lang w:val="el-GR"/>
          </w:rPr>
          <w:delText xml:space="preserve"> </w:delText>
        </w:r>
        <w:r w:rsidR="008078CF" w:rsidRPr="009F37EC" w:rsidDel="00E474FD">
          <w:rPr>
            <w:b/>
            <w:bCs/>
            <w:sz w:val="24"/>
            <w:szCs w:val="24"/>
            <w:u w:val="single"/>
            <w:lang w:val="el-GR"/>
          </w:rPr>
          <w:delText xml:space="preserve">και κατηγορία μόνωσης </w:delText>
        </w:r>
        <w:r w:rsidR="00874CE3" w:rsidRPr="009F37EC" w:rsidDel="00E474FD">
          <w:rPr>
            <w:b/>
            <w:bCs/>
            <w:sz w:val="24"/>
            <w:szCs w:val="24"/>
            <w:u w:val="single"/>
            <w:lang w:val="el-GR"/>
          </w:rPr>
          <w:delText>τυλιγμάτων</w:delText>
        </w:r>
      </w:del>
    </w:p>
    <w:p w:rsidR="00874CE3" w:rsidRPr="009F37EC" w:rsidDel="00E474FD" w:rsidRDefault="00874CE3" w:rsidP="00874CE3">
      <w:pPr>
        <w:jc w:val="both"/>
        <w:rPr>
          <w:del w:id="419" w:author="Καρμίρης Αγγελος" w:date="2020-01-03T10:44:00Z"/>
          <w:sz w:val="24"/>
          <w:szCs w:val="24"/>
          <w:lang w:val="el-GR"/>
        </w:rPr>
      </w:pPr>
    </w:p>
    <w:p w:rsidR="00874CE3" w:rsidRPr="009F37EC" w:rsidDel="00E474FD" w:rsidRDefault="009E643F" w:rsidP="00874CE3">
      <w:pPr>
        <w:ind w:left="2127" w:hanging="709"/>
        <w:jc w:val="both"/>
        <w:rPr>
          <w:del w:id="420" w:author="Καρμίρης Αγγελος" w:date="2020-01-03T10:44:00Z"/>
          <w:sz w:val="24"/>
          <w:szCs w:val="24"/>
          <w:lang w:val="el-GR"/>
        </w:rPr>
      </w:pPr>
      <w:del w:id="421" w:author="Καρμίρης Αγγελος" w:date="2020-01-03T10:44:00Z">
        <w:r w:rsidRPr="009F37EC" w:rsidDel="00E474FD">
          <w:rPr>
            <w:sz w:val="24"/>
            <w:szCs w:val="24"/>
            <w:lang w:val="el-GR"/>
          </w:rPr>
          <w:delText>9</w:delText>
        </w:r>
        <w:r w:rsidR="00874CE3" w:rsidRPr="009F37EC" w:rsidDel="00E474FD">
          <w:rPr>
            <w:sz w:val="24"/>
            <w:szCs w:val="24"/>
            <w:lang w:val="el-GR"/>
          </w:rPr>
          <w:delText>.1.</w:delText>
        </w:r>
        <w:r w:rsidR="00874CE3" w:rsidRPr="009F37EC" w:rsidDel="00E474FD">
          <w:rPr>
            <w:sz w:val="24"/>
            <w:szCs w:val="24"/>
            <w:lang w:val="el-GR"/>
          </w:rPr>
          <w:tab/>
          <w:delText xml:space="preserve">Τα </w:delText>
        </w:r>
        <w:r w:rsidR="005B6BCD" w:rsidRPr="009F37EC" w:rsidDel="00E474FD">
          <w:rPr>
            <w:sz w:val="24"/>
            <w:szCs w:val="24"/>
            <w:lang w:val="el-GR"/>
          </w:rPr>
          <w:delText>τ</w:delText>
        </w:r>
        <w:r w:rsidR="00874CE3" w:rsidRPr="009F37EC" w:rsidDel="00E474FD">
          <w:rPr>
            <w:sz w:val="24"/>
            <w:szCs w:val="24"/>
            <w:lang w:val="el-GR"/>
          </w:rPr>
          <w:delText xml:space="preserve">υλίγματα </w:delText>
        </w:r>
        <w:r w:rsidR="005B6BCD" w:rsidRPr="009F37EC" w:rsidDel="00E474FD">
          <w:rPr>
            <w:sz w:val="24"/>
            <w:szCs w:val="24"/>
            <w:lang w:val="el-GR"/>
          </w:rPr>
          <w:delText>πρωτεύοντος</w:delText>
        </w:r>
        <w:r w:rsidR="00576CA8" w:rsidRPr="00CF1D4B" w:rsidDel="00E474FD">
          <w:rPr>
            <w:sz w:val="24"/>
            <w:szCs w:val="24"/>
            <w:lang w:val="el-GR"/>
          </w:rPr>
          <w:delText xml:space="preserve"> </w:delText>
        </w:r>
        <w:r w:rsidR="00576CA8" w:rsidDel="00E474FD">
          <w:rPr>
            <w:sz w:val="24"/>
            <w:szCs w:val="24"/>
            <w:lang w:val="el-GR"/>
          </w:rPr>
          <w:delText>(τύλιγμα σειράς)</w:delText>
        </w:r>
        <w:r w:rsidR="005B6BCD" w:rsidRPr="009F37EC" w:rsidDel="00E474FD">
          <w:rPr>
            <w:sz w:val="24"/>
            <w:szCs w:val="24"/>
            <w:lang w:val="el-GR"/>
          </w:rPr>
          <w:delText xml:space="preserve"> και δευτερεύοντος</w:delText>
        </w:r>
        <w:r w:rsidR="00576CA8" w:rsidDel="00E474FD">
          <w:rPr>
            <w:sz w:val="24"/>
            <w:szCs w:val="24"/>
            <w:lang w:val="el-GR"/>
          </w:rPr>
          <w:delText xml:space="preserve"> (κοινό τύλιγμα)</w:delText>
        </w:r>
        <w:r w:rsidR="005B6BCD" w:rsidRPr="009F37EC" w:rsidDel="00E474FD">
          <w:rPr>
            <w:sz w:val="24"/>
            <w:szCs w:val="24"/>
            <w:lang w:val="el-GR"/>
          </w:rPr>
          <w:delText xml:space="preserve"> </w:delText>
        </w:r>
        <w:r w:rsidR="00874CE3" w:rsidRPr="009F37EC" w:rsidDel="00E474FD">
          <w:rPr>
            <w:sz w:val="24"/>
            <w:szCs w:val="24"/>
            <w:lang w:val="el-GR"/>
          </w:rPr>
          <w:delText>θα συρματωθούν σε αστέρα με τον ουδέτερο εξερχόμενο από ένα μονωτήρα με πλήρη μόν</w:delText>
        </w:r>
        <w:r w:rsidR="008625E8" w:rsidRPr="009F37EC" w:rsidDel="00E474FD">
          <w:rPr>
            <w:sz w:val="24"/>
            <w:szCs w:val="24"/>
            <w:lang w:val="el-GR"/>
          </w:rPr>
          <w:delText xml:space="preserve">ωση </w:delText>
        </w:r>
        <w:r w:rsidR="006C2E4A" w:rsidRPr="009F37EC" w:rsidDel="00E474FD">
          <w:rPr>
            <w:sz w:val="24"/>
            <w:szCs w:val="24"/>
            <w:lang w:val="el-GR"/>
          </w:rPr>
          <w:delText>γ</w:delText>
        </w:r>
        <w:r w:rsidR="00874CE3" w:rsidRPr="009F37EC" w:rsidDel="00E474FD">
          <w:rPr>
            <w:sz w:val="24"/>
            <w:szCs w:val="24"/>
            <w:lang w:val="el-GR"/>
          </w:rPr>
          <w:delText>ειω</w:delText>
        </w:r>
        <w:r w:rsidR="006C2E4A" w:rsidRPr="009F37EC" w:rsidDel="00E474FD">
          <w:rPr>
            <w:sz w:val="24"/>
            <w:szCs w:val="24"/>
            <w:lang w:val="el-GR"/>
          </w:rPr>
          <w:delText>μένο</w:delText>
        </w:r>
        <w:r w:rsidR="00874CE3" w:rsidRPr="009F37EC" w:rsidDel="00E474FD">
          <w:rPr>
            <w:sz w:val="24"/>
            <w:szCs w:val="24"/>
            <w:lang w:val="el-GR"/>
          </w:rPr>
          <w:delText xml:space="preserve"> </w:delText>
        </w:r>
        <w:r w:rsidR="005B6BCD" w:rsidRPr="009F37EC" w:rsidDel="00E474FD">
          <w:rPr>
            <w:sz w:val="24"/>
            <w:szCs w:val="24"/>
            <w:lang w:val="el-GR"/>
          </w:rPr>
          <w:delText>απευθείας στο δίκτυο γειώσεως του Κ</w:delText>
        </w:r>
        <w:r w:rsidR="007F4284" w:rsidRPr="009F37EC" w:rsidDel="00E474FD">
          <w:rPr>
            <w:sz w:val="24"/>
            <w:szCs w:val="24"/>
            <w:lang w:val="el-GR"/>
          </w:rPr>
          <w:delText>.</w:delText>
        </w:r>
        <w:r w:rsidR="005B6BCD" w:rsidRPr="009F37EC" w:rsidDel="00E474FD">
          <w:rPr>
            <w:sz w:val="24"/>
            <w:szCs w:val="24"/>
            <w:lang w:val="el-GR"/>
          </w:rPr>
          <w:delText>Υ</w:delText>
        </w:r>
        <w:r w:rsidR="007F4284" w:rsidRPr="009F37EC" w:rsidDel="00E474FD">
          <w:rPr>
            <w:sz w:val="24"/>
            <w:szCs w:val="24"/>
            <w:lang w:val="el-GR"/>
          </w:rPr>
          <w:delText>.</w:delText>
        </w:r>
        <w:r w:rsidR="005B6BCD" w:rsidRPr="009F37EC" w:rsidDel="00E474FD">
          <w:rPr>
            <w:sz w:val="24"/>
            <w:szCs w:val="24"/>
            <w:lang w:val="el-GR"/>
          </w:rPr>
          <w:delText>Τ.</w:delText>
        </w:r>
        <w:r w:rsidR="008078CF" w:rsidRPr="009F37EC" w:rsidDel="00E474FD">
          <w:rPr>
            <w:sz w:val="24"/>
            <w:szCs w:val="24"/>
            <w:lang w:val="el-GR"/>
          </w:rPr>
          <w:delText xml:space="preserve"> Τ</w:delText>
        </w:r>
        <w:r w:rsidR="0014498C" w:rsidRPr="009F37EC" w:rsidDel="00E474FD">
          <w:rPr>
            <w:sz w:val="24"/>
            <w:szCs w:val="24"/>
            <w:lang w:val="el-GR"/>
          </w:rPr>
          <w:delText>ο</w:delText>
        </w:r>
        <w:r w:rsidR="008078CF" w:rsidRPr="009F37EC" w:rsidDel="00E474FD">
          <w:rPr>
            <w:sz w:val="24"/>
            <w:szCs w:val="24"/>
            <w:lang w:val="el-GR"/>
          </w:rPr>
          <w:delText xml:space="preserve"> </w:delText>
        </w:r>
        <w:r w:rsidR="00576CA8" w:rsidDel="00E474FD">
          <w:rPr>
            <w:sz w:val="24"/>
            <w:szCs w:val="24"/>
            <w:lang w:val="el-GR"/>
          </w:rPr>
          <w:delText>τύλιγμα σειράς</w:delText>
        </w:r>
        <w:r w:rsidR="008078CF" w:rsidRPr="009F37EC" w:rsidDel="00E474FD">
          <w:rPr>
            <w:sz w:val="24"/>
            <w:szCs w:val="24"/>
            <w:lang w:val="el-GR"/>
          </w:rPr>
          <w:delText xml:space="preserve"> και </w:delText>
        </w:r>
        <w:r w:rsidR="00576CA8" w:rsidDel="00E474FD">
          <w:rPr>
            <w:sz w:val="24"/>
            <w:szCs w:val="24"/>
            <w:lang w:val="el-GR"/>
          </w:rPr>
          <w:delText>το κοινό</w:delText>
        </w:r>
        <w:r w:rsidR="008078CF" w:rsidRPr="009F37EC" w:rsidDel="00E474FD">
          <w:rPr>
            <w:sz w:val="24"/>
            <w:szCs w:val="24"/>
            <w:lang w:val="el-GR"/>
          </w:rPr>
          <w:delText xml:space="preserve"> </w:delText>
        </w:r>
        <w:r w:rsidR="0014498C" w:rsidRPr="009F37EC" w:rsidDel="00E474FD">
          <w:rPr>
            <w:sz w:val="24"/>
            <w:szCs w:val="24"/>
            <w:lang w:val="el-GR"/>
          </w:rPr>
          <w:delText xml:space="preserve">τύλιγμα </w:delText>
        </w:r>
        <w:r w:rsidR="008078CF" w:rsidRPr="009F37EC" w:rsidDel="00E474FD">
          <w:rPr>
            <w:sz w:val="24"/>
            <w:szCs w:val="24"/>
            <w:lang w:val="el-GR"/>
          </w:rPr>
          <w:delText xml:space="preserve">θα είναι κατηγορίας μη ομοιόμορφης μόνωσης. </w:delText>
        </w:r>
      </w:del>
    </w:p>
    <w:p w:rsidR="00874CE3" w:rsidRPr="009F37EC" w:rsidDel="00E474FD" w:rsidRDefault="00874CE3" w:rsidP="00874CE3">
      <w:pPr>
        <w:jc w:val="both"/>
        <w:rPr>
          <w:del w:id="422" w:author="Καρμίρης Αγγελος" w:date="2020-01-03T10:44:00Z"/>
          <w:sz w:val="24"/>
          <w:szCs w:val="24"/>
          <w:lang w:val="el-GR"/>
        </w:rPr>
      </w:pPr>
    </w:p>
    <w:p w:rsidR="00874CE3" w:rsidRPr="009F37EC" w:rsidDel="00E474FD" w:rsidRDefault="009E643F" w:rsidP="00F84227">
      <w:pPr>
        <w:ind w:left="2127" w:hanging="709"/>
        <w:jc w:val="both"/>
        <w:rPr>
          <w:del w:id="423" w:author="Καρμίρης Αγγελος" w:date="2020-01-03T10:44:00Z"/>
          <w:sz w:val="24"/>
          <w:szCs w:val="24"/>
          <w:lang w:val="el-GR"/>
        </w:rPr>
      </w:pPr>
      <w:del w:id="424" w:author="Καρμίρης Αγγελος" w:date="2020-01-03T10:44:00Z">
        <w:r w:rsidRPr="009F37EC" w:rsidDel="00E474FD">
          <w:rPr>
            <w:sz w:val="24"/>
            <w:szCs w:val="24"/>
            <w:lang w:val="el-GR"/>
          </w:rPr>
          <w:delText>9</w:delText>
        </w:r>
        <w:r w:rsidR="00874CE3" w:rsidRPr="009F37EC" w:rsidDel="00E474FD">
          <w:rPr>
            <w:sz w:val="24"/>
            <w:szCs w:val="24"/>
            <w:lang w:val="el-GR"/>
          </w:rPr>
          <w:delText>.2.</w:delText>
        </w:r>
        <w:r w:rsidR="00874CE3" w:rsidRPr="009F37EC" w:rsidDel="00E474FD">
          <w:rPr>
            <w:sz w:val="24"/>
            <w:szCs w:val="24"/>
            <w:lang w:val="el-GR"/>
          </w:rPr>
          <w:tab/>
          <w:delText>Το τριτεύον τύλιγμα θα είναι συνδεσμολογίας τριγώνου. Το τριτεύον τύλιγμα θα σχεδιαστεί κατά τέτοιο τρόπο ώστε να αντέχει σε τριφασικό σφάλμα χωρίς βλάβη. Το</w:delText>
        </w:r>
        <w:r w:rsidR="000C2075" w:rsidRPr="009F37EC" w:rsidDel="00E474FD">
          <w:rPr>
            <w:sz w:val="24"/>
            <w:szCs w:val="24"/>
            <w:lang w:val="el-GR"/>
          </w:rPr>
          <w:delText xml:space="preserve"> κανονικό</w:delText>
        </w:r>
        <w:r w:rsidR="00874CE3" w:rsidRPr="009F37EC" w:rsidDel="00E474FD">
          <w:rPr>
            <w:sz w:val="24"/>
            <w:szCs w:val="24"/>
            <w:lang w:val="el-GR"/>
          </w:rPr>
          <w:delText xml:space="preserve"> φορτίο του τριτεύοντος τυλίγματος θα είναι μια αυτεπαγωγή αντισταθμίσεως 50M</w:delText>
        </w:r>
        <w:r w:rsidR="00576CA8" w:rsidDel="00E474FD">
          <w:rPr>
            <w:sz w:val="24"/>
            <w:szCs w:val="24"/>
          </w:rPr>
          <w:delText>var</w:delText>
        </w:r>
        <w:r w:rsidR="00874CE3" w:rsidRPr="009F37EC" w:rsidDel="00E474FD">
          <w:rPr>
            <w:sz w:val="24"/>
            <w:szCs w:val="24"/>
            <w:lang w:val="el-GR"/>
          </w:rPr>
          <w:delText xml:space="preserve"> και οι βοηθητικοί μετασχηματιστές </w:delText>
        </w:r>
        <w:r w:rsidR="00F6075B" w:rsidRPr="009F37EC" w:rsidDel="00E474FD">
          <w:rPr>
            <w:sz w:val="24"/>
            <w:szCs w:val="24"/>
            <w:lang w:val="el-GR"/>
          </w:rPr>
          <w:delText xml:space="preserve">τροφοδοσίας </w:delText>
        </w:r>
        <w:r w:rsidR="00874CE3" w:rsidRPr="009F37EC" w:rsidDel="00E474FD">
          <w:rPr>
            <w:sz w:val="24"/>
            <w:szCs w:val="24"/>
            <w:lang w:val="el-GR"/>
          </w:rPr>
          <w:delText xml:space="preserve">1200kVA του </w:delText>
        </w:r>
        <w:r w:rsidR="00B92F9A" w:rsidRPr="009F37EC" w:rsidDel="00E474FD">
          <w:rPr>
            <w:sz w:val="24"/>
            <w:szCs w:val="24"/>
            <w:lang w:val="el-GR"/>
          </w:rPr>
          <w:delText>Κ.Υ.Τ.</w:delText>
        </w:r>
        <w:r w:rsidR="008078CF" w:rsidRPr="009F37EC" w:rsidDel="00E474FD">
          <w:rPr>
            <w:sz w:val="24"/>
            <w:szCs w:val="24"/>
            <w:lang w:val="el-GR"/>
          </w:rPr>
          <w:delText xml:space="preserve"> </w:delText>
        </w:r>
        <w:r w:rsidR="004D4589" w:rsidRPr="009F37EC" w:rsidDel="00E474FD">
          <w:rPr>
            <w:sz w:val="24"/>
            <w:szCs w:val="24"/>
            <w:lang w:val="el-GR"/>
          </w:rPr>
          <w:delText xml:space="preserve">Το τριτεύον τύλιγμα </w:delText>
        </w:r>
        <w:r w:rsidR="008078CF" w:rsidRPr="009F37EC" w:rsidDel="00E474FD">
          <w:rPr>
            <w:sz w:val="24"/>
            <w:szCs w:val="24"/>
            <w:lang w:val="el-GR"/>
          </w:rPr>
          <w:delText xml:space="preserve"> θα είναι κατηγορίας ομοιόμορφης μόνωσης.</w:delText>
        </w:r>
      </w:del>
    </w:p>
    <w:p w:rsidR="005B6BCD" w:rsidRPr="009F37EC" w:rsidDel="00E474FD" w:rsidRDefault="005B6BCD" w:rsidP="00F84227">
      <w:pPr>
        <w:ind w:left="2127" w:hanging="709"/>
        <w:jc w:val="both"/>
        <w:rPr>
          <w:del w:id="425" w:author="Καρμίρης Αγγελος" w:date="2020-01-03T10:44:00Z"/>
          <w:sz w:val="24"/>
          <w:szCs w:val="24"/>
          <w:lang w:val="el-GR"/>
        </w:rPr>
      </w:pPr>
    </w:p>
    <w:p w:rsidR="005B6BCD" w:rsidRPr="009F37EC" w:rsidDel="00E474FD" w:rsidRDefault="005B6BCD" w:rsidP="005B6BCD">
      <w:pPr>
        <w:jc w:val="both"/>
        <w:rPr>
          <w:del w:id="426" w:author="Καρμίρης Αγγελος" w:date="2020-01-03T10:44:00Z"/>
          <w:b/>
          <w:bCs/>
          <w:sz w:val="24"/>
          <w:szCs w:val="24"/>
          <w:u w:val="single"/>
          <w:lang w:val="el-GR"/>
        </w:rPr>
      </w:pPr>
      <w:del w:id="427" w:author="Καρμίρης Αγγελος" w:date="2020-01-03T10:44:00Z">
        <w:r w:rsidRPr="009F37EC" w:rsidDel="00E474FD">
          <w:rPr>
            <w:b/>
            <w:bCs/>
            <w:sz w:val="24"/>
            <w:szCs w:val="24"/>
            <w:lang w:val="el-GR"/>
          </w:rPr>
          <w:tab/>
          <w:delText>10.</w:delText>
        </w:r>
        <w:r w:rsidRPr="009F37EC" w:rsidDel="00E474FD">
          <w:rPr>
            <w:b/>
            <w:bCs/>
            <w:sz w:val="24"/>
            <w:szCs w:val="24"/>
            <w:lang w:val="el-GR"/>
          </w:rPr>
          <w:tab/>
        </w:r>
        <w:r w:rsidRPr="009F37EC" w:rsidDel="00E474FD">
          <w:rPr>
            <w:b/>
            <w:bCs/>
            <w:sz w:val="24"/>
            <w:szCs w:val="24"/>
            <w:u w:val="single"/>
            <w:lang w:val="el-GR"/>
          </w:rPr>
          <w:delText>Όρια ανύψωσης θερμοκρασίας</w:delText>
        </w:r>
      </w:del>
    </w:p>
    <w:p w:rsidR="00B92F9A" w:rsidRPr="009F37EC" w:rsidDel="00E474FD" w:rsidRDefault="00874CE3" w:rsidP="00874CE3">
      <w:pPr>
        <w:jc w:val="both"/>
        <w:rPr>
          <w:del w:id="428" w:author="Καρμίρης Αγγελος" w:date="2020-01-03T10:44:00Z"/>
          <w:sz w:val="24"/>
          <w:szCs w:val="24"/>
          <w:lang w:val="el-GR"/>
        </w:rPr>
      </w:pPr>
      <w:del w:id="429" w:author="Καρμίρης Αγγελος" w:date="2020-01-03T10:44:00Z">
        <w:r w:rsidRPr="009F37EC" w:rsidDel="00E474FD">
          <w:rPr>
            <w:sz w:val="24"/>
            <w:szCs w:val="24"/>
            <w:lang w:val="el-GR"/>
          </w:rPr>
          <w:tab/>
        </w:r>
        <w:r w:rsidRPr="009F37EC" w:rsidDel="00E474FD">
          <w:rPr>
            <w:sz w:val="24"/>
            <w:szCs w:val="24"/>
            <w:lang w:val="el-GR"/>
          </w:rPr>
          <w:tab/>
        </w:r>
      </w:del>
    </w:p>
    <w:p w:rsidR="00D778A2" w:rsidRPr="009F37EC" w:rsidDel="00E474FD" w:rsidRDefault="00D778A2" w:rsidP="00D778A2">
      <w:pPr>
        <w:ind w:left="2127" w:hanging="709"/>
        <w:jc w:val="both"/>
        <w:rPr>
          <w:del w:id="430" w:author="Καρμίρης Αγγελος" w:date="2020-01-03T10:44:00Z"/>
          <w:sz w:val="24"/>
          <w:szCs w:val="24"/>
          <w:lang w:val="el-GR"/>
        </w:rPr>
      </w:pPr>
      <w:del w:id="431" w:author="Καρμίρης Αγγελος" w:date="2020-01-03T10:44:00Z">
        <w:r w:rsidRPr="009F37EC" w:rsidDel="00E474FD">
          <w:rPr>
            <w:sz w:val="24"/>
            <w:szCs w:val="24"/>
            <w:lang w:val="el-GR"/>
          </w:rPr>
          <w:delText>10.1.</w:delText>
        </w:r>
        <w:r w:rsidRPr="009F37EC" w:rsidDel="00E474FD">
          <w:rPr>
            <w:sz w:val="24"/>
            <w:szCs w:val="24"/>
            <w:lang w:val="el-GR"/>
          </w:rPr>
          <w:tab/>
          <w:delText xml:space="preserve">Η </w:delText>
        </w:r>
        <w:r w:rsidDel="00E474FD">
          <w:rPr>
            <w:sz w:val="24"/>
            <w:szCs w:val="24"/>
            <w:lang w:val="el-GR"/>
          </w:rPr>
          <w:delText>ανύψωση</w:delText>
        </w:r>
        <w:r w:rsidRPr="009F37EC" w:rsidDel="00E474FD">
          <w:rPr>
            <w:sz w:val="24"/>
            <w:szCs w:val="24"/>
            <w:lang w:val="el-GR"/>
          </w:rPr>
          <w:delText xml:space="preserve"> θερμοκρασίας </w:delText>
        </w:r>
        <w:r w:rsidDel="00E474FD">
          <w:rPr>
            <w:sz w:val="24"/>
            <w:szCs w:val="24"/>
            <w:lang w:val="el-GR"/>
          </w:rPr>
          <w:delText>άνω</w:delText>
        </w:r>
        <w:r w:rsidRPr="009F37EC" w:rsidDel="00E474FD">
          <w:rPr>
            <w:sz w:val="24"/>
            <w:szCs w:val="24"/>
            <w:lang w:val="el-GR"/>
          </w:rPr>
          <w:delText xml:space="preserve"> στάθμης λαδιού θα είναι </w:delText>
        </w:r>
        <w:r w:rsidDel="00E474FD">
          <w:rPr>
            <w:sz w:val="24"/>
            <w:szCs w:val="24"/>
            <w:lang w:val="el-GR"/>
          </w:rPr>
          <w:delText xml:space="preserve">έως </w:delText>
        </w:r>
        <w:r w:rsidRPr="009F37EC" w:rsidDel="00E474FD">
          <w:rPr>
            <w:sz w:val="24"/>
            <w:szCs w:val="24"/>
            <w:lang w:val="el-GR"/>
          </w:rPr>
          <w:delText>6</w:delText>
        </w:r>
        <w:r w:rsidDel="00E474FD">
          <w:rPr>
            <w:sz w:val="24"/>
            <w:szCs w:val="24"/>
            <w:lang w:val="el-GR"/>
          </w:rPr>
          <w:delText>0 Κ</w:delText>
        </w:r>
        <w:r w:rsidRPr="009F37EC" w:rsidDel="00E474FD">
          <w:rPr>
            <w:sz w:val="24"/>
            <w:szCs w:val="24"/>
            <w:lang w:val="el-GR"/>
          </w:rPr>
          <w:delText>.</w:delText>
        </w:r>
      </w:del>
    </w:p>
    <w:p w:rsidR="00255DF7" w:rsidRPr="009F37EC" w:rsidDel="00E474FD" w:rsidRDefault="005B6BCD" w:rsidP="00255DF7">
      <w:pPr>
        <w:ind w:left="2127" w:hanging="709"/>
        <w:jc w:val="both"/>
        <w:rPr>
          <w:del w:id="432" w:author="Καρμίρης Αγγελος" w:date="2020-01-03T10:44:00Z"/>
          <w:sz w:val="24"/>
          <w:szCs w:val="24"/>
          <w:lang w:val="el-GR"/>
        </w:rPr>
      </w:pPr>
      <w:del w:id="433" w:author="Καρμίρης Αγγελος" w:date="2020-01-03T10:44:00Z">
        <w:r w:rsidRPr="009F37EC" w:rsidDel="00E474FD">
          <w:rPr>
            <w:sz w:val="24"/>
            <w:szCs w:val="24"/>
            <w:lang w:val="el-GR"/>
          </w:rPr>
          <w:delText>10</w:delText>
        </w:r>
        <w:r w:rsidR="00255DF7" w:rsidRPr="009F37EC" w:rsidDel="00E474FD">
          <w:rPr>
            <w:sz w:val="24"/>
            <w:szCs w:val="24"/>
            <w:lang w:val="el-GR"/>
          </w:rPr>
          <w:delText>.</w:delText>
        </w:r>
        <w:r w:rsidR="00D778A2" w:rsidRPr="00CF1D4B" w:rsidDel="00E474FD">
          <w:rPr>
            <w:sz w:val="24"/>
            <w:szCs w:val="24"/>
            <w:lang w:val="el-GR"/>
          </w:rPr>
          <w:delText>2</w:delText>
        </w:r>
        <w:r w:rsidR="00255DF7" w:rsidRPr="009F37EC" w:rsidDel="00E474FD">
          <w:rPr>
            <w:sz w:val="24"/>
            <w:szCs w:val="24"/>
            <w:lang w:val="el-GR"/>
          </w:rPr>
          <w:delText>.</w:delText>
        </w:r>
        <w:r w:rsidR="00255DF7" w:rsidRPr="009F37EC" w:rsidDel="00E474FD">
          <w:rPr>
            <w:sz w:val="24"/>
            <w:szCs w:val="24"/>
            <w:lang w:val="el-GR"/>
          </w:rPr>
          <w:tab/>
        </w:r>
        <w:r w:rsidR="00B57FA5" w:rsidRPr="009F37EC" w:rsidDel="00E474FD">
          <w:rPr>
            <w:sz w:val="24"/>
            <w:szCs w:val="24"/>
            <w:lang w:val="el-GR"/>
          </w:rPr>
          <w:delText xml:space="preserve">Η μέση </w:delText>
        </w:r>
        <w:r w:rsidR="00D778A2" w:rsidDel="00E474FD">
          <w:rPr>
            <w:sz w:val="24"/>
            <w:szCs w:val="24"/>
            <w:lang w:val="el-GR"/>
          </w:rPr>
          <w:delText>ανύψωση</w:delText>
        </w:r>
        <w:r w:rsidR="00255DF7" w:rsidRPr="009F37EC" w:rsidDel="00E474FD">
          <w:rPr>
            <w:sz w:val="24"/>
            <w:szCs w:val="24"/>
            <w:lang w:val="el-GR"/>
          </w:rPr>
          <w:delText xml:space="preserve"> θερμοκρασίας τυλιγμάτων</w:delText>
        </w:r>
        <w:r w:rsidR="00B57FA5" w:rsidRPr="009F37EC" w:rsidDel="00E474FD">
          <w:rPr>
            <w:sz w:val="24"/>
            <w:szCs w:val="24"/>
            <w:lang w:val="el-GR"/>
          </w:rPr>
          <w:delText xml:space="preserve"> θα είναι</w:delText>
        </w:r>
        <w:r w:rsidR="00D778A2" w:rsidDel="00E474FD">
          <w:rPr>
            <w:sz w:val="24"/>
            <w:szCs w:val="24"/>
            <w:lang w:val="el-GR"/>
          </w:rPr>
          <w:delText xml:space="preserve"> έως</w:delText>
        </w:r>
        <w:r w:rsidR="00255DF7" w:rsidRPr="009F37EC" w:rsidDel="00E474FD">
          <w:rPr>
            <w:sz w:val="24"/>
            <w:szCs w:val="24"/>
            <w:lang w:val="el-GR"/>
          </w:rPr>
          <w:delText xml:space="preserve"> 65</w:delText>
        </w:r>
        <w:r w:rsidR="00D778A2" w:rsidDel="00E474FD">
          <w:rPr>
            <w:sz w:val="24"/>
            <w:szCs w:val="24"/>
            <w:lang w:val="el-GR"/>
          </w:rPr>
          <w:delText xml:space="preserve"> Κ</w:delText>
        </w:r>
        <w:r w:rsidR="00B92F9A" w:rsidRPr="009F37EC" w:rsidDel="00E474FD">
          <w:rPr>
            <w:sz w:val="24"/>
            <w:szCs w:val="24"/>
            <w:lang w:val="el-GR"/>
          </w:rPr>
          <w:delText>.</w:delText>
        </w:r>
      </w:del>
    </w:p>
    <w:p w:rsidR="00017CA0" w:rsidRPr="009F37EC" w:rsidDel="00E474FD" w:rsidRDefault="005B6BCD" w:rsidP="00CF1D4B">
      <w:pPr>
        <w:ind w:left="2127" w:hanging="709"/>
        <w:jc w:val="both"/>
        <w:rPr>
          <w:del w:id="434" w:author="Καρμίρης Αγγελος" w:date="2020-01-03T10:44:00Z"/>
          <w:sz w:val="24"/>
          <w:szCs w:val="24"/>
          <w:lang w:val="el-GR"/>
        </w:rPr>
      </w:pPr>
      <w:del w:id="435" w:author="Καρμίρης Αγγελος" w:date="2020-01-03T10:44:00Z">
        <w:r w:rsidRPr="009F37EC" w:rsidDel="00E474FD">
          <w:rPr>
            <w:sz w:val="24"/>
            <w:szCs w:val="24"/>
            <w:lang w:val="el-GR"/>
          </w:rPr>
          <w:delText>10.</w:delText>
        </w:r>
        <w:r w:rsidR="00D778A2" w:rsidRPr="00CF1D4B" w:rsidDel="00E474FD">
          <w:rPr>
            <w:sz w:val="24"/>
            <w:szCs w:val="24"/>
            <w:lang w:val="el-GR"/>
          </w:rPr>
          <w:delText>3</w:delText>
        </w:r>
        <w:r w:rsidRPr="009F37EC" w:rsidDel="00E474FD">
          <w:rPr>
            <w:sz w:val="24"/>
            <w:szCs w:val="24"/>
            <w:lang w:val="el-GR"/>
          </w:rPr>
          <w:delText>.</w:delText>
        </w:r>
        <w:r w:rsidR="00255DF7" w:rsidRPr="009F37EC" w:rsidDel="00E474FD">
          <w:rPr>
            <w:sz w:val="24"/>
            <w:szCs w:val="24"/>
            <w:lang w:val="el-GR"/>
          </w:rPr>
          <w:tab/>
        </w:r>
        <w:r w:rsidR="00017CA0" w:rsidRPr="009F37EC" w:rsidDel="00E474FD">
          <w:rPr>
            <w:sz w:val="24"/>
            <w:szCs w:val="24"/>
            <w:lang w:val="el-GR"/>
          </w:rPr>
          <w:delText xml:space="preserve">Η </w:delText>
        </w:r>
        <w:r w:rsidR="00D778A2" w:rsidDel="00E474FD">
          <w:rPr>
            <w:sz w:val="24"/>
            <w:szCs w:val="24"/>
            <w:lang w:val="el-GR"/>
          </w:rPr>
          <w:delText>ανύψωση</w:delText>
        </w:r>
        <w:r w:rsidR="00D778A2" w:rsidRPr="009F37EC" w:rsidDel="00E474FD">
          <w:rPr>
            <w:sz w:val="24"/>
            <w:szCs w:val="24"/>
            <w:lang w:val="el-GR"/>
          </w:rPr>
          <w:delText xml:space="preserve"> </w:delText>
        </w:r>
        <w:r w:rsidR="00017CA0" w:rsidRPr="009F37EC" w:rsidDel="00E474FD">
          <w:rPr>
            <w:sz w:val="24"/>
            <w:szCs w:val="24"/>
            <w:lang w:val="el-GR"/>
          </w:rPr>
          <w:delText xml:space="preserve">θερμοκρασίας </w:delText>
        </w:r>
        <w:r w:rsidR="00D778A2" w:rsidDel="00E474FD">
          <w:rPr>
            <w:sz w:val="24"/>
            <w:szCs w:val="24"/>
            <w:lang w:val="el-GR"/>
          </w:rPr>
          <w:delText xml:space="preserve">στο θερμότερο σημείο των τυλιγμάτων </w:delText>
        </w:r>
        <w:r w:rsidR="00017CA0" w:rsidRPr="009F37EC" w:rsidDel="00E474FD">
          <w:rPr>
            <w:sz w:val="24"/>
            <w:szCs w:val="24"/>
            <w:lang w:val="el-GR"/>
          </w:rPr>
          <w:delText xml:space="preserve">θα </w:delText>
        </w:r>
        <w:r w:rsidR="00D778A2" w:rsidDel="00E474FD">
          <w:rPr>
            <w:sz w:val="24"/>
            <w:szCs w:val="24"/>
            <w:lang w:val="el-GR"/>
          </w:rPr>
          <w:delText>είναι έως</w:delText>
        </w:r>
        <w:r w:rsidR="00017CA0" w:rsidRPr="009F37EC" w:rsidDel="00E474FD">
          <w:rPr>
            <w:sz w:val="24"/>
            <w:szCs w:val="24"/>
            <w:lang w:val="el-GR"/>
          </w:rPr>
          <w:delText xml:space="preserve"> </w:delText>
        </w:r>
        <w:r w:rsidR="00D778A2" w:rsidDel="00E474FD">
          <w:rPr>
            <w:sz w:val="24"/>
            <w:szCs w:val="24"/>
            <w:lang w:val="el-GR"/>
          </w:rPr>
          <w:delText>78 Κ.</w:delText>
        </w:r>
      </w:del>
    </w:p>
    <w:p w:rsidR="00255DF7" w:rsidRPr="009F37EC" w:rsidDel="00E474FD" w:rsidRDefault="00255DF7" w:rsidP="00255DF7">
      <w:pPr>
        <w:ind w:left="2127" w:hanging="709"/>
        <w:jc w:val="both"/>
        <w:rPr>
          <w:del w:id="436" w:author="Καρμίρης Αγγελος" w:date="2020-01-03T10:44:00Z"/>
          <w:sz w:val="24"/>
          <w:szCs w:val="24"/>
          <w:lang w:val="el-GR"/>
        </w:rPr>
      </w:pPr>
    </w:p>
    <w:p w:rsidR="005B6BCD" w:rsidDel="00E474FD" w:rsidRDefault="00264386" w:rsidP="00CF43A7">
      <w:pPr>
        <w:jc w:val="both"/>
        <w:rPr>
          <w:del w:id="437" w:author="Καρμίρης Αγγελος" w:date="2020-01-03T10:44:00Z"/>
          <w:sz w:val="24"/>
          <w:szCs w:val="24"/>
          <w:lang w:val="el-GR"/>
        </w:rPr>
      </w:pPr>
      <w:del w:id="438" w:author="Καρμίρης Αγγελος" w:date="2020-01-03T10:44:00Z">
        <w:r w:rsidRPr="009F37EC" w:rsidDel="00E474FD">
          <w:rPr>
            <w:sz w:val="24"/>
            <w:szCs w:val="24"/>
            <w:lang w:val="el-GR"/>
          </w:rPr>
          <w:tab/>
        </w:r>
        <w:r w:rsidRPr="009F37EC" w:rsidDel="00E474FD">
          <w:rPr>
            <w:sz w:val="24"/>
            <w:szCs w:val="24"/>
            <w:lang w:val="el-GR"/>
          </w:rPr>
          <w:tab/>
          <w:delText xml:space="preserve">Τα όρια της ανύψωσης θερμοκρασίας θα  επιβεβαιώνονται από την </w:delText>
        </w:r>
        <w:r w:rsidRPr="009F37EC" w:rsidDel="00E474FD">
          <w:rPr>
            <w:sz w:val="24"/>
            <w:szCs w:val="24"/>
            <w:lang w:val="el-GR"/>
          </w:rPr>
          <w:tab/>
        </w:r>
        <w:r w:rsidRPr="009F37EC" w:rsidDel="00E474FD">
          <w:rPr>
            <w:sz w:val="24"/>
            <w:szCs w:val="24"/>
            <w:lang w:val="el-GR"/>
          </w:rPr>
          <w:tab/>
          <w:delText xml:space="preserve"> </w:delText>
        </w:r>
        <w:r w:rsidR="001810F3" w:rsidRPr="009F37EC" w:rsidDel="00E474FD">
          <w:rPr>
            <w:sz w:val="24"/>
            <w:szCs w:val="24"/>
            <w:lang w:val="el-GR"/>
          </w:rPr>
          <w:delText xml:space="preserve">           </w:delText>
        </w:r>
        <w:r w:rsidRPr="009F37EC" w:rsidDel="00E474FD">
          <w:rPr>
            <w:sz w:val="24"/>
            <w:szCs w:val="24"/>
            <w:lang w:val="el-GR"/>
          </w:rPr>
          <w:delText xml:space="preserve">αντίστοιχη εκτέλεση δοκιμής τύπου. </w:delText>
        </w:r>
        <w:r w:rsidRPr="009F37EC" w:rsidDel="00E474FD">
          <w:rPr>
            <w:sz w:val="24"/>
            <w:szCs w:val="24"/>
            <w:lang w:val="el-GR"/>
          </w:rPr>
          <w:tab/>
        </w:r>
      </w:del>
    </w:p>
    <w:p w:rsidR="00D918AA" w:rsidRPr="009F37EC" w:rsidDel="00E474FD" w:rsidRDefault="00D918AA" w:rsidP="004F609D">
      <w:pPr>
        <w:ind w:left="1418"/>
        <w:jc w:val="both"/>
        <w:rPr>
          <w:del w:id="439" w:author="Καρμίρης Αγγελος" w:date="2020-01-03T10:44:00Z"/>
          <w:sz w:val="24"/>
          <w:szCs w:val="24"/>
          <w:lang w:val="el-GR"/>
        </w:rPr>
      </w:pPr>
      <w:del w:id="440" w:author="Καρμίρης Αγγελος" w:date="2020-01-03T10:44:00Z">
        <w:r w:rsidRPr="00D918AA" w:rsidDel="00E474FD">
          <w:rPr>
            <w:sz w:val="24"/>
            <w:szCs w:val="24"/>
            <w:lang w:val="el-GR"/>
          </w:rPr>
          <w:delText xml:space="preserve">Οι σταθερές του θερμικού μοντέλου του μετασχηματιστή, σύμφωνα με το IEC 60076-7, θα υπολογιστούν και θα υποβληθούν στο </w:delText>
        </w:r>
        <w:r w:rsidR="00A3316F" w:rsidDel="00E474FD">
          <w:rPr>
            <w:sz w:val="24"/>
            <w:szCs w:val="24"/>
            <w:lang w:val="el-GR"/>
          </w:rPr>
          <w:delText>παράρτημα</w:delText>
        </w:r>
        <w:r w:rsidRPr="00D918AA" w:rsidDel="00E474FD">
          <w:rPr>
            <w:sz w:val="24"/>
            <w:szCs w:val="24"/>
            <w:lang w:val="el-GR"/>
          </w:rPr>
          <w:delText xml:space="preserve"> </w:delText>
        </w:r>
        <w:r w:rsidR="00A3316F" w:rsidDel="00E474FD">
          <w:rPr>
            <w:sz w:val="24"/>
            <w:szCs w:val="24"/>
            <w:lang w:val="el-GR"/>
          </w:rPr>
          <w:delText>«</w:delText>
        </w:r>
        <w:r w:rsidRPr="00D918AA" w:rsidDel="00E474FD">
          <w:rPr>
            <w:sz w:val="24"/>
            <w:szCs w:val="24"/>
            <w:lang w:val="el-GR"/>
          </w:rPr>
          <w:delText>Α» της προδιαγραφής αυτής.</w:delText>
        </w:r>
      </w:del>
    </w:p>
    <w:p w:rsidR="00CF43A7" w:rsidRPr="009F37EC" w:rsidDel="00E474FD" w:rsidRDefault="00CF43A7" w:rsidP="00CF43A7">
      <w:pPr>
        <w:jc w:val="both"/>
        <w:rPr>
          <w:del w:id="441" w:author="Καρμίρης Αγγελος" w:date="2020-01-03T10:44:00Z"/>
          <w:sz w:val="24"/>
          <w:szCs w:val="24"/>
          <w:lang w:val="el-GR"/>
        </w:rPr>
      </w:pPr>
    </w:p>
    <w:p w:rsidR="00D918AA" w:rsidRPr="004F609D" w:rsidDel="00E474FD" w:rsidRDefault="00D918AA" w:rsidP="004F609D">
      <w:pPr>
        <w:jc w:val="both"/>
        <w:rPr>
          <w:del w:id="442" w:author="Καρμίρης Αγγελος" w:date="2020-01-03T10:44:00Z"/>
          <w:b/>
          <w:bCs/>
          <w:sz w:val="24"/>
          <w:szCs w:val="24"/>
          <w:lang w:val="el-GR"/>
        </w:rPr>
      </w:pPr>
      <w:del w:id="443" w:author="Καρμίρης Αγγελος" w:date="2020-01-03T10:44:00Z">
        <w:r w:rsidRPr="009D4B50" w:rsidDel="00E474FD">
          <w:rPr>
            <w:b/>
            <w:bCs/>
            <w:sz w:val="24"/>
            <w:szCs w:val="24"/>
            <w:lang w:val="el-GR"/>
          </w:rPr>
          <w:tab/>
          <w:delText>11</w:delText>
        </w:r>
        <w:r w:rsidDel="00E474FD">
          <w:rPr>
            <w:b/>
            <w:bCs/>
            <w:sz w:val="24"/>
            <w:szCs w:val="24"/>
            <w:lang w:val="el-GR"/>
          </w:rPr>
          <w:delText>.</w:delText>
        </w:r>
        <w:r w:rsidDel="00E474FD">
          <w:rPr>
            <w:b/>
            <w:bCs/>
            <w:sz w:val="24"/>
            <w:szCs w:val="24"/>
            <w:lang w:val="el-GR"/>
          </w:rPr>
          <w:tab/>
        </w:r>
        <w:r w:rsidRPr="004F609D" w:rsidDel="00E474FD">
          <w:rPr>
            <w:b/>
            <w:bCs/>
            <w:sz w:val="24"/>
            <w:szCs w:val="24"/>
            <w:u w:val="single"/>
            <w:lang w:val="el-GR"/>
          </w:rPr>
          <w:delText>Δυνατότητα Υπέρτασης</w:delText>
        </w:r>
      </w:del>
    </w:p>
    <w:p w:rsidR="00D918AA" w:rsidRPr="004F609D" w:rsidDel="00E474FD" w:rsidRDefault="00D918AA" w:rsidP="004F609D">
      <w:pPr>
        <w:jc w:val="both"/>
        <w:rPr>
          <w:del w:id="444" w:author="Καρμίρης Αγγελος" w:date="2020-01-03T10:44:00Z"/>
          <w:sz w:val="24"/>
          <w:szCs w:val="24"/>
          <w:lang w:val="el-GR"/>
        </w:rPr>
      </w:pPr>
      <w:del w:id="445" w:author="Καρμίρης Αγγελος" w:date="2020-01-03T10:44:00Z">
        <w:r w:rsidRPr="004F609D" w:rsidDel="00E474FD">
          <w:rPr>
            <w:sz w:val="24"/>
            <w:szCs w:val="24"/>
            <w:lang w:val="el-GR"/>
          </w:rPr>
          <w:tab/>
        </w:r>
      </w:del>
    </w:p>
    <w:p w:rsidR="00D918AA" w:rsidRPr="004F609D" w:rsidDel="00E474FD" w:rsidRDefault="00D918AA" w:rsidP="004F609D">
      <w:pPr>
        <w:ind w:left="1418"/>
        <w:jc w:val="both"/>
        <w:rPr>
          <w:del w:id="446" w:author="Καρμίρης Αγγελος" w:date="2020-01-03T10:44:00Z"/>
          <w:sz w:val="24"/>
          <w:szCs w:val="24"/>
          <w:lang w:val="el-GR"/>
        </w:rPr>
      </w:pPr>
      <w:del w:id="447" w:author="Καρμίρης Αγγελος" w:date="2020-01-03T10:44:00Z">
        <w:r w:rsidRPr="004F609D" w:rsidDel="00E474FD">
          <w:rPr>
            <w:sz w:val="24"/>
            <w:szCs w:val="24"/>
            <w:lang w:val="el-GR"/>
          </w:rPr>
          <w:delText xml:space="preserve">Οι </w:delText>
        </w:r>
        <w:r w:rsidDel="00E474FD">
          <w:rPr>
            <w:sz w:val="24"/>
            <w:szCs w:val="24"/>
            <w:lang w:val="el-GR"/>
          </w:rPr>
          <w:delText>αυτομετασχηματιστές</w:delText>
        </w:r>
        <w:r w:rsidRPr="004F609D" w:rsidDel="00E474FD">
          <w:rPr>
            <w:sz w:val="24"/>
            <w:szCs w:val="24"/>
            <w:lang w:val="el-GR"/>
          </w:rPr>
          <w:delText xml:space="preserve"> θα έχουν δυνατότητα</w:delText>
        </w:r>
        <w:r w:rsidR="003A5526" w:rsidDel="00E474FD">
          <w:rPr>
            <w:sz w:val="24"/>
            <w:szCs w:val="24"/>
            <w:lang w:val="el-GR"/>
          </w:rPr>
          <w:delText xml:space="preserve"> συνεχούς</w:delText>
        </w:r>
        <w:r w:rsidRPr="004F609D" w:rsidDel="00E474FD">
          <w:rPr>
            <w:sz w:val="24"/>
            <w:szCs w:val="24"/>
            <w:lang w:val="el-GR"/>
          </w:rPr>
          <w:delText xml:space="preserve"> υπέρτασης κατά 10% εν κενώ και 5% στα ονομαστικά MVA</w:delText>
        </w:r>
        <w:r w:rsidR="003A5526" w:rsidDel="00E474FD">
          <w:rPr>
            <w:sz w:val="24"/>
            <w:szCs w:val="24"/>
            <w:lang w:val="el-GR"/>
          </w:rPr>
          <w:delText>, σε ονομαστική συχνότητα,</w:delText>
        </w:r>
        <w:r w:rsidRPr="004F609D" w:rsidDel="00E474FD">
          <w:rPr>
            <w:sz w:val="24"/>
            <w:szCs w:val="24"/>
            <w:lang w:val="el-GR"/>
          </w:rPr>
          <w:delText xml:space="preserve"> χωρίς </w:delText>
        </w:r>
        <w:r w:rsidR="003A5526" w:rsidDel="00E474FD">
          <w:rPr>
            <w:sz w:val="24"/>
            <w:szCs w:val="24"/>
            <w:lang w:val="el-GR"/>
          </w:rPr>
          <w:delText>βλάβη σε οποιοδήποτε τμήμα του αυτομετασχηματιστή</w:delText>
        </w:r>
        <w:r w:rsidRPr="004F609D" w:rsidDel="00E474FD">
          <w:rPr>
            <w:sz w:val="24"/>
            <w:szCs w:val="24"/>
            <w:lang w:val="el-GR"/>
          </w:rPr>
          <w:delText>.</w:delText>
        </w:r>
      </w:del>
    </w:p>
    <w:p w:rsidR="00D918AA" w:rsidRPr="00181611" w:rsidDel="00E474FD" w:rsidRDefault="00D918AA" w:rsidP="00D918AA">
      <w:pPr>
        <w:rPr>
          <w:del w:id="448" w:author="Καρμίρης Αγγελος" w:date="2020-01-03T10:44:00Z"/>
          <w:rFonts w:ascii="Arial" w:hAnsi="Arial" w:cs="Arial"/>
          <w:sz w:val="24"/>
          <w:szCs w:val="24"/>
          <w:lang w:val="el-GR"/>
        </w:rPr>
      </w:pPr>
    </w:p>
    <w:p w:rsidR="003A5526" w:rsidRPr="004F609D" w:rsidDel="00E474FD" w:rsidRDefault="003A5526" w:rsidP="003A5526">
      <w:pPr>
        <w:jc w:val="both"/>
        <w:rPr>
          <w:del w:id="449" w:author="Καρμίρης Αγγελος" w:date="2020-01-03T10:44:00Z"/>
          <w:b/>
          <w:bCs/>
          <w:sz w:val="24"/>
          <w:szCs w:val="24"/>
          <w:lang w:val="el-GR"/>
        </w:rPr>
      </w:pPr>
      <w:del w:id="450" w:author="Καρμίρης Αγγελος" w:date="2020-01-03T10:44:00Z">
        <w:r w:rsidRPr="009D4B50" w:rsidDel="00E474FD">
          <w:rPr>
            <w:b/>
            <w:bCs/>
            <w:sz w:val="24"/>
            <w:szCs w:val="24"/>
            <w:lang w:val="el-GR"/>
          </w:rPr>
          <w:tab/>
          <w:delText>1</w:delText>
        </w:r>
        <w:r w:rsidDel="00E474FD">
          <w:rPr>
            <w:b/>
            <w:bCs/>
            <w:sz w:val="24"/>
            <w:szCs w:val="24"/>
            <w:lang w:val="el-GR"/>
          </w:rPr>
          <w:delText>2.</w:delText>
        </w:r>
        <w:r w:rsidDel="00E474FD">
          <w:rPr>
            <w:b/>
            <w:bCs/>
            <w:sz w:val="24"/>
            <w:szCs w:val="24"/>
            <w:lang w:val="el-GR"/>
          </w:rPr>
          <w:tab/>
        </w:r>
        <w:r w:rsidDel="00E474FD">
          <w:rPr>
            <w:b/>
            <w:bCs/>
            <w:sz w:val="24"/>
            <w:szCs w:val="24"/>
            <w:u w:val="single"/>
            <w:lang w:val="el-GR"/>
          </w:rPr>
          <w:delText>Δυνατότητα Υπε</w:delText>
        </w:r>
        <w:r w:rsidRPr="004F609D" w:rsidDel="00E474FD">
          <w:rPr>
            <w:b/>
            <w:bCs/>
            <w:sz w:val="24"/>
            <w:szCs w:val="24"/>
            <w:u w:val="single"/>
            <w:lang w:val="el-GR"/>
          </w:rPr>
          <w:delText>ρ</w:delText>
        </w:r>
        <w:r w:rsidDel="00E474FD">
          <w:rPr>
            <w:b/>
            <w:bCs/>
            <w:sz w:val="24"/>
            <w:szCs w:val="24"/>
            <w:u w:val="single"/>
            <w:lang w:val="el-GR"/>
          </w:rPr>
          <w:delText>φόρτισης</w:delText>
        </w:r>
      </w:del>
    </w:p>
    <w:p w:rsidR="003A5526" w:rsidRPr="004F609D" w:rsidDel="00E474FD" w:rsidRDefault="003A5526" w:rsidP="003A5526">
      <w:pPr>
        <w:jc w:val="both"/>
        <w:rPr>
          <w:del w:id="451" w:author="Καρμίρης Αγγελος" w:date="2020-01-03T10:44:00Z"/>
          <w:sz w:val="24"/>
          <w:szCs w:val="24"/>
          <w:lang w:val="el-GR"/>
        </w:rPr>
      </w:pPr>
    </w:p>
    <w:p w:rsidR="003A5526" w:rsidRPr="00CF1D4B" w:rsidDel="00E474FD" w:rsidRDefault="003A5526" w:rsidP="003A5526">
      <w:pPr>
        <w:ind w:left="1418"/>
        <w:jc w:val="both"/>
        <w:rPr>
          <w:del w:id="452" w:author="Καρμίρης Αγγελος" w:date="2020-01-03T10:44:00Z"/>
          <w:sz w:val="24"/>
          <w:szCs w:val="24"/>
          <w:lang w:val="el-GR"/>
        </w:rPr>
      </w:pPr>
      <w:del w:id="453" w:author="Καρμίρης Αγγελος" w:date="2020-01-03T10:44:00Z">
        <w:r w:rsidRPr="004F609D" w:rsidDel="00E474FD">
          <w:rPr>
            <w:sz w:val="24"/>
            <w:szCs w:val="24"/>
            <w:lang w:val="el-GR"/>
          </w:rPr>
          <w:delText xml:space="preserve">Οι </w:delText>
        </w:r>
        <w:r w:rsidDel="00E474FD">
          <w:rPr>
            <w:sz w:val="24"/>
            <w:szCs w:val="24"/>
            <w:lang w:val="el-GR"/>
          </w:rPr>
          <w:delText>αυτομετασχηματιστές</w:delText>
        </w:r>
        <w:r w:rsidRPr="004F609D" w:rsidDel="00E474FD">
          <w:rPr>
            <w:sz w:val="24"/>
            <w:szCs w:val="24"/>
            <w:lang w:val="el-GR"/>
          </w:rPr>
          <w:delText xml:space="preserve"> θα έχουν δυνατότητα</w:delText>
        </w:r>
        <w:r w:rsidDel="00E474FD">
          <w:rPr>
            <w:sz w:val="24"/>
            <w:szCs w:val="24"/>
            <w:lang w:val="el-GR"/>
          </w:rPr>
          <w:delText xml:space="preserve"> έκτακτης </w:delText>
        </w:r>
        <w:r w:rsidR="00AB5E15" w:rsidDel="00E474FD">
          <w:rPr>
            <w:sz w:val="24"/>
            <w:szCs w:val="24"/>
            <w:lang w:val="el-GR"/>
          </w:rPr>
          <w:delText>υπερφόρτισης μακράς διάρκειας</w:delText>
        </w:r>
        <w:r w:rsidDel="00E474FD">
          <w:rPr>
            <w:sz w:val="24"/>
            <w:szCs w:val="24"/>
            <w:lang w:val="el-GR"/>
          </w:rPr>
          <w:delText xml:space="preserve"> σε όλες τις θέσεις λήψης, ακολουθώντας τις παρακάτω τιμές, σύμφωνα με το </w:delText>
        </w:r>
        <w:r w:rsidDel="00E474FD">
          <w:rPr>
            <w:sz w:val="24"/>
            <w:szCs w:val="24"/>
          </w:rPr>
          <w:delText>IEC</w:delText>
        </w:r>
        <w:r w:rsidDel="00E474FD">
          <w:rPr>
            <w:sz w:val="24"/>
            <w:szCs w:val="24"/>
            <w:lang w:val="el-GR"/>
          </w:rPr>
          <w:delText xml:space="preserve"> 600</w:delText>
        </w:r>
        <w:r w:rsidRPr="00CF1D4B" w:rsidDel="00E474FD">
          <w:rPr>
            <w:sz w:val="24"/>
            <w:szCs w:val="24"/>
            <w:lang w:val="el-GR"/>
          </w:rPr>
          <w:delText>76-7:</w:delText>
        </w:r>
      </w:del>
    </w:p>
    <w:p w:rsidR="003A5526" w:rsidRPr="00CF1D4B" w:rsidDel="00E474FD" w:rsidRDefault="003A5526" w:rsidP="003A5526">
      <w:pPr>
        <w:ind w:left="1418"/>
        <w:jc w:val="both"/>
        <w:rPr>
          <w:del w:id="454" w:author="Καρμίρης Αγγελος" w:date="2020-01-03T10:44:00Z"/>
          <w:sz w:val="24"/>
          <w:szCs w:val="24"/>
          <w:lang w:val="el-GR"/>
        </w:rPr>
      </w:pPr>
    </w:p>
    <w:p w:rsidR="003A5526" w:rsidDel="00E474FD" w:rsidRDefault="00D500C5" w:rsidP="00CF1D4B">
      <w:pPr>
        <w:pStyle w:val="ListParagraph"/>
        <w:numPr>
          <w:ilvl w:val="0"/>
          <w:numId w:val="56"/>
        </w:numPr>
        <w:rPr>
          <w:del w:id="455" w:author="Καρμίρης Αγγελος" w:date="2020-01-03T10:44:00Z"/>
          <w:sz w:val="24"/>
          <w:szCs w:val="24"/>
          <w:lang w:val="el-GR"/>
        </w:rPr>
      </w:pPr>
      <w:del w:id="456" w:author="Καρμίρης Αγγελος" w:date="2020-01-03T10:44:00Z">
        <w:r w:rsidDel="00E474FD">
          <w:rPr>
            <w:sz w:val="24"/>
            <w:szCs w:val="24"/>
            <w:lang w:val="el-GR"/>
          </w:rPr>
          <w:delText>Ένταση στους ακροδέκτες ΥΤ και ΜΤ:</w:delText>
        </w:r>
        <w:r w:rsidDel="00E474FD">
          <w:rPr>
            <w:sz w:val="24"/>
            <w:szCs w:val="24"/>
            <w:lang w:val="el-GR"/>
          </w:rPr>
          <w:tab/>
          <w:delText xml:space="preserve">130% της </w:delText>
        </w:r>
        <w:r w:rsidR="00AF02A4" w:rsidDel="00E474FD">
          <w:rPr>
            <w:sz w:val="24"/>
            <w:szCs w:val="24"/>
            <w:lang w:val="el-GR"/>
          </w:rPr>
          <w:delText>ονομαστικής</w:delText>
        </w:r>
        <w:r w:rsidR="00AF02A4" w:rsidDel="00E474FD">
          <w:rPr>
            <w:sz w:val="24"/>
            <w:szCs w:val="24"/>
            <w:lang w:val="el-GR"/>
          </w:rPr>
          <w:br/>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delText>έντασης λήψης</w:delText>
        </w:r>
      </w:del>
    </w:p>
    <w:p w:rsidR="00D500C5" w:rsidDel="00E474FD" w:rsidRDefault="00D500C5" w:rsidP="00CF1D4B">
      <w:pPr>
        <w:pStyle w:val="ListParagraph"/>
        <w:numPr>
          <w:ilvl w:val="0"/>
          <w:numId w:val="56"/>
        </w:numPr>
        <w:rPr>
          <w:del w:id="457" w:author="Καρμίρης Αγγελος" w:date="2020-01-03T10:44:00Z"/>
          <w:sz w:val="24"/>
          <w:szCs w:val="24"/>
          <w:lang w:val="el-GR"/>
        </w:rPr>
      </w:pPr>
      <w:del w:id="458" w:author="Καρμίρης Αγγελος" w:date="2020-01-03T10:44:00Z">
        <w:r w:rsidDel="00E474FD">
          <w:rPr>
            <w:sz w:val="24"/>
            <w:szCs w:val="24"/>
            <w:lang w:val="el-GR"/>
          </w:rPr>
          <w:delText>Ένταση στους ακροδέκτες ΧΤ:</w:delText>
        </w:r>
        <w:r w:rsidDel="00E474FD">
          <w:rPr>
            <w:sz w:val="24"/>
            <w:szCs w:val="24"/>
            <w:lang w:val="el-GR"/>
          </w:rPr>
          <w:tab/>
        </w:r>
        <w:r w:rsidDel="00E474FD">
          <w:rPr>
            <w:sz w:val="24"/>
            <w:szCs w:val="24"/>
            <w:lang w:val="el-GR"/>
          </w:rPr>
          <w:tab/>
          <w:delText>100% της ονομαστικής</w:delText>
        </w:r>
        <w:r w:rsidR="00AF02A4" w:rsidDel="00E474FD">
          <w:rPr>
            <w:sz w:val="24"/>
            <w:szCs w:val="24"/>
            <w:lang w:val="el-GR"/>
          </w:rPr>
          <w:br/>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delText>έντασης λήψης</w:delText>
        </w:r>
      </w:del>
    </w:p>
    <w:p w:rsidR="00D500C5" w:rsidDel="00E474FD" w:rsidRDefault="00D500C5" w:rsidP="00CF1D4B">
      <w:pPr>
        <w:pStyle w:val="ListParagraph"/>
        <w:numPr>
          <w:ilvl w:val="0"/>
          <w:numId w:val="56"/>
        </w:numPr>
        <w:rPr>
          <w:del w:id="459" w:author="Καρμίρης Αγγελος" w:date="2020-01-03T10:44:00Z"/>
          <w:sz w:val="24"/>
          <w:szCs w:val="24"/>
          <w:lang w:val="el-GR"/>
        </w:rPr>
      </w:pPr>
      <w:del w:id="460" w:author="Καρμίρης Αγγελος" w:date="2020-01-03T10:44:00Z">
        <w:r w:rsidDel="00E474FD">
          <w:rPr>
            <w:sz w:val="24"/>
            <w:szCs w:val="24"/>
            <w:lang w:val="el-GR"/>
          </w:rPr>
          <w:delText xml:space="preserve">Τάση σε </w:delText>
        </w:r>
        <w:r w:rsidR="00AF02A4" w:rsidDel="00E474FD">
          <w:rPr>
            <w:sz w:val="24"/>
            <w:szCs w:val="24"/>
            <w:lang w:val="el-GR"/>
          </w:rPr>
          <w:delText>ό</w:delText>
        </w:r>
        <w:r w:rsidDel="00E474FD">
          <w:rPr>
            <w:sz w:val="24"/>
            <w:szCs w:val="24"/>
            <w:lang w:val="el-GR"/>
          </w:rPr>
          <w:delText>λους τους ακροδέκτες:</w:delText>
        </w:r>
        <w:r w:rsidDel="00E474FD">
          <w:rPr>
            <w:sz w:val="24"/>
            <w:szCs w:val="24"/>
            <w:lang w:val="el-GR"/>
          </w:rPr>
          <w:tab/>
        </w:r>
        <w:r w:rsidDel="00E474FD">
          <w:rPr>
            <w:sz w:val="24"/>
            <w:szCs w:val="24"/>
            <w:lang w:val="el-GR"/>
          </w:rPr>
          <w:tab/>
          <w:delText>100% της ονομαστικής</w:delText>
        </w:r>
        <w:r w:rsidR="00AF02A4" w:rsidDel="00E474FD">
          <w:rPr>
            <w:sz w:val="24"/>
            <w:szCs w:val="24"/>
            <w:lang w:val="el-GR"/>
          </w:rPr>
          <w:br/>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r>
        <w:r w:rsidR="00AF02A4" w:rsidDel="00E474FD">
          <w:rPr>
            <w:sz w:val="24"/>
            <w:szCs w:val="24"/>
            <w:lang w:val="el-GR"/>
          </w:rPr>
          <w:tab/>
          <w:delText>τάσης λήψης</w:delText>
        </w:r>
      </w:del>
    </w:p>
    <w:p w:rsidR="00D500C5" w:rsidDel="00E474FD" w:rsidRDefault="00D500C5" w:rsidP="00CF1D4B">
      <w:pPr>
        <w:pStyle w:val="ListParagraph"/>
        <w:numPr>
          <w:ilvl w:val="0"/>
          <w:numId w:val="56"/>
        </w:numPr>
        <w:rPr>
          <w:del w:id="461" w:author="Καρμίρης Αγγελος" w:date="2020-01-03T10:44:00Z"/>
          <w:sz w:val="24"/>
          <w:szCs w:val="24"/>
          <w:lang w:val="el-GR"/>
        </w:rPr>
      </w:pPr>
      <w:del w:id="462" w:author="Καρμίρης Αγγελος" w:date="2020-01-03T10:44:00Z">
        <w:r w:rsidDel="00E474FD">
          <w:rPr>
            <w:sz w:val="24"/>
            <w:szCs w:val="24"/>
            <w:lang w:val="el-GR"/>
          </w:rPr>
          <w:delText>Θερμοκρασία περιβάλλοντος:</w:delText>
        </w:r>
        <w:r w:rsidDel="00E474FD">
          <w:rPr>
            <w:sz w:val="24"/>
            <w:szCs w:val="24"/>
            <w:lang w:val="el-GR"/>
          </w:rPr>
          <w:tab/>
        </w:r>
        <w:r w:rsidDel="00E474FD">
          <w:rPr>
            <w:sz w:val="24"/>
            <w:szCs w:val="24"/>
            <w:lang w:val="el-GR"/>
          </w:rPr>
          <w:tab/>
          <w:delText>2</w:delText>
        </w:r>
        <w:r w:rsidRPr="00CF1D4B" w:rsidDel="00E474FD">
          <w:rPr>
            <w:sz w:val="24"/>
            <w:szCs w:val="24"/>
            <w:lang w:val="el-GR"/>
          </w:rPr>
          <w:delText>0</w:delText>
        </w:r>
        <w:r w:rsidDel="00E474FD">
          <w:rPr>
            <w:sz w:val="24"/>
            <w:szCs w:val="24"/>
            <w:lang w:val="el-GR"/>
          </w:rPr>
          <w:delText>°</w:delText>
        </w:r>
        <w:r w:rsidDel="00E474FD">
          <w:rPr>
            <w:sz w:val="24"/>
            <w:szCs w:val="24"/>
          </w:rPr>
          <w:delText>C</w:delText>
        </w:r>
        <w:r w:rsidRPr="00CF1D4B" w:rsidDel="00E474FD">
          <w:rPr>
            <w:sz w:val="24"/>
            <w:szCs w:val="24"/>
            <w:lang w:val="el-GR"/>
          </w:rPr>
          <w:delText xml:space="preserve"> </w:delText>
        </w:r>
        <w:r w:rsidR="00AF02A4" w:rsidRPr="008B40C0" w:rsidDel="00E474FD">
          <w:rPr>
            <w:sz w:val="24"/>
            <w:szCs w:val="24"/>
            <w:lang w:val="el-GR"/>
          </w:rPr>
          <w:delText>(</w:delText>
        </w:r>
        <w:r w:rsidR="00AF02A4" w:rsidDel="00E474FD">
          <w:rPr>
            <w:sz w:val="24"/>
            <w:szCs w:val="24"/>
            <w:lang w:val="el-GR"/>
          </w:rPr>
          <w:delText>ίση</w:delText>
        </w:r>
        <w:r w:rsidR="00AF02A4" w:rsidRPr="00AF02A4" w:rsidDel="00E474FD">
          <w:rPr>
            <w:sz w:val="24"/>
            <w:szCs w:val="24"/>
            <w:lang w:val="el-GR"/>
          </w:rPr>
          <w:delText xml:space="preserve"> </w:delText>
        </w:r>
        <w:r w:rsidR="00AF02A4" w:rsidDel="00E474FD">
          <w:rPr>
            <w:sz w:val="24"/>
            <w:szCs w:val="24"/>
            <w:lang w:val="el-GR"/>
          </w:rPr>
          <w:delText>με τη</w:delText>
        </w:r>
        <w:r w:rsidR="00D1635C" w:rsidRPr="00CF1D4B" w:rsidDel="00E474FD">
          <w:rPr>
            <w:sz w:val="24"/>
            <w:szCs w:val="24"/>
            <w:lang w:val="el-GR"/>
          </w:rPr>
          <w:br/>
        </w:r>
        <w:r w:rsidR="00D1635C" w:rsidRPr="00CF1D4B" w:rsidDel="00E474FD">
          <w:rPr>
            <w:sz w:val="24"/>
            <w:szCs w:val="24"/>
            <w:lang w:val="el-GR"/>
          </w:rPr>
          <w:tab/>
        </w:r>
        <w:r w:rsidR="00D1635C" w:rsidRPr="00CF1D4B" w:rsidDel="00E474FD">
          <w:rPr>
            <w:sz w:val="24"/>
            <w:szCs w:val="24"/>
            <w:lang w:val="el-GR"/>
          </w:rPr>
          <w:tab/>
        </w:r>
        <w:r w:rsidR="00D1635C" w:rsidRPr="00CF1D4B" w:rsidDel="00E474FD">
          <w:rPr>
            <w:sz w:val="24"/>
            <w:szCs w:val="24"/>
            <w:lang w:val="el-GR"/>
          </w:rPr>
          <w:tab/>
        </w:r>
        <w:r w:rsidR="00D1635C" w:rsidRPr="00CF1D4B" w:rsidDel="00E474FD">
          <w:rPr>
            <w:sz w:val="24"/>
            <w:szCs w:val="24"/>
            <w:lang w:val="el-GR"/>
          </w:rPr>
          <w:tab/>
        </w:r>
        <w:r w:rsidR="00D1635C" w:rsidRPr="00CF1D4B" w:rsidDel="00E474FD">
          <w:rPr>
            <w:sz w:val="24"/>
            <w:szCs w:val="24"/>
            <w:lang w:val="el-GR"/>
          </w:rPr>
          <w:tab/>
        </w:r>
        <w:r w:rsidR="00D1635C" w:rsidRPr="00CF1D4B" w:rsidDel="00E474FD">
          <w:rPr>
            <w:sz w:val="24"/>
            <w:szCs w:val="24"/>
            <w:lang w:val="el-GR"/>
          </w:rPr>
          <w:tab/>
        </w:r>
        <w:r w:rsidDel="00E474FD">
          <w:rPr>
            <w:sz w:val="24"/>
            <w:szCs w:val="24"/>
            <w:lang w:val="el-GR"/>
          </w:rPr>
          <w:delText>μέση ετήσια</w:delText>
        </w:r>
        <w:r w:rsidR="00AF02A4" w:rsidDel="00E474FD">
          <w:rPr>
            <w:sz w:val="24"/>
            <w:szCs w:val="24"/>
            <w:lang w:val="el-GR"/>
          </w:rPr>
          <w:delText xml:space="preserve"> θερμοκρασία</w:delText>
        </w:r>
        <w:r w:rsidRPr="00CF1D4B" w:rsidDel="00E474FD">
          <w:rPr>
            <w:sz w:val="24"/>
            <w:szCs w:val="24"/>
            <w:lang w:val="el-GR"/>
          </w:rPr>
          <w:delText>)</w:delText>
        </w:r>
      </w:del>
    </w:p>
    <w:p w:rsidR="00D500C5" w:rsidDel="00E474FD" w:rsidRDefault="00D500C5" w:rsidP="00CF1D4B">
      <w:pPr>
        <w:pStyle w:val="ListParagraph"/>
        <w:numPr>
          <w:ilvl w:val="0"/>
          <w:numId w:val="56"/>
        </w:numPr>
        <w:rPr>
          <w:del w:id="463" w:author="Καρμίρης Αγγελος" w:date="2020-01-03T10:44:00Z"/>
          <w:sz w:val="24"/>
          <w:szCs w:val="24"/>
          <w:lang w:val="el-GR"/>
        </w:rPr>
      </w:pPr>
      <w:del w:id="464" w:author="Καρμίρης Αγγελος" w:date="2020-01-03T10:44:00Z">
        <w:r w:rsidDel="00E474FD">
          <w:rPr>
            <w:sz w:val="24"/>
            <w:szCs w:val="24"/>
            <w:lang w:val="el-GR"/>
          </w:rPr>
          <w:delText>Θερμοκρασία θερμότερου σημείου</w:delText>
        </w:r>
        <w:r w:rsidDel="00E474FD">
          <w:rPr>
            <w:sz w:val="24"/>
            <w:szCs w:val="24"/>
            <w:lang w:val="el-GR"/>
          </w:rPr>
          <w:br/>
          <w:delText>σε όλα τα τυλ</w:delText>
        </w:r>
        <w:r w:rsidR="00D1635C" w:rsidDel="00E474FD">
          <w:rPr>
            <w:sz w:val="24"/>
            <w:szCs w:val="24"/>
            <w:lang w:val="el-GR"/>
          </w:rPr>
          <w:delText>ίγματα</w:delText>
        </w:r>
        <w:r w:rsidDel="00E474FD">
          <w:rPr>
            <w:sz w:val="24"/>
            <w:szCs w:val="24"/>
            <w:lang w:val="el-GR"/>
          </w:rPr>
          <w:delText>:</w:delText>
        </w:r>
        <w:r w:rsidDel="00E474FD">
          <w:rPr>
            <w:sz w:val="24"/>
            <w:szCs w:val="24"/>
            <w:lang w:val="el-GR"/>
          </w:rPr>
          <w:tab/>
        </w:r>
        <w:r w:rsidDel="00E474FD">
          <w:rPr>
            <w:sz w:val="24"/>
            <w:szCs w:val="24"/>
            <w:lang w:val="el-GR"/>
          </w:rPr>
          <w:tab/>
        </w:r>
        <w:r w:rsidDel="00E474FD">
          <w:rPr>
            <w:sz w:val="24"/>
            <w:szCs w:val="24"/>
            <w:lang w:val="el-GR"/>
          </w:rPr>
          <w:tab/>
        </w:r>
        <w:r w:rsidR="00D1635C" w:rsidDel="00E474FD">
          <w:rPr>
            <w:sz w:val="24"/>
            <w:szCs w:val="24"/>
            <w:lang w:val="el-GR"/>
          </w:rPr>
          <w:delText>≤ 140°</w:delText>
        </w:r>
        <w:r w:rsidR="00D1635C" w:rsidDel="00E474FD">
          <w:rPr>
            <w:sz w:val="24"/>
            <w:szCs w:val="24"/>
          </w:rPr>
          <w:delText>C</w:delText>
        </w:r>
      </w:del>
    </w:p>
    <w:p w:rsidR="00D1635C" w:rsidRPr="00CF1D4B" w:rsidDel="00E474FD" w:rsidRDefault="00D1635C" w:rsidP="00CF1D4B">
      <w:pPr>
        <w:pStyle w:val="ListParagraph"/>
        <w:numPr>
          <w:ilvl w:val="0"/>
          <w:numId w:val="56"/>
        </w:numPr>
        <w:rPr>
          <w:del w:id="465" w:author="Καρμίρης Αγγελος" w:date="2020-01-03T10:44:00Z"/>
          <w:sz w:val="24"/>
          <w:szCs w:val="24"/>
          <w:lang w:val="el-GR"/>
        </w:rPr>
      </w:pPr>
      <w:del w:id="466" w:author="Καρμίρης Αγγελος" w:date="2020-01-03T10:44:00Z">
        <w:r w:rsidDel="00E474FD">
          <w:rPr>
            <w:sz w:val="24"/>
            <w:szCs w:val="24"/>
            <w:lang w:val="el-GR"/>
          </w:rPr>
          <w:delText>Θερμοκρασία άνω στάθμης λαδιού:</w:delText>
        </w:r>
        <w:r w:rsidDel="00E474FD">
          <w:rPr>
            <w:sz w:val="24"/>
            <w:szCs w:val="24"/>
            <w:lang w:val="el-GR"/>
          </w:rPr>
          <w:tab/>
          <w:delText>≤ 115°</w:delText>
        </w:r>
        <w:r w:rsidDel="00E474FD">
          <w:rPr>
            <w:sz w:val="24"/>
            <w:szCs w:val="24"/>
          </w:rPr>
          <w:delText>C</w:delText>
        </w:r>
      </w:del>
    </w:p>
    <w:p w:rsidR="00540E13" w:rsidRPr="00CF1D4B" w:rsidDel="00E474FD" w:rsidRDefault="00540E13">
      <w:pPr>
        <w:ind w:left="1418"/>
        <w:jc w:val="both"/>
        <w:rPr>
          <w:del w:id="467" w:author="Καρμίρης Αγγελος" w:date="2020-01-03T10:44:00Z"/>
          <w:sz w:val="24"/>
          <w:szCs w:val="24"/>
          <w:lang w:val="el-GR"/>
        </w:rPr>
      </w:pPr>
    </w:p>
    <w:p w:rsidR="00095E33" w:rsidDel="00E474FD" w:rsidRDefault="00095E33">
      <w:pPr>
        <w:ind w:left="1418"/>
        <w:jc w:val="both"/>
        <w:rPr>
          <w:del w:id="468" w:author="Καρμίρης Αγγελος" w:date="2020-01-03T10:44:00Z"/>
          <w:sz w:val="24"/>
          <w:szCs w:val="24"/>
          <w:lang w:val="el-GR"/>
        </w:rPr>
      </w:pPr>
      <w:del w:id="469" w:author="Καρμίρης Αγγελος" w:date="2020-01-03T10:44:00Z">
        <w:r w:rsidDel="00E474FD">
          <w:rPr>
            <w:sz w:val="24"/>
            <w:szCs w:val="24"/>
            <w:lang w:val="el-GR"/>
          </w:rPr>
          <w:delText>Ο κατασκευαστής πρέπει να λάβει όλα τα απαιτούμενα μέτρα</w:delText>
        </w:r>
        <w:r w:rsidR="00D32A0E" w:rsidDel="00E474FD">
          <w:rPr>
            <w:sz w:val="24"/>
            <w:szCs w:val="24"/>
            <w:lang w:val="el-GR"/>
          </w:rPr>
          <w:delText>, έτσι ώστε κατά τις προαναφερόμενες συνθήκες υπερφόρτισης να ισχύουν τα παρακάτω:</w:delText>
        </w:r>
      </w:del>
    </w:p>
    <w:p w:rsidR="00D32A0E" w:rsidDel="00E474FD" w:rsidRDefault="00D32A0E" w:rsidP="00CF1D4B">
      <w:pPr>
        <w:pStyle w:val="ListParagraph"/>
        <w:numPr>
          <w:ilvl w:val="0"/>
          <w:numId w:val="56"/>
        </w:numPr>
        <w:rPr>
          <w:del w:id="470" w:author="Καρμίρης Αγγελος" w:date="2020-01-03T10:44:00Z"/>
          <w:sz w:val="24"/>
          <w:szCs w:val="24"/>
          <w:lang w:val="el-GR"/>
        </w:rPr>
      </w:pPr>
      <w:del w:id="471" w:author="Καρμίρης Αγγελος" w:date="2020-01-03T10:44:00Z">
        <w:r w:rsidDel="00E474FD">
          <w:rPr>
            <w:sz w:val="24"/>
            <w:szCs w:val="24"/>
            <w:lang w:val="el-GR"/>
          </w:rPr>
          <w:delText>Δεν θα δημιουργούνται  υπέρθερμα σημεία σε μεταλλικά τμήματα ή αγωγούς εκτός των τυλιγμάτων, λόγω των μαγνητικών πεδίων σκέδασης.</w:delText>
        </w:r>
      </w:del>
    </w:p>
    <w:p w:rsidR="00D32A0E" w:rsidDel="00E474FD" w:rsidRDefault="00D32A0E" w:rsidP="00CF1D4B">
      <w:pPr>
        <w:pStyle w:val="ListParagraph"/>
        <w:numPr>
          <w:ilvl w:val="0"/>
          <w:numId w:val="56"/>
        </w:numPr>
        <w:rPr>
          <w:del w:id="472" w:author="Καρμίρης Αγγελος" w:date="2020-01-03T10:44:00Z"/>
          <w:sz w:val="24"/>
          <w:szCs w:val="24"/>
          <w:lang w:val="el-GR"/>
        </w:rPr>
      </w:pPr>
      <w:del w:id="473" w:author="Καρμίρης Αγγελος" w:date="2020-01-03T10:44:00Z">
        <w:r w:rsidDel="00E474FD">
          <w:rPr>
            <w:sz w:val="24"/>
            <w:szCs w:val="24"/>
            <w:lang w:val="el-GR"/>
          </w:rPr>
          <w:delText xml:space="preserve">Το κύριο δοχείο διαστολής και εκείνο του </w:delText>
        </w:r>
        <w:r w:rsidR="00920455" w:rsidDel="00E474FD">
          <w:rPr>
            <w:sz w:val="24"/>
            <w:szCs w:val="24"/>
          </w:rPr>
          <w:delText>OLTC</w:delText>
        </w:r>
        <w:r w:rsidDel="00E474FD">
          <w:rPr>
            <w:sz w:val="24"/>
            <w:szCs w:val="24"/>
            <w:lang w:val="el-GR"/>
          </w:rPr>
          <w:delText xml:space="preserve"> θα είναι κατάλληλα για την αυξημένη διαστολή του λαδιού.</w:delText>
        </w:r>
      </w:del>
    </w:p>
    <w:p w:rsidR="00D32A0E" w:rsidDel="00E474FD" w:rsidRDefault="00D32A0E" w:rsidP="00CF1D4B">
      <w:pPr>
        <w:pStyle w:val="ListParagraph"/>
        <w:numPr>
          <w:ilvl w:val="0"/>
          <w:numId w:val="56"/>
        </w:numPr>
        <w:rPr>
          <w:del w:id="474" w:author="Καρμίρης Αγγελος" w:date="2020-01-03T10:44:00Z"/>
          <w:sz w:val="24"/>
          <w:szCs w:val="24"/>
          <w:lang w:val="el-GR"/>
        </w:rPr>
      </w:pPr>
      <w:del w:id="475" w:author="Καρμίρης Αγγελος" w:date="2020-01-03T10:44:00Z">
        <w:r w:rsidDel="00E474FD">
          <w:rPr>
            <w:sz w:val="24"/>
            <w:szCs w:val="24"/>
            <w:lang w:val="el-GR"/>
          </w:rPr>
          <w:delText>Όλα τα εξαρτήματα του αυτομετασχηματιστή, συμπεριλαμβανομένων των στηριγμάτων</w:delText>
        </w:r>
        <w:r w:rsidRPr="00CF1D4B" w:rsidDel="00E474FD">
          <w:rPr>
            <w:sz w:val="24"/>
            <w:szCs w:val="24"/>
            <w:lang w:val="el-GR"/>
          </w:rPr>
          <w:delText xml:space="preserve"> </w:delText>
        </w:r>
        <w:r w:rsidDel="00E474FD">
          <w:rPr>
            <w:sz w:val="24"/>
            <w:szCs w:val="24"/>
            <w:lang w:val="el-GR"/>
          </w:rPr>
          <w:delText>και αποστατών για τα τυλίγματα, θα είναι κατάλληλα για την αυξημένη φόρτιση και θερμοκρασία.</w:delText>
        </w:r>
      </w:del>
    </w:p>
    <w:p w:rsidR="00095E33" w:rsidDel="00E474FD" w:rsidRDefault="00095E33">
      <w:pPr>
        <w:ind w:left="1418"/>
        <w:jc w:val="both"/>
        <w:rPr>
          <w:del w:id="476" w:author="Καρμίρης Αγγελος" w:date="2020-01-03T10:44:00Z"/>
          <w:sz w:val="24"/>
          <w:szCs w:val="24"/>
          <w:lang w:val="el-GR"/>
        </w:rPr>
      </w:pPr>
    </w:p>
    <w:p w:rsidR="00540E13" w:rsidDel="00E474FD" w:rsidRDefault="00540E13">
      <w:pPr>
        <w:ind w:left="1418"/>
        <w:jc w:val="both"/>
        <w:rPr>
          <w:del w:id="477" w:author="Καρμίρης Αγγελος" w:date="2020-01-03T10:44:00Z"/>
          <w:sz w:val="24"/>
          <w:szCs w:val="24"/>
          <w:lang w:val="el-GR"/>
        </w:rPr>
      </w:pPr>
      <w:del w:id="478" w:author="Καρμίρης Αγγελος" w:date="2020-01-03T10:44:00Z">
        <w:r w:rsidDel="00E474FD">
          <w:rPr>
            <w:sz w:val="24"/>
            <w:szCs w:val="24"/>
            <w:lang w:val="el-GR"/>
          </w:rPr>
          <w:delText xml:space="preserve">Σε πραγματικές συνθήκες </w:delText>
        </w:r>
        <w:r w:rsidR="00AB5E15" w:rsidDel="00E474FD">
          <w:rPr>
            <w:sz w:val="24"/>
            <w:szCs w:val="24"/>
            <w:lang w:val="el-GR"/>
          </w:rPr>
          <w:delText>έκτακτης υπερφόρτισης μακράς διάρκειας</w:delText>
        </w:r>
        <w:r w:rsidDel="00E474FD">
          <w:rPr>
            <w:sz w:val="24"/>
            <w:szCs w:val="24"/>
            <w:lang w:val="el-GR"/>
          </w:rPr>
          <w:delText>, εάν η θερμοκρασία περιβάλλοντος υπερβαίνει τους 20°</w:delText>
        </w:r>
        <w:r w:rsidDel="00E474FD">
          <w:rPr>
            <w:sz w:val="24"/>
            <w:szCs w:val="24"/>
          </w:rPr>
          <w:delText>C</w:delText>
        </w:r>
        <w:r w:rsidDel="00E474FD">
          <w:rPr>
            <w:sz w:val="24"/>
            <w:szCs w:val="24"/>
            <w:lang w:val="el-GR"/>
          </w:rPr>
          <w:delText xml:space="preserve"> ή η τάση υπερβαίνει την ονομαστική</w:delText>
        </w:r>
        <w:r w:rsidR="00516D06" w:rsidDel="00E474FD">
          <w:rPr>
            <w:sz w:val="24"/>
            <w:szCs w:val="24"/>
            <w:lang w:val="el-GR"/>
          </w:rPr>
          <w:delText xml:space="preserve">, ενδέχεται η ένταση να πρέπει να περιοριστεί σε χαμηλότερες τιμές από τις προαναφερόμενες, έτσι ώστε να τηρηθούν τα προαναφερόμενα όρια θερμοκρασιών, όπως περιγράφεται στο </w:delText>
        </w:r>
        <w:r w:rsidR="00516D06" w:rsidDel="00E474FD">
          <w:rPr>
            <w:sz w:val="24"/>
            <w:szCs w:val="24"/>
          </w:rPr>
          <w:delText>IEC</w:delText>
        </w:r>
        <w:r w:rsidR="00516D06" w:rsidRPr="00CF1D4B" w:rsidDel="00E474FD">
          <w:rPr>
            <w:sz w:val="24"/>
            <w:szCs w:val="24"/>
            <w:lang w:val="el-GR"/>
          </w:rPr>
          <w:delText xml:space="preserve"> 60076-7. </w:delText>
        </w:r>
        <w:r w:rsidR="00516D06" w:rsidDel="00E474FD">
          <w:rPr>
            <w:sz w:val="24"/>
            <w:szCs w:val="24"/>
            <w:lang w:val="el-GR"/>
          </w:rPr>
          <w:delText>Ένας άλλος περιοριστικός παράγοντας είναι η υγρασία στο λάδι και η αντίστοιχη επιτάχυνση γήρανσης της μόνωσης. Για τους παραπάνω λόγους δεν προτείνεται εφαρμογή έκτακτης υπερφόρτισης χωρίς τη χρήση κατάλληλου συστήματος συνεχούς (</w:delText>
        </w:r>
        <w:r w:rsidR="00516D06" w:rsidDel="00E474FD">
          <w:rPr>
            <w:sz w:val="24"/>
            <w:szCs w:val="24"/>
          </w:rPr>
          <w:delText>on</w:delText>
        </w:r>
        <w:r w:rsidR="00516D06" w:rsidRPr="00CF1D4B" w:rsidDel="00E474FD">
          <w:rPr>
            <w:sz w:val="24"/>
            <w:szCs w:val="24"/>
            <w:lang w:val="el-GR"/>
          </w:rPr>
          <w:delText>-</w:delText>
        </w:r>
        <w:r w:rsidR="00516D06" w:rsidDel="00E474FD">
          <w:rPr>
            <w:sz w:val="24"/>
            <w:szCs w:val="24"/>
          </w:rPr>
          <w:delText>line</w:delText>
        </w:r>
        <w:r w:rsidR="00516D06" w:rsidRPr="00CF1D4B" w:rsidDel="00E474FD">
          <w:rPr>
            <w:sz w:val="24"/>
            <w:szCs w:val="24"/>
            <w:lang w:val="el-GR"/>
          </w:rPr>
          <w:delText xml:space="preserve">) </w:delText>
        </w:r>
        <w:r w:rsidR="00011881" w:rsidDel="00E474FD">
          <w:rPr>
            <w:sz w:val="24"/>
            <w:szCs w:val="24"/>
            <w:lang w:val="el-GR"/>
          </w:rPr>
          <w:delText>επιτήρησης αυτομετασχηματιστή.</w:delText>
        </w:r>
      </w:del>
    </w:p>
    <w:p w:rsidR="00011881" w:rsidDel="00E474FD" w:rsidRDefault="00011881">
      <w:pPr>
        <w:ind w:left="1418"/>
        <w:jc w:val="both"/>
        <w:rPr>
          <w:del w:id="479" w:author="Καρμίρης Αγγελος" w:date="2020-01-03T10:44:00Z"/>
          <w:sz w:val="24"/>
          <w:szCs w:val="24"/>
          <w:lang w:val="el-GR"/>
        </w:rPr>
      </w:pPr>
    </w:p>
    <w:p w:rsidR="00011881" w:rsidRPr="00095E33" w:rsidDel="00E474FD" w:rsidRDefault="00011881">
      <w:pPr>
        <w:ind w:left="1418"/>
        <w:jc w:val="both"/>
        <w:rPr>
          <w:del w:id="480" w:author="Καρμίρης Αγγελος" w:date="2020-01-03T10:44:00Z"/>
          <w:sz w:val="24"/>
          <w:szCs w:val="24"/>
          <w:lang w:val="el-GR"/>
        </w:rPr>
      </w:pPr>
      <w:del w:id="481" w:author="Καρμίρης Αγγελος" w:date="2020-01-03T10:44:00Z">
        <w:r w:rsidDel="00E474FD">
          <w:rPr>
            <w:sz w:val="24"/>
            <w:szCs w:val="24"/>
            <w:lang w:val="el-GR"/>
          </w:rPr>
          <w:delText xml:space="preserve">Κατά την υπερφόρτιση η τάση </w:delText>
        </w:r>
        <w:r w:rsidR="00AF02A4" w:rsidDel="00E474FD">
          <w:rPr>
            <w:sz w:val="24"/>
            <w:szCs w:val="24"/>
            <w:lang w:val="el-GR"/>
          </w:rPr>
          <w:delText>δεν πρέπει να υπερβεί το 105% της ονομαστικής</w:delText>
        </w:r>
        <w:r w:rsidR="00AF02A4" w:rsidRPr="00CF1D4B" w:rsidDel="00E474FD">
          <w:rPr>
            <w:sz w:val="24"/>
            <w:szCs w:val="24"/>
            <w:lang w:val="el-GR"/>
          </w:rPr>
          <w:delText xml:space="preserve"> </w:delText>
        </w:r>
        <w:r w:rsidR="00AF02A4" w:rsidDel="00E474FD">
          <w:rPr>
            <w:sz w:val="24"/>
            <w:szCs w:val="24"/>
            <w:lang w:val="el-GR"/>
          </w:rPr>
          <w:delText xml:space="preserve">τάσης λήψης. </w:delText>
        </w:r>
        <w:r w:rsidR="00095E33" w:rsidDel="00E474FD">
          <w:rPr>
            <w:sz w:val="24"/>
            <w:szCs w:val="24"/>
            <w:lang w:val="el-GR"/>
          </w:rPr>
          <w:delText xml:space="preserve">Οι ηλεκτρονόμοι προστασίας θα πρέπει να εξασφαλίζουν την εκκαθάριση διερχόμενων ρευμάτων βραχυκύκλωσης σε χρόνο σημαντικά μικρότερο των 2 </w:delText>
        </w:r>
        <w:r w:rsidR="00095E33" w:rsidDel="00E474FD">
          <w:rPr>
            <w:sz w:val="24"/>
            <w:szCs w:val="24"/>
          </w:rPr>
          <w:delText>sec</w:delText>
        </w:r>
        <w:r w:rsidR="00095E33" w:rsidRPr="00CF1D4B" w:rsidDel="00E474FD">
          <w:rPr>
            <w:sz w:val="24"/>
            <w:szCs w:val="24"/>
            <w:lang w:val="el-GR"/>
          </w:rPr>
          <w:delText xml:space="preserve">. </w:delText>
        </w:r>
        <w:r w:rsidR="00095E33" w:rsidDel="00E474FD">
          <w:rPr>
            <w:sz w:val="24"/>
            <w:szCs w:val="24"/>
            <w:lang w:val="el-GR"/>
          </w:rPr>
          <w:delText>οι ηλεκτρονόμοι προστασίας θα πρέπει επίσης να επιτρέπουν τις εντάσεις υπερφόρτισης χωρίς να δίνουν εντολή πτώσης. Οι θερμοκρασίες πτώσης των ενδεικτικών οργάνων θερμοκρασίας λαδιού και τυλιγμάτων θα πρέπει να ρυθμιστούν σε ψηλότερες τιμές πριν την υπερφόρτιση, έτσι ώστε να επιτρέπουν την ψηλότερη θερμοκρασία.</w:delText>
        </w:r>
      </w:del>
    </w:p>
    <w:p w:rsidR="003A5526" w:rsidRPr="00181611" w:rsidDel="00E474FD" w:rsidRDefault="003A5526" w:rsidP="003A5526">
      <w:pPr>
        <w:rPr>
          <w:del w:id="482" w:author="Καρμίρης Αγγελος" w:date="2020-01-03T10:44:00Z"/>
          <w:rFonts w:ascii="Arial" w:hAnsi="Arial" w:cs="Arial"/>
          <w:sz w:val="24"/>
          <w:szCs w:val="24"/>
          <w:lang w:val="el-GR"/>
        </w:rPr>
      </w:pPr>
    </w:p>
    <w:p w:rsidR="005B6BCD" w:rsidRPr="009F37EC" w:rsidDel="00E474FD" w:rsidRDefault="00CF43A7" w:rsidP="00874CE3">
      <w:pPr>
        <w:ind w:firstLine="720"/>
        <w:jc w:val="both"/>
        <w:rPr>
          <w:del w:id="483" w:author="Καρμίρης Αγγελος" w:date="2020-01-03T10:44:00Z"/>
          <w:b/>
          <w:bCs/>
          <w:sz w:val="24"/>
          <w:szCs w:val="24"/>
          <w:u w:val="single"/>
          <w:lang w:val="el-GR"/>
        </w:rPr>
      </w:pPr>
      <w:del w:id="484" w:author="Καρμίρης Αγγελος" w:date="2020-01-03T10:44:00Z">
        <w:r w:rsidRPr="009F37EC" w:rsidDel="00E474FD">
          <w:rPr>
            <w:b/>
            <w:bCs/>
            <w:sz w:val="24"/>
            <w:szCs w:val="24"/>
            <w:lang w:val="el-GR"/>
          </w:rPr>
          <w:delText>1</w:delText>
        </w:r>
        <w:r w:rsidR="00920455" w:rsidRPr="00CF1D4B" w:rsidDel="00E474FD">
          <w:rPr>
            <w:b/>
            <w:bCs/>
            <w:sz w:val="24"/>
            <w:szCs w:val="24"/>
            <w:lang w:val="el-GR"/>
          </w:rPr>
          <w:delText>3</w:delText>
        </w:r>
        <w:r w:rsidRPr="009F37EC" w:rsidDel="00E474FD">
          <w:rPr>
            <w:b/>
            <w:bCs/>
            <w:sz w:val="24"/>
            <w:szCs w:val="24"/>
            <w:lang w:val="el-GR"/>
          </w:rPr>
          <w:delText xml:space="preserve">.      </w:delText>
        </w:r>
        <w:r w:rsidR="008625E8" w:rsidRPr="009F37EC" w:rsidDel="00E474FD">
          <w:rPr>
            <w:b/>
            <w:bCs/>
            <w:sz w:val="24"/>
            <w:szCs w:val="24"/>
            <w:u w:val="single"/>
            <w:lang w:val="el-GR"/>
          </w:rPr>
          <w:delText>Όρια αντίστασης μονώσεως στους</w:delText>
        </w:r>
        <w:r w:rsidRPr="009F37EC" w:rsidDel="00E474FD">
          <w:rPr>
            <w:b/>
            <w:bCs/>
            <w:sz w:val="24"/>
            <w:szCs w:val="24"/>
            <w:u w:val="single"/>
            <w:lang w:val="el-GR"/>
          </w:rPr>
          <w:delText xml:space="preserve"> 20</w:delText>
        </w:r>
        <w:r w:rsidRPr="009F37EC" w:rsidDel="00E474FD">
          <w:rPr>
            <w:b/>
            <w:bCs/>
            <w:sz w:val="24"/>
            <w:szCs w:val="24"/>
            <w:u w:val="single"/>
            <w:vertAlign w:val="superscript"/>
            <w:lang w:val="el-GR"/>
          </w:rPr>
          <w:delText>ο</w:delText>
        </w:r>
        <w:r w:rsidRPr="009F37EC" w:rsidDel="00E474FD">
          <w:rPr>
            <w:b/>
            <w:bCs/>
            <w:sz w:val="24"/>
            <w:szCs w:val="24"/>
            <w:u w:val="single"/>
          </w:rPr>
          <w:delText>C</w:delText>
        </w:r>
      </w:del>
    </w:p>
    <w:p w:rsidR="001F74F1" w:rsidRPr="009F37EC" w:rsidDel="00E474FD" w:rsidRDefault="00CF43A7" w:rsidP="00874CE3">
      <w:pPr>
        <w:ind w:firstLine="720"/>
        <w:jc w:val="both"/>
        <w:rPr>
          <w:del w:id="485" w:author="Καρμίρης Αγγελος" w:date="2020-01-03T10:44:00Z"/>
          <w:b/>
          <w:bCs/>
          <w:sz w:val="24"/>
          <w:szCs w:val="24"/>
          <w:lang w:val="el-GR"/>
        </w:rPr>
      </w:pPr>
      <w:del w:id="486" w:author="Καρμίρης Αγγελος" w:date="2020-01-03T10:44:00Z">
        <w:r w:rsidRPr="009F37EC" w:rsidDel="00E474FD">
          <w:rPr>
            <w:b/>
            <w:bCs/>
            <w:sz w:val="24"/>
            <w:szCs w:val="24"/>
            <w:lang w:val="el-GR"/>
          </w:rPr>
          <w:delText xml:space="preserve">           </w:delText>
        </w:r>
      </w:del>
    </w:p>
    <w:p w:rsidR="008D035C" w:rsidRPr="009F37EC" w:rsidDel="00E474FD" w:rsidRDefault="00CF43A7" w:rsidP="001F74F1">
      <w:pPr>
        <w:ind w:left="720" w:firstLine="720"/>
        <w:jc w:val="both"/>
        <w:rPr>
          <w:del w:id="487" w:author="Καρμίρης Αγγελος" w:date="2020-01-03T10:44:00Z"/>
          <w:sz w:val="24"/>
          <w:szCs w:val="24"/>
          <w:lang w:val="el-GR"/>
        </w:rPr>
      </w:pPr>
      <w:del w:id="488" w:author="Καρμίρης Αγγελος" w:date="2020-01-03T10:44:00Z">
        <w:r w:rsidRPr="009F37EC" w:rsidDel="00E474FD">
          <w:rPr>
            <w:sz w:val="24"/>
            <w:szCs w:val="24"/>
            <w:lang w:val="el-GR"/>
          </w:rPr>
          <w:delText xml:space="preserve">α. </w:delText>
        </w:r>
        <w:r w:rsidR="00947D88" w:rsidRPr="009F37EC" w:rsidDel="00E474FD">
          <w:rPr>
            <w:sz w:val="24"/>
            <w:szCs w:val="24"/>
            <w:lang w:val="el-GR"/>
          </w:rPr>
          <w:delText>Τύλιγμα</w:delText>
        </w:r>
        <w:r w:rsidR="00920455" w:rsidDel="00E474FD">
          <w:rPr>
            <w:sz w:val="24"/>
            <w:szCs w:val="24"/>
            <w:lang w:val="el-GR"/>
          </w:rPr>
          <w:delText xml:space="preserve"> σειράς – κοινό τύλιγμα</w:delText>
        </w:r>
        <w:r w:rsidR="00947D88" w:rsidRPr="009F37EC" w:rsidDel="00E474FD">
          <w:rPr>
            <w:sz w:val="24"/>
            <w:szCs w:val="24"/>
            <w:lang w:val="el-GR"/>
          </w:rPr>
          <w:delText xml:space="preserve"> </w:delText>
        </w:r>
        <w:r w:rsidR="00920455" w:rsidDel="00E474FD">
          <w:rPr>
            <w:sz w:val="24"/>
            <w:szCs w:val="24"/>
            <w:lang w:val="el-GR"/>
          </w:rPr>
          <w:delText>(</w:delText>
        </w:r>
        <w:r w:rsidR="00947D88" w:rsidRPr="009F37EC" w:rsidDel="00E474FD">
          <w:rPr>
            <w:sz w:val="24"/>
            <w:szCs w:val="24"/>
            <w:lang w:val="el-GR"/>
          </w:rPr>
          <w:delText>400</w:delText>
        </w:r>
        <w:r w:rsidR="00947D88" w:rsidRPr="009F37EC" w:rsidDel="00E474FD">
          <w:rPr>
            <w:sz w:val="24"/>
            <w:szCs w:val="24"/>
          </w:rPr>
          <w:delText>kV</w:delText>
        </w:r>
        <w:r w:rsidR="00920455" w:rsidDel="00E474FD">
          <w:rPr>
            <w:sz w:val="24"/>
            <w:szCs w:val="24"/>
            <w:lang w:val="el-GR"/>
          </w:rPr>
          <w:delText xml:space="preserve"> – 150</w:delText>
        </w:r>
        <w:r w:rsidR="00920455" w:rsidDel="00E474FD">
          <w:rPr>
            <w:sz w:val="24"/>
            <w:szCs w:val="24"/>
          </w:rPr>
          <w:delText>kV</w:delText>
        </w:r>
        <w:r w:rsidR="00947D88" w:rsidRPr="009F37EC" w:rsidDel="00E474FD">
          <w:rPr>
            <w:sz w:val="24"/>
            <w:szCs w:val="24"/>
            <w:lang w:val="el-GR"/>
          </w:rPr>
          <w:delText>)</w:delText>
        </w:r>
        <w:r w:rsidR="00920455" w:rsidRPr="00CF1D4B" w:rsidDel="00E474FD">
          <w:rPr>
            <w:sz w:val="24"/>
            <w:szCs w:val="24"/>
            <w:lang w:val="el-GR"/>
          </w:rPr>
          <w:delText>:</w:delText>
        </w:r>
        <w:r w:rsidR="00920455" w:rsidRPr="00CF1D4B" w:rsidDel="00E474FD">
          <w:rPr>
            <w:sz w:val="24"/>
            <w:szCs w:val="24"/>
            <w:lang w:val="el-GR"/>
          </w:rPr>
          <w:tab/>
        </w:r>
        <w:r w:rsidR="00D918AA" w:rsidDel="00E474FD">
          <w:rPr>
            <w:sz w:val="24"/>
            <w:szCs w:val="24"/>
            <w:lang w:val="el-GR"/>
          </w:rPr>
          <w:delText xml:space="preserve">5 </w:delText>
        </w:r>
        <w:r w:rsidR="00D918AA" w:rsidDel="00E474FD">
          <w:rPr>
            <w:sz w:val="24"/>
            <w:szCs w:val="24"/>
          </w:rPr>
          <w:delText>G</w:delText>
        </w:r>
        <w:r w:rsidR="00097944" w:rsidRPr="009F37EC" w:rsidDel="00E474FD">
          <w:rPr>
            <w:sz w:val="24"/>
            <w:szCs w:val="24"/>
            <w:lang w:val="el-GR"/>
          </w:rPr>
          <w:delText>Ω</w:delText>
        </w:r>
      </w:del>
    </w:p>
    <w:p w:rsidR="00947D88" w:rsidRPr="009F37EC" w:rsidDel="00E474FD" w:rsidRDefault="00947D88" w:rsidP="00874CE3">
      <w:pPr>
        <w:ind w:firstLine="720"/>
        <w:jc w:val="both"/>
        <w:rPr>
          <w:del w:id="489" w:author="Καρμίρης Αγγελος" w:date="2020-01-03T10:44:00Z"/>
          <w:sz w:val="24"/>
          <w:szCs w:val="24"/>
          <w:lang w:val="el-GR"/>
        </w:rPr>
      </w:pPr>
      <w:del w:id="490" w:author="Καρμίρης Αγγελος" w:date="2020-01-03T10:44:00Z">
        <w:r w:rsidRPr="009F37EC" w:rsidDel="00E474FD">
          <w:rPr>
            <w:sz w:val="24"/>
            <w:szCs w:val="24"/>
            <w:lang w:val="el-GR"/>
          </w:rPr>
          <w:delText xml:space="preserve">          </w:delText>
        </w:r>
        <w:r w:rsidR="008625E8" w:rsidRPr="009F37EC" w:rsidDel="00E474FD">
          <w:rPr>
            <w:sz w:val="24"/>
            <w:szCs w:val="24"/>
            <w:lang w:val="el-GR"/>
          </w:rPr>
          <w:delText xml:space="preserve"> </w:delText>
        </w:r>
        <w:r w:rsidRPr="009F37EC" w:rsidDel="00E474FD">
          <w:rPr>
            <w:sz w:val="24"/>
            <w:szCs w:val="24"/>
            <w:lang w:val="el-GR"/>
          </w:rPr>
          <w:delText xml:space="preserve"> γ. </w:delText>
        </w:r>
        <w:r w:rsidR="00920455" w:rsidDel="00E474FD">
          <w:rPr>
            <w:sz w:val="24"/>
            <w:szCs w:val="24"/>
          </w:rPr>
          <w:delText>T</w:delText>
        </w:r>
        <w:r w:rsidR="00920455" w:rsidDel="00E474FD">
          <w:rPr>
            <w:sz w:val="24"/>
            <w:szCs w:val="24"/>
            <w:lang w:val="el-GR"/>
          </w:rPr>
          <w:delText>ριτεύον τ</w:delText>
        </w:r>
        <w:r w:rsidRPr="009F37EC" w:rsidDel="00E474FD">
          <w:rPr>
            <w:sz w:val="24"/>
            <w:szCs w:val="24"/>
            <w:lang w:val="el-GR"/>
          </w:rPr>
          <w:delText xml:space="preserve">ύλιγμα </w:delText>
        </w:r>
        <w:r w:rsidR="00920455" w:rsidDel="00E474FD">
          <w:rPr>
            <w:sz w:val="24"/>
            <w:szCs w:val="24"/>
            <w:lang w:val="el-GR"/>
          </w:rPr>
          <w:delText>(</w:delText>
        </w:r>
        <w:r w:rsidRPr="009F37EC" w:rsidDel="00E474FD">
          <w:rPr>
            <w:sz w:val="24"/>
            <w:szCs w:val="24"/>
            <w:lang w:val="el-GR"/>
          </w:rPr>
          <w:delText>30</w:delText>
        </w:r>
        <w:r w:rsidRPr="009F37EC" w:rsidDel="00E474FD">
          <w:rPr>
            <w:sz w:val="24"/>
            <w:szCs w:val="24"/>
          </w:rPr>
          <w:delText>kV</w:delText>
        </w:r>
        <w:r w:rsidRPr="009F37EC" w:rsidDel="00E474FD">
          <w:rPr>
            <w:sz w:val="24"/>
            <w:szCs w:val="24"/>
            <w:lang w:val="el-GR"/>
          </w:rPr>
          <w:delText>)</w:delText>
        </w:r>
        <w:r w:rsidR="00920455" w:rsidDel="00E474FD">
          <w:rPr>
            <w:sz w:val="24"/>
            <w:szCs w:val="24"/>
            <w:lang w:val="el-GR"/>
          </w:rPr>
          <w:delText>:</w:delText>
        </w:r>
        <w:r w:rsidR="00920455" w:rsidDel="00E474FD">
          <w:rPr>
            <w:sz w:val="24"/>
            <w:szCs w:val="24"/>
            <w:lang w:val="el-GR"/>
          </w:rPr>
          <w:tab/>
        </w:r>
        <w:r w:rsidR="00920455" w:rsidDel="00E474FD">
          <w:rPr>
            <w:sz w:val="24"/>
            <w:szCs w:val="24"/>
            <w:lang w:val="el-GR"/>
          </w:rPr>
          <w:tab/>
        </w:r>
        <w:r w:rsidR="00920455" w:rsidDel="00E474FD">
          <w:rPr>
            <w:sz w:val="24"/>
            <w:szCs w:val="24"/>
            <w:lang w:val="el-GR"/>
          </w:rPr>
          <w:tab/>
        </w:r>
        <w:r w:rsidR="00920455" w:rsidDel="00E474FD">
          <w:rPr>
            <w:sz w:val="24"/>
            <w:szCs w:val="24"/>
            <w:lang w:val="el-GR"/>
          </w:rPr>
          <w:tab/>
        </w:r>
        <w:r w:rsidR="00920455" w:rsidDel="00E474FD">
          <w:rPr>
            <w:sz w:val="24"/>
            <w:szCs w:val="24"/>
            <w:lang w:val="el-GR"/>
          </w:rPr>
          <w:tab/>
        </w:r>
        <w:r w:rsidRPr="009F37EC" w:rsidDel="00E474FD">
          <w:rPr>
            <w:sz w:val="24"/>
            <w:szCs w:val="24"/>
            <w:lang w:val="el-GR"/>
          </w:rPr>
          <w:delText>3</w:delText>
        </w:r>
        <w:r w:rsidR="00D918AA" w:rsidRPr="004F609D" w:rsidDel="00E474FD">
          <w:rPr>
            <w:sz w:val="24"/>
            <w:szCs w:val="24"/>
            <w:lang w:val="el-GR"/>
          </w:rPr>
          <w:delText xml:space="preserve"> </w:delText>
        </w:r>
        <w:r w:rsidR="00D918AA" w:rsidDel="00E474FD">
          <w:rPr>
            <w:sz w:val="24"/>
            <w:szCs w:val="24"/>
          </w:rPr>
          <w:delText>G</w:delText>
        </w:r>
        <w:r w:rsidR="00097944" w:rsidRPr="009F37EC" w:rsidDel="00E474FD">
          <w:rPr>
            <w:sz w:val="24"/>
            <w:szCs w:val="24"/>
            <w:lang w:val="el-GR"/>
          </w:rPr>
          <w:delText>Ω</w:delText>
        </w:r>
      </w:del>
    </w:p>
    <w:p w:rsidR="008D035C" w:rsidRPr="009F37EC" w:rsidDel="00E474FD" w:rsidRDefault="008D035C" w:rsidP="00874CE3">
      <w:pPr>
        <w:ind w:firstLine="720"/>
        <w:jc w:val="both"/>
        <w:rPr>
          <w:del w:id="491" w:author="Καρμίρης Αγγελος" w:date="2020-01-03T10:44:00Z"/>
          <w:b/>
          <w:bCs/>
          <w:sz w:val="24"/>
          <w:szCs w:val="24"/>
          <w:lang w:val="el-GR"/>
        </w:rPr>
      </w:pPr>
    </w:p>
    <w:p w:rsidR="00874CE3" w:rsidRPr="009F37EC" w:rsidDel="00E474FD" w:rsidRDefault="009E643F" w:rsidP="00874CE3">
      <w:pPr>
        <w:ind w:firstLine="720"/>
        <w:jc w:val="both"/>
        <w:rPr>
          <w:del w:id="492" w:author="Καρμίρης Αγγελος" w:date="2020-01-03T10:44:00Z"/>
          <w:b/>
          <w:bCs/>
          <w:sz w:val="24"/>
          <w:szCs w:val="24"/>
          <w:u w:val="single"/>
          <w:lang w:val="el-GR"/>
        </w:rPr>
      </w:pPr>
      <w:del w:id="493" w:author="Καρμίρης Αγγελος" w:date="2020-01-03T10:44:00Z">
        <w:r w:rsidRPr="009F37EC" w:rsidDel="00E474FD">
          <w:rPr>
            <w:b/>
            <w:bCs/>
            <w:sz w:val="24"/>
            <w:szCs w:val="24"/>
            <w:lang w:val="el-GR"/>
          </w:rPr>
          <w:delText>1</w:delText>
        </w:r>
        <w:r w:rsidR="00920455" w:rsidRPr="00CF1D4B" w:rsidDel="00E474FD">
          <w:rPr>
            <w:b/>
            <w:bCs/>
            <w:sz w:val="24"/>
            <w:szCs w:val="24"/>
            <w:lang w:val="el-GR"/>
          </w:rPr>
          <w:delText>4</w:delText>
        </w:r>
        <w:r w:rsidR="00874CE3" w:rsidRPr="009F37EC" w:rsidDel="00E474FD">
          <w:rPr>
            <w:b/>
            <w:bCs/>
            <w:sz w:val="24"/>
            <w:szCs w:val="24"/>
            <w:lang w:val="el-GR"/>
          </w:rPr>
          <w:delText>.</w:delText>
        </w:r>
        <w:r w:rsidR="00874CE3" w:rsidRPr="009F37EC" w:rsidDel="00E474FD">
          <w:rPr>
            <w:b/>
            <w:bCs/>
            <w:sz w:val="24"/>
            <w:szCs w:val="24"/>
            <w:lang w:val="el-GR"/>
          </w:rPr>
          <w:tab/>
        </w:r>
        <w:r w:rsidR="00874CE3" w:rsidRPr="009F37EC" w:rsidDel="00E474FD">
          <w:rPr>
            <w:b/>
            <w:bCs/>
            <w:sz w:val="24"/>
            <w:szCs w:val="24"/>
            <w:u w:val="single"/>
            <w:lang w:val="el-GR"/>
          </w:rPr>
          <w:delText>Σύνθετη αντίσταση</w:delText>
        </w:r>
        <w:r w:rsidR="00874CE3" w:rsidRPr="009F37EC" w:rsidDel="00E474FD">
          <w:rPr>
            <w:b/>
            <w:bCs/>
            <w:sz w:val="24"/>
            <w:szCs w:val="24"/>
            <w:u w:val="single"/>
            <w:lang w:val="el-GR"/>
          </w:rPr>
          <w:tab/>
        </w:r>
        <w:r w:rsidR="00E376A1" w:rsidDel="00E474FD">
          <w:rPr>
            <w:b/>
            <w:bCs/>
            <w:sz w:val="24"/>
            <w:szCs w:val="24"/>
            <w:u w:val="single"/>
            <w:lang w:val="el-GR"/>
          </w:rPr>
          <w:delText>βραχυκύκλωσης</w:delText>
        </w:r>
      </w:del>
    </w:p>
    <w:p w:rsidR="00874CE3" w:rsidRPr="009F37EC" w:rsidDel="00E474FD" w:rsidRDefault="00874CE3" w:rsidP="00874CE3">
      <w:pPr>
        <w:jc w:val="both"/>
        <w:rPr>
          <w:del w:id="494" w:author="Καρμίρης Αγγελος" w:date="2020-01-03T10:44:00Z"/>
          <w:b/>
          <w:bCs/>
          <w:sz w:val="24"/>
          <w:szCs w:val="24"/>
          <w:u w:val="single"/>
          <w:lang w:val="el-GR"/>
        </w:rPr>
      </w:pPr>
    </w:p>
    <w:p w:rsidR="00874CE3" w:rsidRPr="00E376A1" w:rsidDel="00E474FD" w:rsidRDefault="00A4786D" w:rsidP="00A4786D">
      <w:pPr>
        <w:ind w:left="-709" w:hanging="142"/>
        <w:rPr>
          <w:del w:id="495" w:author="Καρμίρης Αγγελος" w:date="2020-01-03T10:44:00Z"/>
          <w:sz w:val="24"/>
          <w:szCs w:val="24"/>
          <w:lang w:val="el-GR"/>
        </w:rPr>
      </w:pPr>
      <w:del w:id="496" w:author="Καρμίρης Αγγελος" w:date="2020-01-03T10:44:00Z">
        <w:r w:rsidRPr="009F37EC" w:rsidDel="00E474FD">
          <w:rPr>
            <w:sz w:val="24"/>
            <w:szCs w:val="24"/>
            <w:lang w:val="el-GR"/>
          </w:rPr>
          <w:delText xml:space="preserve">                                                   </w:delText>
        </w:r>
        <w:r w:rsidR="00874CE3" w:rsidRPr="009F37EC" w:rsidDel="00E474FD">
          <w:rPr>
            <w:sz w:val="24"/>
            <w:szCs w:val="24"/>
            <w:lang w:val="el-GR"/>
          </w:rPr>
          <w:delText xml:space="preserve">- 400kV προς 157,5kV  </w:delText>
        </w:r>
        <w:r w:rsidR="004D62D6" w:rsidRPr="009F37EC" w:rsidDel="00E474FD">
          <w:rPr>
            <w:sz w:val="24"/>
            <w:szCs w:val="24"/>
            <w:lang w:val="el-GR"/>
          </w:rPr>
          <w:delText xml:space="preserve">   </w:delText>
        </w:r>
        <w:r w:rsidRPr="009F37EC" w:rsidDel="00E474FD">
          <w:rPr>
            <w:sz w:val="24"/>
            <w:szCs w:val="24"/>
            <w:lang w:val="el-GR"/>
          </w:rPr>
          <w:delText xml:space="preserve">:      </w:delText>
        </w:r>
        <w:r w:rsidR="00EF1EDF" w:rsidRPr="009F37EC" w:rsidDel="00E474FD">
          <w:rPr>
            <w:sz w:val="24"/>
            <w:szCs w:val="24"/>
            <w:lang w:val="el-GR"/>
          </w:rPr>
          <w:delText xml:space="preserve"> </w:delText>
        </w:r>
        <w:r w:rsidR="00874CE3" w:rsidRPr="009F37EC" w:rsidDel="00E474FD">
          <w:rPr>
            <w:sz w:val="24"/>
            <w:szCs w:val="24"/>
            <w:lang w:val="el-GR"/>
          </w:rPr>
          <w:delText>19,6%</w:delText>
        </w:r>
        <w:r w:rsidR="00E376A1" w:rsidRPr="00CF1D4B" w:rsidDel="00E474FD">
          <w:rPr>
            <w:sz w:val="24"/>
            <w:szCs w:val="24"/>
            <w:lang w:val="el-GR"/>
          </w:rPr>
          <w:delText xml:space="preserve"> </w:delText>
        </w:r>
        <w:r w:rsidR="00E376A1" w:rsidDel="00E474FD">
          <w:rPr>
            <w:sz w:val="24"/>
            <w:szCs w:val="24"/>
            <w:lang w:val="el-GR"/>
          </w:rPr>
          <w:delText xml:space="preserve">στην κύρια λήψη του </w:delText>
        </w:r>
        <w:r w:rsidR="00E376A1" w:rsidDel="00E474FD">
          <w:rPr>
            <w:sz w:val="24"/>
            <w:szCs w:val="24"/>
          </w:rPr>
          <w:delText>OLTC</w:delText>
        </w:r>
        <w:r w:rsidR="00E376A1" w:rsidDel="00E474FD">
          <w:rPr>
            <w:sz w:val="24"/>
            <w:szCs w:val="24"/>
            <w:lang w:val="el-GR"/>
          </w:rPr>
          <w:delText>.</w:delText>
        </w:r>
      </w:del>
    </w:p>
    <w:p w:rsidR="00874CE3" w:rsidRPr="009F37EC" w:rsidDel="00E474FD" w:rsidRDefault="00874CE3" w:rsidP="004D62D6">
      <w:pPr>
        <w:ind w:left="1843" w:hanging="2127"/>
        <w:rPr>
          <w:del w:id="497" w:author="Καρμίρης Αγγελος" w:date="2020-01-03T10:44:00Z"/>
          <w:sz w:val="24"/>
          <w:szCs w:val="24"/>
          <w:lang w:val="el-GR"/>
        </w:rPr>
      </w:pPr>
      <w:del w:id="498" w:author="Καρμίρης Αγγελος" w:date="2020-01-03T10:44:00Z">
        <w:r w:rsidRPr="009F37EC" w:rsidDel="00E474FD">
          <w:rPr>
            <w:sz w:val="24"/>
            <w:szCs w:val="24"/>
            <w:lang w:val="el-GR"/>
          </w:rPr>
          <w:tab/>
        </w:r>
        <w:r w:rsidR="00390A0B" w:rsidRPr="009F37EC" w:rsidDel="00E474FD">
          <w:rPr>
            <w:sz w:val="24"/>
            <w:szCs w:val="24"/>
            <w:lang w:val="el-GR"/>
          </w:rPr>
          <w:delText xml:space="preserve">      </w:delText>
        </w:r>
        <w:r w:rsidRPr="009F37EC" w:rsidDel="00E474FD">
          <w:rPr>
            <w:sz w:val="24"/>
            <w:szCs w:val="24"/>
            <w:lang w:val="el-GR"/>
          </w:rPr>
          <w:delText>- 400kV προς  30kV</w:delText>
        </w:r>
        <w:r w:rsidRPr="009F37EC" w:rsidDel="00E474FD">
          <w:rPr>
            <w:sz w:val="24"/>
            <w:szCs w:val="24"/>
            <w:lang w:val="el-GR"/>
          </w:rPr>
          <w:tab/>
          <w:delText xml:space="preserve">    </w:delText>
        </w:r>
        <w:r w:rsidR="00390A0B" w:rsidRPr="009F37EC" w:rsidDel="00E474FD">
          <w:rPr>
            <w:sz w:val="24"/>
            <w:szCs w:val="24"/>
            <w:lang w:val="el-GR"/>
          </w:rPr>
          <w:delText xml:space="preserve"> </w:delText>
        </w:r>
        <w:r w:rsidR="008625E8" w:rsidRPr="009F37EC" w:rsidDel="00E474FD">
          <w:rPr>
            <w:sz w:val="24"/>
            <w:szCs w:val="24"/>
            <w:lang w:val="el-GR"/>
          </w:rPr>
          <w:delText xml:space="preserve"> </w:delText>
        </w:r>
        <w:r w:rsidR="007A0C6F" w:rsidRPr="009F37EC" w:rsidDel="00E474FD">
          <w:rPr>
            <w:sz w:val="24"/>
            <w:szCs w:val="24"/>
            <w:lang w:val="el-GR"/>
          </w:rPr>
          <w:delText xml:space="preserve"> </w:delText>
        </w:r>
        <w:r w:rsidRPr="009F37EC" w:rsidDel="00E474FD">
          <w:rPr>
            <w:sz w:val="24"/>
            <w:szCs w:val="24"/>
            <w:lang w:val="el-GR"/>
          </w:rPr>
          <w:delText xml:space="preserve">:    </w:delText>
        </w:r>
        <w:r w:rsidR="00914E85" w:rsidRPr="009F37EC" w:rsidDel="00E474FD">
          <w:rPr>
            <w:sz w:val="24"/>
            <w:szCs w:val="24"/>
            <w:lang w:val="el-GR"/>
          </w:rPr>
          <w:delText xml:space="preserve"> </w:delText>
        </w:r>
        <w:r w:rsidR="00EF1EDF" w:rsidRPr="009F37EC" w:rsidDel="00E474FD">
          <w:rPr>
            <w:sz w:val="24"/>
            <w:szCs w:val="24"/>
            <w:lang w:val="el-GR"/>
          </w:rPr>
          <w:delText xml:space="preserve"> </w:delText>
        </w:r>
        <w:r w:rsidRPr="009F37EC" w:rsidDel="00E474FD">
          <w:rPr>
            <w:sz w:val="24"/>
            <w:szCs w:val="24"/>
            <w:lang w:val="el-GR"/>
          </w:rPr>
          <w:delText>όσο το δυνατόν υψηλότερα και</w:delText>
        </w:r>
      </w:del>
    </w:p>
    <w:p w:rsidR="00874CE3" w:rsidRPr="009F37EC" w:rsidDel="00E474FD" w:rsidRDefault="00390A0B" w:rsidP="00874CE3">
      <w:pPr>
        <w:ind w:left="4320" w:firstLine="720"/>
        <w:rPr>
          <w:del w:id="499" w:author="Καρμίρης Αγγελος" w:date="2020-01-03T10:44:00Z"/>
          <w:sz w:val="24"/>
          <w:szCs w:val="24"/>
          <w:lang w:val="el-GR"/>
        </w:rPr>
      </w:pPr>
      <w:del w:id="500" w:author="Καρμίρης Αγγελος" w:date="2020-01-03T10:44:00Z">
        <w:r w:rsidRPr="009F37EC" w:rsidDel="00E474FD">
          <w:rPr>
            <w:sz w:val="24"/>
            <w:szCs w:val="24"/>
            <w:lang w:val="el-GR"/>
          </w:rPr>
          <w:delText xml:space="preserve"> </w:delText>
        </w:r>
        <w:r w:rsidR="00EF1EDF" w:rsidRPr="009F37EC" w:rsidDel="00E474FD">
          <w:rPr>
            <w:sz w:val="24"/>
            <w:szCs w:val="24"/>
            <w:lang w:val="el-GR"/>
          </w:rPr>
          <w:delText xml:space="preserve"> </w:delText>
        </w:r>
        <w:r w:rsidR="00874CE3" w:rsidRPr="009F37EC" w:rsidDel="00E474FD">
          <w:rPr>
            <w:sz w:val="24"/>
            <w:szCs w:val="24"/>
            <w:lang w:val="el-GR"/>
          </w:rPr>
          <w:delText>όχι λιγότερο από 51,5% στην</w:delText>
        </w:r>
      </w:del>
    </w:p>
    <w:p w:rsidR="00874CE3" w:rsidRPr="009F37EC" w:rsidDel="00E474FD" w:rsidRDefault="007A0C6F" w:rsidP="00874CE3">
      <w:pPr>
        <w:ind w:left="4320" w:firstLine="720"/>
        <w:rPr>
          <w:del w:id="501" w:author="Καρμίρης Αγγελος" w:date="2020-01-03T10:44:00Z"/>
          <w:sz w:val="24"/>
          <w:szCs w:val="24"/>
          <w:lang w:val="el-GR"/>
        </w:rPr>
      </w:pPr>
      <w:del w:id="502" w:author="Καρμίρης Αγγελος" w:date="2020-01-03T10:44:00Z">
        <w:r w:rsidRPr="009F37EC" w:rsidDel="00E474FD">
          <w:rPr>
            <w:sz w:val="24"/>
            <w:szCs w:val="24"/>
            <w:lang w:val="el-GR"/>
          </w:rPr>
          <w:delText xml:space="preserve"> </w:delText>
        </w:r>
        <w:r w:rsidR="00EF1EDF" w:rsidRPr="009F37EC" w:rsidDel="00E474FD">
          <w:rPr>
            <w:sz w:val="24"/>
            <w:szCs w:val="24"/>
            <w:lang w:val="el-GR"/>
          </w:rPr>
          <w:delText xml:space="preserve"> </w:delText>
        </w:r>
        <w:r w:rsidR="00874CE3" w:rsidRPr="009F37EC" w:rsidDel="00E474FD">
          <w:rPr>
            <w:sz w:val="24"/>
            <w:szCs w:val="24"/>
            <w:lang w:val="el-GR"/>
          </w:rPr>
          <w:delText>κεντρική λήψη</w:delText>
        </w:r>
        <w:r w:rsidR="00017CA0" w:rsidRPr="009F37EC" w:rsidDel="00E474FD">
          <w:rPr>
            <w:sz w:val="24"/>
            <w:szCs w:val="24"/>
            <w:lang w:val="el-GR"/>
          </w:rPr>
          <w:delText xml:space="preserve"> του </w:delText>
        </w:r>
        <w:r w:rsidR="00017CA0" w:rsidRPr="009F37EC" w:rsidDel="00E474FD">
          <w:rPr>
            <w:sz w:val="24"/>
            <w:szCs w:val="24"/>
          </w:rPr>
          <w:delText>OLTC</w:delText>
        </w:r>
        <w:r w:rsidR="00874CE3" w:rsidRPr="009F37EC" w:rsidDel="00E474FD">
          <w:rPr>
            <w:sz w:val="24"/>
            <w:szCs w:val="24"/>
            <w:lang w:val="el-GR"/>
          </w:rPr>
          <w:delText>.</w:delText>
        </w:r>
      </w:del>
    </w:p>
    <w:p w:rsidR="004D62D6" w:rsidRPr="009F37EC" w:rsidDel="00E474FD" w:rsidRDefault="00A4786D" w:rsidP="00EF1EDF">
      <w:pPr>
        <w:tabs>
          <w:tab w:val="left" w:pos="5103"/>
        </w:tabs>
        <w:ind w:left="4320" w:right="609" w:hanging="2487"/>
        <w:jc w:val="center"/>
        <w:rPr>
          <w:del w:id="503" w:author="Καρμίρης Αγγελος" w:date="2020-01-03T10:44:00Z"/>
          <w:sz w:val="24"/>
          <w:szCs w:val="24"/>
          <w:lang w:val="el-GR"/>
        </w:rPr>
      </w:pPr>
      <w:del w:id="504" w:author="Καρμίρης Αγγελος" w:date="2020-01-03T10:44:00Z">
        <w:r w:rsidRPr="009F37EC" w:rsidDel="00E474FD">
          <w:rPr>
            <w:sz w:val="24"/>
            <w:szCs w:val="24"/>
            <w:lang w:val="el-GR"/>
          </w:rPr>
          <w:delText xml:space="preserve">    </w:delText>
        </w:r>
        <w:r w:rsidR="00874CE3" w:rsidRPr="009F37EC" w:rsidDel="00E474FD">
          <w:rPr>
            <w:sz w:val="24"/>
            <w:szCs w:val="24"/>
            <w:lang w:val="el-GR"/>
          </w:rPr>
          <w:delText>- 150kV προς 30kV</w:delText>
        </w:r>
        <w:r w:rsidR="00874CE3" w:rsidRPr="009F37EC" w:rsidDel="00E474FD">
          <w:rPr>
            <w:sz w:val="24"/>
            <w:szCs w:val="24"/>
            <w:lang w:val="el-GR"/>
          </w:rPr>
          <w:tab/>
          <w:delText xml:space="preserve"> </w:delText>
        </w:r>
        <w:r w:rsidR="008625E8" w:rsidRPr="009F37EC" w:rsidDel="00E474FD">
          <w:rPr>
            <w:sz w:val="24"/>
            <w:szCs w:val="24"/>
            <w:lang w:val="el-GR"/>
          </w:rPr>
          <w:delText xml:space="preserve"> </w:delText>
        </w:r>
        <w:r w:rsidRPr="009F37EC" w:rsidDel="00E474FD">
          <w:rPr>
            <w:sz w:val="24"/>
            <w:szCs w:val="24"/>
            <w:lang w:val="el-GR"/>
          </w:rPr>
          <w:delText xml:space="preserve">   </w:delText>
        </w:r>
        <w:r w:rsidR="008625E8" w:rsidRPr="009F37EC" w:rsidDel="00E474FD">
          <w:rPr>
            <w:sz w:val="24"/>
            <w:szCs w:val="24"/>
            <w:lang w:val="el-GR"/>
          </w:rPr>
          <w:delText xml:space="preserve"> </w:delText>
        </w:r>
        <w:r w:rsidR="00874CE3" w:rsidRPr="009F37EC" w:rsidDel="00E474FD">
          <w:rPr>
            <w:sz w:val="24"/>
            <w:szCs w:val="24"/>
            <w:lang w:val="el-GR"/>
          </w:rPr>
          <w:delText>:</w:delText>
        </w:r>
        <w:r w:rsidR="004D62D6" w:rsidRPr="009F37EC" w:rsidDel="00E474FD">
          <w:rPr>
            <w:sz w:val="24"/>
            <w:szCs w:val="24"/>
            <w:lang w:val="el-GR"/>
          </w:rPr>
          <w:delText xml:space="preserve">   </w:delText>
        </w:r>
        <w:r w:rsidR="00EF1EDF" w:rsidRPr="009F37EC" w:rsidDel="00E474FD">
          <w:rPr>
            <w:sz w:val="24"/>
            <w:szCs w:val="24"/>
            <w:lang w:val="el-GR"/>
          </w:rPr>
          <w:delText xml:space="preserve">  </w:delText>
        </w:r>
        <w:r w:rsidR="00874CE3" w:rsidRPr="009F37EC" w:rsidDel="00E474FD">
          <w:rPr>
            <w:sz w:val="24"/>
            <w:szCs w:val="24"/>
            <w:lang w:val="el-GR"/>
          </w:rPr>
          <w:delText xml:space="preserve">όσο το δυνατόν υψηλότερα και όχι λιγότερο από 26,9% </w:delText>
        </w:r>
      </w:del>
    </w:p>
    <w:p w:rsidR="00874CE3" w:rsidRPr="009F37EC" w:rsidDel="00E474FD" w:rsidRDefault="004D62D6" w:rsidP="004D62D6">
      <w:pPr>
        <w:ind w:left="3261" w:firstLine="653"/>
        <w:jc w:val="center"/>
        <w:rPr>
          <w:del w:id="505" w:author="Καρμίρης Αγγελος" w:date="2020-01-03T10:44:00Z"/>
          <w:sz w:val="24"/>
          <w:szCs w:val="24"/>
          <w:lang w:val="el-GR"/>
        </w:rPr>
      </w:pPr>
      <w:del w:id="506" w:author="Καρμίρης Αγγελος" w:date="2020-01-03T10:44:00Z">
        <w:r w:rsidRPr="009F37EC" w:rsidDel="00E474FD">
          <w:rPr>
            <w:sz w:val="24"/>
            <w:szCs w:val="24"/>
            <w:lang w:val="el-GR"/>
          </w:rPr>
          <w:delText xml:space="preserve"> </w:delText>
        </w:r>
        <w:r w:rsidR="000049C4" w:rsidRPr="009F37EC" w:rsidDel="00E474FD">
          <w:rPr>
            <w:sz w:val="24"/>
            <w:szCs w:val="24"/>
            <w:lang w:val="el-GR"/>
          </w:rPr>
          <w:delText xml:space="preserve">       </w:delText>
        </w:r>
        <w:r w:rsidR="00A4786D" w:rsidRPr="009F37EC" w:rsidDel="00E474FD">
          <w:rPr>
            <w:sz w:val="24"/>
            <w:szCs w:val="24"/>
            <w:lang w:val="el-GR"/>
          </w:rPr>
          <w:delText xml:space="preserve">   </w:delText>
        </w:r>
        <w:r w:rsidR="00874CE3" w:rsidRPr="009F37EC" w:rsidDel="00E474FD">
          <w:rPr>
            <w:sz w:val="24"/>
            <w:szCs w:val="24"/>
            <w:lang w:val="el-GR"/>
          </w:rPr>
          <w:delText>στην κεντρική λήψη</w:delText>
        </w:r>
        <w:r w:rsidR="00017CA0" w:rsidRPr="009F37EC" w:rsidDel="00E474FD">
          <w:rPr>
            <w:sz w:val="24"/>
            <w:szCs w:val="24"/>
            <w:lang w:val="el-GR"/>
          </w:rPr>
          <w:delText xml:space="preserve"> του </w:delText>
        </w:r>
        <w:r w:rsidR="00017CA0" w:rsidRPr="009F37EC" w:rsidDel="00E474FD">
          <w:rPr>
            <w:sz w:val="24"/>
            <w:szCs w:val="24"/>
          </w:rPr>
          <w:delText>OLTC</w:delText>
        </w:r>
        <w:r w:rsidR="00874CE3" w:rsidRPr="009F37EC" w:rsidDel="00E474FD">
          <w:rPr>
            <w:sz w:val="24"/>
            <w:szCs w:val="24"/>
            <w:lang w:val="el-GR"/>
          </w:rPr>
          <w:delText>.</w:delText>
        </w:r>
      </w:del>
    </w:p>
    <w:p w:rsidR="00E376A1" w:rsidDel="00E474FD" w:rsidRDefault="00E376A1" w:rsidP="00E376A1">
      <w:pPr>
        <w:ind w:left="1418" w:hanging="1276"/>
        <w:jc w:val="both"/>
        <w:rPr>
          <w:del w:id="507" w:author="Καρμίρης Αγγελος" w:date="2020-01-03T10:44:00Z"/>
          <w:sz w:val="24"/>
          <w:szCs w:val="24"/>
          <w:lang w:val="el-GR"/>
        </w:rPr>
      </w:pPr>
    </w:p>
    <w:p w:rsidR="00E376A1" w:rsidRPr="00E376A1" w:rsidDel="00E474FD" w:rsidRDefault="00E376A1" w:rsidP="00E376A1">
      <w:pPr>
        <w:ind w:left="1418" w:hanging="1276"/>
        <w:jc w:val="both"/>
        <w:rPr>
          <w:del w:id="508" w:author="Καρμίρης Αγγελος" w:date="2020-01-03T10:44:00Z"/>
          <w:sz w:val="24"/>
          <w:szCs w:val="24"/>
          <w:lang w:val="el-GR"/>
        </w:rPr>
      </w:pPr>
      <w:del w:id="509" w:author="Καρμίρης Αγγελος" w:date="2020-01-03T10:44:00Z">
        <w:r w:rsidRPr="009F37EC" w:rsidDel="00E474FD">
          <w:rPr>
            <w:sz w:val="24"/>
            <w:szCs w:val="24"/>
            <w:lang w:val="el-GR"/>
          </w:rPr>
          <w:tab/>
        </w:r>
        <w:r w:rsidDel="00E474FD">
          <w:rPr>
            <w:sz w:val="24"/>
            <w:szCs w:val="24"/>
            <w:lang w:val="el-GR"/>
          </w:rPr>
          <w:delText>Οι τιμές σύνθετης αντίστασης βραχυκύκλωσης</w:delText>
        </w:r>
        <w:r w:rsidR="005B160A" w:rsidDel="00E474FD">
          <w:rPr>
            <w:sz w:val="24"/>
            <w:szCs w:val="24"/>
            <w:lang w:val="el-GR"/>
          </w:rPr>
          <w:delText xml:space="preserve"> σε ποσοστό (%)</w:delText>
        </w:r>
        <w:r w:rsidDel="00E474FD">
          <w:rPr>
            <w:sz w:val="24"/>
            <w:szCs w:val="24"/>
            <w:lang w:val="el-GR"/>
          </w:rPr>
          <w:delText xml:space="preserve"> αναφέρονται σε ισχύ 280 </w:delText>
        </w:r>
        <w:r w:rsidDel="00E474FD">
          <w:rPr>
            <w:sz w:val="24"/>
            <w:szCs w:val="24"/>
          </w:rPr>
          <w:delText>MVA</w:delText>
        </w:r>
        <w:r w:rsidR="005B160A" w:rsidRPr="005B160A" w:rsidDel="00E474FD">
          <w:rPr>
            <w:sz w:val="24"/>
            <w:szCs w:val="24"/>
            <w:lang w:val="el-GR"/>
          </w:rPr>
          <w:delText xml:space="preserve"> </w:delText>
        </w:r>
        <w:r w:rsidR="005B160A" w:rsidDel="00E474FD">
          <w:rPr>
            <w:sz w:val="24"/>
            <w:szCs w:val="24"/>
            <w:lang w:val="el-GR"/>
          </w:rPr>
          <w:delText>και</w:delText>
        </w:r>
        <w:r w:rsidR="005B160A" w:rsidRPr="005B160A" w:rsidDel="00E474FD">
          <w:rPr>
            <w:sz w:val="24"/>
            <w:szCs w:val="24"/>
            <w:lang w:val="el-GR"/>
          </w:rPr>
          <w:delText xml:space="preserve"> </w:delText>
        </w:r>
        <w:r w:rsidR="005B160A" w:rsidDel="00E474FD">
          <w:rPr>
            <w:sz w:val="24"/>
            <w:szCs w:val="24"/>
            <w:lang w:val="el-GR"/>
          </w:rPr>
          <w:delText>στην ονομαστική τάση λήψης</w:delText>
        </w:r>
        <w:r w:rsidRPr="00CF1D4B" w:rsidDel="00E474FD">
          <w:rPr>
            <w:sz w:val="24"/>
            <w:szCs w:val="24"/>
            <w:lang w:val="el-GR"/>
          </w:rPr>
          <w:delText xml:space="preserve">. </w:delText>
        </w:r>
        <w:r w:rsidDel="00E474FD">
          <w:rPr>
            <w:sz w:val="24"/>
            <w:szCs w:val="24"/>
            <w:lang w:val="el-GR"/>
          </w:rPr>
          <w:delText>Είναι ανηγμένες στους 75°</w:delText>
        </w:r>
        <w:r w:rsidDel="00E474FD">
          <w:rPr>
            <w:sz w:val="24"/>
            <w:szCs w:val="24"/>
          </w:rPr>
          <w:delText>C</w:delText>
        </w:r>
        <w:r w:rsidDel="00E474FD">
          <w:rPr>
            <w:sz w:val="24"/>
            <w:szCs w:val="24"/>
            <w:lang w:val="el-GR"/>
          </w:rPr>
          <w:delText>.</w:delText>
        </w:r>
      </w:del>
    </w:p>
    <w:p w:rsidR="00E376A1" w:rsidDel="00E474FD" w:rsidRDefault="00E376A1" w:rsidP="006B5472">
      <w:pPr>
        <w:ind w:firstLine="720"/>
        <w:jc w:val="both"/>
        <w:rPr>
          <w:del w:id="510" w:author="Καρμίρης Αγγελος" w:date="2020-01-03T10:44:00Z"/>
          <w:b/>
          <w:bCs/>
          <w:sz w:val="24"/>
          <w:szCs w:val="24"/>
          <w:lang w:val="el-GR"/>
        </w:rPr>
      </w:pPr>
    </w:p>
    <w:p w:rsidR="006B5472" w:rsidRPr="009F37EC" w:rsidDel="00E474FD" w:rsidRDefault="008602CA" w:rsidP="006B5472">
      <w:pPr>
        <w:ind w:firstLine="720"/>
        <w:jc w:val="both"/>
        <w:rPr>
          <w:del w:id="511" w:author="Καρμίρης Αγγελος" w:date="2020-01-03T10:44:00Z"/>
          <w:b/>
          <w:bCs/>
          <w:sz w:val="24"/>
          <w:szCs w:val="24"/>
          <w:lang w:val="el-GR"/>
        </w:rPr>
      </w:pPr>
      <w:del w:id="512" w:author="Καρμίρης Αγγελος" w:date="2020-01-03T10:44:00Z">
        <w:r w:rsidRPr="009F37EC" w:rsidDel="00E474FD">
          <w:rPr>
            <w:b/>
            <w:bCs/>
            <w:sz w:val="24"/>
            <w:szCs w:val="24"/>
            <w:lang w:val="el-GR"/>
          </w:rPr>
          <w:delText>1</w:delText>
        </w:r>
        <w:r w:rsidR="001B75B6" w:rsidRPr="004F609D" w:rsidDel="00E474FD">
          <w:rPr>
            <w:b/>
            <w:bCs/>
            <w:sz w:val="24"/>
            <w:szCs w:val="24"/>
            <w:lang w:val="el-GR"/>
          </w:rPr>
          <w:delText>5</w:delText>
        </w:r>
        <w:r w:rsidR="006B5472" w:rsidRPr="009F37EC" w:rsidDel="00E474FD">
          <w:rPr>
            <w:b/>
            <w:bCs/>
            <w:sz w:val="24"/>
            <w:szCs w:val="24"/>
            <w:lang w:val="el-GR"/>
          </w:rPr>
          <w:delText>.</w:delText>
        </w:r>
        <w:r w:rsidR="006B5472" w:rsidRPr="009F37EC" w:rsidDel="00E474FD">
          <w:rPr>
            <w:b/>
            <w:bCs/>
            <w:sz w:val="24"/>
            <w:szCs w:val="24"/>
            <w:lang w:val="el-GR"/>
          </w:rPr>
          <w:tab/>
        </w:r>
        <w:r w:rsidR="006B5472" w:rsidRPr="009F37EC" w:rsidDel="00E474FD">
          <w:rPr>
            <w:b/>
            <w:bCs/>
            <w:sz w:val="24"/>
            <w:szCs w:val="24"/>
            <w:u w:val="single"/>
            <w:lang w:val="el-GR"/>
          </w:rPr>
          <w:delText>'Όρια τιμών ρευμάτων μαγνητίσεως</w:delText>
        </w:r>
      </w:del>
    </w:p>
    <w:p w:rsidR="006B5472" w:rsidRPr="009F37EC" w:rsidDel="00E474FD" w:rsidRDefault="006B5472" w:rsidP="006B5472">
      <w:pPr>
        <w:jc w:val="both"/>
        <w:rPr>
          <w:del w:id="513" w:author="Καρμίρης Αγγελος" w:date="2020-01-03T10:44:00Z"/>
          <w:sz w:val="24"/>
          <w:szCs w:val="24"/>
          <w:lang w:val="el-GR"/>
        </w:rPr>
      </w:pPr>
    </w:p>
    <w:p w:rsidR="006B5472" w:rsidRPr="009F37EC" w:rsidDel="00E474FD" w:rsidRDefault="006B5472" w:rsidP="006B5472">
      <w:pPr>
        <w:ind w:left="1418" w:hanging="1418"/>
        <w:jc w:val="both"/>
        <w:rPr>
          <w:del w:id="514" w:author="Καρμίρης Αγγελος" w:date="2020-01-03T10:44:00Z"/>
          <w:sz w:val="24"/>
          <w:szCs w:val="24"/>
          <w:lang w:val="el-GR"/>
        </w:rPr>
      </w:pPr>
      <w:del w:id="515" w:author="Καρμίρης Αγγελος" w:date="2020-01-03T10:44:00Z">
        <w:r w:rsidRPr="009F37EC" w:rsidDel="00E474FD">
          <w:rPr>
            <w:sz w:val="24"/>
            <w:szCs w:val="24"/>
            <w:lang w:val="el-GR"/>
          </w:rPr>
          <w:tab/>
        </w:r>
        <w:r w:rsidRPr="009F37EC" w:rsidDel="00E474FD">
          <w:rPr>
            <w:sz w:val="24"/>
            <w:szCs w:val="24"/>
            <w:lang w:val="el-GR"/>
          </w:rPr>
          <w:tab/>
          <w:delText xml:space="preserve">Το ρεύμα μαγνητίσεως του αυτομετασχηματιστή, με τον ρυθμιστή τάσεως στη </w:delText>
        </w:r>
        <w:r w:rsidR="00920455" w:rsidDel="00E474FD">
          <w:rPr>
            <w:sz w:val="24"/>
            <w:szCs w:val="24"/>
            <w:lang w:val="el-GR"/>
          </w:rPr>
          <w:delText xml:space="preserve">κύρια </w:delText>
        </w:r>
        <w:r w:rsidRPr="009F37EC" w:rsidDel="00E474FD">
          <w:rPr>
            <w:sz w:val="24"/>
            <w:szCs w:val="24"/>
            <w:lang w:val="el-GR"/>
          </w:rPr>
          <w:delText>θέση, δεν πρέπει να υπερβαίνει τις ακόλουθες τιμές στις τάσεις του πρωτεύοντος που δίδονται παρακάτω :</w:delText>
        </w:r>
      </w:del>
    </w:p>
    <w:p w:rsidR="006B5472" w:rsidRPr="009F37EC" w:rsidDel="00E474FD" w:rsidRDefault="006B5472" w:rsidP="006B5472">
      <w:pPr>
        <w:jc w:val="both"/>
        <w:rPr>
          <w:del w:id="516" w:author="Καρμίρης Αγγελος" w:date="2020-01-03T10:44:00Z"/>
          <w:sz w:val="24"/>
          <w:szCs w:val="24"/>
          <w:lang w:val="el-GR"/>
        </w:rPr>
      </w:pPr>
    </w:p>
    <w:p w:rsidR="006B5472" w:rsidRPr="009F37EC" w:rsidDel="00E474FD" w:rsidRDefault="006B5472" w:rsidP="006B5472">
      <w:pPr>
        <w:jc w:val="both"/>
        <w:rPr>
          <w:del w:id="517" w:author="Καρμίρης Αγγελος" w:date="2020-01-03T10:44:00Z"/>
          <w:sz w:val="24"/>
          <w:szCs w:val="24"/>
          <w:lang w:val="el-GR"/>
        </w:rPr>
      </w:pPr>
      <w:del w:id="518"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u w:val="single"/>
            <w:lang w:val="el-GR"/>
          </w:rPr>
          <w:delText>Τάση πρωτεύοντος</w:delText>
        </w:r>
        <w:r w:rsidRPr="009F37EC" w:rsidDel="00E474FD">
          <w:rPr>
            <w:sz w:val="24"/>
            <w:szCs w:val="24"/>
            <w:lang w:val="el-GR"/>
          </w:rPr>
          <w:tab/>
        </w:r>
        <w:r w:rsidRPr="009F37EC" w:rsidDel="00E474FD">
          <w:rPr>
            <w:sz w:val="24"/>
            <w:szCs w:val="24"/>
            <w:lang w:val="el-GR"/>
          </w:rPr>
          <w:tab/>
        </w:r>
        <w:r w:rsidR="00947D88" w:rsidRPr="009F37EC" w:rsidDel="00E474FD">
          <w:rPr>
            <w:sz w:val="24"/>
            <w:szCs w:val="24"/>
            <w:u w:val="single"/>
            <w:lang w:val="el-GR"/>
          </w:rPr>
          <w:delText xml:space="preserve">Ρεύμα μαγν. επί τοις </w:delText>
        </w:r>
        <w:r w:rsidRPr="009F37EC" w:rsidDel="00E474FD">
          <w:rPr>
            <w:sz w:val="24"/>
            <w:szCs w:val="24"/>
            <w:u w:val="single"/>
            <w:lang w:val="el-GR"/>
          </w:rPr>
          <w:delText xml:space="preserve"> %</w:delText>
        </w:r>
        <w:r w:rsidR="00947D88" w:rsidRPr="009F37EC" w:rsidDel="00E474FD">
          <w:rPr>
            <w:sz w:val="24"/>
            <w:szCs w:val="24"/>
            <w:u w:val="single"/>
            <w:lang w:val="el-GR"/>
          </w:rPr>
          <w:delText xml:space="preserve"> του ονομ. ρεύματος.</w:delText>
        </w:r>
      </w:del>
    </w:p>
    <w:p w:rsidR="006B5472" w:rsidRPr="009F37EC" w:rsidDel="00E474FD" w:rsidRDefault="00947D88" w:rsidP="006B5472">
      <w:pPr>
        <w:jc w:val="both"/>
        <w:rPr>
          <w:del w:id="519" w:author="Καρμίρης Αγγελος" w:date="2020-01-03T10:44:00Z"/>
          <w:sz w:val="24"/>
          <w:szCs w:val="24"/>
          <w:lang w:val="el-GR"/>
        </w:rPr>
      </w:pPr>
      <w:del w:id="520"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380kV</w:delText>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006B5472" w:rsidRPr="009F37EC" w:rsidDel="00E474FD">
          <w:rPr>
            <w:sz w:val="24"/>
            <w:szCs w:val="24"/>
            <w:lang w:val="el-GR"/>
          </w:rPr>
          <w:delText xml:space="preserve">  </w:delText>
        </w:r>
        <w:r w:rsidRPr="009F37EC" w:rsidDel="00E474FD">
          <w:rPr>
            <w:sz w:val="24"/>
            <w:szCs w:val="24"/>
            <w:lang w:val="el-GR"/>
          </w:rPr>
          <w:delText xml:space="preserve">        </w:delText>
        </w:r>
        <w:r w:rsidR="000957F2" w:rsidRPr="009F37EC" w:rsidDel="00E474FD">
          <w:rPr>
            <w:sz w:val="24"/>
            <w:szCs w:val="24"/>
            <w:lang w:val="el-GR"/>
          </w:rPr>
          <w:delText>0,10</w:delText>
        </w:r>
        <w:r w:rsidR="006B5472" w:rsidRPr="009F37EC" w:rsidDel="00E474FD">
          <w:rPr>
            <w:sz w:val="24"/>
            <w:szCs w:val="24"/>
            <w:lang w:val="el-GR"/>
          </w:rPr>
          <w:delText>% ||</w:delText>
        </w:r>
      </w:del>
    </w:p>
    <w:p w:rsidR="006B5472" w:rsidRPr="009F37EC" w:rsidDel="00E474FD" w:rsidRDefault="00947D88" w:rsidP="006B5472">
      <w:pPr>
        <w:jc w:val="both"/>
        <w:rPr>
          <w:del w:id="521" w:author="Καρμίρης Αγγελος" w:date="2020-01-03T10:44:00Z"/>
          <w:sz w:val="24"/>
          <w:szCs w:val="24"/>
          <w:lang w:val="el-GR"/>
        </w:rPr>
      </w:pPr>
      <w:del w:id="522"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400kV</w:delText>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 xml:space="preserve">          </w:delText>
        </w:r>
        <w:r w:rsidR="000957F2" w:rsidRPr="009F37EC" w:rsidDel="00E474FD">
          <w:rPr>
            <w:sz w:val="24"/>
            <w:szCs w:val="24"/>
            <w:lang w:val="el-GR"/>
          </w:rPr>
          <w:delText>0,15</w:delText>
        </w:r>
        <w:r w:rsidR="006B5472" w:rsidRPr="009F37EC" w:rsidDel="00E474FD">
          <w:rPr>
            <w:sz w:val="24"/>
            <w:szCs w:val="24"/>
            <w:lang w:val="el-GR"/>
          </w:rPr>
          <w:delText>% || ανοχή + 30%</w:delText>
        </w:r>
      </w:del>
    </w:p>
    <w:p w:rsidR="006B5472" w:rsidRPr="009F37EC" w:rsidDel="00E474FD" w:rsidRDefault="00947D88" w:rsidP="006B5472">
      <w:pPr>
        <w:jc w:val="both"/>
        <w:rPr>
          <w:del w:id="523" w:author="Καρμίρης Αγγελος" w:date="2020-01-03T10:44:00Z"/>
          <w:sz w:val="24"/>
          <w:szCs w:val="24"/>
          <w:lang w:val="el-GR"/>
        </w:rPr>
      </w:pPr>
      <w:del w:id="524"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420kV</w:delText>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 xml:space="preserve">          </w:delText>
        </w:r>
        <w:r w:rsidR="000957F2" w:rsidRPr="009F37EC" w:rsidDel="00E474FD">
          <w:rPr>
            <w:sz w:val="24"/>
            <w:szCs w:val="24"/>
            <w:lang w:val="el-GR"/>
          </w:rPr>
          <w:delText>0,35</w:delText>
        </w:r>
        <w:r w:rsidR="006B5472" w:rsidRPr="009F37EC" w:rsidDel="00E474FD">
          <w:rPr>
            <w:sz w:val="24"/>
            <w:szCs w:val="24"/>
            <w:lang w:val="el-GR"/>
          </w:rPr>
          <w:delText>% ||</w:delText>
        </w:r>
      </w:del>
    </w:p>
    <w:p w:rsidR="00264386" w:rsidRPr="009F37EC" w:rsidDel="00E474FD" w:rsidRDefault="00264386" w:rsidP="006B5472">
      <w:pPr>
        <w:jc w:val="both"/>
        <w:rPr>
          <w:del w:id="525" w:author="Καρμίρης Αγγελος" w:date="2020-01-03T10:44:00Z"/>
          <w:sz w:val="24"/>
          <w:szCs w:val="24"/>
          <w:lang w:val="el-GR"/>
        </w:rPr>
      </w:pPr>
    </w:p>
    <w:p w:rsidR="005B0BBA" w:rsidRPr="009F37EC" w:rsidDel="00E474FD" w:rsidRDefault="00264386" w:rsidP="006B5472">
      <w:pPr>
        <w:jc w:val="both"/>
        <w:rPr>
          <w:del w:id="526" w:author="Καρμίρης Αγγελος" w:date="2020-01-03T10:44:00Z"/>
          <w:sz w:val="24"/>
          <w:szCs w:val="24"/>
          <w:lang w:val="el-GR"/>
        </w:rPr>
      </w:pPr>
      <w:del w:id="527" w:author="Καρμίρης Αγγελος" w:date="2020-01-03T10:44:00Z">
        <w:r w:rsidRPr="009F37EC" w:rsidDel="00E474FD">
          <w:rPr>
            <w:sz w:val="24"/>
            <w:szCs w:val="24"/>
            <w:lang w:val="el-GR"/>
          </w:rPr>
          <w:tab/>
        </w:r>
        <w:r w:rsidRPr="009F37EC" w:rsidDel="00E474FD">
          <w:rPr>
            <w:sz w:val="24"/>
            <w:szCs w:val="24"/>
            <w:lang w:val="el-GR"/>
          </w:rPr>
          <w:tab/>
          <w:delText xml:space="preserve">Τα όρια των τιμών των ρευμάτων μαγνήτισης θα επιβεβαιωθούν με </w:delText>
        </w:r>
        <w:r w:rsidRPr="009F37EC" w:rsidDel="00E474FD">
          <w:rPr>
            <w:sz w:val="24"/>
            <w:szCs w:val="24"/>
            <w:lang w:val="el-GR"/>
          </w:rPr>
          <w:tab/>
        </w:r>
        <w:r w:rsidRPr="009F37EC" w:rsidDel="00E474FD">
          <w:rPr>
            <w:sz w:val="24"/>
            <w:szCs w:val="24"/>
            <w:lang w:val="el-GR"/>
          </w:rPr>
          <w:tab/>
        </w:r>
        <w:r w:rsidR="005D3D0A" w:rsidRPr="009F37EC" w:rsidDel="00E474FD">
          <w:rPr>
            <w:sz w:val="24"/>
            <w:szCs w:val="24"/>
            <w:lang w:val="el-GR"/>
          </w:rPr>
          <w:tab/>
        </w:r>
        <w:r w:rsidRPr="009F37EC" w:rsidDel="00E474FD">
          <w:rPr>
            <w:sz w:val="24"/>
            <w:szCs w:val="24"/>
            <w:lang w:val="el-GR"/>
          </w:rPr>
          <w:delText>την εκτέλεση της αντίστοιχης δοκιμής σειράς.</w:delText>
        </w:r>
      </w:del>
    </w:p>
    <w:p w:rsidR="005B0BBA" w:rsidRPr="009F37EC" w:rsidDel="00E474FD" w:rsidRDefault="005B0BBA" w:rsidP="006B5472">
      <w:pPr>
        <w:jc w:val="both"/>
        <w:rPr>
          <w:del w:id="528" w:author="Καρμίρης Αγγελος" w:date="2020-01-03T10:44:00Z"/>
          <w:sz w:val="24"/>
          <w:szCs w:val="24"/>
          <w:lang w:val="el-GR"/>
        </w:rPr>
      </w:pPr>
    </w:p>
    <w:p w:rsidR="00C66506" w:rsidRPr="009F37EC" w:rsidDel="00E474FD" w:rsidRDefault="005B0BBA" w:rsidP="00EF1EDF">
      <w:pPr>
        <w:tabs>
          <w:tab w:val="left" w:pos="851"/>
          <w:tab w:val="left" w:pos="1418"/>
        </w:tabs>
        <w:ind w:firstLine="720"/>
        <w:jc w:val="both"/>
        <w:rPr>
          <w:del w:id="529" w:author="Καρμίρης Αγγελος" w:date="2020-01-03T10:44:00Z"/>
          <w:b/>
          <w:bCs/>
          <w:sz w:val="24"/>
          <w:szCs w:val="24"/>
          <w:u w:val="single"/>
          <w:lang w:val="el-GR"/>
        </w:rPr>
      </w:pPr>
      <w:del w:id="530" w:author="Καρμίρης Αγγελος" w:date="2020-01-03T10:44:00Z">
        <w:r w:rsidRPr="009F37EC" w:rsidDel="00E474FD">
          <w:rPr>
            <w:b/>
            <w:bCs/>
            <w:sz w:val="24"/>
            <w:szCs w:val="24"/>
            <w:lang w:val="el-GR"/>
          </w:rPr>
          <w:delText>1</w:delText>
        </w:r>
        <w:r w:rsidR="001B75B6" w:rsidRPr="004F609D" w:rsidDel="00E474FD">
          <w:rPr>
            <w:b/>
            <w:bCs/>
            <w:sz w:val="24"/>
            <w:szCs w:val="24"/>
            <w:lang w:val="el-GR"/>
          </w:rPr>
          <w:delText>6</w:delText>
        </w:r>
        <w:r w:rsidR="00C66506" w:rsidRPr="009F37EC" w:rsidDel="00E474FD">
          <w:rPr>
            <w:b/>
            <w:bCs/>
            <w:sz w:val="24"/>
            <w:szCs w:val="24"/>
            <w:lang w:val="el-GR"/>
          </w:rPr>
          <w:delText>.</w:delText>
        </w:r>
        <w:r w:rsidR="00C66506" w:rsidRPr="009F37EC" w:rsidDel="00E474FD">
          <w:rPr>
            <w:b/>
            <w:bCs/>
            <w:sz w:val="24"/>
            <w:szCs w:val="24"/>
            <w:lang w:val="el-GR"/>
          </w:rPr>
          <w:tab/>
        </w:r>
        <w:r w:rsidR="00C66506" w:rsidRPr="009F37EC" w:rsidDel="00E474FD">
          <w:rPr>
            <w:b/>
            <w:bCs/>
            <w:sz w:val="24"/>
            <w:szCs w:val="24"/>
            <w:u w:val="single"/>
            <w:lang w:val="el-GR"/>
          </w:rPr>
          <w:delText>Ακουστικός θόρυβος</w:delText>
        </w:r>
      </w:del>
    </w:p>
    <w:p w:rsidR="00C66506" w:rsidRPr="009F37EC" w:rsidDel="00E474FD" w:rsidRDefault="00C66506" w:rsidP="00C66506">
      <w:pPr>
        <w:ind w:firstLine="720"/>
        <w:jc w:val="both"/>
        <w:rPr>
          <w:del w:id="531" w:author="Καρμίρης Αγγελος" w:date="2020-01-03T10:44:00Z"/>
          <w:b/>
          <w:bCs/>
          <w:sz w:val="24"/>
          <w:szCs w:val="24"/>
          <w:lang w:val="el-GR"/>
        </w:rPr>
      </w:pPr>
    </w:p>
    <w:p w:rsidR="00C66506" w:rsidRPr="009F37EC" w:rsidDel="00E474FD" w:rsidRDefault="00C66506" w:rsidP="00EF1EDF">
      <w:pPr>
        <w:ind w:left="1418" w:hanging="1276"/>
        <w:jc w:val="both"/>
        <w:rPr>
          <w:del w:id="532" w:author="Καρμίρης Αγγελος" w:date="2020-01-03T10:44:00Z"/>
          <w:sz w:val="24"/>
          <w:szCs w:val="24"/>
          <w:lang w:val="el-GR"/>
        </w:rPr>
      </w:pPr>
      <w:del w:id="533" w:author="Καρμίρης Αγγελος" w:date="2020-01-03T10:44:00Z">
        <w:r w:rsidRPr="009F37EC" w:rsidDel="00E474FD">
          <w:rPr>
            <w:sz w:val="24"/>
            <w:szCs w:val="24"/>
            <w:lang w:val="el-GR"/>
          </w:rPr>
          <w:tab/>
          <w:delText xml:space="preserve">Η </w:delText>
        </w:r>
        <w:r w:rsidR="00976334" w:rsidDel="00E474FD">
          <w:rPr>
            <w:sz w:val="24"/>
            <w:szCs w:val="24"/>
            <w:lang w:val="el-GR"/>
          </w:rPr>
          <w:delText xml:space="preserve">μέση </w:delText>
        </w:r>
        <w:r w:rsidRPr="009F37EC" w:rsidDel="00E474FD">
          <w:rPr>
            <w:sz w:val="24"/>
            <w:szCs w:val="24"/>
            <w:lang w:val="el-GR"/>
          </w:rPr>
          <w:delText>στάθμη ακουστικ</w:delText>
        </w:r>
        <w:r w:rsidR="00976334" w:rsidDel="00E474FD">
          <w:rPr>
            <w:sz w:val="24"/>
            <w:szCs w:val="24"/>
            <w:lang w:val="el-GR"/>
          </w:rPr>
          <w:delText>ής πίεσης</w:delText>
        </w:r>
        <w:r w:rsidRPr="009F37EC" w:rsidDel="00E474FD">
          <w:rPr>
            <w:sz w:val="24"/>
            <w:szCs w:val="24"/>
            <w:lang w:val="el-GR"/>
          </w:rPr>
          <w:delText xml:space="preserve"> του αυτομετασχηματιστή </w:delText>
        </w:r>
        <w:r w:rsidR="006C2E4A" w:rsidRPr="009F37EC" w:rsidDel="00E474FD">
          <w:rPr>
            <w:sz w:val="24"/>
            <w:szCs w:val="24"/>
            <w:lang w:val="el-GR"/>
          </w:rPr>
          <w:delText xml:space="preserve">με τον εξοπλισμό </w:delText>
        </w:r>
        <w:r w:rsidRPr="009F37EC" w:rsidDel="00E474FD">
          <w:rPr>
            <w:sz w:val="24"/>
            <w:szCs w:val="24"/>
            <w:lang w:val="el-GR"/>
          </w:rPr>
          <w:delText xml:space="preserve">ψύξεως </w:delText>
        </w:r>
        <w:r w:rsidR="006C2E4A" w:rsidRPr="009F37EC" w:rsidDel="00E474FD">
          <w:rPr>
            <w:sz w:val="24"/>
            <w:szCs w:val="24"/>
            <w:lang w:val="el-GR"/>
          </w:rPr>
          <w:delText xml:space="preserve">σε λειτουργία, </w:delText>
        </w:r>
        <w:r w:rsidRPr="009F37EC" w:rsidDel="00E474FD">
          <w:rPr>
            <w:sz w:val="24"/>
            <w:szCs w:val="24"/>
            <w:lang w:val="el-GR"/>
          </w:rPr>
          <w:delText xml:space="preserve">δεν πρέπει να υπερβαίνει τα  85 </w:delText>
        </w:r>
        <w:r w:rsidRPr="009F37EC" w:rsidDel="00E474FD">
          <w:rPr>
            <w:sz w:val="24"/>
            <w:szCs w:val="24"/>
          </w:rPr>
          <w:delText>dB</w:delText>
        </w:r>
        <w:r w:rsidR="001B75B6" w:rsidRPr="004F609D" w:rsidDel="00E474FD">
          <w:rPr>
            <w:sz w:val="24"/>
            <w:szCs w:val="24"/>
            <w:lang w:val="el-GR"/>
          </w:rPr>
          <w:delText>(</w:delText>
        </w:r>
        <w:r w:rsidR="001B75B6" w:rsidDel="00E474FD">
          <w:rPr>
            <w:sz w:val="24"/>
            <w:szCs w:val="24"/>
          </w:rPr>
          <w:delText>A</w:delText>
        </w:r>
        <w:r w:rsidR="001B75B6" w:rsidRPr="004F609D" w:rsidDel="00E474FD">
          <w:rPr>
            <w:sz w:val="24"/>
            <w:szCs w:val="24"/>
            <w:lang w:val="el-GR"/>
          </w:rPr>
          <w:delText>)</w:delText>
        </w:r>
        <w:r w:rsidRPr="009F37EC" w:rsidDel="00E474FD">
          <w:rPr>
            <w:sz w:val="24"/>
            <w:szCs w:val="24"/>
            <w:lang w:val="el-GR"/>
          </w:rPr>
          <w:delText>.</w:delText>
        </w:r>
      </w:del>
    </w:p>
    <w:p w:rsidR="008D035C" w:rsidRPr="009F37EC" w:rsidDel="00E474FD" w:rsidRDefault="00C66506" w:rsidP="00EF1EDF">
      <w:pPr>
        <w:ind w:left="1418" w:hanging="1418"/>
        <w:jc w:val="both"/>
        <w:rPr>
          <w:del w:id="534" w:author="Καρμίρης Αγγελος" w:date="2020-01-03T10:44:00Z"/>
          <w:sz w:val="24"/>
          <w:szCs w:val="24"/>
          <w:lang w:val="el-GR"/>
        </w:rPr>
      </w:pPr>
      <w:del w:id="535" w:author="Καρμίρης Αγγελος" w:date="2020-01-03T10:44:00Z">
        <w:r w:rsidRPr="009F37EC" w:rsidDel="00E474FD">
          <w:rPr>
            <w:sz w:val="24"/>
            <w:szCs w:val="24"/>
            <w:lang w:val="el-GR"/>
          </w:rPr>
          <w:tab/>
          <w:delText xml:space="preserve">Ο καθορισμός της </w:delText>
        </w:r>
        <w:r w:rsidR="00976334" w:rsidDel="00E474FD">
          <w:rPr>
            <w:sz w:val="24"/>
            <w:szCs w:val="24"/>
            <w:lang w:val="el-GR"/>
          </w:rPr>
          <w:delText xml:space="preserve">μέσης </w:delText>
        </w:r>
        <w:r w:rsidRPr="009F37EC" w:rsidDel="00E474FD">
          <w:rPr>
            <w:sz w:val="24"/>
            <w:szCs w:val="24"/>
            <w:lang w:val="el-GR"/>
          </w:rPr>
          <w:delText xml:space="preserve">στάθμης </w:delText>
        </w:r>
        <w:r w:rsidR="00976334" w:rsidDel="00E474FD">
          <w:rPr>
            <w:sz w:val="24"/>
            <w:szCs w:val="24"/>
            <w:lang w:val="el-GR"/>
          </w:rPr>
          <w:delText>στάθμης ακουστικής πίεσης</w:delText>
        </w:r>
        <w:r w:rsidRPr="009F37EC" w:rsidDel="00E474FD">
          <w:rPr>
            <w:sz w:val="24"/>
            <w:szCs w:val="24"/>
            <w:lang w:val="el-GR"/>
          </w:rPr>
          <w:delText xml:space="preserve"> και η μέθοδος μετρήσε</w:delText>
        </w:r>
        <w:r w:rsidR="00EF1EDF" w:rsidRPr="009F37EC" w:rsidDel="00E474FD">
          <w:rPr>
            <w:sz w:val="24"/>
            <w:szCs w:val="24"/>
            <w:lang w:val="el-GR"/>
          </w:rPr>
          <w:delText>ω</w:delText>
        </w:r>
        <w:r w:rsidR="00976334" w:rsidDel="00E474FD">
          <w:rPr>
            <w:sz w:val="24"/>
            <w:szCs w:val="24"/>
            <w:lang w:val="el-GR"/>
          </w:rPr>
          <w:delText>ς</w:delText>
        </w:r>
        <w:r w:rsidRPr="009F37EC" w:rsidDel="00E474FD">
          <w:rPr>
            <w:sz w:val="24"/>
            <w:szCs w:val="24"/>
            <w:lang w:val="el-GR"/>
          </w:rPr>
          <w:delText xml:space="preserve"> θα είναι σύμφων</w:delText>
        </w:r>
        <w:r w:rsidR="00976334" w:rsidDel="00E474FD">
          <w:rPr>
            <w:sz w:val="24"/>
            <w:szCs w:val="24"/>
            <w:lang w:val="el-GR"/>
          </w:rPr>
          <w:delText>οι</w:delText>
        </w:r>
        <w:r w:rsidRPr="009F37EC" w:rsidDel="00E474FD">
          <w:rPr>
            <w:sz w:val="24"/>
            <w:szCs w:val="24"/>
            <w:lang w:val="el-GR"/>
          </w:rPr>
          <w:delText xml:space="preserve"> με</w:delText>
        </w:r>
        <w:r w:rsidR="00976334" w:rsidDel="00E474FD">
          <w:rPr>
            <w:sz w:val="24"/>
            <w:szCs w:val="24"/>
            <w:lang w:val="el-GR"/>
          </w:rPr>
          <w:delText xml:space="preserve"> το</w:delText>
        </w:r>
        <w:r w:rsidRPr="009F37EC" w:rsidDel="00E474FD">
          <w:rPr>
            <w:sz w:val="24"/>
            <w:szCs w:val="24"/>
            <w:lang w:val="el-GR"/>
          </w:rPr>
          <w:delText xml:space="preserve"> </w:delText>
        </w:r>
        <w:r w:rsidRPr="009F37EC" w:rsidDel="00E474FD">
          <w:rPr>
            <w:sz w:val="24"/>
            <w:szCs w:val="24"/>
          </w:rPr>
          <w:delText>IEC</w:delText>
        </w:r>
        <w:r w:rsidRPr="009F37EC" w:rsidDel="00E474FD">
          <w:rPr>
            <w:sz w:val="24"/>
            <w:szCs w:val="24"/>
            <w:lang w:val="el-GR"/>
          </w:rPr>
          <w:delText xml:space="preserve"> 60076-10 και θα αποδεικνύεται από τις μετρήσει</w:delText>
        </w:r>
        <w:r w:rsidR="00EF1EDF" w:rsidRPr="009F37EC" w:rsidDel="00E474FD">
          <w:rPr>
            <w:sz w:val="24"/>
            <w:szCs w:val="24"/>
            <w:lang w:val="el-GR"/>
          </w:rPr>
          <w:delText>ς της αντίστοιχης δοκιμής του Α</w:delText>
        </w:r>
        <w:r w:rsidRPr="009F37EC" w:rsidDel="00E474FD">
          <w:rPr>
            <w:sz w:val="24"/>
            <w:szCs w:val="24"/>
            <w:lang w:val="el-GR"/>
          </w:rPr>
          <w:delText>Μ</w:delText>
        </w:r>
        <w:r w:rsidR="00EF1EDF" w:rsidRPr="009F37EC" w:rsidDel="00E474FD">
          <w:rPr>
            <w:sz w:val="24"/>
            <w:szCs w:val="24"/>
            <w:lang w:val="el-GR"/>
          </w:rPr>
          <w:delText>/</w:delText>
        </w:r>
        <w:r w:rsidRPr="009F37EC" w:rsidDel="00E474FD">
          <w:rPr>
            <w:sz w:val="24"/>
            <w:szCs w:val="24"/>
            <w:lang w:val="el-GR"/>
          </w:rPr>
          <w:delText>Σ.</w:delText>
        </w:r>
      </w:del>
    </w:p>
    <w:p w:rsidR="00C66506" w:rsidRPr="009F37EC" w:rsidDel="00E474FD" w:rsidRDefault="00C66506" w:rsidP="006B5472">
      <w:pPr>
        <w:ind w:left="1418" w:hanging="1418"/>
        <w:jc w:val="both"/>
        <w:rPr>
          <w:del w:id="536" w:author="Καρμίρης Αγγελος" w:date="2020-01-03T10:44:00Z"/>
          <w:sz w:val="24"/>
          <w:szCs w:val="24"/>
          <w:lang w:val="el-GR"/>
        </w:rPr>
      </w:pPr>
      <w:del w:id="537" w:author="Καρμίρης Αγγελος" w:date="2020-01-03T10:44:00Z">
        <w:r w:rsidRPr="009F37EC" w:rsidDel="00E474FD">
          <w:rPr>
            <w:sz w:val="24"/>
            <w:szCs w:val="24"/>
            <w:lang w:val="el-GR"/>
          </w:rPr>
          <w:tab/>
        </w:r>
      </w:del>
    </w:p>
    <w:p w:rsidR="006B5472" w:rsidRPr="009F37EC" w:rsidDel="00E474FD" w:rsidRDefault="008602CA" w:rsidP="006B5472">
      <w:pPr>
        <w:ind w:firstLine="720"/>
        <w:jc w:val="both"/>
        <w:rPr>
          <w:del w:id="538" w:author="Καρμίρης Αγγελος" w:date="2020-01-03T10:44:00Z"/>
          <w:b/>
          <w:bCs/>
          <w:sz w:val="24"/>
          <w:szCs w:val="24"/>
          <w:lang w:val="el-GR"/>
        </w:rPr>
      </w:pPr>
      <w:del w:id="539" w:author="Καρμίρης Αγγελος" w:date="2020-01-03T10:44:00Z">
        <w:r w:rsidRPr="009F37EC" w:rsidDel="00E474FD">
          <w:rPr>
            <w:b/>
            <w:bCs/>
            <w:sz w:val="24"/>
            <w:szCs w:val="24"/>
            <w:lang w:val="el-GR"/>
          </w:rPr>
          <w:delText>1</w:delText>
        </w:r>
        <w:r w:rsidR="001B75B6" w:rsidRPr="004F609D" w:rsidDel="00E474FD">
          <w:rPr>
            <w:b/>
            <w:bCs/>
            <w:sz w:val="24"/>
            <w:szCs w:val="24"/>
            <w:lang w:val="el-GR"/>
          </w:rPr>
          <w:delText>7</w:delText>
        </w:r>
        <w:r w:rsidR="006B5472" w:rsidRPr="009F37EC" w:rsidDel="00E474FD">
          <w:rPr>
            <w:b/>
            <w:bCs/>
            <w:sz w:val="24"/>
            <w:szCs w:val="24"/>
            <w:lang w:val="el-GR"/>
          </w:rPr>
          <w:delText>.</w:delText>
        </w:r>
        <w:r w:rsidR="006B5472" w:rsidRPr="009F37EC" w:rsidDel="00E474FD">
          <w:rPr>
            <w:b/>
            <w:bCs/>
            <w:sz w:val="24"/>
            <w:szCs w:val="24"/>
            <w:lang w:val="el-GR"/>
          </w:rPr>
          <w:tab/>
        </w:r>
        <w:r w:rsidR="006B5472" w:rsidRPr="009F37EC" w:rsidDel="00E474FD">
          <w:rPr>
            <w:b/>
            <w:bCs/>
            <w:sz w:val="24"/>
            <w:szCs w:val="24"/>
            <w:u w:val="single"/>
            <w:lang w:val="el-GR"/>
          </w:rPr>
          <w:delText>Αρμονικές</w:delText>
        </w:r>
      </w:del>
    </w:p>
    <w:p w:rsidR="006B5472" w:rsidRPr="009F37EC" w:rsidDel="00E474FD" w:rsidRDefault="006B5472" w:rsidP="006B5472">
      <w:pPr>
        <w:jc w:val="both"/>
        <w:rPr>
          <w:del w:id="540" w:author="Καρμίρης Αγγελος" w:date="2020-01-03T10:44:00Z"/>
          <w:sz w:val="24"/>
          <w:szCs w:val="24"/>
          <w:lang w:val="el-GR"/>
        </w:rPr>
      </w:pPr>
    </w:p>
    <w:p w:rsidR="006B5472" w:rsidRPr="009F37EC" w:rsidDel="00E474FD" w:rsidRDefault="006B5472" w:rsidP="006B5472">
      <w:pPr>
        <w:ind w:left="1418" w:hanging="1418"/>
        <w:jc w:val="both"/>
        <w:rPr>
          <w:del w:id="541" w:author="Καρμίρης Αγγελος" w:date="2020-01-03T10:44:00Z"/>
          <w:sz w:val="24"/>
          <w:szCs w:val="24"/>
          <w:lang w:val="el-GR"/>
        </w:rPr>
      </w:pPr>
      <w:del w:id="542" w:author="Καρμίρης Αγγελος" w:date="2020-01-03T10:44:00Z">
        <w:r w:rsidRPr="009F37EC" w:rsidDel="00E474FD">
          <w:rPr>
            <w:sz w:val="24"/>
            <w:szCs w:val="24"/>
            <w:lang w:val="el-GR"/>
          </w:rPr>
          <w:tab/>
        </w:r>
        <w:r w:rsidRPr="009F37EC" w:rsidDel="00E474FD">
          <w:rPr>
            <w:sz w:val="24"/>
            <w:szCs w:val="24"/>
            <w:lang w:val="el-GR"/>
          </w:rPr>
          <w:tab/>
          <w:delText>Η μέγιστη περιεκτικότητα σε αρμονικές που παράγονται από τον αυτομετασχηματιστή στην πλευρά τ</w:delText>
        </w:r>
        <w:r w:rsidR="003A6653" w:rsidRPr="009F37EC" w:rsidDel="00E474FD">
          <w:rPr>
            <w:sz w:val="24"/>
            <w:szCs w:val="24"/>
            <w:lang w:val="el-GR"/>
          </w:rPr>
          <w:delText>ων</w:delText>
        </w:r>
        <w:r w:rsidRPr="009F37EC" w:rsidDel="00E474FD">
          <w:rPr>
            <w:sz w:val="24"/>
            <w:szCs w:val="24"/>
            <w:lang w:val="el-GR"/>
          </w:rPr>
          <w:delText xml:space="preserve"> 400kV θα δοθ</w:delText>
        </w:r>
        <w:r w:rsidR="00EF1EDF" w:rsidRPr="009F37EC" w:rsidDel="00E474FD">
          <w:rPr>
            <w:sz w:val="24"/>
            <w:szCs w:val="24"/>
            <w:lang w:val="el-GR"/>
          </w:rPr>
          <w:delText>εί</w:delText>
        </w:r>
        <w:r w:rsidRPr="009F37EC" w:rsidDel="00E474FD">
          <w:rPr>
            <w:sz w:val="24"/>
            <w:szCs w:val="24"/>
            <w:lang w:val="el-GR"/>
          </w:rPr>
          <w:delText xml:space="preserve"> λεπτομερώς από τ</w:delText>
        </w:r>
        <w:r w:rsidR="003A6653" w:rsidRPr="009F37EC" w:rsidDel="00E474FD">
          <w:rPr>
            <w:sz w:val="24"/>
            <w:szCs w:val="24"/>
            <w:lang w:val="el-GR"/>
          </w:rPr>
          <w:delText>ους</w:delText>
        </w:r>
        <w:r w:rsidRPr="009F37EC" w:rsidDel="00E474FD">
          <w:rPr>
            <w:sz w:val="24"/>
            <w:szCs w:val="24"/>
            <w:lang w:val="el-GR"/>
          </w:rPr>
          <w:delText xml:space="preserve"> προσφέροντ</w:delText>
        </w:r>
        <w:r w:rsidR="003A6653" w:rsidRPr="009F37EC" w:rsidDel="00E474FD">
          <w:rPr>
            <w:sz w:val="24"/>
            <w:szCs w:val="24"/>
            <w:lang w:val="el-GR"/>
          </w:rPr>
          <w:delText>ες</w:delText>
        </w:r>
        <w:r w:rsidRPr="009F37EC" w:rsidDel="00E474FD">
          <w:rPr>
            <w:sz w:val="24"/>
            <w:szCs w:val="24"/>
            <w:lang w:val="el-GR"/>
          </w:rPr>
          <w:delText xml:space="preserve"> για διάφορες συνθήκες λειτουργίας</w:delText>
        </w:r>
        <w:r w:rsidR="00972CA4" w:rsidRPr="009F37EC" w:rsidDel="00E474FD">
          <w:rPr>
            <w:sz w:val="24"/>
            <w:szCs w:val="24"/>
            <w:lang w:val="el-GR"/>
          </w:rPr>
          <w:delText xml:space="preserve"> και θα επιβεβαιωθούν με την εκτέλεση της αντίστοιχης δοκιμής</w:delText>
        </w:r>
        <w:r w:rsidRPr="009F37EC" w:rsidDel="00E474FD">
          <w:rPr>
            <w:sz w:val="24"/>
            <w:szCs w:val="24"/>
            <w:lang w:val="el-GR"/>
          </w:rPr>
          <w:delText>.</w:delText>
        </w:r>
        <w:r w:rsidR="00EF1EDF" w:rsidRPr="009F37EC" w:rsidDel="00E474FD">
          <w:rPr>
            <w:sz w:val="24"/>
            <w:szCs w:val="24"/>
            <w:lang w:val="el-GR"/>
          </w:rPr>
          <w:delText xml:space="preserve"> Σε περίπτωση όπου δεν υπάρχει δυνατότητα εκτέλεσης της δοκιμής, θα </w:delText>
        </w:r>
        <w:r w:rsidR="008340D0" w:rsidRPr="009F37EC" w:rsidDel="00E474FD">
          <w:rPr>
            <w:sz w:val="24"/>
            <w:szCs w:val="24"/>
            <w:lang w:val="el-GR"/>
          </w:rPr>
          <w:delText>χορηγείται</w:delText>
        </w:r>
        <w:r w:rsidR="00EF1EDF" w:rsidRPr="009F37EC" w:rsidDel="00E474FD">
          <w:rPr>
            <w:sz w:val="24"/>
            <w:szCs w:val="24"/>
            <w:lang w:val="el-GR"/>
          </w:rPr>
          <w:delText xml:space="preserve"> γραπτή επιβεβαίωση.</w:delText>
        </w:r>
      </w:del>
    </w:p>
    <w:p w:rsidR="006B5472" w:rsidRPr="009F37EC" w:rsidDel="00E474FD" w:rsidRDefault="006B5472" w:rsidP="006B5472">
      <w:pPr>
        <w:ind w:left="1418" w:hanging="1418"/>
        <w:jc w:val="both"/>
        <w:rPr>
          <w:del w:id="543" w:author="Καρμίρης Αγγελος" w:date="2020-01-03T10:44:00Z"/>
          <w:sz w:val="24"/>
          <w:szCs w:val="24"/>
          <w:lang w:val="el-GR"/>
        </w:rPr>
      </w:pPr>
      <w:del w:id="544" w:author="Καρμίρης Αγγελος" w:date="2020-01-03T10:44:00Z">
        <w:r w:rsidRPr="009F37EC" w:rsidDel="00E474FD">
          <w:rPr>
            <w:sz w:val="24"/>
            <w:szCs w:val="24"/>
            <w:lang w:val="el-GR"/>
          </w:rPr>
          <w:tab/>
        </w:r>
        <w:r w:rsidRPr="009F37EC" w:rsidDel="00E474FD">
          <w:rPr>
            <w:sz w:val="24"/>
            <w:szCs w:val="24"/>
            <w:lang w:val="el-GR"/>
          </w:rPr>
          <w:tab/>
          <w:delText>Αρμονικές του ρεύματος κενής λειτουργίας στη σχέση τάσεως 400/157,53kV θα περιορίζονται όπως παρακάτω :</w:delText>
        </w:r>
      </w:del>
    </w:p>
    <w:p w:rsidR="006B5472" w:rsidRPr="009F37EC" w:rsidDel="00E474FD" w:rsidRDefault="006B5472" w:rsidP="006B5472">
      <w:pPr>
        <w:jc w:val="both"/>
        <w:rPr>
          <w:del w:id="545" w:author="Καρμίρης Αγγελος" w:date="2020-01-03T10:44:00Z"/>
          <w:sz w:val="24"/>
          <w:szCs w:val="24"/>
          <w:lang w:val="el-GR"/>
        </w:rPr>
      </w:pPr>
    </w:p>
    <w:p w:rsidR="006B5472" w:rsidRPr="009F37EC" w:rsidDel="00E474FD" w:rsidRDefault="006B5472" w:rsidP="006B5472">
      <w:pPr>
        <w:jc w:val="both"/>
        <w:rPr>
          <w:del w:id="546" w:author="Καρμίρης Αγγελος" w:date="2020-01-03T10:44:00Z"/>
          <w:sz w:val="24"/>
          <w:szCs w:val="24"/>
          <w:lang w:val="el-GR"/>
        </w:rPr>
      </w:pPr>
      <w:del w:id="547"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τρίτη αρμονική</w:delText>
        </w:r>
        <w:r w:rsidR="00916A7C" w:rsidRPr="009F37EC" w:rsidDel="00E474FD">
          <w:rPr>
            <w:sz w:val="24"/>
            <w:szCs w:val="24"/>
            <w:lang w:val="el-GR"/>
          </w:rPr>
          <w:delText xml:space="preserve"> </w:delText>
        </w:r>
        <w:r w:rsidRPr="009F37EC" w:rsidDel="00E474FD">
          <w:rPr>
            <w:sz w:val="24"/>
            <w:szCs w:val="24"/>
            <w:lang w:val="el-GR"/>
          </w:rPr>
          <w:delText xml:space="preserve"> </w:delText>
        </w:r>
        <w:r w:rsidRPr="009F37EC" w:rsidDel="00E474FD">
          <w:rPr>
            <w:sz w:val="24"/>
            <w:szCs w:val="24"/>
            <w:u w:val="single"/>
            <w:lang w:val="el-GR"/>
          </w:rPr>
          <w:delText>&lt;</w:delText>
        </w:r>
        <w:r w:rsidR="00EF1EDF" w:rsidRPr="009F37EC" w:rsidDel="00E474FD">
          <w:rPr>
            <w:sz w:val="24"/>
            <w:szCs w:val="24"/>
            <w:lang w:val="el-GR"/>
          </w:rPr>
          <w:delText xml:space="preserve"> 15</w:delText>
        </w:r>
        <w:r w:rsidRPr="009F37EC" w:rsidDel="00E474FD">
          <w:rPr>
            <w:sz w:val="24"/>
            <w:szCs w:val="24"/>
            <w:lang w:val="el-GR"/>
          </w:rPr>
          <w:delText>%   του ρεύματος κενής λειτουργίας</w:delText>
        </w:r>
      </w:del>
    </w:p>
    <w:p w:rsidR="006B5472" w:rsidRPr="009F37EC" w:rsidDel="00E474FD" w:rsidRDefault="006B5472" w:rsidP="006B5472">
      <w:pPr>
        <w:jc w:val="both"/>
        <w:rPr>
          <w:del w:id="548" w:author="Καρμίρης Αγγελος" w:date="2020-01-03T10:44:00Z"/>
          <w:sz w:val="24"/>
          <w:szCs w:val="24"/>
          <w:lang w:val="el-GR"/>
        </w:rPr>
      </w:pPr>
      <w:del w:id="549"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πέμπτη   "</w:delText>
        </w:r>
        <w:r w:rsidRPr="009F37EC" w:rsidDel="00E474FD">
          <w:rPr>
            <w:sz w:val="24"/>
            <w:szCs w:val="24"/>
            <w:lang w:val="el-GR"/>
          </w:rPr>
          <w:tab/>
          <w:delText xml:space="preserve">   </w:delText>
        </w:r>
        <w:r w:rsidRPr="009F37EC" w:rsidDel="00E474FD">
          <w:rPr>
            <w:sz w:val="24"/>
            <w:szCs w:val="24"/>
            <w:u w:val="single"/>
            <w:lang w:val="el-GR"/>
          </w:rPr>
          <w:delText>&lt;</w:delText>
        </w:r>
        <w:r w:rsidR="00EF1EDF" w:rsidRPr="009F37EC" w:rsidDel="00E474FD">
          <w:rPr>
            <w:sz w:val="24"/>
            <w:szCs w:val="24"/>
            <w:lang w:val="el-GR"/>
          </w:rPr>
          <w:delText xml:space="preserve"> 20</w:delText>
        </w:r>
        <w:r w:rsidRPr="009F37EC" w:rsidDel="00E474FD">
          <w:rPr>
            <w:sz w:val="24"/>
            <w:szCs w:val="24"/>
            <w:lang w:val="el-GR"/>
          </w:rPr>
          <w:delText>%     “</w:delText>
        </w:r>
        <w:r w:rsidRPr="009F37EC" w:rsidDel="00E474FD">
          <w:rPr>
            <w:sz w:val="24"/>
            <w:szCs w:val="24"/>
            <w:lang w:val="el-GR"/>
          </w:rPr>
          <w:tab/>
          <w:delText xml:space="preserve">       “            “             “</w:delText>
        </w:r>
      </w:del>
    </w:p>
    <w:p w:rsidR="00C82108" w:rsidRPr="009F37EC" w:rsidDel="00E474FD" w:rsidRDefault="006B5472" w:rsidP="006B5472">
      <w:pPr>
        <w:jc w:val="both"/>
        <w:rPr>
          <w:del w:id="550" w:author="Καρμίρης Αγγελος" w:date="2020-01-03T10:44:00Z"/>
          <w:sz w:val="24"/>
          <w:szCs w:val="24"/>
          <w:lang w:val="el-GR"/>
        </w:rPr>
      </w:pPr>
      <w:del w:id="551"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έβδομη    "</w:delText>
        </w:r>
        <w:r w:rsidRPr="009F37EC" w:rsidDel="00E474FD">
          <w:rPr>
            <w:sz w:val="24"/>
            <w:szCs w:val="24"/>
            <w:lang w:val="el-GR"/>
          </w:rPr>
          <w:tab/>
          <w:delText xml:space="preserve">   </w:delText>
        </w:r>
        <w:r w:rsidRPr="009F37EC" w:rsidDel="00E474FD">
          <w:rPr>
            <w:sz w:val="24"/>
            <w:szCs w:val="24"/>
            <w:u w:val="single"/>
            <w:lang w:val="el-GR"/>
          </w:rPr>
          <w:delText>&lt;</w:delText>
        </w:r>
        <w:r w:rsidR="00EF1EDF" w:rsidRPr="009F37EC" w:rsidDel="00E474FD">
          <w:rPr>
            <w:sz w:val="24"/>
            <w:szCs w:val="24"/>
            <w:lang w:val="el-GR"/>
          </w:rPr>
          <w:delText xml:space="preserve"> 13</w:delText>
        </w:r>
        <w:r w:rsidRPr="009F37EC" w:rsidDel="00E474FD">
          <w:rPr>
            <w:sz w:val="24"/>
            <w:szCs w:val="24"/>
            <w:lang w:val="el-GR"/>
          </w:rPr>
          <w:delText xml:space="preserve">% </w:delText>
        </w:r>
        <w:r w:rsidR="00EF1EDF" w:rsidRPr="009F37EC" w:rsidDel="00E474FD">
          <w:rPr>
            <w:sz w:val="24"/>
            <w:szCs w:val="24"/>
            <w:lang w:val="el-GR"/>
          </w:rPr>
          <w:delText xml:space="preserve">   </w:delText>
        </w:r>
        <w:r w:rsidRPr="009F37EC" w:rsidDel="00E474FD">
          <w:rPr>
            <w:sz w:val="24"/>
            <w:szCs w:val="24"/>
            <w:lang w:val="el-GR"/>
          </w:rPr>
          <w:delText xml:space="preserve"> “</w:delText>
        </w:r>
        <w:r w:rsidRPr="009F37EC" w:rsidDel="00E474FD">
          <w:rPr>
            <w:sz w:val="24"/>
            <w:szCs w:val="24"/>
            <w:lang w:val="el-GR"/>
          </w:rPr>
          <w:tab/>
          <w:delText xml:space="preserve">       “            “             “</w:delText>
        </w:r>
      </w:del>
    </w:p>
    <w:p w:rsidR="000B58FD" w:rsidRPr="0037135E" w:rsidDel="00E474FD" w:rsidRDefault="000B58FD" w:rsidP="006B5472">
      <w:pPr>
        <w:jc w:val="both"/>
        <w:rPr>
          <w:del w:id="552" w:author="Καρμίρης Αγγελος" w:date="2020-01-03T10:44:00Z"/>
          <w:sz w:val="24"/>
          <w:szCs w:val="24"/>
          <w:lang w:val="el-GR"/>
        </w:rPr>
      </w:pPr>
    </w:p>
    <w:p w:rsidR="00A32737" w:rsidRPr="0037135E" w:rsidDel="00E474FD" w:rsidRDefault="00A32737" w:rsidP="006B5472">
      <w:pPr>
        <w:jc w:val="both"/>
        <w:rPr>
          <w:del w:id="553" w:author="Καρμίρης Αγγελος" w:date="2020-01-03T10:44:00Z"/>
          <w:sz w:val="24"/>
          <w:szCs w:val="24"/>
          <w:lang w:val="el-GR"/>
        </w:rPr>
      </w:pPr>
    </w:p>
    <w:p w:rsidR="00A32737" w:rsidRPr="0037135E" w:rsidDel="00E474FD" w:rsidRDefault="00A32737" w:rsidP="006B5472">
      <w:pPr>
        <w:jc w:val="both"/>
        <w:rPr>
          <w:del w:id="554" w:author="Καρμίρης Αγγελος" w:date="2020-01-03T10:44:00Z"/>
          <w:sz w:val="24"/>
          <w:szCs w:val="24"/>
          <w:lang w:val="el-GR"/>
        </w:rPr>
      </w:pPr>
    </w:p>
    <w:p w:rsidR="00A32737" w:rsidRPr="0037135E" w:rsidDel="00E474FD" w:rsidRDefault="00A32737" w:rsidP="006B5472">
      <w:pPr>
        <w:jc w:val="both"/>
        <w:rPr>
          <w:del w:id="555" w:author="Καρμίρης Αγγελος" w:date="2020-01-03T10:44:00Z"/>
          <w:sz w:val="24"/>
          <w:szCs w:val="24"/>
          <w:lang w:val="el-GR"/>
        </w:rPr>
      </w:pPr>
    </w:p>
    <w:p w:rsidR="001F74F1" w:rsidRPr="009F37EC" w:rsidDel="00E474FD" w:rsidRDefault="00D32485" w:rsidP="00AB4DB5">
      <w:pPr>
        <w:ind w:firstLine="720"/>
        <w:jc w:val="both"/>
        <w:rPr>
          <w:del w:id="556" w:author="Καρμίρης Αγγελος" w:date="2020-01-03T10:44:00Z"/>
          <w:b/>
          <w:bCs/>
          <w:sz w:val="24"/>
          <w:szCs w:val="24"/>
          <w:lang w:val="el-GR"/>
        </w:rPr>
      </w:pPr>
      <w:del w:id="557" w:author="Καρμίρης Αγγελος" w:date="2020-01-03T10:44:00Z">
        <w:r w:rsidRPr="009F37EC" w:rsidDel="00E474FD">
          <w:rPr>
            <w:b/>
            <w:bCs/>
            <w:sz w:val="24"/>
            <w:szCs w:val="24"/>
            <w:lang w:val="el-GR"/>
          </w:rPr>
          <w:delText>1</w:delText>
        </w:r>
        <w:r w:rsidR="001B75B6" w:rsidRPr="004F609D" w:rsidDel="00E474FD">
          <w:rPr>
            <w:b/>
            <w:bCs/>
            <w:sz w:val="24"/>
            <w:szCs w:val="24"/>
            <w:lang w:val="el-GR"/>
          </w:rPr>
          <w:delText>8</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Εγγυημένες Απώλειες</w:delText>
        </w:r>
        <w:r w:rsidRPr="009F37EC" w:rsidDel="00E474FD">
          <w:rPr>
            <w:b/>
            <w:bCs/>
            <w:sz w:val="24"/>
            <w:szCs w:val="24"/>
            <w:lang w:val="el-GR"/>
          </w:rPr>
          <w:delText xml:space="preserve">                 </w:delText>
        </w:r>
      </w:del>
    </w:p>
    <w:p w:rsidR="00616001" w:rsidRPr="00CF1D4B" w:rsidDel="00E474FD" w:rsidRDefault="00616001" w:rsidP="001F74F1">
      <w:pPr>
        <w:ind w:left="1418"/>
        <w:rPr>
          <w:del w:id="558" w:author="Καρμίρης Αγγελος" w:date="2020-01-03T10:44:00Z"/>
          <w:sz w:val="24"/>
          <w:szCs w:val="24"/>
          <w:lang w:val="el-GR"/>
        </w:rPr>
      </w:pPr>
    </w:p>
    <w:p w:rsidR="008078CF" w:rsidRPr="009F37EC" w:rsidDel="00E474FD" w:rsidRDefault="00385363" w:rsidP="001F74F1">
      <w:pPr>
        <w:ind w:left="1418"/>
        <w:rPr>
          <w:del w:id="559" w:author="Καρμίρης Αγγελος" w:date="2020-01-03T10:44:00Z"/>
          <w:sz w:val="24"/>
          <w:szCs w:val="24"/>
          <w:lang w:val="el-GR"/>
        </w:rPr>
      </w:pPr>
      <w:del w:id="560" w:author="Καρμίρης Αγγελος" w:date="2020-01-03T10:44:00Z">
        <w:r w:rsidRPr="009F37EC" w:rsidDel="00E474FD">
          <w:rPr>
            <w:sz w:val="24"/>
            <w:szCs w:val="24"/>
            <w:lang w:val="el-GR"/>
          </w:rPr>
          <w:delText>Ο προσφέρων</w:delText>
        </w:r>
        <w:r w:rsidR="00D32485" w:rsidRPr="009F37EC" w:rsidDel="00E474FD">
          <w:rPr>
            <w:sz w:val="24"/>
            <w:szCs w:val="24"/>
            <w:lang w:val="el-GR"/>
          </w:rPr>
          <w:delText xml:space="preserve"> πρέπει να αναφέρει</w:delText>
        </w:r>
        <w:r w:rsidR="00823C72" w:rsidDel="00E474FD">
          <w:rPr>
            <w:sz w:val="24"/>
            <w:szCs w:val="24"/>
            <w:lang w:val="el-GR"/>
          </w:rPr>
          <w:delText xml:space="preserve"> με σαφήνεια</w:delText>
        </w:r>
        <w:r w:rsidR="00D32485" w:rsidRPr="009F37EC" w:rsidDel="00E474FD">
          <w:rPr>
            <w:sz w:val="24"/>
            <w:szCs w:val="24"/>
            <w:lang w:val="el-GR"/>
          </w:rPr>
          <w:delText xml:space="preserve"> στην τεχνική και οικονομική του    προσφορά τις ακόλουθες εγγυημένες απώλειες:</w:delText>
        </w:r>
      </w:del>
    </w:p>
    <w:p w:rsidR="00D32485" w:rsidRPr="00CF1D4B" w:rsidDel="00E474FD" w:rsidRDefault="00D36704" w:rsidP="00CF1D4B">
      <w:pPr>
        <w:pStyle w:val="ListParagraph"/>
        <w:numPr>
          <w:ilvl w:val="0"/>
          <w:numId w:val="58"/>
        </w:numPr>
        <w:rPr>
          <w:del w:id="561" w:author="Καρμίρης Αγγελος" w:date="2020-01-03T10:44:00Z"/>
          <w:sz w:val="24"/>
          <w:szCs w:val="24"/>
          <w:lang w:val="el-GR"/>
        </w:rPr>
      </w:pPr>
      <w:del w:id="562" w:author="Καρμίρης Αγγελος" w:date="2020-01-03T10:44:00Z">
        <w:r w:rsidRPr="00CF1D4B" w:rsidDel="00E474FD">
          <w:rPr>
            <w:sz w:val="24"/>
            <w:szCs w:val="24"/>
            <w:lang w:val="el-GR"/>
          </w:rPr>
          <w:delText>Απώλειες εν κενώ</w:delText>
        </w:r>
        <w:r w:rsidR="00D32485" w:rsidRPr="00CF1D4B" w:rsidDel="00E474FD">
          <w:rPr>
            <w:sz w:val="24"/>
            <w:szCs w:val="24"/>
            <w:lang w:val="el-GR"/>
          </w:rPr>
          <w:delText xml:space="preserve"> </w:delText>
        </w:r>
        <w:r w:rsidR="00616001" w:rsidDel="00E474FD">
          <w:rPr>
            <w:sz w:val="24"/>
            <w:szCs w:val="24"/>
            <w:lang w:val="el-GR"/>
          </w:rPr>
          <w:delText xml:space="preserve">σε ονομαστική τάση και στην κύρια λήψη. Η τιμή δεν πρέπει να υπερβαίνει τα 72 </w:delText>
        </w:r>
        <w:r w:rsidR="00616001" w:rsidDel="00E474FD">
          <w:rPr>
            <w:sz w:val="24"/>
            <w:szCs w:val="24"/>
          </w:rPr>
          <w:delText>kW</w:delText>
        </w:r>
        <w:r w:rsidR="00616001" w:rsidRPr="00CF1D4B" w:rsidDel="00E474FD">
          <w:rPr>
            <w:sz w:val="24"/>
            <w:szCs w:val="24"/>
            <w:lang w:val="el-GR"/>
          </w:rPr>
          <w:delText>.</w:delText>
        </w:r>
      </w:del>
    </w:p>
    <w:p w:rsidR="00D32485" w:rsidDel="00E474FD" w:rsidRDefault="00AD0D0D" w:rsidP="00CF1D4B">
      <w:pPr>
        <w:pStyle w:val="ListParagraph"/>
        <w:numPr>
          <w:ilvl w:val="0"/>
          <w:numId w:val="58"/>
        </w:numPr>
        <w:rPr>
          <w:del w:id="563" w:author="Καρμίρης Αγγελος" w:date="2020-01-03T10:44:00Z"/>
          <w:sz w:val="24"/>
          <w:szCs w:val="24"/>
          <w:lang w:val="el-GR"/>
        </w:rPr>
      </w:pPr>
      <w:del w:id="564" w:author="Καρμίρης Αγγελος" w:date="2020-01-03T10:44:00Z">
        <w:r w:rsidRPr="009F37EC" w:rsidDel="00E474FD">
          <w:rPr>
            <w:sz w:val="24"/>
            <w:szCs w:val="24"/>
            <w:lang w:val="el-GR"/>
          </w:rPr>
          <w:delText xml:space="preserve">Απώλειες </w:delText>
        </w:r>
        <w:r w:rsidR="005D6941" w:rsidDel="00E474FD">
          <w:rPr>
            <w:sz w:val="24"/>
            <w:szCs w:val="24"/>
            <w:lang w:val="el-GR"/>
          </w:rPr>
          <w:delText>φορτίου στην ονομαστική ένταση</w:delText>
        </w:r>
        <w:r w:rsidR="005D6941" w:rsidRPr="00CF1D4B" w:rsidDel="00E474FD">
          <w:rPr>
            <w:sz w:val="24"/>
            <w:szCs w:val="24"/>
            <w:lang w:val="el-GR"/>
          </w:rPr>
          <w:delText xml:space="preserve"> </w:delText>
        </w:r>
        <w:r w:rsidR="005D6941" w:rsidDel="00E474FD">
          <w:rPr>
            <w:sz w:val="24"/>
            <w:szCs w:val="24"/>
            <w:lang w:val="el-GR"/>
          </w:rPr>
          <w:delText xml:space="preserve">στις πλευρές ΥΤ – ΜΤ (φόρτιση 280 </w:delText>
        </w:r>
        <w:r w:rsidR="005D6941" w:rsidDel="00E474FD">
          <w:rPr>
            <w:sz w:val="24"/>
            <w:szCs w:val="24"/>
          </w:rPr>
          <w:delText>MVA</w:delText>
        </w:r>
        <w:r w:rsidR="005D6941" w:rsidRPr="00CF1D4B" w:rsidDel="00E474FD">
          <w:rPr>
            <w:sz w:val="24"/>
            <w:szCs w:val="24"/>
            <w:lang w:val="el-GR"/>
          </w:rPr>
          <w:delText>)</w:delText>
        </w:r>
        <w:r w:rsidR="005D6941" w:rsidDel="00E474FD">
          <w:rPr>
            <w:sz w:val="24"/>
            <w:szCs w:val="24"/>
            <w:lang w:val="el-GR"/>
          </w:rPr>
          <w:delText>, μηδενική ένταση στην πλευρά ΧΤ, στην κύρια λήψη</w:delText>
        </w:r>
        <w:r w:rsidR="00707F09" w:rsidDel="00E474FD">
          <w:rPr>
            <w:sz w:val="24"/>
            <w:szCs w:val="24"/>
            <w:lang w:val="el-GR"/>
          </w:rPr>
          <w:delText xml:space="preserve"> </w:delText>
        </w:r>
        <w:r w:rsidR="00980134" w:rsidDel="00E474FD">
          <w:rPr>
            <w:sz w:val="24"/>
            <w:szCs w:val="24"/>
            <w:lang w:val="el-GR"/>
          </w:rPr>
          <w:delText xml:space="preserve">και </w:delText>
        </w:r>
        <w:r w:rsidR="00F603DB" w:rsidDel="00E474FD">
          <w:rPr>
            <w:sz w:val="24"/>
            <w:szCs w:val="24"/>
            <w:lang w:val="el-GR"/>
          </w:rPr>
          <w:delText>ανηγ</w:delText>
        </w:r>
        <w:r w:rsidR="00980134" w:rsidDel="00E474FD">
          <w:rPr>
            <w:sz w:val="24"/>
            <w:szCs w:val="24"/>
            <w:lang w:val="el-GR"/>
          </w:rPr>
          <w:delText>μένες σε θερμοκρασία αγωγών 75°</w:delText>
        </w:r>
        <w:r w:rsidR="00980134" w:rsidDel="00E474FD">
          <w:rPr>
            <w:sz w:val="24"/>
            <w:szCs w:val="24"/>
          </w:rPr>
          <w:delText>C</w:delText>
        </w:r>
        <w:r w:rsidR="00980134" w:rsidDel="00E474FD">
          <w:rPr>
            <w:sz w:val="24"/>
            <w:szCs w:val="24"/>
            <w:lang w:val="el-GR"/>
          </w:rPr>
          <w:delText xml:space="preserve">. Η τιμή δεν πρέπει να υπερβαίνει τα 620 </w:delText>
        </w:r>
        <w:r w:rsidR="00980134" w:rsidDel="00E474FD">
          <w:rPr>
            <w:sz w:val="24"/>
            <w:szCs w:val="24"/>
          </w:rPr>
          <w:delText>kW</w:delText>
        </w:r>
        <w:r w:rsidR="00980134" w:rsidRPr="00CF1D4B" w:rsidDel="00E474FD">
          <w:rPr>
            <w:sz w:val="24"/>
            <w:szCs w:val="24"/>
            <w:lang w:val="el-GR"/>
          </w:rPr>
          <w:delText>.</w:delText>
        </w:r>
      </w:del>
    </w:p>
    <w:p w:rsidR="00980134" w:rsidDel="00E474FD" w:rsidRDefault="00980134" w:rsidP="00CF1D4B">
      <w:pPr>
        <w:pStyle w:val="ListParagraph"/>
        <w:numPr>
          <w:ilvl w:val="0"/>
          <w:numId w:val="58"/>
        </w:numPr>
        <w:rPr>
          <w:del w:id="565" w:author="Καρμίρης Αγγελος" w:date="2020-01-03T10:44:00Z"/>
          <w:sz w:val="24"/>
          <w:szCs w:val="24"/>
          <w:lang w:val="el-GR"/>
        </w:rPr>
      </w:pPr>
      <w:del w:id="566" w:author="Καρμίρης Αγγελος" w:date="2020-01-03T10:44:00Z">
        <w:r w:rsidRPr="009F37EC" w:rsidDel="00E474FD">
          <w:rPr>
            <w:sz w:val="24"/>
            <w:szCs w:val="24"/>
            <w:lang w:val="el-GR"/>
          </w:rPr>
          <w:delText xml:space="preserve">Απώλειες </w:delText>
        </w:r>
        <w:r w:rsidDel="00E474FD">
          <w:rPr>
            <w:sz w:val="24"/>
            <w:szCs w:val="24"/>
            <w:lang w:val="el-GR"/>
          </w:rPr>
          <w:delText>φορτίου στην ονομαστική ένταση</w:delText>
        </w:r>
        <w:r w:rsidRPr="00110952" w:rsidDel="00E474FD">
          <w:rPr>
            <w:sz w:val="24"/>
            <w:szCs w:val="24"/>
            <w:lang w:val="el-GR"/>
          </w:rPr>
          <w:delText xml:space="preserve"> </w:delText>
        </w:r>
        <w:r w:rsidDel="00E474FD">
          <w:rPr>
            <w:sz w:val="24"/>
            <w:szCs w:val="24"/>
            <w:lang w:val="el-GR"/>
          </w:rPr>
          <w:delText xml:space="preserve">στην πλευρά ΧΤ και την αντίστοιχη ένταση στην πλευρά ΥΤ (φόρτιση 60 </w:delText>
        </w:r>
        <w:r w:rsidDel="00E474FD">
          <w:rPr>
            <w:sz w:val="24"/>
            <w:szCs w:val="24"/>
          </w:rPr>
          <w:delText>MVA</w:delText>
        </w:r>
        <w:r w:rsidRPr="00110952" w:rsidDel="00E474FD">
          <w:rPr>
            <w:sz w:val="24"/>
            <w:szCs w:val="24"/>
            <w:lang w:val="el-GR"/>
          </w:rPr>
          <w:delText>)</w:delText>
        </w:r>
        <w:r w:rsidDel="00E474FD">
          <w:rPr>
            <w:sz w:val="24"/>
            <w:szCs w:val="24"/>
            <w:lang w:val="el-GR"/>
          </w:rPr>
          <w:delText xml:space="preserve">, μηδενική ένταση στην πλευρά ΜΤ, στην κύρια λήψη και </w:delText>
        </w:r>
        <w:r w:rsidR="00F603DB" w:rsidDel="00E474FD">
          <w:rPr>
            <w:sz w:val="24"/>
            <w:szCs w:val="24"/>
            <w:lang w:val="el-GR"/>
          </w:rPr>
          <w:delText>ανηγ</w:delText>
        </w:r>
        <w:r w:rsidDel="00E474FD">
          <w:rPr>
            <w:sz w:val="24"/>
            <w:szCs w:val="24"/>
            <w:lang w:val="el-GR"/>
          </w:rPr>
          <w:delText>μένες σε θερμοκρασία αγωγών 75°</w:delText>
        </w:r>
        <w:r w:rsidDel="00E474FD">
          <w:rPr>
            <w:sz w:val="24"/>
            <w:szCs w:val="24"/>
          </w:rPr>
          <w:delText>C</w:delText>
        </w:r>
        <w:r w:rsidDel="00E474FD">
          <w:rPr>
            <w:sz w:val="24"/>
            <w:szCs w:val="24"/>
            <w:lang w:val="el-GR"/>
          </w:rPr>
          <w:delText xml:space="preserve">. Η τιμή δεν πρέπει να υπερβαίνει τα 140 </w:delText>
        </w:r>
        <w:r w:rsidDel="00E474FD">
          <w:rPr>
            <w:sz w:val="24"/>
            <w:szCs w:val="24"/>
          </w:rPr>
          <w:delText>kW</w:delText>
        </w:r>
        <w:r w:rsidRPr="00110952" w:rsidDel="00E474FD">
          <w:rPr>
            <w:sz w:val="24"/>
            <w:szCs w:val="24"/>
            <w:lang w:val="el-GR"/>
          </w:rPr>
          <w:delText>.</w:delText>
        </w:r>
      </w:del>
    </w:p>
    <w:p w:rsidR="00980134" w:rsidDel="00E474FD" w:rsidRDefault="00980134" w:rsidP="00980134">
      <w:pPr>
        <w:pStyle w:val="ListParagraph"/>
        <w:numPr>
          <w:ilvl w:val="0"/>
          <w:numId w:val="58"/>
        </w:numPr>
        <w:rPr>
          <w:del w:id="567" w:author="Καρμίρης Αγγελος" w:date="2020-01-03T10:44:00Z"/>
          <w:sz w:val="24"/>
          <w:szCs w:val="24"/>
          <w:lang w:val="el-GR"/>
        </w:rPr>
      </w:pPr>
      <w:del w:id="568" w:author="Καρμίρης Αγγελος" w:date="2020-01-03T10:44:00Z">
        <w:r w:rsidRPr="009F37EC" w:rsidDel="00E474FD">
          <w:rPr>
            <w:sz w:val="24"/>
            <w:szCs w:val="24"/>
            <w:lang w:val="el-GR"/>
          </w:rPr>
          <w:delText xml:space="preserve">Απώλειες </w:delText>
        </w:r>
        <w:r w:rsidDel="00E474FD">
          <w:rPr>
            <w:sz w:val="24"/>
            <w:szCs w:val="24"/>
            <w:lang w:val="el-GR"/>
          </w:rPr>
          <w:delText>φορτίου στην ονομαστική ένταση</w:delText>
        </w:r>
        <w:r w:rsidRPr="00110952" w:rsidDel="00E474FD">
          <w:rPr>
            <w:sz w:val="24"/>
            <w:szCs w:val="24"/>
            <w:lang w:val="el-GR"/>
          </w:rPr>
          <w:delText xml:space="preserve"> </w:delText>
        </w:r>
        <w:r w:rsidDel="00E474FD">
          <w:rPr>
            <w:sz w:val="24"/>
            <w:szCs w:val="24"/>
            <w:lang w:val="el-GR"/>
          </w:rPr>
          <w:delText xml:space="preserve">στην πλευρά ΧΤ και την αντίστοιχη ένταση στην πλευρά ΜΤ (φόρτιση 60 </w:delText>
        </w:r>
        <w:r w:rsidDel="00E474FD">
          <w:rPr>
            <w:sz w:val="24"/>
            <w:szCs w:val="24"/>
          </w:rPr>
          <w:delText>MVA</w:delText>
        </w:r>
        <w:r w:rsidRPr="00110952" w:rsidDel="00E474FD">
          <w:rPr>
            <w:sz w:val="24"/>
            <w:szCs w:val="24"/>
            <w:lang w:val="el-GR"/>
          </w:rPr>
          <w:delText>)</w:delText>
        </w:r>
        <w:r w:rsidDel="00E474FD">
          <w:rPr>
            <w:sz w:val="24"/>
            <w:szCs w:val="24"/>
            <w:lang w:val="el-GR"/>
          </w:rPr>
          <w:delText xml:space="preserve">, μηδενική ένταση στην πλευρά ΥΤ, στην κύρια λήψη και </w:delText>
        </w:r>
        <w:r w:rsidR="00F603DB" w:rsidDel="00E474FD">
          <w:rPr>
            <w:sz w:val="24"/>
            <w:szCs w:val="24"/>
            <w:lang w:val="el-GR"/>
          </w:rPr>
          <w:delText>ανηγ</w:delText>
        </w:r>
        <w:r w:rsidDel="00E474FD">
          <w:rPr>
            <w:sz w:val="24"/>
            <w:szCs w:val="24"/>
            <w:lang w:val="el-GR"/>
          </w:rPr>
          <w:delText>μένες σε θερμοκρασία αγωγών 75°</w:delText>
        </w:r>
        <w:r w:rsidDel="00E474FD">
          <w:rPr>
            <w:sz w:val="24"/>
            <w:szCs w:val="24"/>
          </w:rPr>
          <w:delText>C</w:delText>
        </w:r>
        <w:r w:rsidDel="00E474FD">
          <w:rPr>
            <w:sz w:val="24"/>
            <w:szCs w:val="24"/>
            <w:lang w:val="el-GR"/>
          </w:rPr>
          <w:delText xml:space="preserve">. Η τιμή δεν πρέπει να υπερβαίνει τα 140 </w:delText>
        </w:r>
        <w:r w:rsidDel="00E474FD">
          <w:rPr>
            <w:sz w:val="24"/>
            <w:szCs w:val="24"/>
          </w:rPr>
          <w:delText>kW</w:delText>
        </w:r>
        <w:r w:rsidRPr="00110952" w:rsidDel="00E474FD">
          <w:rPr>
            <w:sz w:val="24"/>
            <w:szCs w:val="24"/>
            <w:lang w:val="el-GR"/>
          </w:rPr>
          <w:delText>.</w:delText>
        </w:r>
      </w:del>
    </w:p>
    <w:p w:rsidR="00980134" w:rsidRPr="009F37EC" w:rsidDel="00E474FD" w:rsidRDefault="00980134" w:rsidP="00CF1D4B">
      <w:pPr>
        <w:pStyle w:val="ListParagraph"/>
        <w:numPr>
          <w:ilvl w:val="0"/>
          <w:numId w:val="58"/>
        </w:numPr>
        <w:rPr>
          <w:del w:id="569" w:author="Καρμίρης Αγγελος" w:date="2020-01-03T10:44:00Z"/>
          <w:sz w:val="24"/>
          <w:szCs w:val="24"/>
          <w:lang w:val="el-GR"/>
        </w:rPr>
      </w:pPr>
      <w:del w:id="570" w:author="Καρμίρης Αγγελος" w:date="2020-01-03T10:44:00Z">
        <w:r w:rsidDel="00E474FD">
          <w:rPr>
            <w:sz w:val="24"/>
            <w:szCs w:val="24"/>
            <w:lang w:val="el-GR"/>
          </w:rPr>
          <w:delText>Απώλειες ψύξη</w:delText>
        </w:r>
        <w:r w:rsidRPr="009F37EC" w:rsidDel="00E474FD">
          <w:rPr>
            <w:sz w:val="24"/>
            <w:szCs w:val="24"/>
            <w:lang w:val="el-GR"/>
          </w:rPr>
          <w:delText>ς</w:delText>
        </w:r>
        <w:r w:rsidDel="00E474FD">
          <w:rPr>
            <w:sz w:val="24"/>
            <w:szCs w:val="24"/>
            <w:lang w:val="el-GR"/>
          </w:rPr>
          <w:delText xml:space="preserve"> κατά την</w:delText>
        </w:r>
        <w:r w:rsidR="00EC0FF9" w:rsidRPr="00CF1D4B" w:rsidDel="00E474FD">
          <w:rPr>
            <w:sz w:val="24"/>
            <w:szCs w:val="24"/>
            <w:lang w:val="el-GR"/>
          </w:rPr>
          <w:delText xml:space="preserve"> </w:delText>
        </w:r>
        <w:r w:rsidR="00EC0FF9" w:rsidDel="00E474FD">
          <w:rPr>
            <w:sz w:val="24"/>
            <w:szCs w:val="24"/>
            <w:lang w:val="el-GR"/>
          </w:rPr>
          <w:delText>εν κενώ λειτουργία</w:delText>
        </w:r>
        <w:r w:rsidDel="00E474FD">
          <w:rPr>
            <w:sz w:val="24"/>
            <w:szCs w:val="24"/>
            <w:lang w:val="el-GR"/>
          </w:rPr>
          <w:delText xml:space="preserve"> του αυτομετασχηματιστή, με μόνο την πρώτη ομάδα ελέγχου μονάδων ψύξης σε λειτουργία, σύμφωνα με την παρ. </w:delText>
        </w:r>
        <w:r w:rsidR="00DE4AB0" w:rsidDel="00E474FD">
          <w:rPr>
            <w:sz w:val="24"/>
            <w:szCs w:val="24"/>
          </w:rPr>
          <w:delText>IX</w:delText>
        </w:r>
        <w:r w:rsidDel="00E474FD">
          <w:rPr>
            <w:sz w:val="24"/>
            <w:szCs w:val="24"/>
            <w:lang w:val="el-GR"/>
          </w:rPr>
          <w:delText>.1.</w:delText>
        </w:r>
        <w:r w:rsidR="00DE4AB0" w:rsidDel="00E474FD">
          <w:rPr>
            <w:sz w:val="24"/>
            <w:szCs w:val="24"/>
            <w:lang w:val="el-GR"/>
          </w:rPr>
          <w:delText>θ.</w:delText>
        </w:r>
      </w:del>
    </w:p>
    <w:p w:rsidR="00AD0D0D" w:rsidDel="00E474FD" w:rsidRDefault="00DE4AB0" w:rsidP="00CF1D4B">
      <w:pPr>
        <w:pStyle w:val="ListParagraph"/>
        <w:numPr>
          <w:ilvl w:val="0"/>
          <w:numId w:val="58"/>
        </w:numPr>
        <w:rPr>
          <w:del w:id="571" w:author="Καρμίρης Αγγελος" w:date="2020-01-03T10:44:00Z"/>
          <w:sz w:val="24"/>
          <w:szCs w:val="24"/>
          <w:lang w:val="el-GR"/>
        </w:rPr>
      </w:pPr>
      <w:del w:id="572" w:author="Καρμίρης Αγγελος" w:date="2020-01-03T10:44:00Z">
        <w:r w:rsidDel="00E474FD">
          <w:rPr>
            <w:sz w:val="24"/>
            <w:szCs w:val="24"/>
            <w:lang w:val="el-GR"/>
          </w:rPr>
          <w:delText>Συνολικές α</w:delText>
        </w:r>
        <w:r w:rsidR="00AD0D0D" w:rsidRPr="009F37EC" w:rsidDel="00E474FD">
          <w:rPr>
            <w:sz w:val="24"/>
            <w:szCs w:val="24"/>
            <w:lang w:val="el-GR"/>
          </w:rPr>
          <w:delText>πώλειες ψύξ</w:delText>
        </w:r>
        <w:r w:rsidR="00980134" w:rsidDel="00E474FD">
          <w:rPr>
            <w:sz w:val="24"/>
            <w:szCs w:val="24"/>
            <w:lang w:val="el-GR"/>
          </w:rPr>
          <w:delText>η</w:delText>
        </w:r>
        <w:r w:rsidR="00AD0D0D" w:rsidRPr="009F37EC" w:rsidDel="00E474FD">
          <w:rPr>
            <w:sz w:val="24"/>
            <w:szCs w:val="24"/>
            <w:lang w:val="el-GR"/>
          </w:rPr>
          <w:delText>ς</w:delText>
        </w:r>
        <w:r w:rsidDel="00E474FD">
          <w:rPr>
            <w:sz w:val="24"/>
            <w:szCs w:val="24"/>
            <w:lang w:val="el-GR"/>
          </w:rPr>
          <w:delText xml:space="preserve"> με όλους τους ανεμιστήρες και αντλίες σε λειτουργία, εξαιρώντας την εφεδρική μονάδα ψύξης.</w:delText>
        </w:r>
        <w:r w:rsidRPr="00DE4AB0" w:rsidDel="00E474FD">
          <w:rPr>
            <w:sz w:val="24"/>
            <w:szCs w:val="24"/>
            <w:lang w:val="el-GR"/>
          </w:rPr>
          <w:delText xml:space="preserve"> </w:delText>
        </w:r>
        <w:r w:rsidDel="00E474FD">
          <w:rPr>
            <w:sz w:val="24"/>
            <w:szCs w:val="24"/>
            <w:lang w:val="el-GR"/>
          </w:rPr>
          <w:delText xml:space="preserve">Η τιμή δεν πρέπει να υπερβαίνει τα 24 </w:delText>
        </w:r>
        <w:r w:rsidDel="00E474FD">
          <w:rPr>
            <w:sz w:val="24"/>
            <w:szCs w:val="24"/>
          </w:rPr>
          <w:delText>kW</w:delText>
        </w:r>
        <w:r w:rsidRPr="00110952" w:rsidDel="00E474FD">
          <w:rPr>
            <w:sz w:val="24"/>
            <w:szCs w:val="24"/>
            <w:lang w:val="el-GR"/>
          </w:rPr>
          <w:delText>.</w:delText>
        </w:r>
      </w:del>
    </w:p>
    <w:p w:rsidR="00DE4AB0" w:rsidRPr="00CF1D4B" w:rsidDel="00E474FD" w:rsidRDefault="00DE4AB0" w:rsidP="00CF1D4B">
      <w:pPr>
        <w:pStyle w:val="ListParagraph"/>
        <w:numPr>
          <w:ilvl w:val="0"/>
          <w:numId w:val="58"/>
        </w:numPr>
        <w:rPr>
          <w:del w:id="573" w:author="Καρμίρης Αγγελος" w:date="2020-01-03T10:44:00Z"/>
          <w:sz w:val="24"/>
          <w:szCs w:val="24"/>
          <w:lang w:val="el-GR"/>
        </w:rPr>
      </w:pPr>
      <w:del w:id="574" w:author="Καρμίρης Αγγελος" w:date="2020-01-03T10:44:00Z">
        <w:r w:rsidDel="00E474FD">
          <w:rPr>
            <w:sz w:val="24"/>
            <w:szCs w:val="24"/>
            <w:lang w:val="el-GR"/>
          </w:rPr>
          <w:delText>Συνολικές απώλειες, οι οποίες θα αποτελούνται από τις απώλειες εν κενώ</w:delText>
        </w:r>
        <w:r w:rsidRPr="00CF1D4B" w:rsidDel="00E474FD">
          <w:rPr>
            <w:sz w:val="24"/>
            <w:szCs w:val="24"/>
            <w:lang w:val="el-GR"/>
          </w:rPr>
          <w:delText xml:space="preserve"> </w:delText>
        </w:r>
        <w:r w:rsidDel="00E474FD">
          <w:rPr>
            <w:sz w:val="24"/>
            <w:szCs w:val="24"/>
            <w:lang w:val="el-GR"/>
          </w:rPr>
          <w:delText xml:space="preserve">της ως άνω παρ. (α) και τις απώλειες φορτίου σε φόρτιση 280/280/60 </w:delText>
        </w:r>
        <w:r w:rsidDel="00E474FD">
          <w:rPr>
            <w:sz w:val="24"/>
            <w:szCs w:val="24"/>
          </w:rPr>
          <w:delText>MVA</w:delText>
        </w:r>
        <w:r w:rsidRPr="00CF1D4B" w:rsidDel="00E474FD">
          <w:rPr>
            <w:sz w:val="24"/>
            <w:szCs w:val="24"/>
            <w:lang w:val="el-GR"/>
          </w:rPr>
          <w:delText xml:space="preserve">. </w:delText>
        </w:r>
        <w:r w:rsidDel="00E474FD">
          <w:rPr>
            <w:sz w:val="24"/>
            <w:szCs w:val="24"/>
            <w:lang w:val="el-GR"/>
          </w:rPr>
          <w:delText xml:space="preserve">Αυτές οι απώλειες φορτίου θα υπολογιστούν από </w:delText>
        </w:r>
        <w:r w:rsidR="00823C72" w:rsidDel="00E474FD">
          <w:rPr>
            <w:sz w:val="24"/>
            <w:szCs w:val="24"/>
            <w:lang w:val="el-GR"/>
          </w:rPr>
          <w:delText>τις απώλειες φορτίου των παρ. (β), (γ) και (δ), ακολουθ</w:delText>
        </w:r>
        <w:r w:rsidR="008B3680" w:rsidDel="00E474FD">
          <w:rPr>
            <w:sz w:val="24"/>
            <w:szCs w:val="24"/>
            <w:lang w:val="el-GR"/>
          </w:rPr>
          <w:delText>ώντας τη μέθοδο που αναφέρεται στο</w:delText>
        </w:r>
        <w:r w:rsidR="00823C72" w:rsidDel="00E474FD">
          <w:rPr>
            <w:sz w:val="24"/>
            <w:szCs w:val="24"/>
            <w:lang w:val="el-GR"/>
          </w:rPr>
          <w:delText xml:space="preserve"> </w:delText>
        </w:r>
        <w:r w:rsidR="00823C72" w:rsidDel="00E474FD">
          <w:rPr>
            <w:sz w:val="24"/>
            <w:szCs w:val="24"/>
          </w:rPr>
          <w:delText>IEC</w:delText>
        </w:r>
        <w:r w:rsidR="00823C72" w:rsidRPr="00CF1D4B" w:rsidDel="00E474FD">
          <w:rPr>
            <w:sz w:val="24"/>
            <w:szCs w:val="24"/>
            <w:lang w:val="el-GR"/>
          </w:rPr>
          <w:delText xml:space="preserve"> 60076-8.</w:delText>
        </w:r>
      </w:del>
    </w:p>
    <w:p w:rsidR="00823C72" w:rsidRPr="00CF1D4B" w:rsidDel="00E474FD" w:rsidRDefault="00823C72" w:rsidP="00CF1D4B">
      <w:pPr>
        <w:ind w:left="1418"/>
        <w:rPr>
          <w:del w:id="575" w:author="Καρμίρης Αγγελος" w:date="2020-01-03T10:44:00Z"/>
          <w:sz w:val="24"/>
          <w:szCs w:val="24"/>
          <w:lang w:val="el-GR"/>
        </w:rPr>
      </w:pPr>
    </w:p>
    <w:p w:rsidR="00823C72" w:rsidRPr="00CF1D4B" w:rsidDel="00E474FD" w:rsidRDefault="00823C72" w:rsidP="00CF1D4B">
      <w:pPr>
        <w:ind w:left="1418"/>
        <w:jc w:val="both"/>
        <w:rPr>
          <w:del w:id="576" w:author="Καρμίρης Αγγελος" w:date="2020-01-03T10:44:00Z"/>
          <w:sz w:val="24"/>
          <w:szCs w:val="24"/>
          <w:lang w:val="el-GR"/>
        </w:rPr>
      </w:pPr>
      <w:del w:id="577" w:author="Καρμίρης Αγγελος" w:date="2020-01-03T10:44:00Z">
        <w:r w:rsidDel="00E474FD">
          <w:rPr>
            <w:sz w:val="24"/>
            <w:szCs w:val="24"/>
            <w:lang w:val="el-GR"/>
          </w:rPr>
          <w:delText xml:space="preserve">Επίσης </w:delText>
        </w:r>
        <w:r w:rsidR="002B7589" w:rsidDel="00E474FD">
          <w:rPr>
            <w:sz w:val="24"/>
            <w:szCs w:val="24"/>
            <w:lang w:val="el-GR"/>
          </w:rPr>
          <w:delText>ο Π</w:delText>
        </w:r>
        <w:r w:rsidDel="00E474FD">
          <w:rPr>
            <w:sz w:val="24"/>
            <w:szCs w:val="24"/>
            <w:lang w:val="el-GR"/>
          </w:rPr>
          <w:delText xml:space="preserve">ροσφέρων πρέπει να αναφέρει με σαφήνεια στην τεχνική και οικονομική προσφορά του τον </w:delText>
        </w:r>
        <w:r w:rsidR="0002482B" w:rsidDel="00E474FD">
          <w:rPr>
            <w:sz w:val="24"/>
            <w:szCs w:val="24"/>
            <w:lang w:val="el-GR"/>
          </w:rPr>
          <w:delText xml:space="preserve">μέγιστο </w:delText>
        </w:r>
        <w:r w:rsidDel="00E474FD">
          <w:rPr>
            <w:sz w:val="24"/>
            <w:szCs w:val="24"/>
            <w:lang w:val="el-GR"/>
          </w:rPr>
          <w:delText>δείκτη αποδοτικότητας (</w:delText>
        </w:r>
        <w:r w:rsidDel="00E474FD">
          <w:rPr>
            <w:sz w:val="24"/>
            <w:szCs w:val="24"/>
          </w:rPr>
          <w:delText>peak</w:delText>
        </w:r>
        <w:r w:rsidRPr="00CF1D4B" w:rsidDel="00E474FD">
          <w:rPr>
            <w:sz w:val="24"/>
            <w:szCs w:val="24"/>
            <w:lang w:val="el-GR"/>
          </w:rPr>
          <w:delText xml:space="preserve"> </w:delText>
        </w:r>
        <w:r w:rsidDel="00E474FD">
          <w:rPr>
            <w:sz w:val="24"/>
            <w:szCs w:val="24"/>
          </w:rPr>
          <w:delText>efficiency</w:delText>
        </w:r>
        <w:r w:rsidRPr="00CF1D4B" w:rsidDel="00E474FD">
          <w:rPr>
            <w:sz w:val="24"/>
            <w:szCs w:val="24"/>
            <w:lang w:val="el-GR"/>
          </w:rPr>
          <w:delText xml:space="preserve"> </w:delText>
        </w:r>
        <w:r w:rsidDel="00E474FD">
          <w:rPr>
            <w:sz w:val="24"/>
            <w:szCs w:val="24"/>
          </w:rPr>
          <w:delText>index</w:delText>
        </w:r>
        <w:r w:rsidRPr="00CF1D4B" w:rsidDel="00E474FD">
          <w:rPr>
            <w:sz w:val="24"/>
            <w:szCs w:val="24"/>
            <w:lang w:val="el-GR"/>
          </w:rPr>
          <w:delText xml:space="preserve"> – </w:delText>
        </w:r>
        <w:r w:rsidDel="00E474FD">
          <w:rPr>
            <w:sz w:val="24"/>
            <w:szCs w:val="24"/>
          </w:rPr>
          <w:delText>PEI</w:delText>
        </w:r>
        <w:r w:rsidRPr="00CF1D4B" w:rsidDel="00E474FD">
          <w:rPr>
            <w:sz w:val="24"/>
            <w:szCs w:val="24"/>
            <w:lang w:val="el-GR"/>
          </w:rPr>
          <w:delText>)</w:delText>
        </w:r>
        <w:r w:rsidR="002B7589" w:rsidRPr="00CF1D4B" w:rsidDel="00E474FD">
          <w:rPr>
            <w:sz w:val="24"/>
            <w:szCs w:val="24"/>
            <w:lang w:val="el-GR"/>
          </w:rPr>
          <w:delText xml:space="preserve">, </w:delText>
        </w:r>
        <w:r w:rsidR="002B7589" w:rsidDel="00E474FD">
          <w:rPr>
            <w:sz w:val="24"/>
            <w:szCs w:val="24"/>
            <w:lang w:val="el-GR"/>
          </w:rPr>
          <w:delText xml:space="preserve">σύμφωνα με το </w:delText>
        </w:r>
        <w:r w:rsidR="002B7589" w:rsidDel="00E474FD">
          <w:rPr>
            <w:sz w:val="24"/>
            <w:szCs w:val="24"/>
          </w:rPr>
          <w:delText>EN</w:delText>
        </w:r>
        <w:r w:rsidR="002B7589" w:rsidRPr="00CF1D4B" w:rsidDel="00E474FD">
          <w:rPr>
            <w:sz w:val="24"/>
            <w:szCs w:val="24"/>
            <w:lang w:val="el-GR"/>
          </w:rPr>
          <w:delText xml:space="preserve"> 50629, </w:delText>
        </w:r>
        <w:r w:rsidR="002B7589" w:rsidDel="00E474FD">
          <w:rPr>
            <w:sz w:val="24"/>
            <w:szCs w:val="24"/>
            <w:lang w:val="el-GR"/>
          </w:rPr>
          <w:delText xml:space="preserve">ο οποίος δεν πρέπει να είναι μικρότερος από 99.770% (όριο Τ2). Ο δείκτης </w:delText>
        </w:r>
        <w:r w:rsidR="002B7589" w:rsidDel="00E474FD">
          <w:rPr>
            <w:sz w:val="24"/>
            <w:szCs w:val="24"/>
          </w:rPr>
          <w:delText>PEI</w:delText>
        </w:r>
        <w:r w:rsidR="002B7589" w:rsidRPr="00CF1D4B" w:rsidDel="00E474FD">
          <w:rPr>
            <w:sz w:val="24"/>
            <w:szCs w:val="24"/>
            <w:lang w:val="el-GR"/>
          </w:rPr>
          <w:delText xml:space="preserve"> </w:delText>
        </w:r>
        <w:r w:rsidR="002B7589" w:rsidDel="00E474FD">
          <w:rPr>
            <w:sz w:val="24"/>
            <w:szCs w:val="24"/>
            <w:lang w:val="el-GR"/>
          </w:rPr>
          <w:delText>θα συνυπολογίζει μόνο τις απώλειες των ως άνω παρ. (α), (β) και (ε).</w:delText>
        </w:r>
      </w:del>
    </w:p>
    <w:p w:rsidR="002B7589" w:rsidRPr="009F37EC" w:rsidDel="00E474FD" w:rsidRDefault="002B7589" w:rsidP="002B7589">
      <w:pPr>
        <w:jc w:val="both"/>
        <w:rPr>
          <w:del w:id="578" w:author="Καρμίρης Αγγελος" w:date="2020-01-03T10:44:00Z"/>
          <w:sz w:val="24"/>
          <w:szCs w:val="24"/>
          <w:lang w:val="el-GR"/>
        </w:rPr>
      </w:pPr>
    </w:p>
    <w:p w:rsidR="002B7589" w:rsidRPr="009F37EC" w:rsidDel="00E474FD" w:rsidRDefault="002B7589" w:rsidP="002B7589">
      <w:pPr>
        <w:ind w:firstLine="720"/>
        <w:jc w:val="both"/>
        <w:rPr>
          <w:del w:id="579" w:author="Καρμίρης Αγγελος" w:date="2020-01-03T10:44:00Z"/>
          <w:b/>
          <w:bCs/>
          <w:sz w:val="24"/>
          <w:szCs w:val="24"/>
          <w:lang w:val="el-GR"/>
        </w:rPr>
      </w:pPr>
      <w:del w:id="580" w:author="Καρμίρης Αγγελος" w:date="2020-01-03T10:44:00Z">
        <w:r w:rsidRPr="009F37EC" w:rsidDel="00E474FD">
          <w:rPr>
            <w:b/>
            <w:bCs/>
            <w:sz w:val="24"/>
            <w:szCs w:val="24"/>
            <w:lang w:val="el-GR"/>
          </w:rPr>
          <w:delText>1</w:delText>
        </w:r>
        <w:r w:rsidDel="00E474FD">
          <w:rPr>
            <w:b/>
            <w:bCs/>
            <w:sz w:val="24"/>
            <w:szCs w:val="24"/>
            <w:lang w:val="el-GR"/>
          </w:rPr>
          <w:delText>9</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Ε</w:delText>
        </w:r>
        <w:r w:rsidDel="00E474FD">
          <w:rPr>
            <w:b/>
            <w:bCs/>
            <w:sz w:val="24"/>
            <w:szCs w:val="24"/>
            <w:u w:val="single"/>
            <w:lang w:val="el-GR"/>
          </w:rPr>
          <w:delText>πιτάχυνση κατά τη μεταφορά</w:delText>
        </w:r>
        <w:r w:rsidRPr="009F37EC" w:rsidDel="00E474FD">
          <w:rPr>
            <w:b/>
            <w:bCs/>
            <w:sz w:val="24"/>
            <w:szCs w:val="24"/>
            <w:lang w:val="el-GR"/>
          </w:rPr>
          <w:delText xml:space="preserve">                 </w:delText>
        </w:r>
      </w:del>
    </w:p>
    <w:p w:rsidR="002B7589" w:rsidRPr="00CF1D4B" w:rsidDel="00E474FD" w:rsidRDefault="002B7589" w:rsidP="002B7589">
      <w:pPr>
        <w:ind w:left="1418"/>
        <w:rPr>
          <w:del w:id="581" w:author="Καρμίρης Αγγελος" w:date="2020-01-03T10:44:00Z"/>
          <w:sz w:val="24"/>
          <w:szCs w:val="24"/>
          <w:lang w:val="el-GR"/>
        </w:rPr>
      </w:pPr>
    </w:p>
    <w:p w:rsidR="002B7589" w:rsidRPr="009F37EC" w:rsidDel="00E474FD" w:rsidRDefault="002B7589" w:rsidP="00CF1D4B">
      <w:pPr>
        <w:ind w:left="1418"/>
        <w:jc w:val="both"/>
        <w:rPr>
          <w:del w:id="582" w:author="Καρμίρης Αγγελος" w:date="2020-01-03T10:44:00Z"/>
          <w:sz w:val="24"/>
          <w:szCs w:val="24"/>
          <w:lang w:val="el-GR"/>
        </w:rPr>
      </w:pPr>
      <w:del w:id="583" w:author="Καρμίρης Αγγελος" w:date="2020-01-03T10:44:00Z">
        <w:r w:rsidDel="00E474FD">
          <w:rPr>
            <w:sz w:val="24"/>
            <w:szCs w:val="24"/>
            <w:lang w:val="el-GR"/>
          </w:rPr>
          <w:delText>Ο αυτομετασχηματιστής θα πρέπει να σχεδιαστεί και κατασκευαστεί έτσι ώστε να αντέχει συνεχή επιτάχυνση τουλάχιστον 1</w:delText>
        </w:r>
        <w:r w:rsidDel="00E474FD">
          <w:rPr>
            <w:sz w:val="24"/>
            <w:szCs w:val="24"/>
          </w:rPr>
          <w:delText>g</w:delText>
        </w:r>
        <w:r w:rsidRPr="00CF1D4B" w:rsidDel="00E474FD">
          <w:rPr>
            <w:sz w:val="24"/>
            <w:szCs w:val="24"/>
            <w:lang w:val="el-GR"/>
          </w:rPr>
          <w:delText xml:space="preserve"> </w:delText>
        </w:r>
        <w:r w:rsidDel="00E474FD">
          <w:rPr>
            <w:sz w:val="24"/>
            <w:szCs w:val="24"/>
            <w:lang w:val="el-GR"/>
          </w:rPr>
          <w:delText>προς όλες τις κατευθύνσεις</w:delText>
        </w:r>
        <w:r w:rsidR="00756691" w:rsidDel="00E474FD">
          <w:rPr>
            <w:sz w:val="24"/>
            <w:szCs w:val="24"/>
            <w:lang w:val="el-GR"/>
          </w:rPr>
          <w:delText>, επιπρόσθετα με την επιτάχυνση της βαρύτητας, χωρίς οποιαδήποτε βλάβη.</w:delText>
        </w:r>
      </w:del>
    </w:p>
    <w:p w:rsidR="001F74F1" w:rsidRPr="004F609D" w:rsidDel="00E474FD" w:rsidRDefault="001F74F1" w:rsidP="00D32485">
      <w:pPr>
        <w:ind w:left="1418" w:hanging="1418"/>
        <w:rPr>
          <w:del w:id="584" w:author="Καρμίρης Αγγελος" w:date="2020-01-03T10:44:00Z"/>
          <w:sz w:val="24"/>
          <w:szCs w:val="24"/>
          <w:lang w:val="el-GR"/>
        </w:rPr>
      </w:pPr>
    </w:p>
    <w:p w:rsidR="001B75B6" w:rsidRPr="004F609D" w:rsidDel="00E474FD" w:rsidRDefault="001B75B6" w:rsidP="00D32485">
      <w:pPr>
        <w:ind w:left="1418" w:hanging="1418"/>
        <w:rPr>
          <w:del w:id="585" w:author="Καρμίρης Αγγελος" w:date="2020-01-03T10:44:00Z"/>
          <w:sz w:val="24"/>
          <w:szCs w:val="24"/>
          <w:lang w:val="el-GR"/>
        </w:rPr>
      </w:pPr>
    </w:p>
    <w:p w:rsidR="00A32737" w:rsidRPr="0037135E" w:rsidDel="00E474FD" w:rsidRDefault="00A32737" w:rsidP="00CF1D4B">
      <w:pPr>
        <w:ind w:left="709" w:hanging="709"/>
        <w:rPr>
          <w:del w:id="586" w:author="Καρμίρης Αγγελος" w:date="2020-01-03T10:44:00Z"/>
          <w:b/>
          <w:bCs/>
          <w:sz w:val="24"/>
          <w:szCs w:val="24"/>
          <w:lang w:val="el-GR"/>
        </w:rPr>
      </w:pPr>
    </w:p>
    <w:p w:rsidR="00A32737" w:rsidRPr="0037135E" w:rsidDel="00E474FD" w:rsidRDefault="00A32737" w:rsidP="00CF1D4B">
      <w:pPr>
        <w:ind w:left="709" w:hanging="709"/>
        <w:rPr>
          <w:del w:id="587" w:author="Καρμίρης Αγγελος" w:date="2020-01-03T10:44:00Z"/>
          <w:b/>
          <w:bCs/>
          <w:sz w:val="24"/>
          <w:szCs w:val="24"/>
          <w:lang w:val="el-GR"/>
        </w:rPr>
      </w:pPr>
    </w:p>
    <w:p w:rsidR="00A32737" w:rsidRPr="0037135E" w:rsidDel="00E474FD" w:rsidRDefault="00A32737" w:rsidP="00CF1D4B">
      <w:pPr>
        <w:ind w:left="709" w:hanging="709"/>
        <w:rPr>
          <w:del w:id="588" w:author="Καρμίρης Αγγελος" w:date="2020-01-03T10:44:00Z"/>
          <w:b/>
          <w:bCs/>
          <w:sz w:val="24"/>
          <w:szCs w:val="24"/>
          <w:lang w:val="el-GR"/>
        </w:rPr>
      </w:pPr>
    </w:p>
    <w:p w:rsidR="00A32737" w:rsidRPr="0037135E" w:rsidDel="00E474FD" w:rsidRDefault="00A32737" w:rsidP="00CF1D4B">
      <w:pPr>
        <w:ind w:left="709" w:hanging="709"/>
        <w:rPr>
          <w:del w:id="589" w:author="Καρμίρης Αγγελος" w:date="2020-01-03T10:44:00Z"/>
          <w:b/>
          <w:bCs/>
          <w:sz w:val="24"/>
          <w:szCs w:val="24"/>
          <w:lang w:val="el-GR"/>
        </w:rPr>
      </w:pPr>
    </w:p>
    <w:p w:rsidR="00A32737" w:rsidRPr="0037135E" w:rsidDel="00E474FD" w:rsidRDefault="00A32737" w:rsidP="00CF1D4B">
      <w:pPr>
        <w:ind w:left="709" w:hanging="709"/>
        <w:rPr>
          <w:del w:id="590" w:author="Καρμίρης Αγγελος" w:date="2020-01-03T10:44:00Z"/>
          <w:b/>
          <w:bCs/>
          <w:sz w:val="24"/>
          <w:szCs w:val="24"/>
          <w:lang w:val="el-GR"/>
        </w:rPr>
      </w:pPr>
    </w:p>
    <w:p w:rsidR="00EE5CE0" w:rsidRPr="002D341E" w:rsidDel="00E474FD" w:rsidRDefault="00882508" w:rsidP="00CF1D4B">
      <w:pPr>
        <w:ind w:left="709" w:hanging="709"/>
        <w:rPr>
          <w:del w:id="591" w:author="Καρμίρης Αγγελος" w:date="2020-01-03T10:44:00Z"/>
          <w:b/>
          <w:bCs/>
          <w:sz w:val="24"/>
          <w:szCs w:val="24"/>
          <w:lang w:val="el-GR"/>
        </w:rPr>
      </w:pPr>
      <w:del w:id="592" w:author="Καρμίρης Αγγελος" w:date="2020-01-03T10:44:00Z">
        <w:r w:rsidRPr="009F37EC" w:rsidDel="00E474FD">
          <w:rPr>
            <w:b/>
            <w:bCs/>
            <w:sz w:val="24"/>
            <w:szCs w:val="24"/>
          </w:rPr>
          <w:delText>VII</w:delText>
        </w:r>
        <w:r w:rsidRPr="009F37EC" w:rsidDel="00E474FD">
          <w:rPr>
            <w:b/>
            <w:bCs/>
            <w:sz w:val="24"/>
            <w:szCs w:val="24"/>
            <w:lang w:val="el-GR"/>
          </w:rPr>
          <w:delText xml:space="preserve">Ι.   </w:delText>
        </w:r>
        <w:r w:rsidR="00E4393B" w:rsidRPr="009F37EC" w:rsidDel="00E474FD">
          <w:rPr>
            <w:b/>
            <w:bCs/>
            <w:sz w:val="24"/>
            <w:szCs w:val="24"/>
            <w:lang w:val="el-GR"/>
          </w:rPr>
          <w:delText xml:space="preserve"> </w:delText>
        </w:r>
        <w:r w:rsidR="00EE5CE0" w:rsidRPr="009F37EC" w:rsidDel="00E474FD">
          <w:rPr>
            <w:b/>
            <w:bCs/>
            <w:sz w:val="24"/>
            <w:szCs w:val="24"/>
            <w:u w:val="single"/>
            <w:lang w:val="el-GR"/>
          </w:rPr>
          <w:delText>Μ</w:delText>
        </w:r>
        <w:r w:rsidR="00E4393B" w:rsidRPr="009F37EC" w:rsidDel="00E474FD">
          <w:rPr>
            <w:b/>
            <w:bCs/>
            <w:sz w:val="24"/>
            <w:szCs w:val="24"/>
            <w:u w:val="single"/>
            <w:lang w:val="el-GR"/>
          </w:rPr>
          <w:delText>ΗΧΑΝΙ</w:delText>
        </w:r>
        <w:r w:rsidR="00D57D97" w:rsidRPr="009F37EC" w:rsidDel="00E474FD">
          <w:rPr>
            <w:b/>
            <w:bCs/>
            <w:sz w:val="24"/>
            <w:szCs w:val="24"/>
            <w:u w:val="single"/>
            <w:lang w:val="el-GR"/>
          </w:rPr>
          <w:delText>ΣΜΟΣ ΑΛΛΑΓΗΣ ΛΗΨ</w:delText>
        </w:r>
        <w:r w:rsidR="00BF398D" w:rsidDel="00E474FD">
          <w:rPr>
            <w:b/>
            <w:bCs/>
            <w:sz w:val="24"/>
            <w:szCs w:val="24"/>
            <w:u w:val="single"/>
            <w:lang w:val="el-GR"/>
          </w:rPr>
          <w:delText>Η</w:delText>
        </w:r>
        <w:r w:rsidR="00D57D97" w:rsidRPr="009F37EC" w:rsidDel="00E474FD">
          <w:rPr>
            <w:b/>
            <w:bCs/>
            <w:sz w:val="24"/>
            <w:szCs w:val="24"/>
            <w:u w:val="single"/>
            <w:lang w:val="el-GR"/>
          </w:rPr>
          <w:delText>Σ (ΒΗΜΑΤΟΣ ΤΑΣ</w:delText>
        </w:r>
        <w:r w:rsidR="00BF398D" w:rsidDel="00E474FD">
          <w:rPr>
            <w:b/>
            <w:bCs/>
            <w:sz w:val="24"/>
            <w:szCs w:val="24"/>
            <w:u w:val="single"/>
            <w:lang w:val="el-GR"/>
          </w:rPr>
          <w:delText>Η</w:delText>
        </w:r>
        <w:r w:rsidR="00D57D97" w:rsidRPr="009F37EC" w:rsidDel="00E474FD">
          <w:rPr>
            <w:b/>
            <w:bCs/>
            <w:sz w:val="24"/>
            <w:szCs w:val="24"/>
            <w:u w:val="single"/>
            <w:lang w:val="el-GR"/>
          </w:rPr>
          <w:delText>Σ</w:delText>
        </w:r>
        <w:r w:rsidR="00E4393B" w:rsidRPr="009F37EC" w:rsidDel="00E474FD">
          <w:rPr>
            <w:b/>
            <w:bCs/>
            <w:sz w:val="24"/>
            <w:szCs w:val="24"/>
            <w:u w:val="single"/>
            <w:lang w:val="el-GR"/>
          </w:rPr>
          <w:delText xml:space="preserve">) ΥΠΟ </w:delText>
        </w:r>
        <w:r w:rsidR="00D57D97" w:rsidRPr="009F37EC" w:rsidDel="00E474FD">
          <w:rPr>
            <w:b/>
            <w:bCs/>
            <w:sz w:val="24"/>
            <w:szCs w:val="24"/>
            <w:u w:val="single"/>
            <w:lang w:val="el-GR"/>
          </w:rPr>
          <w:delText>Φ</w:delText>
        </w:r>
        <w:r w:rsidR="00E4393B" w:rsidRPr="009F37EC" w:rsidDel="00E474FD">
          <w:rPr>
            <w:b/>
            <w:bCs/>
            <w:sz w:val="24"/>
            <w:szCs w:val="24"/>
            <w:u w:val="single"/>
            <w:lang w:val="el-GR"/>
          </w:rPr>
          <w:delText>ΟΡΤΙΟ</w:delText>
        </w:r>
        <w:r w:rsidR="002D341E" w:rsidRPr="00CF1D4B" w:rsidDel="00E474FD">
          <w:rPr>
            <w:b/>
            <w:bCs/>
            <w:sz w:val="24"/>
            <w:szCs w:val="24"/>
            <w:u w:val="single"/>
            <w:lang w:val="el-GR"/>
          </w:rPr>
          <w:delText xml:space="preserve"> (</w:delText>
        </w:r>
        <w:r w:rsidR="002D341E" w:rsidDel="00E474FD">
          <w:rPr>
            <w:b/>
            <w:bCs/>
            <w:sz w:val="24"/>
            <w:szCs w:val="24"/>
            <w:u w:val="single"/>
          </w:rPr>
          <w:delText>OLTC</w:delText>
        </w:r>
        <w:r w:rsidR="002D341E" w:rsidRPr="00CF1D4B" w:rsidDel="00E474FD">
          <w:rPr>
            <w:b/>
            <w:bCs/>
            <w:sz w:val="24"/>
            <w:szCs w:val="24"/>
            <w:u w:val="single"/>
            <w:lang w:val="el-GR"/>
          </w:rPr>
          <w:delText>)</w:delText>
        </w:r>
      </w:del>
    </w:p>
    <w:p w:rsidR="00C86FEC" w:rsidRPr="009F37EC" w:rsidDel="00E474FD" w:rsidRDefault="00C86FEC" w:rsidP="00EE5CE0">
      <w:pPr>
        <w:jc w:val="both"/>
        <w:rPr>
          <w:del w:id="593" w:author="Καρμίρης Αγγελος" w:date="2020-01-03T10:44:00Z"/>
          <w:sz w:val="24"/>
          <w:szCs w:val="24"/>
          <w:lang w:val="el-GR"/>
        </w:rPr>
      </w:pPr>
    </w:p>
    <w:p w:rsidR="006B2544" w:rsidRPr="009F37EC" w:rsidDel="00E474FD" w:rsidRDefault="006B2544" w:rsidP="006B2544">
      <w:pPr>
        <w:ind w:firstLine="720"/>
        <w:jc w:val="both"/>
        <w:rPr>
          <w:del w:id="594" w:author="Καρμίρης Αγγελος" w:date="2020-01-03T10:44:00Z"/>
          <w:b/>
          <w:bCs/>
          <w:sz w:val="24"/>
          <w:szCs w:val="24"/>
          <w:lang w:val="el-GR"/>
        </w:rPr>
      </w:pPr>
      <w:del w:id="595" w:author="Καρμίρης Αγγελος" w:date="2020-01-03T10:44:00Z">
        <w:r w:rsidRPr="009F37EC" w:rsidDel="00E474FD">
          <w:rPr>
            <w:b/>
            <w:bCs/>
            <w:sz w:val="24"/>
            <w:szCs w:val="24"/>
            <w:lang w:val="el-GR"/>
          </w:rPr>
          <w:delText>1.</w:delText>
        </w:r>
        <w:r w:rsidRPr="009F37EC" w:rsidDel="00E474FD">
          <w:rPr>
            <w:b/>
            <w:bCs/>
            <w:sz w:val="24"/>
            <w:szCs w:val="24"/>
            <w:lang w:val="el-GR"/>
          </w:rPr>
          <w:tab/>
        </w:r>
        <w:r w:rsidRPr="009F37EC" w:rsidDel="00E474FD">
          <w:rPr>
            <w:b/>
            <w:bCs/>
            <w:sz w:val="24"/>
            <w:szCs w:val="24"/>
            <w:u w:val="single"/>
            <w:lang w:val="el-GR"/>
          </w:rPr>
          <w:delText>Μέρη του μηχανισμού αλλαγής λήψεως υπό φορτίο</w:delText>
        </w:r>
      </w:del>
    </w:p>
    <w:p w:rsidR="006B2544" w:rsidRPr="009F37EC" w:rsidDel="00E474FD" w:rsidRDefault="006B2544" w:rsidP="006B2544">
      <w:pPr>
        <w:jc w:val="both"/>
        <w:rPr>
          <w:del w:id="596" w:author="Καρμίρης Αγγελος" w:date="2020-01-03T10:44:00Z"/>
          <w:sz w:val="24"/>
          <w:szCs w:val="24"/>
          <w:lang w:val="el-GR"/>
        </w:rPr>
      </w:pPr>
    </w:p>
    <w:p w:rsidR="001B75B6" w:rsidRPr="004F609D" w:rsidDel="00E474FD" w:rsidRDefault="006B2544" w:rsidP="006B2544">
      <w:pPr>
        <w:ind w:left="1418" w:firstLine="22"/>
        <w:jc w:val="both"/>
        <w:rPr>
          <w:del w:id="597" w:author="Καρμίρης Αγγελος" w:date="2020-01-03T10:44:00Z"/>
          <w:sz w:val="24"/>
          <w:szCs w:val="24"/>
          <w:lang w:val="el-GR"/>
        </w:rPr>
      </w:pPr>
      <w:del w:id="598" w:author="Καρμίρης Αγγελος" w:date="2020-01-03T10:44:00Z">
        <w:r w:rsidRPr="009F37EC" w:rsidDel="00E474FD">
          <w:rPr>
            <w:sz w:val="24"/>
            <w:szCs w:val="24"/>
            <w:lang w:val="el-GR"/>
          </w:rPr>
          <w:delText>Ο μηχανισμός αλλαγής λήψ</w:delText>
        </w:r>
        <w:r w:rsidR="00BF398D" w:rsidDel="00E474FD">
          <w:rPr>
            <w:sz w:val="24"/>
            <w:szCs w:val="24"/>
            <w:lang w:val="el-GR"/>
          </w:rPr>
          <w:delText>η</w:delText>
        </w:r>
        <w:r w:rsidRPr="009F37EC" w:rsidDel="00E474FD">
          <w:rPr>
            <w:sz w:val="24"/>
            <w:szCs w:val="24"/>
            <w:lang w:val="el-GR"/>
          </w:rPr>
          <w:delText>ς (βήματος τάσ</w:delText>
        </w:r>
        <w:r w:rsidR="00BF398D" w:rsidDel="00E474FD">
          <w:rPr>
            <w:sz w:val="24"/>
            <w:szCs w:val="24"/>
            <w:lang w:val="el-GR"/>
          </w:rPr>
          <w:delText>η</w:delText>
        </w:r>
        <w:r w:rsidRPr="009F37EC" w:rsidDel="00E474FD">
          <w:rPr>
            <w:sz w:val="24"/>
            <w:szCs w:val="24"/>
            <w:lang w:val="el-GR"/>
          </w:rPr>
          <w:delText>ς) υπό φορτίο θα αποτελείται γενικώς από ένα διακόπτη εκτροπής</w:delText>
        </w:r>
        <w:r w:rsidR="00183977" w:rsidRPr="009F37EC" w:rsidDel="00E474FD">
          <w:rPr>
            <w:sz w:val="24"/>
            <w:szCs w:val="24"/>
            <w:lang w:val="el-GR"/>
          </w:rPr>
          <w:delText xml:space="preserve">, αντιστάσεις </w:delText>
        </w:r>
        <w:r w:rsidRPr="009F37EC" w:rsidDel="00E474FD">
          <w:rPr>
            <w:sz w:val="24"/>
            <w:szCs w:val="24"/>
            <w:lang w:val="el-GR"/>
          </w:rPr>
          <w:delText xml:space="preserve">διάβασης, ένα επιλογέα λήψεως και ένα επιλογέα αντίστροφης εναλλαγής. </w:delText>
        </w:r>
      </w:del>
    </w:p>
    <w:p w:rsidR="006B2544" w:rsidDel="00E474FD" w:rsidRDefault="006B2544" w:rsidP="006B2544">
      <w:pPr>
        <w:ind w:left="1418" w:firstLine="22"/>
        <w:jc w:val="both"/>
        <w:rPr>
          <w:del w:id="599" w:author="Καρμίρης Αγγελος" w:date="2020-01-03T10:44:00Z"/>
          <w:sz w:val="24"/>
          <w:szCs w:val="24"/>
          <w:lang w:val="el-GR"/>
        </w:rPr>
      </w:pPr>
      <w:del w:id="600" w:author="Καρμίρης Αγγελος" w:date="2020-01-03T10:44:00Z">
        <w:r w:rsidRPr="009F37EC" w:rsidDel="00E474FD">
          <w:rPr>
            <w:sz w:val="24"/>
            <w:szCs w:val="24"/>
            <w:lang w:val="el-GR"/>
          </w:rPr>
          <w:delText xml:space="preserve">Το όλο σύστημα </w:delText>
        </w:r>
        <w:r w:rsidR="001B75B6" w:rsidDel="00E474FD">
          <w:rPr>
            <w:sz w:val="24"/>
            <w:szCs w:val="24"/>
            <w:lang w:val="el-GR"/>
          </w:rPr>
          <w:delText xml:space="preserve">θα </w:delText>
        </w:r>
        <w:r w:rsidRPr="009F37EC" w:rsidDel="00E474FD">
          <w:rPr>
            <w:sz w:val="24"/>
            <w:szCs w:val="24"/>
            <w:lang w:val="el-GR"/>
          </w:rPr>
          <w:delText xml:space="preserve">λειτουργείται από ένα μηχανισμό οδήγησης (κινητήρας οδήγησης). </w:delText>
        </w:r>
        <w:r w:rsidRPr="009F37EC" w:rsidDel="00E474FD">
          <w:rPr>
            <w:sz w:val="24"/>
            <w:szCs w:val="24"/>
            <w:lang w:val="el-GR"/>
          </w:rPr>
          <w:tab/>
        </w:r>
      </w:del>
    </w:p>
    <w:p w:rsidR="001B75B6" w:rsidRPr="009F37EC" w:rsidDel="00E474FD" w:rsidRDefault="001B75B6" w:rsidP="009D4B50">
      <w:pPr>
        <w:ind w:left="1418" w:firstLine="22"/>
        <w:jc w:val="both"/>
        <w:rPr>
          <w:del w:id="601" w:author="Καρμίρης Αγγελος" w:date="2020-01-03T10:44:00Z"/>
          <w:sz w:val="24"/>
          <w:szCs w:val="24"/>
          <w:lang w:val="el-GR"/>
        </w:rPr>
      </w:pPr>
      <w:del w:id="602" w:author="Καρμίρης Αγγελος" w:date="2020-01-03T10:44:00Z">
        <w:r w:rsidRPr="001B75B6" w:rsidDel="00E474FD">
          <w:rPr>
            <w:sz w:val="24"/>
            <w:szCs w:val="24"/>
            <w:lang w:val="el-GR"/>
          </w:rPr>
          <w:delText xml:space="preserve">'Oλοι οι ηλεκτρονόμοι, διακόπτες, ασφάλειες κλπ. του ΟLTC   θα τοποθετηθούν σε πίνακα ελέγχου υπαίθριου τύπου εγκατεστημένου στον μετασχηματιστή. </w:delText>
        </w:r>
      </w:del>
    </w:p>
    <w:p w:rsidR="006B2544" w:rsidRPr="009F37EC" w:rsidDel="00E474FD" w:rsidRDefault="006B2544" w:rsidP="006B2544">
      <w:pPr>
        <w:ind w:left="2127" w:hanging="687"/>
        <w:jc w:val="both"/>
        <w:rPr>
          <w:del w:id="603" w:author="Καρμίρης Αγγελος" w:date="2020-01-03T10:44:00Z"/>
          <w:sz w:val="24"/>
          <w:szCs w:val="24"/>
          <w:lang w:val="el-GR"/>
        </w:rPr>
      </w:pPr>
    </w:p>
    <w:p w:rsidR="006B2544" w:rsidRPr="009F37EC" w:rsidDel="00E474FD" w:rsidRDefault="006B2544" w:rsidP="006B2544">
      <w:pPr>
        <w:numPr>
          <w:ilvl w:val="0"/>
          <w:numId w:val="8"/>
        </w:numPr>
        <w:jc w:val="both"/>
        <w:rPr>
          <w:del w:id="604" w:author="Καρμίρης Αγγελος" w:date="2020-01-03T10:44:00Z"/>
          <w:b/>
          <w:bCs/>
          <w:sz w:val="24"/>
          <w:szCs w:val="24"/>
          <w:u w:val="single"/>
          <w:lang w:val="el-GR"/>
        </w:rPr>
      </w:pPr>
      <w:del w:id="605" w:author="Καρμίρης Αγγελος" w:date="2020-01-03T10:44:00Z">
        <w:r w:rsidRPr="009F37EC" w:rsidDel="00E474FD">
          <w:rPr>
            <w:b/>
            <w:bCs/>
            <w:sz w:val="24"/>
            <w:szCs w:val="24"/>
            <w:u w:val="single"/>
            <w:lang w:val="el-GR"/>
          </w:rPr>
          <w:delText>Τύπος του μηχανισμού αλλαγής λήψ</w:delText>
        </w:r>
        <w:r w:rsidR="00BF398D" w:rsidDel="00E474FD">
          <w:rPr>
            <w:b/>
            <w:bCs/>
            <w:sz w:val="24"/>
            <w:szCs w:val="24"/>
            <w:u w:val="single"/>
            <w:lang w:val="el-GR"/>
          </w:rPr>
          <w:delText>η</w:delText>
        </w:r>
        <w:r w:rsidRPr="009F37EC" w:rsidDel="00E474FD">
          <w:rPr>
            <w:b/>
            <w:bCs/>
            <w:sz w:val="24"/>
            <w:szCs w:val="24"/>
            <w:u w:val="single"/>
            <w:lang w:val="el-GR"/>
          </w:rPr>
          <w:delText>ς υπό φορτίο</w:delText>
        </w:r>
      </w:del>
    </w:p>
    <w:p w:rsidR="006B2544" w:rsidRPr="009F37EC" w:rsidDel="00E474FD" w:rsidRDefault="006B2544" w:rsidP="006B2544">
      <w:pPr>
        <w:ind w:left="720"/>
        <w:jc w:val="both"/>
        <w:rPr>
          <w:del w:id="606" w:author="Καρμίρης Αγγελος" w:date="2020-01-03T10:44:00Z"/>
          <w:b/>
          <w:bCs/>
          <w:sz w:val="24"/>
          <w:szCs w:val="24"/>
          <w:lang w:val="el-GR"/>
        </w:rPr>
      </w:pPr>
    </w:p>
    <w:p w:rsidR="006B2544" w:rsidRPr="009F37EC" w:rsidDel="00E474FD" w:rsidRDefault="006B2544" w:rsidP="006B2544">
      <w:pPr>
        <w:ind w:left="1418"/>
        <w:jc w:val="both"/>
        <w:rPr>
          <w:del w:id="607" w:author="Καρμίρης Αγγελος" w:date="2020-01-03T10:44:00Z"/>
          <w:sz w:val="24"/>
          <w:szCs w:val="24"/>
          <w:lang w:val="el-GR"/>
        </w:rPr>
      </w:pPr>
      <w:del w:id="608" w:author="Καρμίρης Αγγελος" w:date="2020-01-03T10:44:00Z">
        <w:r w:rsidRPr="007357E1" w:rsidDel="00E474FD">
          <w:rPr>
            <w:sz w:val="24"/>
            <w:szCs w:val="24"/>
            <w:u w:val="single"/>
            <w:lang w:val="el-GR"/>
          </w:rPr>
          <w:delText xml:space="preserve">Μηχανικός τύπος </w:delText>
        </w:r>
        <w:r w:rsidR="00B03B42" w:rsidRPr="007357E1" w:rsidDel="00E474FD">
          <w:rPr>
            <w:sz w:val="24"/>
            <w:szCs w:val="24"/>
            <w:u w:val="single"/>
            <w:lang w:val="el-GR"/>
          </w:rPr>
          <w:delText xml:space="preserve">διακοπής </w:delText>
        </w:r>
        <w:r w:rsidRPr="007357E1" w:rsidDel="00E474FD">
          <w:rPr>
            <w:sz w:val="24"/>
            <w:szCs w:val="24"/>
            <w:u w:val="single"/>
            <w:lang w:val="el-GR"/>
          </w:rPr>
          <w:delText>κενού</w:delText>
        </w:r>
        <w:r w:rsidRPr="009F37EC" w:rsidDel="00E474FD">
          <w:rPr>
            <w:sz w:val="24"/>
            <w:szCs w:val="24"/>
            <w:lang w:val="el-GR"/>
          </w:rPr>
          <w:delText xml:space="preserve"> (ο διακόπτης εκτροπής </w:delText>
        </w:r>
        <w:r w:rsidR="00B03B42" w:rsidDel="00E474FD">
          <w:rPr>
            <w:sz w:val="24"/>
            <w:szCs w:val="24"/>
            <w:lang w:val="el-GR"/>
          </w:rPr>
          <w:delText>τύπου</w:delText>
        </w:r>
        <w:r w:rsidRPr="009F37EC" w:rsidDel="00E474FD">
          <w:rPr>
            <w:sz w:val="24"/>
            <w:szCs w:val="24"/>
            <w:lang w:val="el-GR"/>
          </w:rPr>
          <w:delText xml:space="preserve"> κεν</w:delText>
        </w:r>
        <w:r w:rsidR="00B03B42" w:rsidDel="00E474FD">
          <w:rPr>
            <w:sz w:val="24"/>
            <w:szCs w:val="24"/>
            <w:lang w:val="el-GR"/>
          </w:rPr>
          <w:delText>ού</w:delText>
        </w:r>
        <w:r w:rsidRPr="009F37EC" w:rsidDel="00E474FD">
          <w:rPr>
            <w:sz w:val="24"/>
            <w:szCs w:val="24"/>
            <w:lang w:val="el-GR"/>
          </w:rPr>
          <w:delText xml:space="preserve"> και ο επιλογέας λήψ</w:delText>
        </w:r>
        <w:r w:rsidR="0057133C" w:rsidDel="00E474FD">
          <w:rPr>
            <w:sz w:val="24"/>
            <w:szCs w:val="24"/>
            <w:lang w:val="el-GR"/>
          </w:rPr>
          <w:delText>η</w:delText>
        </w:r>
        <w:r w:rsidRPr="009F37EC" w:rsidDel="00E474FD">
          <w:rPr>
            <w:sz w:val="24"/>
            <w:szCs w:val="24"/>
            <w:lang w:val="el-GR"/>
          </w:rPr>
          <w:delText xml:space="preserve">ς καθώς και ο επιλογέας αντίστροφης εναλλαγής σε λάδι). </w:delText>
        </w:r>
      </w:del>
    </w:p>
    <w:p w:rsidR="006B2544" w:rsidRPr="009F37EC" w:rsidDel="00E474FD" w:rsidRDefault="006B2544" w:rsidP="006B2544">
      <w:pPr>
        <w:ind w:left="2127" w:hanging="687"/>
        <w:jc w:val="both"/>
        <w:rPr>
          <w:del w:id="609" w:author="Καρμίρης Αγγελος" w:date="2020-01-03T10:44:00Z"/>
          <w:b/>
          <w:bCs/>
          <w:sz w:val="24"/>
          <w:szCs w:val="24"/>
          <w:lang w:val="el-GR"/>
        </w:rPr>
      </w:pPr>
    </w:p>
    <w:p w:rsidR="006B2544" w:rsidRPr="009F37EC" w:rsidDel="00E474FD" w:rsidRDefault="006B2544" w:rsidP="006B2544">
      <w:pPr>
        <w:numPr>
          <w:ilvl w:val="0"/>
          <w:numId w:val="8"/>
        </w:numPr>
        <w:jc w:val="both"/>
        <w:rPr>
          <w:del w:id="610" w:author="Καρμίρης Αγγελος" w:date="2020-01-03T10:44:00Z"/>
          <w:b/>
          <w:bCs/>
          <w:sz w:val="24"/>
          <w:szCs w:val="24"/>
          <w:u w:val="single"/>
          <w:lang w:val="el-GR"/>
        </w:rPr>
      </w:pPr>
      <w:del w:id="611" w:author="Καρμίρης Αγγελος" w:date="2020-01-03T10:44:00Z">
        <w:r w:rsidRPr="009F37EC" w:rsidDel="00E474FD">
          <w:rPr>
            <w:b/>
            <w:bCs/>
            <w:sz w:val="24"/>
            <w:szCs w:val="24"/>
            <w:u w:val="single"/>
            <w:lang w:val="el-GR"/>
          </w:rPr>
          <w:delText>Αριθμός λήψεων και η τάση που αντιστοιχεί σε κάθε λήψη</w:delText>
        </w:r>
      </w:del>
    </w:p>
    <w:p w:rsidR="006B2544" w:rsidRPr="009F37EC" w:rsidDel="00E474FD" w:rsidRDefault="006B2544" w:rsidP="006B2544">
      <w:pPr>
        <w:ind w:left="1134"/>
        <w:jc w:val="both"/>
        <w:rPr>
          <w:del w:id="612" w:author="Καρμίρης Αγγελος" w:date="2020-01-03T10:44:00Z"/>
          <w:b/>
          <w:bCs/>
          <w:sz w:val="24"/>
          <w:szCs w:val="24"/>
          <w:lang w:val="el-GR"/>
        </w:rPr>
      </w:pPr>
    </w:p>
    <w:p w:rsidR="006B2544" w:rsidRPr="009F37EC" w:rsidDel="00E474FD" w:rsidRDefault="006B2544" w:rsidP="006B2544">
      <w:pPr>
        <w:tabs>
          <w:tab w:val="left" w:pos="5954"/>
        </w:tabs>
        <w:ind w:firstLine="720"/>
        <w:jc w:val="both"/>
        <w:rPr>
          <w:del w:id="613" w:author="Καρμίρης Αγγελος" w:date="2020-01-03T10:44:00Z"/>
          <w:sz w:val="24"/>
          <w:szCs w:val="24"/>
          <w:lang w:val="el-GR"/>
        </w:rPr>
      </w:pPr>
      <w:del w:id="614" w:author="Καρμίρης Αγγελος" w:date="2020-01-03T10:44:00Z">
        <w:r w:rsidRPr="009F37EC" w:rsidDel="00E474FD">
          <w:rPr>
            <w:b/>
            <w:bCs/>
            <w:sz w:val="24"/>
            <w:szCs w:val="24"/>
            <w:lang w:val="el-GR"/>
          </w:rPr>
          <w:delText xml:space="preserve">   </w:delText>
        </w:r>
        <w:r w:rsidR="000908C8" w:rsidRPr="009F37EC" w:rsidDel="00E474FD">
          <w:rPr>
            <w:b/>
            <w:bCs/>
            <w:sz w:val="24"/>
            <w:szCs w:val="24"/>
            <w:lang w:val="el-GR"/>
          </w:rPr>
          <w:delText xml:space="preserve">        </w:delText>
        </w:r>
        <w:r w:rsidRPr="009F37EC" w:rsidDel="00E474FD">
          <w:rPr>
            <w:sz w:val="24"/>
            <w:szCs w:val="24"/>
            <w:lang w:val="el-GR"/>
          </w:rPr>
          <w:delText>α.   Συνολικός αριθμός λήψεων                            : 19, συμπεριλαμβανομένης</w:delText>
        </w:r>
      </w:del>
    </w:p>
    <w:p w:rsidR="006B2544" w:rsidRPr="009F37EC" w:rsidDel="00E474FD" w:rsidRDefault="006B2544" w:rsidP="006B2544">
      <w:pPr>
        <w:ind w:firstLine="720"/>
        <w:jc w:val="both"/>
        <w:rPr>
          <w:del w:id="615" w:author="Καρμίρης Αγγελος" w:date="2020-01-03T10:44:00Z"/>
          <w:sz w:val="24"/>
          <w:szCs w:val="24"/>
          <w:lang w:val="el-GR"/>
        </w:rPr>
      </w:pPr>
      <w:del w:id="616" w:author="Καρμίρης Αγγελος" w:date="2020-01-03T10:44:00Z">
        <w:r w:rsidRPr="009F37EC" w:rsidDel="00E474FD">
          <w:rPr>
            <w:sz w:val="24"/>
            <w:szCs w:val="24"/>
            <w:lang w:val="el-GR"/>
          </w:rPr>
          <w:delText xml:space="preserve">                                                                                          </w:delText>
        </w:r>
        <w:r w:rsidR="000908C8" w:rsidRPr="009F37EC" w:rsidDel="00E474FD">
          <w:rPr>
            <w:sz w:val="24"/>
            <w:szCs w:val="24"/>
            <w:lang w:val="el-GR"/>
          </w:rPr>
          <w:delText xml:space="preserve">  </w:delText>
        </w:r>
        <w:r w:rsidRPr="009F37EC" w:rsidDel="00E474FD">
          <w:rPr>
            <w:sz w:val="24"/>
            <w:szCs w:val="24"/>
            <w:lang w:val="el-GR"/>
          </w:rPr>
          <w:delText>και της κ</w:delText>
        </w:r>
        <w:r w:rsidR="00FC73AA" w:rsidRPr="009F37EC" w:rsidDel="00E474FD">
          <w:rPr>
            <w:sz w:val="24"/>
            <w:szCs w:val="24"/>
            <w:lang w:val="el-GR"/>
          </w:rPr>
          <w:delText>ύ</w:delText>
        </w:r>
        <w:r w:rsidRPr="009F37EC" w:rsidDel="00E474FD">
          <w:rPr>
            <w:sz w:val="24"/>
            <w:szCs w:val="24"/>
            <w:lang w:val="el-GR"/>
          </w:rPr>
          <w:delText>ρ</w:delText>
        </w:r>
        <w:r w:rsidR="00FC73AA" w:rsidRPr="009F37EC" w:rsidDel="00E474FD">
          <w:rPr>
            <w:sz w:val="24"/>
            <w:szCs w:val="24"/>
            <w:lang w:val="el-GR"/>
          </w:rPr>
          <w:delText>ια</w:delText>
        </w:r>
        <w:r w:rsidRPr="009F37EC" w:rsidDel="00E474FD">
          <w:rPr>
            <w:sz w:val="24"/>
            <w:szCs w:val="24"/>
            <w:lang w:val="el-GR"/>
          </w:rPr>
          <w:delText>ς λήψης και</w:delText>
        </w:r>
      </w:del>
    </w:p>
    <w:p w:rsidR="006B2544" w:rsidRPr="009F37EC" w:rsidDel="00E474FD" w:rsidRDefault="006B2544" w:rsidP="006B2544">
      <w:pPr>
        <w:ind w:firstLine="720"/>
        <w:jc w:val="both"/>
        <w:rPr>
          <w:del w:id="617" w:author="Καρμίρης Αγγελος" w:date="2020-01-03T10:44:00Z"/>
          <w:sz w:val="24"/>
          <w:szCs w:val="24"/>
          <w:lang w:val="el-GR"/>
        </w:rPr>
      </w:pPr>
      <w:del w:id="618" w:author="Καρμίρης Αγγελος" w:date="2020-01-03T10:44:00Z">
        <w:r w:rsidRPr="009F37EC" w:rsidDel="00E474FD">
          <w:rPr>
            <w:sz w:val="24"/>
            <w:szCs w:val="24"/>
            <w:lang w:val="el-GR"/>
          </w:rPr>
          <w:delText xml:space="preserve">                                                                                         </w:delText>
        </w:r>
        <w:r w:rsidR="000908C8" w:rsidRPr="009F37EC" w:rsidDel="00E474FD">
          <w:rPr>
            <w:sz w:val="24"/>
            <w:szCs w:val="24"/>
            <w:lang w:val="el-GR"/>
          </w:rPr>
          <w:delText xml:space="preserve">  </w:delText>
        </w:r>
        <w:r w:rsidRPr="009F37EC" w:rsidDel="00E474FD">
          <w:rPr>
            <w:sz w:val="24"/>
            <w:szCs w:val="24"/>
            <w:lang w:val="el-GR"/>
          </w:rPr>
          <w:delText xml:space="preserve">+ 10/ - 8 λήψεις πάνω/κάτω </w:delText>
        </w:r>
      </w:del>
    </w:p>
    <w:p w:rsidR="006B2544" w:rsidRPr="009F37EC" w:rsidDel="00E474FD" w:rsidRDefault="006B2544" w:rsidP="006B2544">
      <w:pPr>
        <w:ind w:firstLine="720"/>
        <w:jc w:val="both"/>
        <w:rPr>
          <w:del w:id="619" w:author="Καρμίρης Αγγελος" w:date="2020-01-03T10:44:00Z"/>
          <w:sz w:val="24"/>
          <w:szCs w:val="24"/>
          <w:lang w:val="el-GR"/>
        </w:rPr>
      </w:pPr>
      <w:del w:id="620" w:author="Καρμίρης Αγγελος" w:date="2020-01-03T10:44:00Z">
        <w:r w:rsidRPr="009F37EC" w:rsidDel="00E474FD">
          <w:rPr>
            <w:sz w:val="24"/>
            <w:szCs w:val="24"/>
            <w:lang w:val="el-GR"/>
          </w:rPr>
          <w:delText xml:space="preserve">                                                                                         </w:delText>
        </w:r>
        <w:r w:rsidR="000908C8" w:rsidRPr="009F37EC" w:rsidDel="00E474FD">
          <w:rPr>
            <w:sz w:val="24"/>
            <w:szCs w:val="24"/>
            <w:lang w:val="el-GR"/>
          </w:rPr>
          <w:delText xml:space="preserve">   </w:delText>
        </w:r>
        <w:r w:rsidRPr="009F37EC" w:rsidDel="00E474FD">
          <w:rPr>
            <w:sz w:val="24"/>
            <w:szCs w:val="24"/>
            <w:lang w:val="el-GR"/>
          </w:rPr>
          <w:delText xml:space="preserve">της  κύριας λήψης. </w:delText>
        </w:r>
      </w:del>
    </w:p>
    <w:p w:rsidR="006B2544" w:rsidRPr="009F37EC" w:rsidDel="00E474FD" w:rsidRDefault="006B2544" w:rsidP="006B2544">
      <w:pPr>
        <w:ind w:firstLine="720"/>
        <w:jc w:val="both"/>
        <w:rPr>
          <w:del w:id="621" w:author="Καρμίρης Αγγελος" w:date="2020-01-03T10:44:00Z"/>
          <w:sz w:val="24"/>
          <w:szCs w:val="24"/>
          <w:lang w:val="el-GR"/>
        </w:rPr>
      </w:pPr>
    </w:p>
    <w:p w:rsidR="006B2544" w:rsidRPr="009F37EC" w:rsidDel="00E474FD" w:rsidRDefault="006B2544" w:rsidP="006B2544">
      <w:pPr>
        <w:ind w:firstLine="720"/>
        <w:jc w:val="both"/>
        <w:rPr>
          <w:del w:id="622" w:author="Καρμίρης Αγγελος" w:date="2020-01-03T10:44:00Z"/>
          <w:sz w:val="24"/>
          <w:szCs w:val="24"/>
          <w:lang w:val="el-GR"/>
        </w:rPr>
      </w:pPr>
      <w:del w:id="623" w:author="Καρμίρης Αγγελος" w:date="2020-01-03T10:44:00Z">
        <w:r w:rsidRPr="009F37EC" w:rsidDel="00E474FD">
          <w:rPr>
            <w:sz w:val="24"/>
            <w:szCs w:val="24"/>
            <w:lang w:val="el-GR"/>
          </w:rPr>
          <w:delText xml:space="preserve">   </w:delText>
        </w:r>
        <w:r w:rsidR="000908C8" w:rsidRPr="009F37EC" w:rsidDel="00E474FD">
          <w:rPr>
            <w:sz w:val="24"/>
            <w:szCs w:val="24"/>
            <w:lang w:val="el-GR"/>
          </w:rPr>
          <w:delText xml:space="preserve">        </w:delText>
        </w:r>
        <w:r w:rsidRPr="009F37EC" w:rsidDel="00E474FD">
          <w:rPr>
            <w:sz w:val="24"/>
            <w:szCs w:val="24"/>
            <w:lang w:val="el-GR"/>
          </w:rPr>
          <w:delText>β.   Επίπεδο τάσης κάθε θέ</w:delText>
        </w:r>
        <w:r w:rsidR="000B58FD" w:rsidRPr="009F37EC" w:rsidDel="00E474FD">
          <w:rPr>
            <w:sz w:val="24"/>
            <w:szCs w:val="24"/>
            <w:lang w:val="el-GR"/>
          </w:rPr>
          <w:delText>σης λήψ</w:delText>
        </w:r>
        <w:r w:rsidR="00BF398D" w:rsidDel="00E474FD">
          <w:rPr>
            <w:sz w:val="24"/>
            <w:szCs w:val="24"/>
            <w:lang w:val="el-GR"/>
          </w:rPr>
          <w:delText>η</w:delText>
        </w:r>
        <w:r w:rsidR="000B58FD" w:rsidRPr="009F37EC" w:rsidDel="00E474FD">
          <w:rPr>
            <w:sz w:val="24"/>
            <w:szCs w:val="24"/>
            <w:lang w:val="el-GR"/>
          </w:rPr>
          <w:delText xml:space="preserve">ς όπως </w:delText>
        </w:r>
        <w:r w:rsidR="00BF398D" w:rsidDel="00E474FD">
          <w:rPr>
            <w:sz w:val="24"/>
            <w:szCs w:val="24"/>
            <w:lang w:val="el-GR"/>
          </w:rPr>
          <w:delText>δείχνεται παρακάτω</w:delText>
        </w:r>
        <w:r w:rsidRPr="009F37EC" w:rsidDel="00E474FD">
          <w:rPr>
            <w:sz w:val="24"/>
            <w:szCs w:val="24"/>
            <w:lang w:val="el-GR"/>
          </w:rPr>
          <w:delText xml:space="preserve"> με </w:delText>
        </w:r>
      </w:del>
    </w:p>
    <w:p w:rsidR="006B2544" w:rsidRPr="009F37EC" w:rsidDel="00E474FD" w:rsidRDefault="006B2544" w:rsidP="006B2544">
      <w:pPr>
        <w:ind w:firstLine="720"/>
        <w:jc w:val="both"/>
        <w:rPr>
          <w:del w:id="624" w:author="Καρμίρης Αγγελος" w:date="2020-01-03T10:44:00Z"/>
          <w:sz w:val="24"/>
          <w:szCs w:val="24"/>
          <w:lang w:val="el-GR"/>
        </w:rPr>
      </w:pPr>
      <w:del w:id="625" w:author="Καρμίρης Αγγελος" w:date="2020-01-03T10:44:00Z">
        <w:r w:rsidRPr="009F37EC" w:rsidDel="00E474FD">
          <w:rPr>
            <w:sz w:val="24"/>
            <w:szCs w:val="24"/>
            <w:lang w:val="el-GR"/>
          </w:rPr>
          <w:delText xml:space="preserve">         </w:delText>
        </w:r>
        <w:r w:rsidR="000908C8" w:rsidRPr="009F37EC" w:rsidDel="00E474FD">
          <w:rPr>
            <w:sz w:val="24"/>
            <w:szCs w:val="24"/>
            <w:lang w:val="el-GR"/>
          </w:rPr>
          <w:delText xml:space="preserve">        </w:delText>
        </w:r>
        <w:r w:rsidRPr="009F37EC" w:rsidDel="00E474FD">
          <w:rPr>
            <w:sz w:val="24"/>
            <w:szCs w:val="24"/>
            <w:lang w:val="el-GR"/>
          </w:rPr>
          <w:delText xml:space="preserve">περιοχή </w:delText>
        </w:r>
        <w:r w:rsidR="0057133C" w:rsidDel="00E474FD">
          <w:rPr>
            <w:sz w:val="24"/>
            <w:szCs w:val="24"/>
            <w:lang w:val="el-GR"/>
          </w:rPr>
          <w:delText xml:space="preserve">πολικής </w:delText>
        </w:r>
        <w:r w:rsidRPr="009F37EC" w:rsidDel="00E474FD">
          <w:rPr>
            <w:sz w:val="24"/>
            <w:szCs w:val="24"/>
            <w:lang w:val="el-GR"/>
          </w:rPr>
          <w:delText>τάσ</w:delText>
        </w:r>
        <w:r w:rsidR="0057133C" w:rsidDel="00E474FD">
          <w:rPr>
            <w:sz w:val="24"/>
            <w:szCs w:val="24"/>
            <w:lang w:val="el-GR"/>
          </w:rPr>
          <w:delText>η</w:delText>
        </w:r>
        <w:r w:rsidRPr="009F37EC" w:rsidDel="00E474FD">
          <w:rPr>
            <w:sz w:val="24"/>
            <w:szCs w:val="24"/>
            <w:lang w:val="el-GR"/>
          </w:rPr>
          <w:delText>ς από 2</w:delText>
        </w:r>
        <w:r w:rsidR="0057133C" w:rsidDel="00E474FD">
          <w:rPr>
            <w:sz w:val="24"/>
            <w:szCs w:val="24"/>
            <w:lang w:val="el-GR"/>
          </w:rPr>
          <w:delText>.</w:delText>
        </w:r>
        <w:r w:rsidRPr="009F37EC" w:rsidDel="00E474FD">
          <w:rPr>
            <w:sz w:val="24"/>
            <w:szCs w:val="24"/>
            <w:lang w:val="el-GR"/>
          </w:rPr>
          <w:delText xml:space="preserve">06 </w:delText>
        </w:r>
        <w:r w:rsidR="0057133C" w:rsidDel="00E474FD">
          <w:rPr>
            <w:sz w:val="24"/>
            <w:szCs w:val="24"/>
          </w:rPr>
          <w:delText>k</w:delText>
        </w:r>
        <w:r w:rsidRPr="009F37EC" w:rsidDel="00E474FD">
          <w:rPr>
            <w:sz w:val="24"/>
            <w:szCs w:val="24"/>
          </w:rPr>
          <w:delText>V</w:delText>
        </w:r>
        <w:r w:rsidRPr="009F37EC" w:rsidDel="00E474FD">
          <w:rPr>
            <w:sz w:val="24"/>
            <w:szCs w:val="24"/>
            <w:lang w:val="el-GR"/>
          </w:rPr>
          <w:delText xml:space="preserve"> έως 2</w:delText>
        </w:r>
        <w:r w:rsidR="0057133C" w:rsidDel="00E474FD">
          <w:rPr>
            <w:sz w:val="24"/>
            <w:szCs w:val="24"/>
            <w:lang w:val="el-GR"/>
          </w:rPr>
          <w:delText>.</w:delText>
        </w:r>
        <w:r w:rsidRPr="009F37EC" w:rsidDel="00E474FD">
          <w:rPr>
            <w:sz w:val="24"/>
            <w:szCs w:val="24"/>
            <w:lang w:val="el-GR"/>
          </w:rPr>
          <w:delText>9</w:delText>
        </w:r>
        <w:r w:rsidR="0057133C" w:rsidDel="00E474FD">
          <w:rPr>
            <w:sz w:val="24"/>
            <w:szCs w:val="24"/>
            <w:lang w:val="el-GR"/>
          </w:rPr>
          <w:delText>3</w:delText>
        </w:r>
        <w:r w:rsidRPr="009F37EC" w:rsidDel="00E474FD">
          <w:rPr>
            <w:sz w:val="24"/>
            <w:szCs w:val="24"/>
            <w:lang w:val="el-GR"/>
          </w:rPr>
          <w:delText xml:space="preserve"> </w:delText>
        </w:r>
        <w:r w:rsidR="0057133C" w:rsidDel="00E474FD">
          <w:rPr>
            <w:sz w:val="24"/>
            <w:szCs w:val="24"/>
          </w:rPr>
          <w:delText>k</w:delText>
        </w:r>
        <w:r w:rsidRPr="009F37EC" w:rsidDel="00E474FD">
          <w:rPr>
            <w:sz w:val="24"/>
            <w:szCs w:val="24"/>
          </w:rPr>
          <w:delText>V</w:delText>
        </w:r>
        <w:r w:rsidRPr="009F37EC" w:rsidDel="00E474FD">
          <w:rPr>
            <w:sz w:val="24"/>
            <w:szCs w:val="24"/>
            <w:lang w:val="el-GR"/>
          </w:rPr>
          <w:delText xml:space="preserve"> μεταξύ λήψεων.</w:delText>
        </w:r>
      </w:del>
    </w:p>
    <w:p w:rsidR="006B2544" w:rsidRPr="009F37EC" w:rsidDel="00E474FD" w:rsidRDefault="006B2544" w:rsidP="006B2544">
      <w:pPr>
        <w:ind w:firstLine="720"/>
        <w:jc w:val="both"/>
        <w:rPr>
          <w:del w:id="626" w:author="Καρμίρης Αγγελος" w:date="2020-01-03T10:44:00Z"/>
          <w:sz w:val="24"/>
          <w:szCs w:val="24"/>
          <w:lang w:val="el-GR"/>
        </w:rPr>
      </w:pPr>
      <w:del w:id="627" w:author="Καρμίρης Αγγελος" w:date="2020-01-03T10:44:00Z">
        <w:r w:rsidRPr="009F37EC" w:rsidDel="00E474FD">
          <w:rPr>
            <w:sz w:val="24"/>
            <w:szCs w:val="24"/>
            <w:lang w:val="el-GR"/>
          </w:rPr>
          <w:delText xml:space="preserve">                   </w:delText>
        </w:r>
      </w:del>
    </w:p>
    <w:p w:rsidR="006B2544" w:rsidRPr="00E474FD" w:rsidDel="00E474FD" w:rsidRDefault="006B2544" w:rsidP="006B2544">
      <w:pPr>
        <w:ind w:firstLine="720"/>
        <w:jc w:val="both"/>
        <w:rPr>
          <w:del w:id="628" w:author="Καρμίρης Αγγελος" w:date="2020-01-03T10:44:00Z"/>
          <w:sz w:val="24"/>
          <w:szCs w:val="24"/>
          <w:u w:val="single"/>
          <w:lang w:val="el-GR"/>
          <w:rPrChange w:id="629" w:author="Καρμίρης Αγγελος" w:date="2020-01-03T10:44:00Z">
            <w:rPr>
              <w:del w:id="630" w:author="Καρμίρης Αγγελος" w:date="2020-01-03T10:44:00Z"/>
              <w:sz w:val="24"/>
              <w:szCs w:val="24"/>
              <w:u w:val="single"/>
            </w:rPr>
          </w:rPrChange>
        </w:rPr>
      </w:pPr>
      <w:del w:id="631" w:author="Καρμίρης Αγγελος" w:date="2020-01-03T10:44:00Z">
        <w:r w:rsidRPr="009F37EC" w:rsidDel="00E474FD">
          <w:rPr>
            <w:sz w:val="24"/>
            <w:szCs w:val="24"/>
            <w:lang w:val="el-GR"/>
          </w:rPr>
          <w:delText xml:space="preserve">                    </w:delText>
        </w:r>
        <w:r w:rsidR="008625E8" w:rsidRPr="009F37EC" w:rsidDel="00E474FD">
          <w:rPr>
            <w:sz w:val="24"/>
            <w:szCs w:val="24"/>
            <w:u w:val="single"/>
            <w:lang w:val="el-GR"/>
          </w:rPr>
          <w:delText xml:space="preserve"> Πλευρά 15</w:delText>
        </w:r>
        <w:r w:rsidR="002D341E" w:rsidRPr="00E474FD" w:rsidDel="00E474FD">
          <w:rPr>
            <w:sz w:val="24"/>
            <w:szCs w:val="24"/>
            <w:u w:val="single"/>
            <w:lang w:val="el-GR"/>
            <w:rPrChange w:id="632" w:author="Καρμίρης Αγγελος" w:date="2020-01-03T10:44:00Z">
              <w:rPr>
                <w:sz w:val="24"/>
                <w:szCs w:val="24"/>
                <w:u w:val="single"/>
              </w:rPr>
            </w:rPrChange>
          </w:rPr>
          <w:delText>7.5</w:delText>
        </w:r>
        <w:r w:rsidR="008625E8" w:rsidRPr="009F37EC" w:rsidDel="00E474FD">
          <w:rPr>
            <w:sz w:val="24"/>
            <w:szCs w:val="24"/>
            <w:u w:val="single"/>
            <w:lang w:val="el-GR"/>
          </w:rPr>
          <w:delText xml:space="preserve"> </w:delText>
        </w:r>
        <w:r w:rsidR="000908C8" w:rsidRPr="009F37EC" w:rsidDel="00E474FD">
          <w:rPr>
            <w:sz w:val="24"/>
            <w:szCs w:val="24"/>
            <w:u w:val="single"/>
          </w:rPr>
          <w:delText>k</w:delText>
        </w:r>
        <w:r w:rsidRPr="009F37EC" w:rsidDel="00E474FD">
          <w:rPr>
            <w:sz w:val="24"/>
            <w:szCs w:val="24"/>
            <w:u w:val="single"/>
          </w:rPr>
          <w:delText>V</w:delText>
        </w:r>
      </w:del>
    </w:p>
    <w:p w:rsidR="006B2544" w:rsidRPr="00E474FD" w:rsidDel="00E474FD" w:rsidRDefault="006B2544" w:rsidP="006B2544">
      <w:pPr>
        <w:numPr>
          <w:ilvl w:val="0"/>
          <w:numId w:val="9"/>
        </w:numPr>
        <w:jc w:val="both"/>
        <w:rPr>
          <w:del w:id="633" w:author="Καρμίρης Αγγελος" w:date="2020-01-03T10:44:00Z"/>
          <w:sz w:val="24"/>
          <w:szCs w:val="24"/>
          <w:lang w:val="el-GR"/>
          <w:rPrChange w:id="634" w:author="Καρμίρης Αγγελος" w:date="2020-01-03T10:44:00Z">
            <w:rPr>
              <w:del w:id="635" w:author="Καρμίρης Αγγελος" w:date="2020-01-03T10:44:00Z"/>
              <w:sz w:val="24"/>
              <w:szCs w:val="24"/>
            </w:rPr>
          </w:rPrChange>
        </w:rPr>
      </w:pPr>
      <w:del w:id="636" w:author="Καρμίρης Αγγελος" w:date="2020-01-03T10:44:00Z">
        <w:r w:rsidRPr="00E474FD" w:rsidDel="00E474FD">
          <w:rPr>
            <w:sz w:val="24"/>
            <w:szCs w:val="24"/>
            <w:lang w:val="el-GR"/>
            <w:rPrChange w:id="637" w:author="Καρμίρης Αγγελος" w:date="2020-01-03T10:44:00Z">
              <w:rPr>
                <w:sz w:val="24"/>
                <w:szCs w:val="24"/>
              </w:rPr>
            </w:rPrChange>
          </w:rPr>
          <w:delText>180</w:delText>
        </w:r>
        <w:r w:rsidR="002D341E" w:rsidRPr="00E474FD" w:rsidDel="00E474FD">
          <w:rPr>
            <w:sz w:val="24"/>
            <w:szCs w:val="24"/>
            <w:lang w:val="el-GR"/>
            <w:rPrChange w:id="638" w:author="Καρμίρης Αγγελος" w:date="2020-01-03T10:44:00Z">
              <w:rPr>
                <w:sz w:val="24"/>
                <w:szCs w:val="24"/>
              </w:rPr>
            </w:rPrChange>
          </w:rPr>
          <w:delText>.</w:delText>
        </w:r>
        <w:r w:rsidRPr="00E474FD" w:rsidDel="00E474FD">
          <w:rPr>
            <w:sz w:val="24"/>
            <w:szCs w:val="24"/>
            <w:lang w:val="el-GR"/>
            <w:rPrChange w:id="639" w:author="Καρμίρης Αγγελος" w:date="2020-01-03T10:44:00Z">
              <w:rPr>
                <w:sz w:val="24"/>
                <w:szCs w:val="24"/>
              </w:rPr>
            </w:rPrChange>
          </w:rPr>
          <w:delText>12</w:delText>
        </w:r>
      </w:del>
    </w:p>
    <w:p w:rsidR="006B2544" w:rsidRPr="00E474FD" w:rsidDel="00E474FD" w:rsidRDefault="006B2544" w:rsidP="006B2544">
      <w:pPr>
        <w:numPr>
          <w:ilvl w:val="0"/>
          <w:numId w:val="9"/>
        </w:numPr>
        <w:jc w:val="both"/>
        <w:rPr>
          <w:del w:id="640" w:author="Καρμίρης Αγγελος" w:date="2020-01-03T10:44:00Z"/>
          <w:sz w:val="24"/>
          <w:szCs w:val="24"/>
          <w:lang w:val="el-GR"/>
          <w:rPrChange w:id="641" w:author="Καρμίρης Αγγελος" w:date="2020-01-03T10:44:00Z">
            <w:rPr>
              <w:del w:id="642" w:author="Καρμίρης Αγγελος" w:date="2020-01-03T10:44:00Z"/>
              <w:sz w:val="24"/>
              <w:szCs w:val="24"/>
            </w:rPr>
          </w:rPrChange>
        </w:rPr>
      </w:pPr>
      <w:del w:id="643" w:author="Καρμίρης Αγγελος" w:date="2020-01-03T10:44:00Z">
        <w:r w:rsidRPr="00E474FD" w:rsidDel="00E474FD">
          <w:rPr>
            <w:sz w:val="24"/>
            <w:szCs w:val="24"/>
            <w:lang w:val="el-GR"/>
            <w:rPrChange w:id="644" w:author="Καρμίρης Αγγελος" w:date="2020-01-03T10:44:00Z">
              <w:rPr>
                <w:sz w:val="24"/>
                <w:szCs w:val="24"/>
              </w:rPr>
            </w:rPrChange>
          </w:rPr>
          <w:delText>178</w:delText>
        </w:r>
        <w:r w:rsidR="002D341E" w:rsidRPr="00E474FD" w:rsidDel="00E474FD">
          <w:rPr>
            <w:sz w:val="24"/>
            <w:szCs w:val="24"/>
            <w:lang w:val="el-GR"/>
            <w:rPrChange w:id="645" w:author="Καρμίρης Αγγελος" w:date="2020-01-03T10:44:00Z">
              <w:rPr>
                <w:sz w:val="24"/>
                <w:szCs w:val="24"/>
              </w:rPr>
            </w:rPrChange>
          </w:rPr>
          <w:delText>.</w:delText>
        </w:r>
        <w:r w:rsidRPr="00E474FD" w:rsidDel="00E474FD">
          <w:rPr>
            <w:sz w:val="24"/>
            <w:szCs w:val="24"/>
            <w:lang w:val="el-GR"/>
            <w:rPrChange w:id="646" w:author="Καρμίρης Αγγελος" w:date="2020-01-03T10:44:00Z">
              <w:rPr>
                <w:sz w:val="24"/>
                <w:szCs w:val="24"/>
              </w:rPr>
            </w:rPrChange>
          </w:rPr>
          <w:delText>0</w:delText>
        </w:r>
        <w:r w:rsidR="002D341E" w:rsidRPr="00E474FD" w:rsidDel="00E474FD">
          <w:rPr>
            <w:sz w:val="24"/>
            <w:szCs w:val="24"/>
            <w:lang w:val="el-GR"/>
            <w:rPrChange w:id="647" w:author="Καρμίρης Αγγελος" w:date="2020-01-03T10:44:00Z">
              <w:rPr>
                <w:sz w:val="24"/>
                <w:szCs w:val="24"/>
              </w:rPr>
            </w:rPrChange>
          </w:rPr>
          <w:delText>6</w:delText>
        </w:r>
      </w:del>
    </w:p>
    <w:p w:rsidR="006B2544" w:rsidRPr="00E474FD" w:rsidDel="00E474FD" w:rsidRDefault="006B2544" w:rsidP="006B2544">
      <w:pPr>
        <w:numPr>
          <w:ilvl w:val="0"/>
          <w:numId w:val="9"/>
        </w:numPr>
        <w:jc w:val="both"/>
        <w:rPr>
          <w:del w:id="648" w:author="Καρμίρης Αγγελος" w:date="2020-01-03T10:44:00Z"/>
          <w:sz w:val="24"/>
          <w:szCs w:val="24"/>
          <w:lang w:val="el-GR"/>
          <w:rPrChange w:id="649" w:author="Καρμίρης Αγγελος" w:date="2020-01-03T10:44:00Z">
            <w:rPr>
              <w:del w:id="650" w:author="Καρμίρης Αγγελος" w:date="2020-01-03T10:44:00Z"/>
              <w:sz w:val="24"/>
              <w:szCs w:val="24"/>
            </w:rPr>
          </w:rPrChange>
        </w:rPr>
      </w:pPr>
      <w:del w:id="651" w:author="Καρμίρης Αγγελος" w:date="2020-01-03T10:44:00Z">
        <w:r w:rsidRPr="00E474FD" w:rsidDel="00E474FD">
          <w:rPr>
            <w:sz w:val="24"/>
            <w:szCs w:val="24"/>
            <w:lang w:val="el-GR"/>
            <w:rPrChange w:id="652" w:author="Καρμίρης Αγγελος" w:date="2020-01-03T10:44:00Z">
              <w:rPr>
                <w:sz w:val="24"/>
                <w:szCs w:val="24"/>
              </w:rPr>
            </w:rPrChange>
          </w:rPr>
          <w:delText>175</w:delText>
        </w:r>
        <w:r w:rsidR="002D341E" w:rsidRPr="00E474FD" w:rsidDel="00E474FD">
          <w:rPr>
            <w:sz w:val="24"/>
            <w:szCs w:val="24"/>
            <w:lang w:val="el-GR"/>
            <w:rPrChange w:id="653" w:author="Καρμίρης Αγγελος" w:date="2020-01-03T10:44:00Z">
              <w:rPr>
                <w:sz w:val="24"/>
                <w:szCs w:val="24"/>
              </w:rPr>
            </w:rPrChange>
          </w:rPr>
          <w:delText>.</w:delText>
        </w:r>
        <w:r w:rsidRPr="00E474FD" w:rsidDel="00E474FD">
          <w:rPr>
            <w:sz w:val="24"/>
            <w:szCs w:val="24"/>
            <w:lang w:val="el-GR"/>
            <w:rPrChange w:id="654" w:author="Καρμίρης Αγγελος" w:date="2020-01-03T10:44:00Z">
              <w:rPr>
                <w:sz w:val="24"/>
                <w:szCs w:val="24"/>
              </w:rPr>
            </w:rPrChange>
          </w:rPr>
          <w:delText>95</w:delText>
        </w:r>
      </w:del>
    </w:p>
    <w:p w:rsidR="006B2544" w:rsidRPr="00E474FD" w:rsidDel="00E474FD" w:rsidRDefault="006B2544" w:rsidP="006B2544">
      <w:pPr>
        <w:numPr>
          <w:ilvl w:val="0"/>
          <w:numId w:val="9"/>
        </w:numPr>
        <w:jc w:val="both"/>
        <w:rPr>
          <w:del w:id="655" w:author="Καρμίρης Αγγελος" w:date="2020-01-03T10:44:00Z"/>
          <w:sz w:val="24"/>
          <w:szCs w:val="24"/>
          <w:lang w:val="el-GR"/>
          <w:rPrChange w:id="656" w:author="Καρμίρης Αγγελος" w:date="2020-01-03T10:44:00Z">
            <w:rPr>
              <w:del w:id="657" w:author="Καρμίρης Αγγελος" w:date="2020-01-03T10:44:00Z"/>
              <w:sz w:val="24"/>
              <w:szCs w:val="24"/>
            </w:rPr>
          </w:rPrChange>
        </w:rPr>
      </w:pPr>
      <w:del w:id="658" w:author="Καρμίρης Αγγελος" w:date="2020-01-03T10:44:00Z">
        <w:r w:rsidRPr="00E474FD" w:rsidDel="00E474FD">
          <w:rPr>
            <w:sz w:val="24"/>
            <w:szCs w:val="24"/>
            <w:lang w:val="el-GR"/>
            <w:rPrChange w:id="659" w:author="Καρμίρης Αγγελος" w:date="2020-01-03T10:44:00Z">
              <w:rPr>
                <w:sz w:val="24"/>
                <w:szCs w:val="24"/>
              </w:rPr>
            </w:rPrChange>
          </w:rPr>
          <w:delText>173</w:delText>
        </w:r>
        <w:r w:rsidR="002D341E" w:rsidRPr="00E474FD" w:rsidDel="00E474FD">
          <w:rPr>
            <w:sz w:val="24"/>
            <w:szCs w:val="24"/>
            <w:lang w:val="el-GR"/>
            <w:rPrChange w:id="660" w:author="Καρμίρης Αγγελος" w:date="2020-01-03T10:44:00Z">
              <w:rPr>
                <w:sz w:val="24"/>
                <w:szCs w:val="24"/>
              </w:rPr>
            </w:rPrChange>
          </w:rPr>
          <w:delText>.</w:delText>
        </w:r>
        <w:r w:rsidRPr="00E474FD" w:rsidDel="00E474FD">
          <w:rPr>
            <w:sz w:val="24"/>
            <w:szCs w:val="24"/>
            <w:lang w:val="el-GR"/>
            <w:rPrChange w:id="661" w:author="Καρμίρης Αγγελος" w:date="2020-01-03T10:44:00Z">
              <w:rPr>
                <w:sz w:val="24"/>
                <w:szCs w:val="24"/>
              </w:rPr>
            </w:rPrChange>
          </w:rPr>
          <w:delText>8</w:delText>
        </w:r>
        <w:r w:rsidR="002D341E" w:rsidRPr="00E474FD" w:rsidDel="00E474FD">
          <w:rPr>
            <w:sz w:val="24"/>
            <w:szCs w:val="24"/>
            <w:lang w:val="el-GR"/>
            <w:rPrChange w:id="662" w:author="Καρμίρης Αγγελος" w:date="2020-01-03T10:44:00Z">
              <w:rPr>
                <w:sz w:val="24"/>
                <w:szCs w:val="24"/>
              </w:rPr>
            </w:rPrChange>
          </w:rPr>
          <w:delText>1</w:delText>
        </w:r>
      </w:del>
    </w:p>
    <w:p w:rsidR="006B2544" w:rsidRPr="00E474FD" w:rsidDel="00E474FD" w:rsidRDefault="006B2544" w:rsidP="006B2544">
      <w:pPr>
        <w:numPr>
          <w:ilvl w:val="0"/>
          <w:numId w:val="9"/>
        </w:numPr>
        <w:jc w:val="both"/>
        <w:rPr>
          <w:del w:id="663" w:author="Καρμίρης Αγγελος" w:date="2020-01-03T10:44:00Z"/>
          <w:sz w:val="24"/>
          <w:szCs w:val="24"/>
          <w:lang w:val="el-GR"/>
          <w:rPrChange w:id="664" w:author="Καρμίρης Αγγελος" w:date="2020-01-03T10:44:00Z">
            <w:rPr>
              <w:del w:id="665" w:author="Καρμίρης Αγγελος" w:date="2020-01-03T10:44:00Z"/>
              <w:sz w:val="24"/>
              <w:szCs w:val="24"/>
            </w:rPr>
          </w:rPrChange>
        </w:rPr>
      </w:pPr>
      <w:del w:id="666" w:author="Καρμίρης Αγγελος" w:date="2020-01-03T10:44:00Z">
        <w:r w:rsidRPr="00E474FD" w:rsidDel="00E474FD">
          <w:rPr>
            <w:sz w:val="24"/>
            <w:szCs w:val="24"/>
            <w:lang w:val="el-GR"/>
            <w:rPrChange w:id="667" w:author="Καρμίρης Αγγελος" w:date="2020-01-03T10:44:00Z">
              <w:rPr>
                <w:sz w:val="24"/>
                <w:szCs w:val="24"/>
              </w:rPr>
            </w:rPrChange>
          </w:rPr>
          <w:delText>171</w:delText>
        </w:r>
        <w:r w:rsidR="002D341E" w:rsidRPr="00E474FD" w:rsidDel="00E474FD">
          <w:rPr>
            <w:sz w:val="24"/>
            <w:szCs w:val="24"/>
            <w:lang w:val="el-GR"/>
            <w:rPrChange w:id="668" w:author="Καρμίρης Αγγελος" w:date="2020-01-03T10:44:00Z">
              <w:rPr>
                <w:sz w:val="24"/>
                <w:szCs w:val="24"/>
              </w:rPr>
            </w:rPrChange>
          </w:rPr>
          <w:delText>.</w:delText>
        </w:r>
        <w:r w:rsidRPr="00E474FD" w:rsidDel="00E474FD">
          <w:rPr>
            <w:sz w:val="24"/>
            <w:szCs w:val="24"/>
            <w:lang w:val="el-GR"/>
            <w:rPrChange w:id="669" w:author="Καρμίρης Αγγελος" w:date="2020-01-03T10:44:00Z">
              <w:rPr>
                <w:sz w:val="24"/>
                <w:szCs w:val="24"/>
              </w:rPr>
            </w:rPrChange>
          </w:rPr>
          <w:delText>6</w:delText>
        </w:r>
        <w:r w:rsidR="002D341E" w:rsidRPr="00E474FD" w:rsidDel="00E474FD">
          <w:rPr>
            <w:sz w:val="24"/>
            <w:szCs w:val="24"/>
            <w:lang w:val="el-GR"/>
            <w:rPrChange w:id="670" w:author="Καρμίρης Αγγελος" w:date="2020-01-03T10:44:00Z">
              <w:rPr>
                <w:sz w:val="24"/>
                <w:szCs w:val="24"/>
              </w:rPr>
            </w:rPrChange>
          </w:rPr>
          <w:delText>2</w:delText>
        </w:r>
      </w:del>
    </w:p>
    <w:p w:rsidR="006B2544" w:rsidRPr="00E474FD" w:rsidDel="00E474FD" w:rsidRDefault="006B2544" w:rsidP="006B2544">
      <w:pPr>
        <w:numPr>
          <w:ilvl w:val="0"/>
          <w:numId w:val="9"/>
        </w:numPr>
        <w:jc w:val="both"/>
        <w:rPr>
          <w:del w:id="671" w:author="Καρμίρης Αγγελος" w:date="2020-01-03T10:44:00Z"/>
          <w:sz w:val="24"/>
          <w:szCs w:val="24"/>
          <w:lang w:val="el-GR"/>
          <w:rPrChange w:id="672" w:author="Καρμίρης Αγγελος" w:date="2020-01-03T10:44:00Z">
            <w:rPr>
              <w:del w:id="673" w:author="Καρμίρης Αγγελος" w:date="2020-01-03T10:44:00Z"/>
              <w:sz w:val="24"/>
              <w:szCs w:val="24"/>
            </w:rPr>
          </w:rPrChange>
        </w:rPr>
      </w:pPr>
      <w:del w:id="674" w:author="Καρμίρης Αγγελος" w:date="2020-01-03T10:44:00Z">
        <w:r w:rsidRPr="00E474FD" w:rsidDel="00E474FD">
          <w:rPr>
            <w:sz w:val="24"/>
            <w:szCs w:val="24"/>
            <w:lang w:val="el-GR"/>
            <w:rPrChange w:id="675" w:author="Καρμίρης Αγγελος" w:date="2020-01-03T10:44:00Z">
              <w:rPr>
                <w:sz w:val="24"/>
                <w:szCs w:val="24"/>
              </w:rPr>
            </w:rPrChange>
          </w:rPr>
          <w:delText>169</w:delText>
        </w:r>
        <w:r w:rsidR="002D341E" w:rsidRPr="00E474FD" w:rsidDel="00E474FD">
          <w:rPr>
            <w:sz w:val="24"/>
            <w:szCs w:val="24"/>
            <w:lang w:val="el-GR"/>
            <w:rPrChange w:id="676" w:author="Καρμίρης Αγγελος" w:date="2020-01-03T10:44:00Z">
              <w:rPr>
                <w:sz w:val="24"/>
                <w:szCs w:val="24"/>
              </w:rPr>
            </w:rPrChange>
          </w:rPr>
          <w:delText>.</w:delText>
        </w:r>
        <w:r w:rsidRPr="00E474FD" w:rsidDel="00E474FD">
          <w:rPr>
            <w:sz w:val="24"/>
            <w:szCs w:val="24"/>
            <w:lang w:val="el-GR"/>
            <w:rPrChange w:id="677" w:author="Καρμίρης Αγγελος" w:date="2020-01-03T10:44:00Z">
              <w:rPr>
                <w:sz w:val="24"/>
                <w:szCs w:val="24"/>
              </w:rPr>
            </w:rPrChange>
          </w:rPr>
          <w:delText>38</w:delText>
        </w:r>
      </w:del>
    </w:p>
    <w:p w:rsidR="006B2544" w:rsidRPr="00E474FD" w:rsidDel="00E474FD" w:rsidRDefault="006B2544" w:rsidP="006B2544">
      <w:pPr>
        <w:numPr>
          <w:ilvl w:val="0"/>
          <w:numId w:val="9"/>
        </w:numPr>
        <w:jc w:val="both"/>
        <w:rPr>
          <w:del w:id="678" w:author="Καρμίρης Αγγελος" w:date="2020-01-03T10:44:00Z"/>
          <w:sz w:val="24"/>
          <w:szCs w:val="24"/>
          <w:lang w:val="el-GR"/>
          <w:rPrChange w:id="679" w:author="Καρμίρης Αγγελος" w:date="2020-01-03T10:44:00Z">
            <w:rPr>
              <w:del w:id="680" w:author="Καρμίρης Αγγελος" w:date="2020-01-03T10:44:00Z"/>
              <w:sz w:val="24"/>
              <w:szCs w:val="24"/>
            </w:rPr>
          </w:rPrChange>
        </w:rPr>
      </w:pPr>
      <w:del w:id="681" w:author="Καρμίρης Αγγελος" w:date="2020-01-03T10:44:00Z">
        <w:r w:rsidRPr="00E474FD" w:rsidDel="00E474FD">
          <w:rPr>
            <w:sz w:val="24"/>
            <w:szCs w:val="24"/>
            <w:lang w:val="el-GR"/>
            <w:rPrChange w:id="682" w:author="Καρμίρης Αγγελος" w:date="2020-01-03T10:44:00Z">
              <w:rPr>
                <w:sz w:val="24"/>
                <w:szCs w:val="24"/>
              </w:rPr>
            </w:rPrChange>
          </w:rPr>
          <w:delText>167</w:delText>
        </w:r>
        <w:r w:rsidR="002D341E" w:rsidRPr="00E474FD" w:rsidDel="00E474FD">
          <w:rPr>
            <w:sz w:val="24"/>
            <w:szCs w:val="24"/>
            <w:lang w:val="el-GR"/>
            <w:rPrChange w:id="683" w:author="Καρμίρης Αγγελος" w:date="2020-01-03T10:44:00Z">
              <w:rPr>
                <w:sz w:val="24"/>
                <w:szCs w:val="24"/>
              </w:rPr>
            </w:rPrChange>
          </w:rPr>
          <w:delText>.</w:delText>
        </w:r>
        <w:r w:rsidRPr="00E474FD" w:rsidDel="00E474FD">
          <w:rPr>
            <w:sz w:val="24"/>
            <w:szCs w:val="24"/>
            <w:lang w:val="el-GR"/>
            <w:rPrChange w:id="684" w:author="Καρμίρης Αγγελος" w:date="2020-01-03T10:44:00Z">
              <w:rPr>
                <w:sz w:val="24"/>
                <w:szCs w:val="24"/>
              </w:rPr>
            </w:rPrChange>
          </w:rPr>
          <w:delText>1</w:delText>
        </w:r>
        <w:r w:rsidR="002D341E" w:rsidRPr="00E474FD" w:rsidDel="00E474FD">
          <w:rPr>
            <w:sz w:val="24"/>
            <w:szCs w:val="24"/>
            <w:lang w:val="el-GR"/>
            <w:rPrChange w:id="685" w:author="Καρμίρης Αγγελος" w:date="2020-01-03T10:44:00Z">
              <w:rPr>
                <w:sz w:val="24"/>
                <w:szCs w:val="24"/>
              </w:rPr>
            </w:rPrChange>
          </w:rPr>
          <w:delText>1</w:delText>
        </w:r>
      </w:del>
    </w:p>
    <w:p w:rsidR="006B2544" w:rsidRPr="00E474FD" w:rsidDel="00E474FD" w:rsidRDefault="006B2544" w:rsidP="006B2544">
      <w:pPr>
        <w:numPr>
          <w:ilvl w:val="0"/>
          <w:numId w:val="9"/>
        </w:numPr>
        <w:jc w:val="both"/>
        <w:rPr>
          <w:del w:id="686" w:author="Καρμίρης Αγγελος" w:date="2020-01-03T10:44:00Z"/>
          <w:sz w:val="24"/>
          <w:szCs w:val="24"/>
          <w:lang w:val="el-GR"/>
          <w:rPrChange w:id="687" w:author="Καρμίρης Αγγελος" w:date="2020-01-03T10:44:00Z">
            <w:rPr>
              <w:del w:id="688" w:author="Καρμίρης Αγγελος" w:date="2020-01-03T10:44:00Z"/>
              <w:sz w:val="24"/>
              <w:szCs w:val="24"/>
            </w:rPr>
          </w:rPrChange>
        </w:rPr>
      </w:pPr>
      <w:del w:id="689" w:author="Καρμίρης Αγγελος" w:date="2020-01-03T10:44:00Z">
        <w:r w:rsidRPr="00E474FD" w:rsidDel="00E474FD">
          <w:rPr>
            <w:sz w:val="24"/>
            <w:szCs w:val="24"/>
            <w:lang w:val="el-GR"/>
            <w:rPrChange w:id="690" w:author="Καρμίρης Αγγελος" w:date="2020-01-03T10:44:00Z">
              <w:rPr>
                <w:sz w:val="24"/>
                <w:szCs w:val="24"/>
              </w:rPr>
            </w:rPrChange>
          </w:rPr>
          <w:delText>164</w:delText>
        </w:r>
        <w:r w:rsidR="002D341E" w:rsidRPr="00E474FD" w:rsidDel="00E474FD">
          <w:rPr>
            <w:sz w:val="24"/>
            <w:szCs w:val="24"/>
            <w:lang w:val="el-GR"/>
            <w:rPrChange w:id="691" w:author="Καρμίρης Αγγελος" w:date="2020-01-03T10:44:00Z">
              <w:rPr>
                <w:sz w:val="24"/>
                <w:szCs w:val="24"/>
              </w:rPr>
            </w:rPrChange>
          </w:rPr>
          <w:delText>.</w:delText>
        </w:r>
        <w:r w:rsidRPr="00E474FD" w:rsidDel="00E474FD">
          <w:rPr>
            <w:sz w:val="24"/>
            <w:szCs w:val="24"/>
            <w:lang w:val="el-GR"/>
            <w:rPrChange w:id="692" w:author="Καρμίρης Αγγελος" w:date="2020-01-03T10:44:00Z">
              <w:rPr>
                <w:sz w:val="24"/>
                <w:szCs w:val="24"/>
              </w:rPr>
            </w:rPrChange>
          </w:rPr>
          <w:delText>7</w:delText>
        </w:r>
        <w:r w:rsidR="002D341E" w:rsidRPr="00E474FD" w:rsidDel="00E474FD">
          <w:rPr>
            <w:sz w:val="24"/>
            <w:szCs w:val="24"/>
            <w:lang w:val="el-GR"/>
            <w:rPrChange w:id="693" w:author="Καρμίρης Αγγελος" w:date="2020-01-03T10:44:00Z">
              <w:rPr>
                <w:sz w:val="24"/>
                <w:szCs w:val="24"/>
              </w:rPr>
            </w:rPrChange>
          </w:rPr>
          <w:delText>9</w:delText>
        </w:r>
      </w:del>
    </w:p>
    <w:p w:rsidR="006B2544" w:rsidRPr="00E474FD" w:rsidDel="00E474FD" w:rsidRDefault="006B2544" w:rsidP="006B2544">
      <w:pPr>
        <w:numPr>
          <w:ilvl w:val="0"/>
          <w:numId w:val="9"/>
        </w:numPr>
        <w:jc w:val="both"/>
        <w:rPr>
          <w:del w:id="694" w:author="Καρμίρης Αγγελος" w:date="2020-01-03T10:44:00Z"/>
          <w:sz w:val="24"/>
          <w:szCs w:val="24"/>
          <w:lang w:val="el-GR"/>
          <w:rPrChange w:id="695" w:author="Καρμίρης Αγγελος" w:date="2020-01-03T10:44:00Z">
            <w:rPr>
              <w:del w:id="696" w:author="Καρμίρης Αγγελος" w:date="2020-01-03T10:44:00Z"/>
              <w:sz w:val="24"/>
              <w:szCs w:val="24"/>
            </w:rPr>
          </w:rPrChange>
        </w:rPr>
      </w:pPr>
      <w:del w:id="697" w:author="Καρμίρης Αγγελος" w:date="2020-01-03T10:44:00Z">
        <w:r w:rsidRPr="00E474FD" w:rsidDel="00E474FD">
          <w:rPr>
            <w:sz w:val="24"/>
            <w:szCs w:val="24"/>
            <w:lang w:val="el-GR"/>
            <w:rPrChange w:id="698" w:author="Καρμίρης Αγγελος" w:date="2020-01-03T10:44:00Z">
              <w:rPr>
                <w:sz w:val="24"/>
                <w:szCs w:val="24"/>
              </w:rPr>
            </w:rPrChange>
          </w:rPr>
          <w:delText>162</w:delText>
        </w:r>
        <w:r w:rsidR="002D341E" w:rsidRPr="00E474FD" w:rsidDel="00E474FD">
          <w:rPr>
            <w:sz w:val="24"/>
            <w:szCs w:val="24"/>
            <w:lang w:val="el-GR"/>
            <w:rPrChange w:id="699" w:author="Καρμίρης Αγγελος" w:date="2020-01-03T10:44:00Z">
              <w:rPr>
                <w:sz w:val="24"/>
                <w:szCs w:val="24"/>
              </w:rPr>
            </w:rPrChange>
          </w:rPr>
          <w:delText>.</w:delText>
        </w:r>
        <w:r w:rsidRPr="00E474FD" w:rsidDel="00E474FD">
          <w:rPr>
            <w:sz w:val="24"/>
            <w:szCs w:val="24"/>
            <w:lang w:val="el-GR"/>
            <w:rPrChange w:id="700" w:author="Καρμίρης Αγγελος" w:date="2020-01-03T10:44:00Z">
              <w:rPr>
                <w:sz w:val="24"/>
                <w:szCs w:val="24"/>
              </w:rPr>
            </w:rPrChange>
          </w:rPr>
          <w:delText>4</w:delText>
        </w:r>
        <w:r w:rsidR="002D341E" w:rsidRPr="00E474FD" w:rsidDel="00E474FD">
          <w:rPr>
            <w:sz w:val="24"/>
            <w:szCs w:val="24"/>
            <w:lang w:val="el-GR"/>
            <w:rPrChange w:id="701" w:author="Καρμίρης Αγγελος" w:date="2020-01-03T10:44:00Z">
              <w:rPr>
                <w:sz w:val="24"/>
                <w:szCs w:val="24"/>
              </w:rPr>
            </w:rPrChange>
          </w:rPr>
          <w:delText>2</w:delText>
        </w:r>
      </w:del>
    </w:p>
    <w:p w:rsidR="006B2544" w:rsidRPr="00E474FD" w:rsidDel="00E474FD" w:rsidRDefault="006B2544" w:rsidP="006B2544">
      <w:pPr>
        <w:numPr>
          <w:ilvl w:val="0"/>
          <w:numId w:val="9"/>
        </w:numPr>
        <w:jc w:val="both"/>
        <w:rPr>
          <w:del w:id="702" w:author="Καρμίρης Αγγελος" w:date="2020-01-03T10:44:00Z"/>
          <w:sz w:val="24"/>
          <w:szCs w:val="24"/>
          <w:lang w:val="el-GR"/>
          <w:rPrChange w:id="703" w:author="Καρμίρης Αγγελος" w:date="2020-01-03T10:44:00Z">
            <w:rPr>
              <w:del w:id="704" w:author="Καρμίρης Αγγελος" w:date="2020-01-03T10:44:00Z"/>
              <w:sz w:val="24"/>
              <w:szCs w:val="24"/>
            </w:rPr>
          </w:rPrChange>
        </w:rPr>
      </w:pPr>
      <w:del w:id="705" w:author="Καρμίρης Αγγελος" w:date="2020-01-03T10:44:00Z">
        <w:r w:rsidRPr="00E474FD" w:rsidDel="00E474FD">
          <w:rPr>
            <w:sz w:val="24"/>
            <w:szCs w:val="24"/>
            <w:lang w:val="el-GR"/>
            <w:rPrChange w:id="706" w:author="Καρμίρης Αγγελος" w:date="2020-01-03T10:44:00Z">
              <w:rPr>
                <w:sz w:val="24"/>
                <w:szCs w:val="24"/>
              </w:rPr>
            </w:rPrChange>
          </w:rPr>
          <w:delText>160</w:delText>
        </w:r>
        <w:r w:rsidR="002D341E" w:rsidRPr="00E474FD" w:rsidDel="00E474FD">
          <w:rPr>
            <w:sz w:val="24"/>
            <w:szCs w:val="24"/>
            <w:lang w:val="el-GR"/>
            <w:rPrChange w:id="707" w:author="Καρμίρης Αγγελος" w:date="2020-01-03T10:44:00Z">
              <w:rPr>
                <w:sz w:val="24"/>
                <w:szCs w:val="24"/>
              </w:rPr>
            </w:rPrChange>
          </w:rPr>
          <w:delText>.</w:delText>
        </w:r>
        <w:r w:rsidRPr="00E474FD" w:rsidDel="00E474FD">
          <w:rPr>
            <w:sz w:val="24"/>
            <w:szCs w:val="24"/>
            <w:lang w:val="el-GR"/>
            <w:rPrChange w:id="708" w:author="Καρμίρης Αγγελος" w:date="2020-01-03T10:44:00Z">
              <w:rPr>
                <w:sz w:val="24"/>
                <w:szCs w:val="24"/>
              </w:rPr>
            </w:rPrChange>
          </w:rPr>
          <w:delText xml:space="preserve">00 </w:delText>
        </w:r>
        <w:r w:rsidR="00FC73AA" w:rsidRPr="009F37EC" w:rsidDel="00E474FD">
          <w:rPr>
            <w:sz w:val="24"/>
            <w:szCs w:val="24"/>
            <w:lang w:val="el-GR"/>
          </w:rPr>
          <w:delText xml:space="preserve">  </w:delText>
        </w:r>
        <w:r w:rsidR="00AD0D0D" w:rsidRPr="00E474FD" w:rsidDel="00E474FD">
          <w:rPr>
            <w:sz w:val="24"/>
            <w:szCs w:val="24"/>
            <w:lang w:val="el-GR"/>
            <w:rPrChange w:id="709" w:author="Καρμίρης Αγγελος" w:date="2020-01-03T10:44:00Z">
              <w:rPr>
                <w:sz w:val="24"/>
                <w:szCs w:val="24"/>
              </w:rPr>
            </w:rPrChange>
          </w:rPr>
          <w:delText xml:space="preserve">                        </w:delText>
        </w:r>
        <w:r w:rsidR="00FC73AA" w:rsidRPr="009F37EC" w:rsidDel="00E474FD">
          <w:rPr>
            <w:sz w:val="24"/>
            <w:szCs w:val="24"/>
            <w:lang w:val="el-GR"/>
          </w:rPr>
          <w:delText xml:space="preserve"> </w:delText>
        </w:r>
        <w:r w:rsidRPr="00E474FD" w:rsidDel="00E474FD">
          <w:rPr>
            <w:sz w:val="24"/>
            <w:szCs w:val="24"/>
            <w:lang w:val="el-GR"/>
            <w:rPrChange w:id="710" w:author="Καρμίρης Αγγελος" w:date="2020-01-03T10:44:00Z">
              <w:rPr>
                <w:sz w:val="24"/>
                <w:szCs w:val="24"/>
              </w:rPr>
            </w:rPrChange>
          </w:rPr>
          <w:delText xml:space="preserve">+ 10 </w:delText>
        </w:r>
        <w:r w:rsidRPr="009F37EC" w:rsidDel="00E474FD">
          <w:rPr>
            <w:sz w:val="24"/>
            <w:szCs w:val="24"/>
            <w:lang w:val="el-GR"/>
          </w:rPr>
          <w:delText>βήματα (λήψεις)</w:delText>
        </w:r>
      </w:del>
    </w:p>
    <w:p w:rsidR="006B2544" w:rsidRPr="009F37EC" w:rsidDel="00E474FD" w:rsidRDefault="006B2544" w:rsidP="006B2544">
      <w:pPr>
        <w:numPr>
          <w:ilvl w:val="0"/>
          <w:numId w:val="9"/>
        </w:numPr>
        <w:jc w:val="both"/>
        <w:rPr>
          <w:del w:id="711" w:author="Καρμίρης Αγγελος" w:date="2020-01-03T10:44:00Z"/>
          <w:sz w:val="24"/>
          <w:szCs w:val="24"/>
          <w:lang w:val="el-GR"/>
        </w:rPr>
      </w:pPr>
      <w:del w:id="712" w:author="Καρμίρης Αγγελος" w:date="2020-01-03T10:44:00Z">
        <w:r w:rsidRPr="009F37EC" w:rsidDel="00E474FD">
          <w:rPr>
            <w:sz w:val="24"/>
            <w:szCs w:val="24"/>
            <w:lang w:val="el-GR"/>
          </w:rPr>
          <w:delText>157</w:delText>
        </w:r>
        <w:r w:rsidR="002D341E" w:rsidRPr="00E474FD" w:rsidDel="00E474FD">
          <w:rPr>
            <w:sz w:val="24"/>
            <w:szCs w:val="24"/>
            <w:lang w:val="el-GR"/>
            <w:rPrChange w:id="713" w:author="Καρμίρης Αγγελος" w:date="2020-01-03T10:44:00Z">
              <w:rPr>
                <w:sz w:val="24"/>
                <w:szCs w:val="24"/>
              </w:rPr>
            </w:rPrChange>
          </w:rPr>
          <w:delText>.</w:delText>
        </w:r>
        <w:r w:rsidRPr="009F37EC" w:rsidDel="00E474FD">
          <w:rPr>
            <w:sz w:val="24"/>
            <w:szCs w:val="24"/>
            <w:lang w:val="el-GR"/>
          </w:rPr>
          <w:delText>5</w:delText>
        </w:r>
        <w:r w:rsidR="002D341E" w:rsidRPr="00E474FD" w:rsidDel="00E474FD">
          <w:rPr>
            <w:sz w:val="24"/>
            <w:szCs w:val="24"/>
            <w:lang w:val="el-GR"/>
            <w:rPrChange w:id="714" w:author="Καρμίρης Αγγελος" w:date="2020-01-03T10:44:00Z">
              <w:rPr>
                <w:sz w:val="24"/>
                <w:szCs w:val="24"/>
              </w:rPr>
            </w:rPrChange>
          </w:rPr>
          <w:delText>4</w:delText>
        </w:r>
        <w:r w:rsidRPr="009F37EC" w:rsidDel="00E474FD">
          <w:rPr>
            <w:sz w:val="24"/>
            <w:szCs w:val="24"/>
            <w:lang w:val="el-GR"/>
          </w:rPr>
          <w:delText xml:space="preserve"> </w:delText>
        </w:r>
        <w:r w:rsidR="00FC73AA" w:rsidRPr="009F37EC" w:rsidDel="00E474FD">
          <w:rPr>
            <w:sz w:val="24"/>
            <w:szCs w:val="24"/>
            <w:lang w:val="el-GR"/>
          </w:rPr>
          <w:delText xml:space="preserve"> </w:delText>
        </w:r>
        <w:r w:rsidR="00FF51DA" w:rsidRPr="009F37EC" w:rsidDel="00E474FD">
          <w:rPr>
            <w:sz w:val="24"/>
            <w:szCs w:val="24"/>
            <w:lang w:val="el-GR"/>
          </w:rPr>
          <w:tab/>
        </w:r>
        <w:r w:rsidR="00FF51DA" w:rsidRPr="009F37EC" w:rsidDel="00E474FD">
          <w:rPr>
            <w:sz w:val="24"/>
            <w:szCs w:val="24"/>
            <w:lang w:val="el-GR"/>
          </w:rPr>
          <w:tab/>
        </w:r>
        <w:r w:rsidR="00FF51DA" w:rsidRPr="009F37EC" w:rsidDel="00E474FD">
          <w:rPr>
            <w:sz w:val="24"/>
            <w:szCs w:val="24"/>
            <w:lang w:val="el-GR"/>
          </w:rPr>
          <w:tab/>
          <w:delText xml:space="preserve">    </w:delText>
        </w:r>
        <w:r w:rsidRPr="009F37EC" w:rsidDel="00E474FD">
          <w:rPr>
            <w:sz w:val="24"/>
            <w:szCs w:val="24"/>
            <w:lang w:val="el-GR"/>
          </w:rPr>
          <w:delText>Κύρια λήψη</w:delText>
        </w:r>
      </w:del>
    </w:p>
    <w:p w:rsidR="006B2544" w:rsidRPr="009F37EC" w:rsidDel="00E474FD" w:rsidRDefault="006B2544" w:rsidP="00E0708C">
      <w:pPr>
        <w:numPr>
          <w:ilvl w:val="0"/>
          <w:numId w:val="9"/>
        </w:numPr>
        <w:tabs>
          <w:tab w:val="left" w:pos="1638"/>
        </w:tabs>
        <w:jc w:val="both"/>
        <w:rPr>
          <w:del w:id="715" w:author="Καρμίρης Αγγελος" w:date="2020-01-03T10:44:00Z"/>
          <w:sz w:val="24"/>
          <w:szCs w:val="24"/>
          <w:lang w:val="el-GR"/>
        </w:rPr>
      </w:pPr>
      <w:del w:id="716" w:author="Καρμίρης Αγγελος" w:date="2020-01-03T10:44:00Z">
        <w:r w:rsidRPr="009F37EC" w:rsidDel="00E474FD">
          <w:rPr>
            <w:sz w:val="24"/>
            <w:szCs w:val="24"/>
            <w:lang w:val="el-GR"/>
          </w:rPr>
          <w:delText>155</w:delText>
        </w:r>
        <w:r w:rsidR="002D341E" w:rsidRPr="00E474FD" w:rsidDel="00E474FD">
          <w:rPr>
            <w:sz w:val="24"/>
            <w:szCs w:val="24"/>
            <w:lang w:val="el-GR"/>
            <w:rPrChange w:id="717" w:author="Καρμίρης Αγγελος" w:date="2020-01-03T10:44:00Z">
              <w:rPr>
                <w:sz w:val="24"/>
                <w:szCs w:val="24"/>
              </w:rPr>
            </w:rPrChange>
          </w:rPr>
          <w:delText>.</w:delText>
        </w:r>
        <w:r w:rsidRPr="009F37EC" w:rsidDel="00E474FD">
          <w:rPr>
            <w:sz w:val="24"/>
            <w:szCs w:val="24"/>
            <w:lang w:val="el-GR"/>
          </w:rPr>
          <w:delText xml:space="preserve">02  </w:delText>
        </w:r>
        <w:r w:rsidR="00FC73AA" w:rsidRPr="009F37EC" w:rsidDel="00E474FD">
          <w:rPr>
            <w:sz w:val="24"/>
            <w:szCs w:val="24"/>
            <w:lang w:val="el-GR"/>
          </w:rPr>
          <w:delText xml:space="preserve"> </w:delText>
        </w:r>
        <w:r w:rsidR="00AD0D0D" w:rsidRPr="009F37EC" w:rsidDel="00E474FD">
          <w:rPr>
            <w:sz w:val="24"/>
            <w:szCs w:val="24"/>
            <w:lang w:val="el-GR"/>
          </w:rPr>
          <w:delText xml:space="preserve">                         </w:delText>
        </w:r>
        <w:r w:rsidR="00FC73AA" w:rsidRPr="009F37EC" w:rsidDel="00E474FD">
          <w:rPr>
            <w:sz w:val="24"/>
            <w:szCs w:val="24"/>
            <w:lang w:val="el-GR"/>
          </w:rPr>
          <w:delText xml:space="preserve"> </w:delText>
        </w:r>
        <w:r w:rsidRPr="009F37EC" w:rsidDel="00E474FD">
          <w:rPr>
            <w:sz w:val="24"/>
            <w:szCs w:val="24"/>
            <w:lang w:val="el-GR"/>
          </w:rPr>
          <w:delText>- 8 βήματα</w:delText>
        </w:r>
        <w:r w:rsidR="008625E8" w:rsidRPr="009F37EC" w:rsidDel="00E474FD">
          <w:rPr>
            <w:sz w:val="24"/>
            <w:szCs w:val="24"/>
            <w:lang w:val="el-GR"/>
          </w:rPr>
          <w:delText xml:space="preserve"> (λήψεις)</w:delText>
        </w:r>
      </w:del>
    </w:p>
    <w:p w:rsidR="006B2544" w:rsidRPr="009F37EC" w:rsidDel="00E474FD" w:rsidRDefault="006B2544" w:rsidP="006B2544">
      <w:pPr>
        <w:numPr>
          <w:ilvl w:val="0"/>
          <w:numId w:val="9"/>
        </w:numPr>
        <w:jc w:val="both"/>
        <w:rPr>
          <w:del w:id="718" w:author="Καρμίρης Αγγελος" w:date="2020-01-03T10:44:00Z"/>
          <w:sz w:val="24"/>
          <w:szCs w:val="24"/>
          <w:lang w:val="el-GR"/>
        </w:rPr>
      </w:pPr>
      <w:del w:id="719" w:author="Καρμίρης Αγγελος" w:date="2020-01-03T10:44:00Z">
        <w:r w:rsidRPr="009F37EC" w:rsidDel="00E474FD">
          <w:rPr>
            <w:sz w:val="24"/>
            <w:szCs w:val="24"/>
            <w:lang w:val="el-GR"/>
          </w:rPr>
          <w:delText>152</w:delText>
        </w:r>
        <w:r w:rsidR="002D341E" w:rsidRPr="00E474FD" w:rsidDel="00E474FD">
          <w:rPr>
            <w:sz w:val="24"/>
            <w:szCs w:val="24"/>
            <w:lang w:val="el-GR"/>
            <w:rPrChange w:id="720" w:author="Καρμίρης Αγγελος" w:date="2020-01-03T10:44:00Z">
              <w:rPr>
                <w:sz w:val="24"/>
                <w:szCs w:val="24"/>
              </w:rPr>
            </w:rPrChange>
          </w:rPr>
          <w:delText>.</w:delText>
        </w:r>
        <w:r w:rsidRPr="009F37EC" w:rsidDel="00E474FD">
          <w:rPr>
            <w:sz w:val="24"/>
            <w:szCs w:val="24"/>
            <w:lang w:val="el-GR"/>
          </w:rPr>
          <w:delText xml:space="preserve">45  </w:delText>
        </w:r>
      </w:del>
    </w:p>
    <w:p w:rsidR="006B2544" w:rsidRPr="009F37EC" w:rsidDel="00E474FD" w:rsidRDefault="006B2544" w:rsidP="006B2544">
      <w:pPr>
        <w:numPr>
          <w:ilvl w:val="0"/>
          <w:numId w:val="9"/>
        </w:numPr>
        <w:jc w:val="both"/>
        <w:rPr>
          <w:del w:id="721" w:author="Καρμίρης Αγγελος" w:date="2020-01-03T10:44:00Z"/>
          <w:sz w:val="24"/>
          <w:szCs w:val="24"/>
          <w:lang w:val="el-GR"/>
        </w:rPr>
      </w:pPr>
      <w:del w:id="722" w:author="Καρμίρης Αγγελος" w:date="2020-01-03T10:44:00Z">
        <w:r w:rsidRPr="009F37EC" w:rsidDel="00E474FD">
          <w:rPr>
            <w:sz w:val="24"/>
            <w:szCs w:val="24"/>
            <w:lang w:val="el-GR"/>
          </w:rPr>
          <w:delText>149</w:delText>
        </w:r>
        <w:r w:rsidR="002D341E" w:rsidRPr="00E474FD" w:rsidDel="00E474FD">
          <w:rPr>
            <w:sz w:val="24"/>
            <w:szCs w:val="24"/>
            <w:lang w:val="el-GR"/>
            <w:rPrChange w:id="723" w:author="Καρμίρης Αγγελος" w:date="2020-01-03T10:44:00Z">
              <w:rPr>
                <w:sz w:val="24"/>
                <w:szCs w:val="24"/>
              </w:rPr>
            </w:rPrChange>
          </w:rPr>
          <w:delText>.</w:delText>
        </w:r>
        <w:r w:rsidRPr="009F37EC" w:rsidDel="00E474FD">
          <w:rPr>
            <w:sz w:val="24"/>
            <w:szCs w:val="24"/>
            <w:lang w:val="el-GR"/>
          </w:rPr>
          <w:delText>8</w:delText>
        </w:r>
        <w:r w:rsidR="002D341E" w:rsidRPr="00E474FD" w:rsidDel="00E474FD">
          <w:rPr>
            <w:sz w:val="24"/>
            <w:szCs w:val="24"/>
            <w:lang w:val="el-GR"/>
            <w:rPrChange w:id="724" w:author="Καρμίρης Αγγελος" w:date="2020-01-03T10:44:00Z">
              <w:rPr>
                <w:sz w:val="24"/>
                <w:szCs w:val="24"/>
              </w:rPr>
            </w:rPrChange>
          </w:rPr>
          <w:delText>3</w:delText>
        </w:r>
      </w:del>
    </w:p>
    <w:p w:rsidR="006B2544" w:rsidRPr="009F37EC" w:rsidDel="00E474FD" w:rsidRDefault="006B2544" w:rsidP="006B2544">
      <w:pPr>
        <w:numPr>
          <w:ilvl w:val="0"/>
          <w:numId w:val="9"/>
        </w:numPr>
        <w:jc w:val="both"/>
        <w:rPr>
          <w:del w:id="725" w:author="Καρμίρης Αγγελος" w:date="2020-01-03T10:44:00Z"/>
          <w:sz w:val="24"/>
          <w:szCs w:val="24"/>
          <w:lang w:val="el-GR"/>
        </w:rPr>
      </w:pPr>
      <w:del w:id="726" w:author="Καρμίρης Αγγελος" w:date="2020-01-03T10:44:00Z">
        <w:r w:rsidRPr="009F37EC" w:rsidDel="00E474FD">
          <w:rPr>
            <w:sz w:val="24"/>
            <w:szCs w:val="24"/>
            <w:lang w:val="el-GR"/>
          </w:rPr>
          <w:delText>147</w:delText>
        </w:r>
        <w:r w:rsidR="002D341E" w:rsidRPr="00E474FD" w:rsidDel="00E474FD">
          <w:rPr>
            <w:sz w:val="24"/>
            <w:szCs w:val="24"/>
            <w:lang w:val="el-GR"/>
            <w:rPrChange w:id="727" w:author="Καρμίρης Αγγελος" w:date="2020-01-03T10:44:00Z">
              <w:rPr>
                <w:sz w:val="24"/>
                <w:szCs w:val="24"/>
              </w:rPr>
            </w:rPrChange>
          </w:rPr>
          <w:delText>.</w:delText>
        </w:r>
        <w:r w:rsidRPr="009F37EC" w:rsidDel="00E474FD">
          <w:rPr>
            <w:sz w:val="24"/>
            <w:szCs w:val="24"/>
            <w:lang w:val="el-GR"/>
          </w:rPr>
          <w:delText>1</w:delText>
        </w:r>
        <w:r w:rsidR="002D341E" w:rsidRPr="00E474FD" w:rsidDel="00E474FD">
          <w:rPr>
            <w:sz w:val="24"/>
            <w:szCs w:val="24"/>
            <w:lang w:val="el-GR"/>
            <w:rPrChange w:id="728" w:author="Καρμίρης Αγγελος" w:date="2020-01-03T10:44:00Z">
              <w:rPr>
                <w:sz w:val="24"/>
                <w:szCs w:val="24"/>
              </w:rPr>
            </w:rPrChange>
          </w:rPr>
          <w:delText>5</w:delText>
        </w:r>
      </w:del>
    </w:p>
    <w:p w:rsidR="006B2544" w:rsidRPr="009F37EC" w:rsidDel="00E474FD" w:rsidRDefault="006B2544" w:rsidP="006B2544">
      <w:pPr>
        <w:numPr>
          <w:ilvl w:val="0"/>
          <w:numId w:val="9"/>
        </w:numPr>
        <w:jc w:val="both"/>
        <w:rPr>
          <w:del w:id="729" w:author="Καρμίρης Αγγελος" w:date="2020-01-03T10:44:00Z"/>
          <w:sz w:val="24"/>
          <w:szCs w:val="24"/>
          <w:lang w:val="el-GR"/>
        </w:rPr>
      </w:pPr>
      <w:del w:id="730" w:author="Καρμίρης Αγγελος" w:date="2020-01-03T10:44:00Z">
        <w:r w:rsidRPr="009F37EC" w:rsidDel="00E474FD">
          <w:rPr>
            <w:sz w:val="24"/>
            <w:szCs w:val="24"/>
            <w:lang w:val="el-GR"/>
          </w:rPr>
          <w:delText>144</w:delText>
        </w:r>
        <w:r w:rsidR="002D341E" w:rsidRPr="00E474FD" w:rsidDel="00E474FD">
          <w:rPr>
            <w:sz w:val="24"/>
            <w:szCs w:val="24"/>
            <w:lang w:val="el-GR"/>
            <w:rPrChange w:id="731" w:author="Καρμίρης Αγγελος" w:date="2020-01-03T10:44:00Z">
              <w:rPr>
                <w:sz w:val="24"/>
                <w:szCs w:val="24"/>
              </w:rPr>
            </w:rPrChange>
          </w:rPr>
          <w:delText>.</w:delText>
        </w:r>
        <w:r w:rsidRPr="009F37EC" w:rsidDel="00E474FD">
          <w:rPr>
            <w:sz w:val="24"/>
            <w:szCs w:val="24"/>
            <w:lang w:val="el-GR"/>
          </w:rPr>
          <w:delText>4</w:delText>
        </w:r>
        <w:r w:rsidR="002D341E" w:rsidRPr="00E474FD" w:rsidDel="00E474FD">
          <w:rPr>
            <w:sz w:val="24"/>
            <w:szCs w:val="24"/>
            <w:lang w:val="el-GR"/>
            <w:rPrChange w:id="732" w:author="Καρμίρης Αγγελος" w:date="2020-01-03T10:44:00Z">
              <w:rPr>
                <w:sz w:val="24"/>
                <w:szCs w:val="24"/>
              </w:rPr>
            </w:rPrChange>
          </w:rPr>
          <w:delText>1</w:delText>
        </w:r>
      </w:del>
    </w:p>
    <w:p w:rsidR="006B2544" w:rsidRPr="009F37EC" w:rsidDel="00E474FD" w:rsidRDefault="006B2544" w:rsidP="006B2544">
      <w:pPr>
        <w:numPr>
          <w:ilvl w:val="0"/>
          <w:numId w:val="9"/>
        </w:numPr>
        <w:jc w:val="both"/>
        <w:rPr>
          <w:del w:id="733" w:author="Καρμίρης Αγγελος" w:date="2020-01-03T10:44:00Z"/>
          <w:sz w:val="24"/>
          <w:szCs w:val="24"/>
          <w:lang w:val="el-GR"/>
        </w:rPr>
      </w:pPr>
      <w:del w:id="734" w:author="Καρμίρης Αγγελος" w:date="2020-01-03T10:44:00Z">
        <w:r w:rsidRPr="009F37EC" w:rsidDel="00E474FD">
          <w:rPr>
            <w:sz w:val="24"/>
            <w:szCs w:val="24"/>
            <w:lang w:val="el-GR"/>
          </w:rPr>
          <w:delText>141</w:delText>
        </w:r>
        <w:r w:rsidR="002D341E" w:rsidRPr="00E474FD" w:rsidDel="00E474FD">
          <w:rPr>
            <w:sz w:val="24"/>
            <w:szCs w:val="24"/>
            <w:lang w:val="el-GR"/>
            <w:rPrChange w:id="735" w:author="Καρμίρης Αγγελος" w:date="2020-01-03T10:44:00Z">
              <w:rPr>
                <w:sz w:val="24"/>
                <w:szCs w:val="24"/>
              </w:rPr>
            </w:rPrChange>
          </w:rPr>
          <w:delText>.</w:delText>
        </w:r>
        <w:r w:rsidRPr="009F37EC" w:rsidDel="00E474FD">
          <w:rPr>
            <w:sz w:val="24"/>
            <w:szCs w:val="24"/>
            <w:lang w:val="el-GR"/>
          </w:rPr>
          <w:delText>6</w:delText>
        </w:r>
        <w:r w:rsidR="002D341E" w:rsidRPr="00E474FD" w:rsidDel="00E474FD">
          <w:rPr>
            <w:sz w:val="24"/>
            <w:szCs w:val="24"/>
            <w:lang w:val="el-GR"/>
            <w:rPrChange w:id="736" w:author="Καρμίρης Αγγελος" w:date="2020-01-03T10:44:00Z">
              <w:rPr>
                <w:sz w:val="24"/>
                <w:szCs w:val="24"/>
              </w:rPr>
            </w:rPrChange>
          </w:rPr>
          <w:delText>1</w:delText>
        </w:r>
      </w:del>
    </w:p>
    <w:p w:rsidR="006B2544" w:rsidRPr="009F37EC" w:rsidDel="00E474FD" w:rsidRDefault="006B2544" w:rsidP="006B2544">
      <w:pPr>
        <w:numPr>
          <w:ilvl w:val="0"/>
          <w:numId w:val="9"/>
        </w:numPr>
        <w:jc w:val="both"/>
        <w:rPr>
          <w:del w:id="737" w:author="Καρμίρης Αγγελος" w:date="2020-01-03T10:44:00Z"/>
          <w:sz w:val="24"/>
          <w:szCs w:val="24"/>
          <w:lang w:val="el-GR"/>
        </w:rPr>
      </w:pPr>
      <w:del w:id="738" w:author="Καρμίρης Αγγελος" w:date="2020-01-03T10:44:00Z">
        <w:r w:rsidRPr="009F37EC" w:rsidDel="00E474FD">
          <w:rPr>
            <w:sz w:val="24"/>
            <w:szCs w:val="24"/>
            <w:lang w:val="el-GR"/>
          </w:rPr>
          <w:delText>138</w:delText>
        </w:r>
        <w:r w:rsidR="002D341E" w:rsidRPr="00E474FD" w:rsidDel="00E474FD">
          <w:rPr>
            <w:sz w:val="24"/>
            <w:szCs w:val="24"/>
            <w:lang w:val="el-GR"/>
            <w:rPrChange w:id="739" w:author="Καρμίρης Αγγελος" w:date="2020-01-03T10:44:00Z">
              <w:rPr>
                <w:sz w:val="24"/>
                <w:szCs w:val="24"/>
              </w:rPr>
            </w:rPrChange>
          </w:rPr>
          <w:delText>.</w:delText>
        </w:r>
        <w:r w:rsidRPr="009F37EC" w:rsidDel="00E474FD">
          <w:rPr>
            <w:sz w:val="24"/>
            <w:szCs w:val="24"/>
            <w:lang w:val="el-GR"/>
          </w:rPr>
          <w:delText>7</w:delText>
        </w:r>
        <w:r w:rsidR="002D341E" w:rsidRPr="00E474FD" w:rsidDel="00E474FD">
          <w:rPr>
            <w:sz w:val="24"/>
            <w:szCs w:val="24"/>
            <w:lang w:val="el-GR"/>
            <w:rPrChange w:id="740" w:author="Καρμίρης Αγγελος" w:date="2020-01-03T10:44:00Z">
              <w:rPr>
                <w:sz w:val="24"/>
                <w:szCs w:val="24"/>
              </w:rPr>
            </w:rPrChange>
          </w:rPr>
          <w:delText>5</w:delText>
        </w:r>
      </w:del>
    </w:p>
    <w:p w:rsidR="001810F3" w:rsidRPr="009F37EC" w:rsidDel="00E474FD" w:rsidRDefault="006B2544" w:rsidP="006B2544">
      <w:pPr>
        <w:numPr>
          <w:ilvl w:val="0"/>
          <w:numId w:val="9"/>
        </w:numPr>
        <w:jc w:val="both"/>
        <w:rPr>
          <w:del w:id="741" w:author="Καρμίρης Αγγελος" w:date="2020-01-03T10:44:00Z"/>
          <w:sz w:val="24"/>
          <w:szCs w:val="24"/>
          <w:lang w:val="el-GR"/>
        </w:rPr>
      </w:pPr>
      <w:del w:id="742" w:author="Καρμίρης Αγγελος" w:date="2020-01-03T10:44:00Z">
        <w:r w:rsidRPr="009F37EC" w:rsidDel="00E474FD">
          <w:rPr>
            <w:sz w:val="24"/>
            <w:szCs w:val="24"/>
            <w:lang w:val="el-GR"/>
          </w:rPr>
          <w:delText>135</w:delText>
        </w:r>
        <w:r w:rsidR="002D341E" w:rsidRPr="00E474FD" w:rsidDel="00E474FD">
          <w:rPr>
            <w:sz w:val="24"/>
            <w:szCs w:val="24"/>
            <w:lang w:val="el-GR"/>
            <w:rPrChange w:id="743" w:author="Καρμίρης Αγγελος" w:date="2020-01-03T10:44:00Z">
              <w:rPr>
                <w:sz w:val="24"/>
                <w:szCs w:val="24"/>
              </w:rPr>
            </w:rPrChange>
          </w:rPr>
          <w:delText>.</w:delText>
        </w:r>
        <w:r w:rsidRPr="009F37EC" w:rsidDel="00E474FD">
          <w:rPr>
            <w:sz w:val="24"/>
            <w:szCs w:val="24"/>
            <w:lang w:val="el-GR"/>
          </w:rPr>
          <w:delText>82</w:delText>
        </w:r>
      </w:del>
    </w:p>
    <w:p w:rsidR="000C2075" w:rsidRPr="009F37EC" w:rsidDel="00E474FD" w:rsidRDefault="000C2075" w:rsidP="006B2544">
      <w:pPr>
        <w:jc w:val="both"/>
        <w:rPr>
          <w:del w:id="744" w:author="Καρμίρης Αγγελος" w:date="2020-01-03T10:44:00Z"/>
          <w:sz w:val="24"/>
          <w:szCs w:val="24"/>
          <w:lang w:val="el-GR"/>
        </w:rPr>
      </w:pPr>
    </w:p>
    <w:p w:rsidR="006B2544" w:rsidRPr="009F37EC" w:rsidDel="00E474FD" w:rsidRDefault="006B2544" w:rsidP="006B2544">
      <w:pPr>
        <w:numPr>
          <w:ilvl w:val="0"/>
          <w:numId w:val="2"/>
        </w:numPr>
        <w:jc w:val="both"/>
        <w:rPr>
          <w:del w:id="745" w:author="Καρμίρης Αγγελος" w:date="2020-01-03T10:44:00Z"/>
          <w:b/>
          <w:bCs/>
          <w:sz w:val="24"/>
          <w:szCs w:val="24"/>
          <w:u w:val="single"/>
          <w:lang w:val="el-GR"/>
        </w:rPr>
      </w:pPr>
      <w:del w:id="746"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Εφαρμόσιμοι Κανονισμοί</w:delText>
        </w:r>
      </w:del>
    </w:p>
    <w:p w:rsidR="00A32737" w:rsidRPr="00E474FD" w:rsidDel="00E474FD" w:rsidRDefault="00A32737" w:rsidP="006B2544">
      <w:pPr>
        <w:ind w:left="1418" w:hanging="709"/>
        <w:jc w:val="both"/>
        <w:rPr>
          <w:del w:id="747" w:author="Καρμίρης Αγγελος" w:date="2020-01-03T10:44:00Z"/>
          <w:sz w:val="24"/>
          <w:szCs w:val="24"/>
          <w:lang w:val="el-GR"/>
          <w:rPrChange w:id="748" w:author="Καρμίρης Αγγελος" w:date="2020-01-03T10:44:00Z">
            <w:rPr>
              <w:del w:id="749" w:author="Καρμίρης Αγγελος" w:date="2020-01-03T10:44:00Z"/>
              <w:sz w:val="24"/>
              <w:szCs w:val="24"/>
            </w:rPr>
          </w:rPrChange>
        </w:rPr>
      </w:pPr>
    </w:p>
    <w:p w:rsidR="006B2544" w:rsidRPr="009F37EC" w:rsidDel="00E474FD" w:rsidRDefault="006B2544" w:rsidP="006B2544">
      <w:pPr>
        <w:ind w:left="1418" w:hanging="709"/>
        <w:jc w:val="both"/>
        <w:rPr>
          <w:del w:id="750" w:author="Καρμίρης Αγγελος" w:date="2020-01-03T10:44:00Z"/>
          <w:sz w:val="24"/>
          <w:szCs w:val="24"/>
          <w:lang w:val="el-GR"/>
        </w:rPr>
      </w:pPr>
      <w:del w:id="751" w:author="Καρμίρης Αγγελος" w:date="2020-01-03T10:44:00Z">
        <w:r w:rsidRPr="009F37EC" w:rsidDel="00E474FD">
          <w:rPr>
            <w:sz w:val="24"/>
            <w:szCs w:val="24"/>
            <w:lang w:val="el-GR"/>
          </w:rPr>
          <w:tab/>
        </w:r>
        <w:r w:rsidRPr="009F37EC" w:rsidDel="00E474FD">
          <w:rPr>
            <w:sz w:val="24"/>
            <w:szCs w:val="24"/>
          </w:rPr>
          <w:delText>IEC</w:delText>
        </w:r>
        <w:r w:rsidRPr="00E474FD" w:rsidDel="00E474FD">
          <w:rPr>
            <w:sz w:val="24"/>
            <w:szCs w:val="24"/>
            <w:lang w:val="el-GR"/>
            <w:rPrChange w:id="752" w:author="Καρμίρης Αγγελος" w:date="2020-01-03T10:44:00Z">
              <w:rPr>
                <w:sz w:val="24"/>
                <w:szCs w:val="24"/>
              </w:rPr>
            </w:rPrChange>
          </w:rPr>
          <w:delText xml:space="preserve"> 60214–1 </w:delText>
        </w:r>
        <w:r w:rsidRPr="009F37EC" w:rsidDel="00E474FD">
          <w:rPr>
            <w:sz w:val="24"/>
            <w:szCs w:val="24"/>
            <w:lang w:val="el-GR"/>
          </w:rPr>
          <w:delText xml:space="preserve">και </w:delText>
        </w:r>
        <w:r w:rsidRPr="009F37EC" w:rsidDel="00E474FD">
          <w:rPr>
            <w:sz w:val="24"/>
            <w:szCs w:val="24"/>
          </w:rPr>
          <w:delText>IEC</w:delText>
        </w:r>
        <w:r w:rsidRPr="00E474FD" w:rsidDel="00E474FD">
          <w:rPr>
            <w:sz w:val="24"/>
            <w:szCs w:val="24"/>
            <w:lang w:val="el-GR"/>
            <w:rPrChange w:id="753" w:author="Καρμίρης Αγγελος" w:date="2020-01-03T10:44:00Z">
              <w:rPr>
                <w:sz w:val="24"/>
                <w:szCs w:val="24"/>
              </w:rPr>
            </w:rPrChange>
          </w:rPr>
          <w:delText xml:space="preserve"> 60</w:delText>
        </w:r>
        <w:r w:rsidR="007850DA" w:rsidRPr="00E474FD" w:rsidDel="00E474FD">
          <w:rPr>
            <w:sz w:val="24"/>
            <w:szCs w:val="24"/>
            <w:lang w:val="el-GR"/>
            <w:rPrChange w:id="754" w:author="Καρμίρης Αγγελος" w:date="2020-01-03T10:44:00Z">
              <w:rPr>
                <w:sz w:val="24"/>
                <w:szCs w:val="24"/>
              </w:rPr>
            </w:rPrChange>
          </w:rPr>
          <w:delText>214-2</w:delText>
        </w:r>
      </w:del>
    </w:p>
    <w:p w:rsidR="006B2544" w:rsidRPr="009F37EC" w:rsidDel="00E474FD" w:rsidRDefault="006B2544" w:rsidP="006B2544">
      <w:pPr>
        <w:ind w:left="1418" w:hanging="709"/>
        <w:jc w:val="both"/>
        <w:rPr>
          <w:del w:id="755" w:author="Καρμίρης Αγγελος" w:date="2020-01-03T10:44:00Z"/>
          <w:sz w:val="24"/>
          <w:szCs w:val="24"/>
          <w:lang w:val="el-GR"/>
        </w:rPr>
      </w:pPr>
      <w:del w:id="756" w:author="Καρμίρης Αγγελος" w:date="2020-01-03T10:44:00Z">
        <w:r w:rsidRPr="009F37EC" w:rsidDel="00E474FD">
          <w:rPr>
            <w:sz w:val="24"/>
            <w:szCs w:val="24"/>
            <w:lang w:val="el-GR"/>
          </w:rPr>
          <w:delText xml:space="preserve">   </w:delText>
        </w:r>
        <w:r w:rsidRPr="009F37EC" w:rsidDel="00E474FD">
          <w:rPr>
            <w:sz w:val="24"/>
            <w:szCs w:val="24"/>
            <w:lang w:val="el-GR"/>
          </w:rPr>
          <w:tab/>
        </w:r>
      </w:del>
    </w:p>
    <w:p w:rsidR="006B2544" w:rsidRPr="009F37EC" w:rsidDel="00E474FD" w:rsidRDefault="006B2544" w:rsidP="006B2544">
      <w:pPr>
        <w:numPr>
          <w:ilvl w:val="0"/>
          <w:numId w:val="2"/>
        </w:numPr>
        <w:jc w:val="both"/>
        <w:rPr>
          <w:del w:id="757" w:author="Καρμίρης Αγγελος" w:date="2020-01-03T10:44:00Z"/>
          <w:sz w:val="24"/>
          <w:szCs w:val="24"/>
          <w:lang w:val="el-GR"/>
        </w:rPr>
      </w:pPr>
      <w:del w:id="758" w:author="Καρμίρης Αγγελος" w:date="2020-01-03T10:44:00Z">
        <w:r w:rsidRPr="009F37EC" w:rsidDel="00E474FD">
          <w:rPr>
            <w:sz w:val="24"/>
            <w:szCs w:val="24"/>
            <w:lang w:val="el-GR"/>
          </w:rPr>
          <w:tab/>
        </w:r>
        <w:r w:rsidRPr="009F37EC" w:rsidDel="00E474FD">
          <w:rPr>
            <w:b/>
            <w:bCs/>
            <w:sz w:val="24"/>
            <w:szCs w:val="24"/>
            <w:u w:val="single"/>
            <w:lang w:val="el-GR"/>
          </w:rPr>
          <w:delText xml:space="preserve">Απαιτούμενη θερμοκρασία λειτουργίας του μηχανισμού αλλαγής </w:delText>
        </w:r>
      </w:del>
    </w:p>
    <w:p w:rsidR="00097944" w:rsidRPr="009F37EC" w:rsidDel="00E474FD" w:rsidRDefault="006B2544" w:rsidP="006B2544">
      <w:pPr>
        <w:jc w:val="both"/>
        <w:rPr>
          <w:del w:id="759" w:author="Καρμίρης Αγγελος" w:date="2020-01-03T10:44:00Z"/>
          <w:b/>
          <w:bCs/>
          <w:sz w:val="24"/>
          <w:szCs w:val="24"/>
          <w:u w:val="single"/>
          <w:lang w:val="el-GR"/>
        </w:rPr>
      </w:pPr>
      <w:del w:id="760"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λήψεως υπό φορτίο</w:delText>
        </w:r>
      </w:del>
    </w:p>
    <w:p w:rsidR="006B2544" w:rsidRPr="009F37EC" w:rsidDel="00E474FD" w:rsidRDefault="006B2544" w:rsidP="006B2544">
      <w:pPr>
        <w:jc w:val="both"/>
        <w:rPr>
          <w:del w:id="761" w:author="Καρμίρης Αγγελος" w:date="2020-01-03T10:44:00Z"/>
          <w:sz w:val="24"/>
          <w:szCs w:val="24"/>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977"/>
      </w:tblGrid>
      <w:tr w:rsidR="00B03B42" w:rsidRPr="00E474FD" w:rsidDel="00E474FD" w:rsidTr="007357E1">
        <w:trPr>
          <w:trHeight w:val="557"/>
          <w:del w:id="762" w:author="Καρμίρης Αγγελος" w:date="2020-01-03T10:44:00Z"/>
        </w:trPr>
        <w:tc>
          <w:tcPr>
            <w:tcW w:w="3119" w:type="dxa"/>
            <w:shd w:val="clear" w:color="auto" w:fill="auto"/>
          </w:tcPr>
          <w:p w:rsidR="00B03B42" w:rsidRPr="0077537B" w:rsidDel="00E474FD" w:rsidRDefault="00B03B42" w:rsidP="0077537B">
            <w:pPr>
              <w:jc w:val="center"/>
              <w:rPr>
                <w:del w:id="763" w:author="Καρμίρης Αγγελος" w:date="2020-01-03T10:44:00Z"/>
                <w:sz w:val="24"/>
                <w:szCs w:val="24"/>
                <w:lang w:val="el-GR"/>
              </w:rPr>
            </w:pPr>
            <w:del w:id="764" w:author="Καρμίρης Αγγελος" w:date="2020-01-03T10:44:00Z">
              <w:r w:rsidRPr="0077537B" w:rsidDel="00E474FD">
                <w:rPr>
                  <w:sz w:val="24"/>
                  <w:szCs w:val="24"/>
                  <w:lang w:val="el-GR"/>
                </w:rPr>
                <w:delText>Ελάχιστη</w:delText>
              </w:r>
            </w:del>
          </w:p>
        </w:tc>
        <w:tc>
          <w:tcPr>
            <w:tcW w:w="2977" w:type="dxa"/>
            <w:shd w:val="clear" w:color="auto" w:fill="auto"/>
          </w:tcPr>
          <w:p w:rsidR="00B03B42" w:rsidRPr="0077537B" w:rsidDel="00E474FD" w:rsidRDefault="00B03B42" w:rsidP="0077537B">
            <w:pPr>
              <w:jc w:val="center"/>
              <w:rPr>
                <w:del w:id="765" w:author="Καρμίρης Αγγελος" w:date="2020-01-03T10:44:00Z"/>
                <w:sz w:val="24"/>
                <w:szCs w:val="24"/>
                <w:lang w:val="el-GR"/>
              </w:rPr>
            </w:pPr>
            <w:del w:id="766" w:author="Καρμίρης Αγγελος" w:date="2020-01-03T10:44:00Z">
              <w:r w:rsidRPr="0077537B" w:rsidDel="00E474FD">
                <w:rPr>
                  <w:sz w:val="24"/>
                  <w:szCs w:val="24"/>
                  <w:lang w:val="el-GR"/>
                </w:rPr>
                <w:delText>Μέγιστη</w:delText>
              </w:r>
            </w:del>
          </w:p>
        </w:tc>
      </w:tr>
      <w:tr w:rsidR="00B03B42" w:rsidRPr="00E474FD" w:rsidDel="00E474FD" w:rsidTr="007357E1">
        <w:trPr>
          <w:trHeight w:val="551"/>
          <w:del w:id="767" w:author="Καρμίρης Αγγελος" w:date="2020-01-03T10:44:00Z"/>
        </w:trPr>
        <w:tc>
          <w:tcPr>
            <w:tcW w:w="3119" w:type="dxa"/>
            <w:shd w:val="clear" w:color="auto" w:fill="auto"/>
          </w:tcPr>
          <w:p w:rsidR="00B03B42" w:rsidRPr="00E474FD" w:rsidDel="00E474FD" w:rsidRDefault="00B03B42" w:rsidP="0077537B">
            <w:pPr>
              <w:jc w:val="center"/>
              <w:rPr>
                <w:del w:id="768" w:author="Καρμίρης Αγγελος" w:date="2020-01-03T10:44:00Z"/>
                <w:sz w:val="24"/>
                <w:szCs w:val="24"/>
                <w:lang w:val="el-GR"/>
                <w:rPrChange w:id="769" w:author="Καρμίρης Αγγελος" w:date="2020-01-03T10:44:00Z">
                  <w:rPr>
                    <w:del w:id="770" w:author="Καρμίρης Αγγελος" w:date="2020-01-03T10:44:00Z"/>
                    <w:sz w:val="24"/>
                    <w:szCs w:val="24"/>
                  </w:rPr>
                </w:rPrChange>
              </w:rPr>
            </w:pPr>
            <w:del w:id="771" w:author="Καρμίρης Αγγελος" w:date="2020-01-03T10:44:00Z">
              <w:r w:rsidRPr="0077537B" w:rsidDel="00E474FD">
                <w:rPr>
                  <w:sz w:val="24"/>
                  <w:szCs w:val="24"/>
                  <w:lang w:val="el-GR"/>
                </w:rPr>
                <w:delText>- 25</w:delText>
              </w:r>
              <w:r w:rsidRPr="0077537B" w:rsidDel="00E474FD">
                <w:rPr>
                  <w:sz w:val="24"/>
                  <w:szCs w:val="24"/>
                  <w:vertAlign w:val="superscript"/>
                  <w:lang w:val="el-GR"/>
                </w:rPr>
                <w:delText>ο</w:delText>
              </w:r>
              <w:r w:rsidRPr="0077537B" w:rsidDel="00E474FD">
                <w:rPr>
                  <w:sz w:val="24"/>
                  <w:szCs w:val="24"/>
                  <w:lang w:val="el-GR"/>
                </w:rPr>
                <w:delText xml:space="preserve"> </w:delText>
              </w:r>
              <w:r w:rsidRPr="0077537B" w:rsidDel="00E474FD">
                <w:rPr>
                  <w:sz w:val="24"/>
                  <w:szCs w:val="24"/>
                </w:rPr>
                <w:delText>C</w:delText>
              </w:r>
            </w:del>
          </w:p>
        </w:tc>
        <w:tc>
          <w:tcPr>
            <w:tcW w:w="2977" w:type="dxa"/>
            <w:shd w:val="clear" w:color="auto" w:fill="auto"/>
          </w:tcPr>
          <w:p w:rsidR="00B03B42" w:rsidRPr="00E474FD" w:rsidDel="00E474FD" w:rsidRDefault="00B03B42" w:rsidP="0077537B">
            <w:pPr>
              <w:jc w:val="center"/>
              <w:rPr>
                <w:del w:id="772" w:author="Καρμίρης Αγγελος" w:date="2020-01-03T10:44:00Z"/>
                <w:sz w:val="24"/>
                <w:szCs w:val="24"/>
                <w:lang w:val="el-GR"/>
                <w:rPrChange w:id="773" w:author="Καρμίρης Αγγελος" w:date="2020-01-03T10:44:00Z">
                  <w:rPr>
                    <w:del w:id="774" w:author="Καρμίρης Αγγελος" w:date="2020-01-03T10:44:00Z"/>
                    <w:sz w:val="24"/>
                    <w:szCs w:val="24"/>
                  </w:rPr>
                </w:rPrChange>
              </w:rPr>
            </w:pPr>
            <w:del w:id="775" w:author="Καρμίρης Αγγελος" w:date="2020-01-03T10:44:00Z">
              <w:r w:rsidRPr="00E474FD" w:rsidDel="00E474FD">
                <w:rPr>
                  <w:sz w:val="24"/>
                  <w:szCs w:val="24"/>
                  <w:lang w:val="el-GR"/>
                  <w:rPrChange w:id="776" w:author="Καρμίρης Αγγελος" w:date="2020-01-03T10:44:00Z">
                    <w:rPr>
                      <w:sz w:val="24"/>
                      <w:szCs w:val="24"/>
                    </w:rPr>
                  </w:rPrChange>
                </w:rPr>
                <w:delText>105</w:delText>
              </w:r>
              <w:r w:rsidRPr="0077537B" w:rsidDel="00E474FD">
                <w:rPr>
                  <w:sz w:val="24"/>
                  <w:szCs w:val="24"/>
                  <w:vertAlign w:val="superscript"/>
                  <w:lang w:val="el-GR"/>
                </w:rPr>
                <w:delText>ο</w:delText>
              </w:r>
              <w:r w:rsidRPr="0077537B" w:rsidDel="00E474FD">
                <w:rPr>
                  <w:sz w:val="24"/>
                  <w:szCs w:val="24"/>
                  <w:lang w:val="el-GR"/>
                </w:rPr>
                <w:delText xml:space="preserve"> </w:delText>
              </w:r>
              <w:r w:rsidRPr="0077537B" w:rsidDel="00E474FD">
                <w:rPr>
                  <w:sz w:val="24"/>
                  <w:szCs w:val="24"/>
                </w:rPr>
                <w:delText>C</w:delText>
              </w:r>
            </w:del>
          </w:p>
          <w:p w:rsidR="00B03B42" w:rsidRPr="00E474FD" w:rsidDel="00E474FD" w:rsidRDefault="00B03B42" w:rsidP="0077537B">
            <w:pPr>
              <w:jc w:val="center"/>
              <w:rPr>
                <w:del w:id="777" w:author="Καρμίρης Αγγελος" w:date="2020-01-03T10:44:00Z"/>
                <w:sz w:val="24"/>
                <w:szCs w:val="24"/>
                <w:lang w:val="el-GR"/>
                <w:rPrChange w:id="778" w:author="Καρμίρης Αγγελος" w:date="2020-01-03T10:44:00Z">
                  <w:rPr>
                    <w:del w:id="779" w:author="Καρμίρης Αγγελος" w:date="2020-01-03T10:44:00Z"/>
                    <w:sz w:val="24"/>
                    <w:szCs w:val="24"/>
                  </w:rPr>
                </w:rPrChange>
              </w:rPr>
            </w:pPr>
          </w:p>
        </w:tc>
      </w:tr>
    </w:tbl>
    <w:p w:rsidR="00956E31" w:rsidDel="00E474FD" w:rsidRDefault="00956E31" w:rsidP="006B2544">
      <w:pPr>
        <w:ind w:left="1418"/>
        <w:jc w:val="both"/>
        <w:rPr>
          <w:del w:id="780" w:author="Καρμίρης Αγγελος" w:date="2020-01-03T10:44:00Z"/>
          <w:sz w:val="24"/>
          <w:szCs w:val="24"/>
          <w:lang w:val="el-GR"/>
        </w:rPr>
      </w:pPr>
    </w:p>
    <w:p w:rsidR="00BF398D" w:rsidRPr="00CF1D4B" w:rsidDel="00E474FD" w:rsidRDefault="00BF398D" w:rsidP="006B2544">
      <w:pPr>
        <w:ind w:left="1418"/>
        <w:jc w:val="both"/>
        <w:rPr>
          <w:del w:id="781" w:author="Καρμίρης Αγγελος" w:date="2020-01-03T10:44:00Z"/>
          <w:sz w:val="24"/>
          <w:szCs w:val="24"/>
          <w:lang w:val="el-GR"/>
        </w:rPr>
      </w:pPr>
      <w:del w:id="782" w:author="Καρμίρης Αγγελος" w:date="2020-01-03T10:44:00Z">
        <w:r w:rsidDel="00E474FD">
          <w:rPr>
            <w:sz w:val="24"/>
            <w:szCs w:val="24"/>
            <w:lang w:val="el-GR"/>
          </w:rPr>
          <w:delText xml:space="preserve">Ο μηχανισμός αλλαγής λήψης </w:delText>
        </w:r>
        <w:r w:rsidR="00671031" w:rsidDel="00E474FD">
          <w:rPr>
            <w:sz w:val="24"/>
            <w:szCs w:val="24"/>
            <w:lang w:val="el-GR"/>
          </w:rPr>
          <w:delText>υπό φορτίο δεν θα περιορίζει την λειτουργία του αυτομετασχηματιστή σε έκτακτη υπερφ</w:delText>
        </w:r>
        <w:r w:rsidR="00AB5E15" w:rsidDel="00E474FD">
          <w:rPr>
            <w:sz w:val="24"/>
            <w:szCs w:val="24"/>
            <w:lang w:val="el-GR"/>
          </w:rPr>
          <w:delText>όρτιση μακράς διάρκειας</w:delText>
        </w:r>
        <w:r w:rsidR="00671031" w:rsidDel="00E474FD">
          <w:rPr>
            <w:sz w:val="24"/>
            <w:szCs w:val="24"/>
            <w:lang w:val="el-GR"/>
          </w:rPr>
          <w:delText xml:space="preserve">, όπως αυτή περιγράφεται στην παρ. </w:delText>
        </w:r>
        <w:r w:rsidR="00671031" w:rsidDel="00E474FD">
          <w:rPr>
            <w:sz w:val="24"/>
            <w:szCs w:val="24"/>
          </w:rPr>
          <w:delText>VII</w:delText>
        </w:r>
        <w:r w:rsidR="00671031" w:rsidRPr="00CF1D4B" w:rsidDel="00E474FD">
          <w:rPr>
            <w:sz w:val="24"/>
            <w:szCs w:val="24"/>
            <w:lang w:val="el-GR"/>
          </w:rPr>
          <w:delText xml:space="preserve">.12, </w:delText>
        </w:r>
        <w:r w:rsidR="00671031" w:rsidDel="00E474FD">
          <w:rPr>
            <w:sz w:val="24"/>
            <w:szCs w:val="24"/>
            <w:lang w:val="el-GR"/>
          </w:rPr>
          <w:delText>κατά την οποία η θερμοκρασία άνω στάθμης λαδιού μπορεί να φτάσει τους 115°</w:delText>
        </w:r>
        <w:r w:rsidR="00671031" w:rsidDel="00E474FD">
          <w:rPr>
            <w:sz w:val="24"/>
            <w:szCs w:val="24"/>
          </w:rPr>
          <w:delText>C</w:delText>
        </w:r>
        <w:r w:rsidR="00671031" w:rsidDel="00E474FD">
          <w:rPr>
            <w:sz w:val="24"/>
            <w:szCs w:val="24"/>
            <w:lang w:val="el-GR"/>
          </w:rPr>
          <w:delText>.</w:delText>
        </w:r>
      </w:del>
    </w:p>
    <w:p w:rsidR="00BF398D" w:rsidRPr="00671031" w:rsidDel="00E474FD" w:rsidRDefault="00BF398D" w:rsidP="006B2544">
      <w:pPr>
        <w:ind w:left="1418"/>
        <w:jc w:val="both"/>
        <w:rPr>
          <w:del w:id="783" w:author="Καρμίρης Αγγελος" w:date="2020-01-03T10:44:00Z"/>
          <w:sz w:val="24"/>
          <w:szCs w:val="24"/>
          <w:lang w:val="el-GR"/>
        </w:rPr>
      </w:pPr>
    </w:p>
    <w:p w:rsidR="006B2544" w:rsidRPr="009F37EC" w:rsidDel="00E474FD" w:rsidRDefault="006B2544" w:rsidP="006B2544">
      <w:pPr>
        <w:numPr>
          <w:ilvl w:val="0"/>
          <w:numId w:val="2"/>
        </w:numPr>
        <w:tabs>
          <w:tab w:val="left" w:pos="1418"/>
          <w:tab w:val="left" w:pos="1701"/>
          <w:tab w:val="left" w:pos="1985"/>
        </w:tabs>
        <w:jc w:val="both"/>
        <w:rPr>
          <w:del w:id="784" w:author="Καρμίρης Αγγελος" w:date="2020-01-03T10:44:00Z"/>
          <w:sz w:val="24"/>
          <w:szCs w:val="24"/>
          <w:lang w:val="el-GR"/>
        </w:rPr>
      </w:pPr>
      <w:del w:id="785"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 xml:space="preserve">Θέση τοποθέτησης των εξαρτημάτων του μηχανισμού αλλαγής </w:delText>
        </w:r>
      </w:del>
    </w:p>
    <w:p w:rsidR="006B2544" w:rsidRPr="009F37EC" w:rsidDel="00E474FD" w:rsidRDefault="006B2544" w:rsidP="006B2544">
      <w:pPr>
        <w:tabs>
          <w:tab w:val="left" w:pos="1418"/>
          <w:tab w:val="left" w:pos="1701"/>
          <w:tab w:val="left" w:pos="1985"/>
        </w:tabs>
        <w:ind w:left="710"/>
        <w:jc w:val="both"/>
        <w:rPr>
          <w:del w:id="786" w:author="Καρμίρης Αγγελος" w:date="2020-01-03T10:44:00Z"/>
          <w:sz w:val="24"/>
          <w:szCs w:val="24"/>
          <w:lang w:val="el-GR"/>
        </w:rPr>
      </w:pPr>
      <w:del w:id="787"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λήψεως υπό φορτίο και μέθοδος εγκατάστασης</w:delText>
        </w:r>
      </w:del>
    </w:p>
    <w:p w:rsidR="00956E31" w:rsidDel="00E474FD" w:rsidRDefault="00956E31" w:rsidP="006B2544">
      <w:pPr>
        <w:tabs>
          <w:tab w:val="left" w:pos="1418"/>
          <w:tab w:val="left" w:pos="1701"/>
          <w:tab w:val="left" w:pos="1985"/>
        </w:tabs>
        <w:ind w:left="710"/>
        <w:jc w:val="both"/>
        <w:rPr>
          <w:del w:id="788" w:author="Καρμίρης Αγγελος" w:date="2020-01-03T10:44:00Z"/>
          <w:sz w:val="24"/>
          <w:szCs w:val="24"/>
          <w:lang w:val="el-GR"/>
        </w:rPr>
      </w:pPr>
    </w:p>
    <w:p w:rsidR="006B2544" w:rsidDel="00E474FD" w:rsidRDefault="006B2544" w:rsidP="006B2544">
      <w:pPr>
        <w:tabs>
          <w:tab w:val="left" w:pos="851"/>
        </w:tabs>
        <w:ind w:left="1418" w:hanging="1418"/>
        <w:jc w:val="both"/>
        <w:rPr>
          <w:del w:id="789" w:author="Καρμίρης Αγγελος" w:date="2020-01-03T10:44:00Z"/>
          <w:sz w:val="24"/>
          <w:szCs w:val="24"/>
          <w:lang w:val="el-GR"/>
        </w:rPr>
      </w:pPr>
      <w:del w:id="790" w:author="Καρμίρης Αγγελος" w:date="2020-01-03T10:44:00Z">
        <w:r w:rsidRPr="009F37EC" w:rsidDel="00E474FD">
          <w:rPr>
            <w:sz w:val="24"/>
            <w:szCs w:val="24"/>
            <w:lang w:val="el-GR"/>
          </w:rPr>
          <w:delText xml:space="preserve">                 α.   Ο διακόπτης εκτροπής και οι αντιστάσεις διάβασης θα πρέπει να είναι μέσα σε δικ</w:delText>
        </w:r>
        <w:r w:rsidR="008F2F46" w:rsidDel="00E474FD">
          <w:rPr>
            <w:sz w:val="24"/>
            <w:szCs w:val="24"/>
            <w:lang w:val="el-GR"/>
          </w:rPr>
          <w:delText>ό</w:delText>
        </w:r>
        <w:r w:rsidRPr="009F37EC" w:rsidDel="00E474FD">
          <w:rPr>
            <w:sz w:val="24"/>
            <w:szCs w:val="24"/>
            <w:lang w:val="el-GR"/>
          </w:rPr>
          <w:delText xml:space="preserve"> τους ερμητικά κλειστ</w:delText>
        </w:r>
        <w:r w:rsidR="008F2F46" w:rsidDel="00E474FD">
          <w:rPr>
            <w:sz w:val="24"/>
            <w:szCs w:val="24"/>
            <w:lang w:val="el-GR"/>
          </w:rPr>
          <w:delText>ό</w:delText>
        </w:r>
        <w:r w:rsidRPr="009F37EC" w:rsidDel="00E474FD">
          <w:rPr>
            <w:sz w:val="24"/>
            <w:szCs w:val="24"/>
            <w:lang w:val="el-GR"/>
          </w:rPr>
          <w:delText xml:space="preserve"> </w:delText>
        </w:r>
        <w:r w:rsidR="008F2F46" w:rsidDel="00E474FD">
          <w:rPr>
            <w:sz w:val="24"/>
            <w:szCs w:val="24"/>
            <w:lang w:val="el-GR"/>
          </w:rPr>
          <w:delText>διαμέρισμα ελαίου</w:delText>
        </w:r>
        <w:r w:rsidRPr="009F37EC" w:rsidDel="00E474FD">
          <w:rPr>
            <w:sz w:val="24"/>
            <w:szCs w:val="24"/>
            <w:lang w:val="el-GR"/>
          </w:rPr>
          <w:delText>.</w:delText>
        </w:r>
      </w:del>
    </w:p>
    <w:p w:rsidR="008F2F46" w:rsidRPr="009F37EC" w:rsidDel="00E474FD" w:rsidRDefault="008F2F46" w:rsidP="006B2544">
      <w:pPr>
        <w:tabs>
          <w:tab w:val="left" w:pos="851"/>
        </w:tabs>
        <w:ind w:left="1418" w:hanging="1418"/>
        <w:jc w:val="both"/>
        <w:rPr>
          <w:del w:id="791" w:author="Καρμίρης Αγγελος" w:date="2020-01-03T10:44:00Z"/>
          <w:sz w:val="24"/>
          <w:szCs w:val="24"/>
          <w:lang w:val="el-GR"/>
        </w:rPr>
      </w:pPr>
      <w:del w:id="792" w:author="Καρμίρης Αγγελος" w:date="2020-01-03T10:44:00Z">
        <w:r w:rsidDel="00E474FD">
          <w:rPr>
            <w:sz w:val="24"/>
            <w:szCs w:val="24"/>
            <w:lang w:val="el-GR"/>
          </w:rPr>
          <w:tab/>
        </w:r>
        <w:r w:rsidDel="00E474FD">
          <w:rPr>
            <w:sz w:val="24"/>
            <w:szCs w:val="24"/>
            <w:lang w:val="el-GR"/>
          </w:rPr>
          <w:tab/>
        </w:r>
        <w:r w:rsidRPr="008F2F46" w:rsidDel="00E474FD">
          <w:rPr>
            <w:sz w:val="24"/>
            <w:szCs w:val="24"/>
            <w:lang w:val="el-GR"/>
          </w:rPr>
          <w:delText>Οι επαφές του διακόπτη εκτροπής θα είναι τύπου κενού.</w:delText>
        </w:r>
      </w:del>
    </w:p>
    <w:p w:rsidR="006B2544" w:rsidRPr="009F37EC" w:rsidDel="00E474FD" w:rsidRDefault="006B2544" w:rsidP="006B2544">
      <w:pPr>
        <w:tabs>
          <w:tab w:val="left" w:pos="851"/>
        </w:tabs>
        <w:ind w:left="1418" w:hanging="1418"/>
        <w:rPr>
          <w:del w:id="793" w:author="Καρμίρης Αγγελος" w:date="2020-01-03T10:44:00Z"/>
          <w:sz w:val="24"/>
          <w:szCs w:val="24"/>
          <w:lang w:val="el-GR"/>
        </w:rPr>
      </w:pPr>
      <w:del w:id="794" w:author="Καρμίρης Αγγελος" w:date="2020-01-03T10:44:00Z">
        <w:r w:rsidRPr="009F37EC" w:rsidDel="00E474FD">
          <w:rPr>
            <w:sz w:val="24"/>
            <w:szCs w:val="24"/>
            <w:lang w:val="el-GR"/>
          </w:rPr>
          <w:delText xml:space="preserve">                 β.  Ο επιλογέας λήψεως και ο επιλογέας αντίστροφης εναλλαγής θα πρέπει να είναι μέσα σ</w:delText>
        </w:r>
        <w:r w:rsidR="008F2F46" w:rsidDel="00E474FD">
          <w:rPr>
            <w:sz w:val="24"/>
            <w:szCs w:val="24"/>
            <w:lang w:val="el-GR"/>
          </w:rPr>
          <w:delText>το</w:delText>
        </w:r>
        <w:r w:rsidRPr="009F37EC" w:rsidDel="00E474FD">
          <w:rPr>
            <w:sz w:val="24"/>
            <w:szCs w:val="24"/>
            <w:lang w:val="el-GR"/>
          </w:rPr>
          <w:delText xml:space="preserve"> λάδι του  αυτομετασχηματιστή.</w:delText>
        </w:r>
      </w:del>
    </w:p>
    <w:p w:rsidR="006B2544" w:rsidRPr="009F37EC" w:rsidDel="00E474FD" w:rsidRDefault="006B2544" w:rsidP="006B2544">
      <w:pPr>
        <w:tabs>
          <w:tab w:val="left" w:pos="851"/>
          <w:tab w:val="left" w:pos="993"/>
        </w:tabs>
        <w:ind w:left="1418" w:hanging="1418"/>
        <w:jc w:val="both"/>
        <w:rPr>
          <w:del w:id="795" w:author="Καρμίρης Αγγελος" w:date="2020-01-03T10:44:00Z"/>
          <w:sz w:val="24"/>
          <w:szCs w:val="24"/>
          <w:lang w:val="el-GR"/>
        </w:rPr>
      </w:pPr>
      <w:del w:id="796" w:author="Καρμίρης Αγγελος" w:date="2020-01-03T10:44:00Z">
        <w:r w:rsidRPr="009F37EC" w:rsidDel="00E474FD">
          <w:rPr>
            <w:sz w:val="24"/>
            <w:szCs w:val="24"/>
            <w:lang w:val="el-GR"/>
          </w:rPr>
          <w:delText xml:space="preserve">                γ.  </w:delText>
        </w:r>
        <w:r w:rsidR="00546815" w:rsidDel="00E474FD">
          <w:rPr>
            <w:sz w:val="24"/>
            <w:szCs w:val="24"/>
            <w:lang w:val="el-GR"/>
          </w:rPr>
          <w:delText>Όλα τα</w:delText>
        </w:r>
        <w:r w:rsidRPr="009F37EC" w:rsidDel="00E474FD">
          <w:rPr>
            <w:sz w:val="24"/>
            <w:szCs w:val="24"/>
            <w:lang w:val="el-GR"/>
          </w:rPr>
          <w:delText xml:space="preserve"> παραπάνω αναφερόμενα </w:delText>
        </w:r>
        <w:r w:rsidR="00546815" w:rsidDel="00E474FD">
          <w:rPr>
            <w:sz w:val="24"/>
            <w:szCs w:val="24"/>
            <w:lang w:val="el-GR"/>
          </w:rPr>
          <w:delText xml:space="preserve">τμήματα του </w:delText>
        </w:r>
        <w:r w:rsidR="00546815" w:rsidDel="00E474FD">
          <w:rPr>
            <w:sz w:val="24"/>
            <w:szCs w:val="24"/>
          </w:rPr>
          <w:delText>OLTC</w:delText>
        </w:r>
        <w:r w:rsidR="00546815" w:rsidRPr="009F37EC" w:rsidDel="00E474FD">
          <w:rPr>
            <w:sz w:val="24"/>
            <w:szCs w:val="24"/>
            <w:lang w:val="el-GR"/>
          </w:rPr>
          <w:delText xml:space="preserve"> </w:delText>
        </w:r>
        <w:r w:rsidRPr="009F37EC" w:rsidDel="00E474FD">
          <w:rPr>
            <w:sz w:val="24"/>
            <w:szCs w:val="24"/>
            <w:lang w:val="el-GR"/>
          </w:rPr>
          <w:delText>θα πρέπει να είναι τοποθετημένα εντός του δοχείου του αυτομετασχηματιστή.</w:delText>
        </w:r>
      </w:del>
    </w:p>
    <w:p w:rsidR="00956E31" w:rsidDel="00E474FD" w:rsidRDefault="00956E31" w:rsidP="006B2544">
      <w:pPr>
        <w:tabs>
          <w:tab w:val="left" w:pos="851"/>
          <w:tab w:val="left" w:pos="993"/>
        </w:tabs>
        <w:ind w:left="1418" w:hanging="1418"/>
        <w:jc w:val="both"/>
        <w:rPr>
          <w:del w:id="797" w:author="Καρμίρης Αγγελος" w:date="2020-01-03T10:44:00Z"/>
          <w:sz w:val="24"/>
          <w:szCs w:val="24"/>
          <w:lang w:val="el-GR"/>
        </w:rPr>
      </w:pPr>
    </w:p>
    <w:p w:rsidR="006B2544" w:rsidRPr="009F37EC" w:rsidDel="00E474FD" w:rsidRDefault="006B2544" w:rsidP="006B2544">
      <w:pPr>
        <w:tabs>
          <w:tab w:val="left" w:pos="851"/>
          <w:tab w:val="left" w:pos="993"/>
        </w:tabs>
        <w:ind w:left="1418" w:hanging="1418"/>
        <w:jc w:val="both"/>
        <w:rPr>
          <w:del w:id="798" w:author="Καρμίρης Αγγελος" w:date="2020-01-03T10:44:00Z"/>
          <w:sz w:val="24"/>
          <w:szCs w:val="24"/>
          <w:lang w:val="el-GR"/>
        </w:rPr>
      </w:pPr>
      <w:del w:id="799" w:author="Καρμίρης Αγγελος" w:date="2020-01-03T10:44:00Z">
        <w:r w:rsidRPr="009F37EC" w:rsidDel="00E474FD">
          <w:rPr>
            <w:sz w:val="24"/>
            <w:szCs w:val="24"/>
            <w:lang w:val="el-GR"/>
          </w:rPr>
          <w:delText xml:space="preserve">                </w:delText>
        </w:r>
        <w:r w:rsidR="00B03B42" w:rsidDel="00E474FD">
          <w:rPr>
            <w:sz w:val="24"/>
            <w:szCs w:val="24"/>
            <w:lang w:val="el-GR"/>
          </w:rPr>
          <w:delText xml:space="preserve">      </w:delText>
        </w:r>
        <w:r w:rsidR="00E0708C" w:rsidRPr="009F37EC" w:rsidDel="00E474FD">
          <w:rPr>
            <w:sz w:val="24"/>
            <w:szCs w:val="24"/>
            <w:lang w:val="el-GR"/>
          </w:rPr>
          <w:delText xml:space="preserve">  </w:delText>
        </w:r>
        <w:r w:rsidRPr="009F37EC" w:rsidDel="00E474FD">
          <w:rPr>
            <w:sz w:val="24"/>
            <w:szCs w:val="24"/>
            <w:lang w:val="el-GR"/>
          </w:rPr>
          <w:delText>Θα πρέπει να υπάρχουν κατάλληλες ανθρωποθυρίδες στο δοχείο του αυτομετασχηματιστή έτσι ώστε ο μηχανισμός αλλαγής λήψεως υπό φορτίο ή εξαρτήματα αυτού να μπορούν να ε</w:delText>
        </w:r>
        <w:r w:rsidR="002F7A03" w:rsidRPr="009F37EC" w:rsidDel="00E474FD">
          <w:rPr>
            <w:sz w:val="24"/>
            <w:szCs w:val="24"/>
            <w:lang w:val="el-GR"/>
          </w:rPr>
          <w:delText>ξα</w:delText>
        </w:r>
        <w:r w:rsidRPr="009F37EC" w:rsidDel="00E474FD">
          <w:rPr>
            <w:sz w:val="24"/>
            <w:szCs w:val="24"/>
            <w:lang w:val="el-GR"/>
          </w:rPr>
          <w:delText>χθούν σε περίπτωση βλάβης.</w:delText>
        </w:r>
      </w:del>
    </w:p>
    <w:p w:rsidR="006B2544" w:rsidRPr="009F37EC" w:rsidDel="00E474FD" w:rsidRDefault="006B2544" w:rsidP="006B2544">
      <w:pPr>
        <w:tabs>
          <w:tab w:val="left" w:pos="851"/>
          <w:tab w:val="left" w:pos="993"/>
        </w:tabs>
        <w:ind w:left="1418" w:hanging="1418"/>
        <w:jc w:val="both"/>
        <w:rPr>
          <w:del w:id="800" w:author="Καρμίρης Αγγελος" w:date="2020-01-03T10:44:00Z"/>
          <w:sz w:val="24"/>
          <w:szCs w:val="24"/>
          <w:lang w:val="el-GR"/>
        </w:rPr>
      </w:pPr>
      <w:del w:id="801" w:author="Καρμίρης Αγγελος" w:date="2020-01-03T10:44:00Z">
        <w:r w:rsidRPr="009F37EC" w:rsidDel="00E474FD">
          <w:rPr>
            <w:sz w:val="24"/>
            <w:szCs w:val="24"/>
            <w:lang w:val="el-GR"/>
          </w:rPr>
          <w:delText xml:space="preserve">                        Είναι πολύ σημαντικό η εξαγωγή του μηχανισμού αλλαγής λήψεως </w:delText>
        </w:r>
        <w:r w:rsidR="002F7A03" w:rsidRPr="009F37EC" w:rsidDel="00E474FD">
          <w:rPr>
            <w:sz w:val="24"/>
            <w:szCs w:val="24"/>
            <w:lang w:val="el-GR"/>
          </w:rPr>
          <w:delText>υ</w:delText>
        </w:r>
        <w:r w:rsidRPr="009F37EC" w:rsidDel="00E474FD">
          <w:rPr>
            <w:sz w:val="24"/>
            <w:szCs w:val="24"/>
            <w:lang w:val="el-GR"/>
          </w:rPr>
          <w:delText>πό φορτίο ή εξαρτ</w:delText>
        </w:r>
        <w:r w:rsidR="002F7A03" w:rsidRPr="009F37EC" w:rsidDel="00E474FD">
          <w:rPr>
            <w:sz w:val="24"/>
            <w:szCs w:val="24"/>
            <w:lang w:val="el-GR"/>
          </w:rPr>
          <w:delText>η</w:delText>
        </w:r>
        <w:r w:rsidRPr="009F37EC" w:rsidDel="00E474FD">
          <w:rPr>
            <w:sz w:val="24"/>
            <w:szCs w:val="24"/>
            <w:lang w:val="el-GR"/>
          </w:rPr>
          <w:delText>μ</w:delText>
        </w:r>
        <w:r w:rsidR="002F7A03" w:rsidRPr="009F37EC" w:rsidDel="00E474FD">
          <w:rPr>
            <w:sz w:val="24"/>
            <w:szCs w:val="24"/>
            <w:lang w:val="el-GR"/>
          </w:rPr>
          <w:delText>ά</w:delText>
        </w:r>
        <w:r w:rsidRPr="009F37EC" w:rsidDel="00E474FD">
          <w:rPr>
            <w:sz w:val="24"/>
            <w:szCs w:val="24"/>
            <w:lang w:val="el-GR"/>
          </w:rPr>
          <w:delText>τ</w:delText>
        </w:r>
        <w:r w:rsidR="002F7A03" w:rsidRPr="009F37EC" w:rsidDel="00E474FD">
          <w:rPr>
            <w:sz w:val="24"/>
            <w:szCs w:val="24"/>
            <w:lang w:val="el-GR"/>
          </w:rPr>
          <w:delText>ων</w:delText>
        </w:r>
        <w:r w:rsidRPr="009F37EC" w:rsidDel="00E474FD">
          <w:rPr>
            <w:sz w:val="24"/>
            <w:szCs w:val="24"/>
            <w:lang w:val="el-GR"/>
          </w:rPr>
          <w:delText xml:space="preserve"> αυτού να μη προκαλεί προβλήματα σε άλλα μέρη του αυτομετασχηματιστή.     </w:delText>
        </w:r>
      </w:del>
    </w:p>
    <w:p w:rsidR="00C86FEC" w:rsidRPr="009F37EC" w:rsidDel="00E474FD" w:rsidRDefault="00C86FEC" w:rsidP="006B2544">
      <w:pPr>
        <w:jc w:val="both"/>
        <w:rPr>
          <w:del w:id="802" w:author="Καρμίρης Αγγελος" w:date="2020-01-03T10:44:00Z"/>
          <w:sz w:val="24"/>
          <w:szCs w:val="24"/>
          <w:lang w:val="el-GR"/>
        </w:rPr>
      </w:pPr>
    </w:p>
    <w:p w:rsidR="006B2544" w:rsidRPr="009F37EC" w:rsidDel="00E474FD" w:rsidRDefault="006B2544" w:rsidP="006B2544">
      <w:pPr>
        <w:numPr>
          <w:ilvl w:val="0"/>
          <w:numId w:val="2"/>
        </w:numPr>
        <w:tabs>
          <w:tab w:val="left" w:pos="1418"/>
          <w:tab w:val="left" w:pos="1701"/>
          <w:tab w:val="left" w:pos="1985"/>
        </w:tabs>
        <w:jc w:val="both"/>
        <w:rPr>
          <w:del w:id="803" w:author="Καρμίρης Αγγελος" w:date="2020-01-03T10:44:00Z"/>
          <w:sz w:val="24"/>
          <w:szCs w:val="24"/>
          <w:lang w:val="el-GR"/>
        </w:rPr>
      </w:pPr>
      <w:del w:id="804"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Δοχείο διαστολής</w:delText>
        </w:r>
        <w:r w:rsidR="00546815" w:rsidDel="00E474FD">
          <w:rPr>
            <w:b/>
            <w:bCs/>
            <w:sz w:val="24"/>
            <w:szCs w:val="24"/>
            <w:u w:val="single"/>
            <w:lang w:val="el-GR"/>
          </w:rPr>
          <w:delText xml:space="preserve"> λαδιού</w:delText>
        </w:r>
        <w:r w:rsidRPr="009F37EC" w:rsidDel="00E474FD">
          <w:rPr>
            <w:b/>
            <w:bCs/>
            <w:sz w:val="24"/>
            <w:szCs w:val="24"/>
            <w:u w:val="single"/>
            <w:lang w:val="el-GR"/>
          </w:rPr>
          <w:delText xml:space="preserve"> του μηχανισμού αλλαγής λήψεως υπό φορτίο</w:delText>
        </w:r>
      </w:del>
    </w:p>
    <w:p w:rsidR="006B2544" w:rsidRPr="009F37EC" w:rsidDel="00E474FD" w:rsidRDefault="00813E23" w:rsidP="004F609D">
      <w:pPr>
        <w:tabs>
          <w:tab w:val="left" w:pos="851"/>
          <w:tab w:val="left" w:pos="993"/>
        </w:tabs>
        <w:ind w:left="1418" w:hanging="1418"/>
        <w:jc w:val="both"/>
        <w:rPr>
          <w:del w:id="805" w:author="Καρμίρης Αγγελος" w:date="2020-01-03T10:44:00Z"/>
          <w:sz w:val="24"/>
          <w:szCs w:val="24"/>
          <w:lang w:val="el-GR"/>
        </w:rPr>
      </w:pPr>
      <w:del w:id="806" w:author="Καρμίρης Αγγελος" w:date="2020-01-03T10:44:00Z">
        <w:r w:rsidDel="00E474FD">
          <w:rPr>
            <w:sz w:val="24"/>
            <w:szCs w:val="24"/>
            <w:lang w:val="el-GR"/>
          </w:rPr>
          <w:tab/>
        </w:r>
        <w:r w:rsidDel="00E474FD">
          <w:rPr>
            <w:sz w:val="24"/>
            <w:szCs w:val="24"/>
            <w:lang w:val="el-GR"/>
          </w:rPr>
          <w:tab/>
        </w:r>
        <w:r w:rsidR="006B2544" w:rsidRPr="009F37EC" w:rsidDel="00E474FD">
          <w:rPr>
            <w:sz w:val="24"/>
            <w:szCs w:val="24"/>
            <w:lang w:val="el-GR"/>
          </w:rPr>
          <w:delText>α.</w:delText>
        </w:r>
        <w:r w:rsidDel="00E474FD">
          <w:rPr>
            <w:sz w:val="24"/>
            <w:szCs w:val="24"/>
            <w:lang w:val="el-GR"/>
          </w:rPr>
          <w:tab/>
        </w:r>
        <w:r w:rsidR="00B03B42" w:rsidDel="00E474FD">
          <w:rPr>
            <w:sz w:val="24"/>
            <w:szCs w:val="24"/>
            <w:lang w:val="el-GR"/>
          </w:rPr>
          <w:delText>Ο</w:delText>
        </w:r>
        <w:r w:rsidR="006B2544" w:rsidRPr="009F37EC" w:rsidDel="00E474FD">
          <w:rPr>
            <w:sz w:val="24"/>
            <w:szCs w:val="24"/>
            <w:lang w:val="el-GR"/>
          </w:rPr>
          <w:delText xml:space="preserve"> διακόπτης εκτροπής και οι αντιστάσεις διάβασης</w:delText>
        </w:r>
        <w:r w:rsidDel="00E474FD">
          <w:rPr>
            <w:sz w:val="24"/>
            <w:szCs w:val="24"/>
            <w:lang w:val="el-GR"/>
          </w:rPr>
          <w:delText xml:space="preserve"> </w:delText>
        </w:r>
        <w:r w:rsidR="006B2544" w:rsidRPr="009F37EC" w:rsidDel="00E474FD">
          <w:rPr>
            <w:sz w:val="24"/>
            <w:szCs w:val="24"/>
            <w:lang w:val="el-GR"/>
          </w:rPr>
          <w:delText>θα πρέπει να διαθέτουν το δικό τους δοχείο διαστολής.</w:delText>
        </w:r>
      </w:del>
    </w:p>
    <w:p w:rsidR="006B2544" w:rsidRPr="000133A5" w:rsidDel="00E474FD" w:rsidRDefault="00546815" w:rsidP="004F609D">
      <w:pPr>
        <w:tabs>
          <w:tab w:val="left" w:pos="851"/>
          <w:tab w:val="left" w:pos="993"/>
        </w:tabs>
        <w:ind w:left="1418" w:hanging="1418"/>
        <w:jc w:val="both"/>
        <w:rPr>
          <w:del w:id="807" w:author="Καρμίρης Αγγελος" w:date="2020-01-03T10:44:00Z"/>
          <w:sz w:val="24"/>
          <w:szCs w:val="24"/>
          <w:lang w:val="el-GR"/>
        </w:rPr>
      </w:pPr>
      <w:del w:id="808" w:author="Καρμίρης Αγγελος" w:date="2020-01-03T10:44:00Z">
        <w:r w:rsidDel="00E474FD">
          <w:rPr>
            <w:sz w:val="24"/>
            <w:szCs w:val="24"/>
            <w:lang w:val="el-GR"/>
          </w:rPr>
          <w:tab/>
        </w:r>
        <w:r w:rsidDel="00E474FD">
          <w:rPr>
            <w:sz w:val="24"/>
            <w:szCs w:val="24"/>
            <w:lang w:val="el-GR"/>
          </w:rPr>
          <w:tab/>
        </w:r>
        <w:r w:rsidR="006B2544" w:rsidRPr="009F37EC" w:rsidDel="00E474FD">
          <w:rPr>
            <w:sz w:val="24"/>
            <w:szCs w:val="24"/>
            <w:lang w:val="el-GR"/>
          </w:rPr>
          <w:delText>β.</w:delText>
        </w:r>
        <w:r w:rsidDel="00E474FD">
          <w:rPr>
            <w:sz w:val="24"/>
            <w:szCs w:val="24"/>
            <w:lang w:val="el-GR"/>
          </w:rPr>
          <w:tab/>
        </w:r>
        <w:r w:rsidR="006B2544" w:rsidRPr="009F37EC" w:rsidDel="00E474FD">
          <w:rPr>
            <w:sz w:val="24"/>
            <w:szCs w:val="24"/>
            <w:lang w:val="el-GR"/>
          </w:rPr>
          <w:delText xml:space="preserve">Το δοχείο διαστολής θα πρέπει να διαθέτει </w:delText>
        </w:r>
        <w:r w:rsidDel="00E474FD">
          <w:rPr>
            <w:sz w:val="24"/>
            <w:szCs w:val="24"/>
            <w:lang w:val="el-GR"/>
          </w:rPr>
          <w:delText xml:space="preserve">έναν μαγνητικό </w:delText>
        </w:r>
        <w:r w:rsidR="006B2544" w:rsidRPr="009F37EC" w:rsidDel="00E474FD">
          <w:rPr>
            <w:sz w:val="24"/>
            <w:szCs w:val="24"/>
            <w:lang w:val="el-GR"/>
          </w:rPr>
          <w:delText>δείκτη στάθμης λαδιού</w:delText>
        </w:r>
        <w:r w:rsidDel="00E474FD">
          <w:rPr>
            <w:sz w:val="24"/>
            <w:szCs w:val="24"/>
            <w:lang w:val="el-GR"/>
          </w:rPr>
          <w:delText>, με μια επαφή σήμανσης χαμηλής στάθμης λαδιού</w:delText>
        </w:r>
        <w:r w:rsidR="006B2544" w:rsidRPr="009F37EC" w:rsidDel="00E474FD">
          <w:rPr>
            <w:sz w:val="24"/>
            <w:szCs w:val="24"/>
            <w:lang w:val="el-GR"/>
          </w:rPr>
          <w:delText>.</w:delText>
        </w:r>
        <w:r w:rsidDel="00E474FD">
          <w:rPr>
            <w:sz w:val="24"/>
            <w:szCs w:val="24"/>
            <w:lang w:val="el-GR"/>
          </w:rPr>
          <w:delText xml:space="preserve"> Το όριο σήμανσης θα ρυθμιστεί για την ονομαστική φόρτιση του αυτομετασχηματιστή και τις θερμοκρασίες περιβάλλοντος της παρ. </w:delText>
        </w:r>
        <w:r w:rsidDel="00E474FD">
          <w:rPr>
            <w:sz w:val="24"/>
            <w:szCs w:val="24"/>
          </w:rPr>
          <w:delText>V</w:delText>
        </w:r>
        <w:r w:rsidRPr="00CF1D4B" w:rsidDel="00E474FD">
          <w:rPr>
            <w:sz w:val="24"/>
            <w:szCs w:val="24"/>
            <w:lang w:val="el-GR"/>
          </w:rPr>
          <w:delText>.</w:delText>
        </w:r>
      </w:del>
    </w:p>
    <w:p w:rsidR="007D6FDD" w:rsidRPr="007D6FDD" w:rsidDel="00E474FD" w:rsidRDefault="007D6FDD" w:rsidP="004F609D">
      <w:pPr>
        <w:tabs>
          <w:tab w:val="left" w:pos="851"/>
          <w:tab w:val="left" w:pos="993"/>
        </w:tabs>
        <w:ind w:left="1418" w:hanging="1418"/>
        <w:jc w:val="both"/>
        <w:rPr>
          <w:del w:id="809" w:author="Καρμίρης Αγγελος" w:date="2020-01-03T10:44:00Z"/>
          <w:sz w:val="24"/>
          <w:szCs w:val="24"/>
          <w:lang w:val="el-GR"/>
        </w:rPr>
      </w:pPr>
      <w:del w:id="810" w:author="Καρμίρης Αγγελος" w:date="2020-01-03T10:44:00Z">
        <w:r w:rsidDel="00E474FD">
          <w:rPr>
            <w:sz w:val="24"/>
            <w:szCs w:val="24"/>
            <w:lang w:val="el-GR"/>
          </w:rPr>
          <w:tab/>
        </w:r>
        <w:r w:rsidDel="00E474FD">
          <w:rPr>
            <w:sz w:val="24"/>
            <w:szCs w:val="24"/>
            <w:lang w:val="el-GR"/>
          </w:rPr>
          <w:tab/>
          <w:delText>γ.</w:delText>
        </w:r>
        <w:r w:rsidDel="00E474FD">
          <w:rPr>
            <w:sz w:val="24"/>
            <w:szCs w:val="24"/>
            <w:lang w:val="el-GR"/>
          </w:rPr>
          <w:tab/>
          <w:delText>Τ</w:delText>
        </w:r>
        <w:r w:rsidRPr="009F37EC" w:rsidDel="00E474FD">
          <w:rPr>
            <w:sz w:val="24"/>
            <w:szCs w:val="24"/>
            <w:lang w:val="el-GR"/>
          </w:rPr>
          <w:delText>ο δοχείο</w:delText>
        </w:r>
        <w:r w:rsidDel="00E474FD">
          <w:rPr>
            <w:sz w:val="24"/>
            <w:szCs w:val="24"/>
            <w:lang w:val="el-GR"/>
          </w:rPr>
          <w:delText xml:space="preserve"> διαστολής</w:delText>
        </w:r>
        <w:r w:rsidRPr="009F37EC" w:rsidDel="00E474FD">
          <w:rPr>
            <w:sz w:val="24"/>
            <w:szCs w:val="24"/>
            <w:lang w:val="el-GR"/>
          </w:rPr>
          <w:delText xml:space="preserve"> θα συνδέεται με αναπνευστήρα</w:delText>
        </w:r>
        <w:r w:rsidDel="00E474FD">
          <w:rPr>
            <w:sz w:val="24"/>
            <w:szCs w:val="24"/>
            <w:lang w:val="el-GR"/>
          </w:rPr>
          <w:delText>,</w:delText>
        </w:r>
        <w:r w:rsidRPr="009F37EC" w:rsidDel="00E474FD">
          <w:rPr>
            <w:sz w:val="24"/>
            <w:szCs w:val="24"/>
            <w:lang w:val="el-GR"/>
          </w:rPr>
          <w:delText xml:space="preserve"> ο οποίος θα περιέχει υγροσκοπική ουσία (σιλικόνη). </w:delText>
        </w:r>
      </w:del>
    </w:p>
    <w:p w:rsidR="006B2544" w:rsidDel="00E474FD" w:rsidRDefault="006B2544" w:rsidP="007049D3">
      <w:pPr>
        <w:ind w:left="1418" w:hanging="698"/>
        <w:jc w:val="both"/>
        <w:rPr>
          <w:del w:id="811" w:author="Καρμίρης Αγγελος" w:date="2020-01-03T10:44:00Z"/>
          <w:sz w:val="24"/>
          <w:szCs w:val="24"/>
          <w:lang w:val="el-GR"/>
        </w:rPr>
      </w:pPr>
      <w:del w:id="812" w:author="Καρμίρης Αγγελος" w:date="2020-01-03T10:44:00Z">
        <w:r w:rsidRPr="009F37EC" w:rsidDel="00E474FD">
          <w:rPr>
            <w:sz w:val="24"/>
            <w:szCs w:val="24"/>
            <w:lang w:val="el-GR"/>
          </w:rPr>
          <w:delText xml:space="preserve">   </w:delText>
        </w:r>
        <w:r w:rsidRPr="009F37EC" w:rsidDel="00E474FD">
          <w:rPr>
            <w:sz w:val="24"/>
            <w:szCs w:val="24"/>
            <w:lang w:val="el-GR"/>
          </w:rPr>
          <w:tab/>
        </w:r>
        <w:r w:rsidR="007049D3" w:rsidRPr="00DE3714" w:rsidDel="00E474FD">
          <w:rPr>
            <w:sz w:val="24"/>
            <w:szCs w:val="24"/>
            <w:lang w:val="el-GR"/>
          </w:rPr>
          <w:delText>Ο</w:delText>
        </w:r>
        <w:r w:rsidR="007049D3" w:rsidDel="00E474FD">
          <w:rPr>
            <w:sz w:val="24"/>
            <w:szCs w:val="24"/>
            <w:lang w:val="el-GR"/>
          </w:rPr>
          <w:delText xml:space="preserve"> δείκτης στάθμης και ο αναπνευστήρα</w:delText>
        </w:r>
        <w:r w:rsidR="007049D3" w:rsidRPr="00DE3714" w:rsidDel="00E474FD">
          <w:rPr>
            <w:sz w:val="24"/>
            <w:szCs w:val="24"/>
            <w:lang w:val="el-GR"/>
          </w:rPr>
          <w:delText>ς θα είναι σχεδιασμένοι και δοκιμασμένοι</w:delText>
        </w:r>
        <w:r w:rsidR="007049D3" w:rsidDel="00E474FD">
          <w:rPr>
            <w:sz w:val="24"/>
            <w:szCs w:val="24"/>
            <w:lang w:val="el-GR"/>
          </w:rPr>
          <w:delText xml:space="preserve"> σύμφωνα με τα πρότυπα EN 50216-1 και EN 50216-</w:delText>
        </w:r>
        <w:r w:rsidR="007049D3" w:rsidRPr="00DE3714" w:rsidDel="00E474FD">
          <w:rPr>
            <w:sz w:val="24"/>
            <w:szCs w:val="24"/>
            <w:lang w:val="el-GR"/>
          </w:rPr>
          <w:delText>5. Τα πιστοποιητικά δοκιμών θα πρέπει να επιδειχθούν στον επιθεωρητή του ΑΔΜΗΕ.</w:delText>
        </w:r>
      </w:del>
    </w:p>
    <w:p w:rsidR="00813E23" w:rsidRPr="00546815" w:rsidDel="00E474FD" w:rsidRDefault="00813E23" w:rsidP="004F609D">
      <w:pPr>
        <w:ind w:left="1418" w:hanging="698"/>
        <w:jc w:val="both"/>
        <w:rPr>
          <w:del w:id="813" w:author="Καρμίρης Αγγελος" w:date="2020-01-03T10:44:00Z"/>
          <w:sz w:val="24"/>
          <w:szCs w:val="24"/>
          <w:lang w:val="el-GR"/>
        </w:rPr>
      </w:pPr>
      <w:del w:id="814" w:author="Καρμίρης Αγγελος" w:date="2020-01-03T10:44:00Z">
        <w:r w:rsidDel="00E474FD">
          <w:rPr>
            <w:sz w:val="24"/>
            <w:szCs w:val="24"/>
            <w:lang w:val="el-GR"/>
          </w:rPr>
          <w:tab/>
        </w:r>
        <w:r w:rsidRPr="009D4B50" w:rsidDel="00E474FD">
          <w:rPr>
            <w:sz w:val="24"/>
            <w:szCs w:val="24"/>
            <w:u w:val="single"/>
            <w:lang w:val="el-GR"/>
          </w:rPr>
          <w:delText>ΣΗΜΕΙΩΣΗ</w:delText>
        </w:r>
        <w:r w:rsidRPr="004F609D" w:rsidDel="00E474FD">
          <w:rPr>
            <w:sz w:val="24"/>
            <w:szCs w:val="24"/>
            <w:lang w:val="el-GR"/>
          </w:rPr>
          <w:delText>:</w:delText>
        </w:r>
        <w:r w:rsidRPr="00813E23" w:rsidDel="00E474FD">
          <w:rPr>
            <w:sz w:val="24"/>
            <w:szCs w:val="24"/>
            <w:lang w:val="el-GR"/>
          </w:rPr>
          <w:delText xml:space="preserve"> </w:delText>
        </w:r>
        <w:r w:rsidR="00546815" w:rsidDel="00E474FD">
          <w:rPr>
            <w:sz w:val="24"/>
            <w:szCs w:val="24"/>
            <w:lang w:val="el-GR"/>
          </w:rPr>
          <w:delText xml:space="preserve">Το δοχείο διαστολής του </w:delText>
        </w:r>
        <w:r w:rsidR="00546815" w:rsidDel="00E474FD">
          <w:rPr>
            <w:sz w:val="24"/>
            <w:szCs w:val="24"/>
          </w:rPr>
          <w:delText>OLTC</w:delText>
        </w:r>
        <w:r w:rsidR="00546815" w:rsidRPr="00CF1D4B" w:rsidDel="00E474FD">
          <w:rPr>
            <w:sz w:val="24"/>
            <w:szCs w:val="24"/>
            <w:lang w:val="el-GR"/>
          </w:rPr>
          <w:delText xml:space="preserve"> </w:delText>
        </w:r>
        <w:r w:rsidR="00546815" w:rsidDel="00E474FD">
          <w:rPr>
            <w:sz w:val="24"/>
            <w:szCs w:val="24"/>
            <w:lang w:val="el-GR"/>
          </w:rPr>
          <w:delText>μπορεί να είναι ένα διαφορετικό διαμέρισμα του κύριου δοχείου διαστολής του ΑΜ/Σ.</w:delText>
        </w:r>
      </w:del>
    </w:p>
    <w:p w:rsidR="00C86FEC" w:rsidRPr="009F37EC" w:rsidDel="00E474FD" w:rsidRDefault="00C86FEC" w:rsidP="006B2544">
      <w:pPr>
        <w:jc w:val="both"/>
        <w:rPr>
          <w:del w:id="815" w:author="Καρμίρης Αγγελος" w:date="2020-01-03T10:44:00Z"/>
          <w:sz w:val="24"/>
          <w:szCs w:val="24"/>
          <w:lang w:val="el-GR"/>
        </w:rPr>
      </w:pPr>
    </w:p>
    <w:p w:rsidR="006B2544" w:rsidRPr="009F37EC" w:rsidDel="00E474FD" w:rsidRDefault="00C86FEC" w:rsidP="006B2544">
      <w:pPr>
        <w:numPr>
          <w:ilvl w:val="0"/>
          <w:numId w:val="2"/>
        </w:numPr>
        <w:tabs>
          <w:tab w:val="left" w:pos="1418"/>
          <w:tab w:val="left" w:pos="1701"/>
          <w:tab w:val="left" w:pos="1985"/>
        </w:tabs>
        <w:jc w:val="both"/>
        <w:rPr>
          <w:del w:id="816" w:author="Καρμίρης Αγγελος" w:date="2020-01-03T10:44:00Z"/>
          <w:sz w:val="24"/>
          <w:szCs w:val="24"/>
          <w:lang w:val="el-GR"/>
        </w:rPr>
      </w:pPr>
      <w:del w:id="817" w:author="Καρμίρης Αγγελος" w:date="2020-01-03T10:44:00Z">
        <w:r w:rsidRPr="009F37EC" w:rsidDel="00E474FD">
          <w:rPr>
            <w:b/>
            <w:bCs/>
            <w:sz w:val="24"/>
            <w:szCs w:val="24"/>
            <w:lang w:val="el-GR"/>
          </w:rPr>
          <w:delText xml:space="preserve">  </w:delText>
        </w:r>
        <w:r w:rsidR="006B2544" w:rsidRPr="009F37EC" w:rsidDel="00E474FD">
          <w:rPr>
            <w:b/>
            <w:bCs/>
            <w:sz w:val="24"/>
            <w:szCs w:val="24"/>
            <w:lang w:val="el-GR"/>
          </w:rPr>
          <w:delText xml:space="preserve"> </w:delText>
        </w:r>
        <w:r w:rsidR="006B2544" w:rsidRPr="009F37EC" w:rsidDel="00E474FD">
          <w:rPr>
            <w:b/>
            <w:bCs/>
            <w:sz w:val="24"/>
            <w:szCs w:val="24"/>
            <w:u w:val="single"/>
            <w:lang w:val="el-GR"/>
          </w:rPr>
          <w:delText>Τύπος λαδιού του μηχανισμού αλλαγής λήψεως υπό φορτίο</w:delText>
        </w:r>
      </w:del>
    </w:p>
    <w:p w:rsidR="006B2544" w:rsidDel="00E474FD" w:rsidRDefault="006B2544" w:rsidP="006B2544">
      <w:pPr>
        <w:ind w:left="1418" w:hanging="709"/>
        <w:jc w:val="both"/>
        <w:rPr>
          <w:del w:id="818" w:author="Καρμίρης Αγγελος" w:date="2020-01-03T10:44:00Z"/>
          <w:sz w:val="24"/>
          <w:szCs w:val="24"/>
          <w:lang w:val="el-GR"/>
        </w:rPr>
      </w:pPr>
      <w:del w:id="819" w:author="Καρμίρης Αγγελος" w:date="2020-01-03T10:44:00Z">
        <w:r w:rsidRPr="009F37EC" w:rsidDel="00E474FD">
          <w:rPr>
            <w:sz w:val="24"/>
            <w:szCs w:val="24"/>
            <w:lang w:val="el-GR"/>
          </w:rPr>
          <w:delText xml:space="preserve">            Το λάδι που θα χρησιμοποιείται στο διαμέρισμα του διακόπτη εκτροπής και των αντιστάσεων διάβασης θα πρέπει να είναι </w:delText>
        </w:r>
        <w:r w:rsidR="00E320E6" w:rsidDel="00E474FD">
          <w:rPr>
            <w:sz w:val="24"/>
            <w:szCs w:val="24"/>
            <w:lang w:val="el-GR"/>
          </w:rPr>
          <w:delText>ακριβώς όμοιο με αυτό που χρησιμοποιείται στο δοχείο του αυτομετασχηματιστή</w:delText>
        </w:r>
        <w:r w:rsidRPr="009F37EC" w:rsidDel="00E474FD">
          <w:rPr>
            <w:sz w:val="24"/>
            <w:szCs w:val="24"/>
            <w:lang w:val="el-GR"/>
          </w:rPr>
          <w:delText>.</w:delText>
        </w:r>
      </w:del>
    </w:p>
    <w:p w:rsidR="0021325B" w:rsidRPr="009F37EC" w:rsidDel="00E474FD" w:rsidRDefault="0021325B" w:rsidP="006B2544">
      <w:pPr>
        <w:ind w:left="1418" w:hanging="709"/>
        <w:jc w:val="both"/>
        <w:rPr>
          <w:del w:id="820" w:author="Καρμίρης Αγγελος" w:date="2020-01-03T10:44:00Z"/>
          <w:sz w:val="24"/>
          <w:szCs w:val="24"/>
          <w:lang w:val="el-GR"/>
        </w:rPr>
      </w:pPr>
    </w:p>
    <w:p w:rsidR="006B2544" w:rsidRPr="009F37EC" w:rsidDel="00E474FD" w:rsidRDefault="006B2544" w:rsidP="008340D0">
      <w:pPr>
        <w:numPr>
          <w:ilvl w:val="0"/>
          <w:numId w:val="2"/>
        </w:numPr>
        <w:tabs>
          <w:tab w:val="left" w:pos="1418"/>
          <w:tab w:val="left" w:pos="1701"/>
          <w:tab w:val="left" w:pos="1985"/>
        </w:tabs>
        <w:jc w:val="both"/>
        <w:rPr>
          <w:del w:id="821" w:author="Καρμίρης Αγγελος" w:date="2020-01-03T10:44:00Z"/>
          <w:sz w:val="24"/>
          <w:szCs w:val="24"/>
          <w:u w:val="single"/>
          <w:lang w:val="el-GR"/>
        </w:rPr>
      </w:pPr>
      <w:del w:id="822"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 xml:space="preserve">Εξαρτήματα του διαμερίσματος λαδιού του διακόπτη εκτροπής </w:delText>
        </w:r>
      </w:del>
    </w:p>
    <w:p w:rsidR="006B2544" w:rsidRPr="009F37EC" w:rsidDel="00E474FD" w:rsidRDefault="006B2544" w:rsidP="006B2544">
      <w:pPr>
        <w:ind w:left="1418" w:hanging="709"/>
        <w:jc w:val="both"/>
        <w:rPr>
          <w:del w:id="823" w:author="Καρμίρης Αγγελος" w:date="2020-01-03T10:44:00Z"/>
          <w:b/>
          <w:bCs/>
          <w:sz w:val="24"/>
          <w:szCs w:val="24"/>
          <w:u w:val="single"/>
          <w:lang w:val="el-GR"/>
        </w:rPr>
      </w:pPr>
      <w:del w:id="824"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και των αντιστάσεων διάβασης</w:delText>
        </w:r>
      </w:del>
    </w:p>
    <w:p w:rsidR="006B2544" w:rsidRPr="009F37EC" w:rsidDel="00E474FD" w:rsidRDefault="006B2544" w:rsidP="006B2544">
      <w:pPr>
        <w:tabs>
          <w:tab w:val="left" w:pos="1134"/>
        </w:tabs>
        <w:ind w:left="1418" w:hanging="709"/>
        <w:jc w:val="both"/>
        <w:rPr>
          <w:del w:id="825" w:author="Καρμίρης Αγγελος" w:date="2020-01-03T10:44:00Z"/>
          <w:sz w:val="24"/>
          <w:szCs w:val="24"/>
          <w:lang w:val="el-GR"/>
        </w:rPr>
      </w:pPr>
      <w:del w:id="826" w:author="Καρμίρης Αγγελος" w:date="2020-01-03T10:44:00Z">
        <w:r w:rsidRPr="009F37EC" w:rsidDel="00E474FD">
          <w:rPr>
            <w:sz w:val="24"/>
            <w:szCs w:val="24"/>
            <w:lang w:val="el-GR"/>
          </w:rPr>
          <w:delText xml:space="preserve">       </w:delText>
        </w:r>
        <w:r w:rsidR="002F7A03" w:rsidRPr="009F37EC" w:rsidDel="00E474FD">
          <w:rPr>
            <w:sz w:val="24"/>
            <w:szCs w:val="24"/>
            <w:lang w:val="el-GR"/>
          </w:rPr>
          <w:delText xml:space="preserve">    </w:delText>
        </w:r>
        <w:r w:rsidRPr="009F37EC" w:rsidDel="00E474FD">
          <w:rPr>
            <w:sz w:val="24"/>
            <w:szCs w:val="24"/>
            <w:lang w:val="el-GR"/>
          </w:rPr>
          <w:delText xml:space="preserve"> Το διαμέρισμα θα πρέπει να είναι εφοδιασμένο με πώμα πλήρωσης και αδειάσματος.</w:delText>
        </w:r>
      </w:del>
    </w:p>
    <w:p w:rsidR="00C86FEC" w:rsidRPr="009F37EC" w:rsidDel="00E474FD" w:rsidRDefault="00C86FEC" w:rsidP="006B2544">
      <w:pPr>
        <w:tabs>
          <w:tab w:val="left" w:pos="1134"/>
        </w:tabs>
        <w:ind w:left="1418" w:hanging="709"/>
        <w:jc w:val="both"/>
        <w:rPr>
          <w:del w:id="827" w:author="Καρμίρης Αγγελος" w:date="2020-01-03T10:44:00Z"/>
          <w:sz w:val="24"/>
          <w:szCs w:val="24"/>
          <w:lang w:val="el-GR"/>
        </w:rPr>
      </w:pPr>
    </w:p>
    <w:p w:rsidR="006B2544" w:rsidRPr="009F37EC" w:rsidDel="00E474FD" w:rsidRDefault="00D4102D" w:rsidP="006B2544">
      <w:pPr>
        <w:tabs>
          <w:tab w:val="left" w:pos="1134"/>
        </w:tabs>
        <w:ind w:left="1418" w:hanging="709"/>
        <w:jc w:val="both"/>
        <w:rPr>
          <w:del w:id="828" w:author="Καρμίρης Αγγελος" w:date="2020-01-03T10:44:00Z"/>
          <w:b/>
          <w:bCs/>
          <w:sz w:val="24"/>
          <w:szCs w:val="24"/>
          <w:u w:val="single"/>
          <w:lang w:val="el-GR"/>
        </w:rPr>
      </w:pPr>
      <w:del w:id="829" w:author="Καρμίρης Αγγελος" w:date="2020-01-03T10:44:00Z">
        <w:r w:rsidRPr="009F37EC" w:rsidDel="00E474FD">
          <w:rPr>
            <w:b/>
            <w:bCs/>
            <w:sz w:val="24"/>
            <w:szCs w:val="24"/>
            <w:lang w:val="el-GR"/>
          </w:rPr>
          <w:delText xml:space="preserve">10.  </w:delText>
        </w:r>
        <w:r w:rsidR="006B2544" w:rsidRPr="009F37EC" w:rsidDel="00E474FD">
          <w:rPr>
            <w:b/>
            <w:bCs/>
            <w:sz w:val="24"/>
            <w:szCs w:val="24"/>
            <w:lang w:val="el-GR"/>
          </w:rPr>
          <w:delText xml:space="preserve"> </w:delText>
        </w:r>
        <w:r w:rsidR="006B2544" w:rsidRPr="009F37EC" w:rsidDel="00E474FD">
          <w:rPr>
            <w:b/>
            <w:bCs/>
            <w:sz w:val="24"/>
            <w:szCs w:val="24"/>
            <w:u w:val="single"/>
            <w:lang w:val="el-GR"/>
          </w:rPr>
          <w:delText>Ονομαστικά</w:delText>
        </w:r>
        <w:r w:rsidRPr="009F37EC" w:rsidDel="00E474FD">
          <w:rPr>
            <w:b/>
            <w:bCs/>
            <w:sz w:val="24"/>
            <w:szCs w:val="24"/>
            <w:u w:val="single"/>
            <w:lang w:val="el-GR"/>
          </w:rPr>
          <w:delText xml:space="preserve"> και άλλα</w:delText>
        </w:r>
        <w:r w:rsidR="006B2544" w:rsidRPr="009F37EC" w:rsidDel="00E474FD">
          <w:rPr>
            <w:b/>
            <w:bCs/>
            <w:sz w:val="24"/>
            <w:szCs w:val="24"/>
            <w:u w:val="single"/>
            <w:lang w:val="el-GR"/>
          </w:rPr>
          <w:delText xml:space="preserve"> χαρακτηριστικά του μηχανισμού αλλαγής λήψεως υπό φορτίο</w:delText>
        </w:r>
      </w:del>
    </w:p>
    <w:p w:rsidR="006B2544" w:rsidRPr="009F37EC" w:rsidDel="00E474FD" w:rsidRDefault="006B2544" w:rsidP="00CF1D4B">
      <w:pPr>
        <w:tabs>
          <w:tab w:val="left" w:pos="1134"/>
        </w:tabs>
        <w:ind w:left="1418" w:hanging="709"/>
        <w:rPr>
          <w:del w:id="830" w:author="Καρμίρης Αγγελος" w:date="2020-01-03T10:44:00Z"/>
          <w:sz w:val="24"/>
          <w:szCs w:val="24"/>
          <w:lang w:val="el-GR"/>
        </w:rPr>
      </w:pPr>
      <w:del w:id="831" w:author="Καρμίρης Αγγελος" w:date="2020-01-03T10:44:00Z">
        <w:r w:rsidRPr="009F37EC" w:rsidDel="00E474FD">
          <w:rPr>
            <w:sz w:val="24"/>
            <w:szCs w:val="24"/>
            <w:lang w:val="el-GR"/>
          </w:rPr>
          <w:delText xml:space="preserve">       α.   Μονοφασικός ή Τριφασικός                             : Τριφασικός </w:delText>
        </w:r>
      </w:del>
    </w:p>
    <w:p w:rsidR="006B2544" w:rsidRPr="009F37EC" w:rsidDel="00E474FD" w:rsidRDefault="006B2544" w:rsidP="00CF1D4B">
      <w:pPr>
        <w:tabs>
          <w:tab w:val="left" w:pos="1134"/>
        </w:tabs>
        <w:ind w:left="1418" w:hanging="709"/>
        <w:rPr>
          <w:del w:id="832" w:author="Καρμίρης Αγγελος" w:date="2020-01-03T10:44:00Z"/>
          <w:sz w:val="24"/>
          <w:szCs w:val="24"/>
          <w:lang w:val="el-GR"/>
        </w:rPr>
      </w:pPr>
      <w:del w:id="833" w:author="Καρμίρης Αγγελος" w:date="2020-01-03T10:44:00Z">
        <w:r w:rsidRPr="009F37EC" w:rsidDel="00E474FD">
          <w:rPr>
            <w:sz w:val="24"/>
            <w:szCs w:val="24"/>
            <w:lang w:val="el-GR"/>
          </w:rPr>
          <w:delText xml:space="preserve">       β.   Διάταξη λήψεως                                                : Αντ</w:delText>
        </w:r>
        <w:r w:rsidR="002F7A03" w:rsidRPr="009F37EC" w:rsidDel="00E474FD">
          <w:rPr>
            <w:sz w:val="24"/>
            <w:szCs w:val="24"/>
            <w:lang w:val="el-GR"/>
          </w:rPr>
          <w:delText>ι</w:delText>
        </w:r>
        <w:r w:rsidRPr="009F37EC" w:rsidDel="00E474FD">
          <w:rPr>
            <w:sz w:val="24"/>
            <w:szCs w:val="24"/>
            <w:lang w:val="el-GR"/>
          </w:rPr>
          <w:delText>στροφ</w:delText>
        </w:r>
        <w:r w:rsidR="002F7A03" w:rsidRPr="009F37EC" w:rsidDel="00E474FD">
          <w:rPr>
            <w:sz w:val="24"/>
            <w:szCs w:val="24"/>
            <w:lang w:val="el-GR"/>
          </w:rPr>
          <w:delText>ή</w:delText>
        </w:r>
        <w:r w:rsidRPr="009F37EC" w:rsidDel="00E474FD">
          <w:rPr>
            <w:sz w:val="24"/>
            <w:szCs w:val="24"/>
            <w:lang w:val="el-GR"/>
          </w:rPr>
          <w:delText>ς</w:delText>
        </w:r>
      </w:del>
    </w:p>
    <w:p w:rsidR="006B2544" w:rsidRPr="009F37EC" w:rsidDel="00E474FD" w:rsidRDefault="006B2544" w:rsidP="00CF1D4B">
      <w:pPr>
        <w:tabs>
          <w:tab w:val="left" w:pos="1134"/>
        </w:tabs>
        <w:ind w:left="1418" w:hanging="709"/>
        <w:rPr>
          <w:del w:id="834" w:author="Καρμίρης Αγγελος" w:date="2020-01-03T10:44:00Z"/>
          <w:sz w:val="24"/>
          <w:szCs w:val="24"/>
          <w:lang w:val="el-GR"/>
        </w:rPr>
      </w:pPr>
      <w:del w:id="835" w:author="Καρμίρης Αγγελος" w:date="2020-01-03T10:44:00Z">
        <w:r w:rsidRPr="009F37EC" w:rsidDel="00E474FD">
          <w:rPr>
            <w:sz w:val="24"/>
            <w:szCs w:val="24"/>
            <w:lang w:val="el-GR"/>
          </w:rPr>
          <w:delText xml:space="preserve">       γ.   Θέση του μηχανισμού αλλαγής λήψεως</w:delText>
        </w:r>
      </w:del>
    </w:p>
    <w:p w:rsidR="006B2544" w:rsidRPr="009F37EC" w:rsidDel="00E474FD" w:rsidRDefault="006B2544" w:rsidP="00CF1D4B">
      <w:pPr>
        <w:tabs>
          <w:tab w:val="left" w:pos="1134"/>
          <w:tab w:val="left" w:pos="5954"/>
        </w:tabs>
        <w:ind w:left="1418" w:hanging="709"/>
        <w:rPr>
          <w:del w:id="836" w:author="Καρμίρης Αγγελος" w:date="2020-01-03T10:44:00Z"/>
          <w:sz w:val="24"/>
          <w:szCs w:val="24"/>
          <w:lang w:val="el-GR"/>
        </w:rPr>
      </w:pPr>
      <w:del w:id="837" w:author="Καρμίρης Αγγελος" w:date="2020-01-03T10:44:00Z">
        <w:r w:rsidRPr="009F37EC" w:rsidDel="00E474FD">
          <w:rPr>
            <w:sz w:val="24"/>
            <w:szCs w:val="24"/>
            <w:lang w:val="el-GR"/>
          </w:rPr>
          <w:delText xml:space="preserve">             στο τύλιγμα                                                       : Στο </w:delText>
        </w:r>
        <w:r w:rsidR="002774A1" w:rsidDel="00E474FD">
          <w:rPr>
            <w:sz w:val="24"/>
            <w:szCs w:val="24"/>
            <w:lang w:val="el-GR"/>
          </w:rPr>
          <w:delText>άκρο</w:delText>
        </w:r>
        <w:r w:rsidRPr="009F37EC" w:rsidDel="00E474FD">
          <w:rPr>
            <w:sz w:val="24"/>
            <w:szCs w:val="24"/>
            <w:lang w:val="el-GR"/>
          </w:rPr>
          <w:delText xml:space="preserve"> ουδετέρου</w:delText>
        </w:r>
      </w:del>
    </w:p>
    <w:p w:rsidR="006B2544" w:rsidRPr="009F37EC" w:rsidDel="00E474FD" w:rsidRDefault="006B2544" w:rsidP="00CF1D4B">
      <w:pPr>
        <w:tabs>
          <w:tab w:val="left" w:pos="1134"/>
          <w:tab w:val="left" w:pos="5954"/>
        </w:tabs>
        <w:ind w:left="1418" w:hanging="709"/>
        <w:rPr>
          <w:del w:id="838" w:author="Καρμίρης Αγγελος" w:date="2020-01-03T10:44:00Z"/>
          <w:sz w:val="24"/>
          <w:szCs w:val="24"/>
          <w:lang w:val="el-GR"/>
        </w:rPr>
      </w:pPr>
      <w:del w:id="839" w:author="Καρμίρης Αγγελος" w:date="2020-01-03T10:44:00Z">
        <w:r w:rsidRPr="009F37EC" w:rsidDel="00E474FD">
          <w:rPr>
            <w:sz w:val="24"/>
            <w:szCs w:val="24"/>
            <w:lang w:val="el-GR"/>
          </w:rPr>
          <w:delText xml:space="preserve">       </w:delText>
        </w:r>
        <w:r w:rsidR="00942911" w:rsidDel="00E474FD">
          <w:rPr>
            <w:sz w:val="24"/>
            <w:szCs w:val="24"/>
            <w:lang w:val="el-GR"/>
          </w:rPr>
          <w:delText>δ</w:delText>
        </w:r>
        <w:r w:rsidRPr="009F37EC" w:rsidDel="00E474FD">
          <w:rPr>
            <w:sz w:val="24"/>
            <w:szCs w:val="24"/>
            <w:lang w:val="el-GR"/>
          </w:rPr>
          <w:delText>.   Μέγιστο ονομαστικό ρεύμα δι</w:delText>
        </w:r>
        <w:r w:rsidR="00B03B42" w:rsidDel="00E474FD">
          <w:rPr>
            <w:sz w:val="24"/>
            <w:szCs w:val="24"/>
            <w:lang w:val="el-GR"/>
          </w:rPr>
          <w:delText>ά</w:delText>
        </w:r>
        <w:r w:rsidRPr="009F37EC" w:rsidDel="00E474FD">
          <w:rPr>
            <w:sz w:val="24"/>
            <w:szCs w:val="24"/>
            <w:lang w:val="el-GR"/>
          </w:rPr>
          <w:delText>β</w:delText>
        </w:r>
        <w:r w:rsidR="00B03B42" w:rsidDel="00E474FD">
          <w:rPr>
            <w:sz w:val="24"/>
            <w:szCs w:val="24"/>
            <w:lang w:val="el-GR"/>
          </w:rPr>
          <w:delText>α</w:delText>
        </w:r>
        <w:r w:rsidRPr="009F37EC" w:rsidDel="00E474FD">
          <w:rPr>
            <w:sz w:val="24"/>
            <w:szCs w:val="24"/>
            <w:lang w:val="el-GR"/>
          </w:rPr>
          <w:delText>σ</w:delText>
        </w:r>
        <w:r w:rsidR="00B03B42" w:rsidDel="00E474FD">
          <w:rPr>
            <w:sz w:val="24"/>
            <w:szCs w:val="24"/>
            <w:lang w:val="el-GR"/>
          </w:rPr>
          <w:delText>η</w:delText>
        </w:r>
        <w:r w:rsidRPr="009F37EC" w:rsidDel="00E474FD">
          <w:rPr>
            <w:sz w:val="24"/>
            <w:szCs w:val="24"/>
            <w:lang w:val="el-GR"/>
          </w:rPr>
          <w:delText>ς</w:delText>
        </w:r>
        <w:r w:rsidR="00B03B42" w:rsidDel="00E474FD">
          <w:rPr>
            <w:sz w:val="24"/>
            <w:szCs w:val="24"/>
            <w:lang w:val="el-GR"/>
          </w:rPr>
          <w:delText xml:space="preserve">   </w:delText>
        </w:r>
        <w:r w:rsidRPr="009F37EC" w:rsidDel="00E474FD">
          <w:rPr>
            <w:sz w:val="24"/>
            <w:szCs w:val="24"/>
            <w:lang w:val="el-GR"/>
          </w:rPr>
          <w:delText xml:space="preserve">           : </w:delText>
        </w:r>
        <w:r w:rsidR="00942911" w:rsidDel="00E474FD">
          <w:rPr>
            <w:sz w:val="24"/>
            <w:szCs w:val="24"/>
            <w:lang w:val="el-GR"/>
          </w:rPr>
          <w:delText>≥ 800</w:delText>
        </w:r>
        <w:r w:rsidRPr="009F37EC" w:rsidDel="00E474FD">
          <w:rPr>
            <w:sz w:val="24"/>
            <w:szCs w:val="24"/>
            <w:lang w:val="el-GR"/>
          </w:rPr>
          <w:delText xml:space="preserve"> Α</w:delText>
        </w:r>
      </w:del>
    </w:p>
    <w:p w:rsidR="006B2544" w:rsidRPr="009F37EC" w:rsidDel="00E474FD" w:rsidRDefault="006B2544" w:rsidP="00CF1D4B">
      <w:pPr>
        <w:tabs>
          <w:tab w:val="left" w:pos="1134"/>
          <w:tab w:val="left" w:pos="5954"/>
        </w:tabs>
        <w:ind w:left="1418" w:hanging="709"/>
        <w:rPr>
          <w:del w:id="840" w:author="Καρμίρης Αγγελος" w:date="2020-01-03T10:44:00Z"/>
          <w:sz w:val="24"/>
          <w:szCs w:val="24"/>
          <w:lang w:val="el-GR"/>
        </w:rPr>
      </w:pPr>
      <w:del w:id="841" w:author="Καρμίρης Αγγελος" w:date="2020-01-03T10:44:00Z">
        <w:r w:rsidRPr="009F37EC" w:rsidDel="00E474FD">
          <w:rPr>
            <w:sz w:val="24"/>
            <w:szCs w:val="24"/>
            <w:lang w:val="el-GR"/>
          </w:rPr>
          <w:delText xml:space="preserve">      </w:delText>
        </w:r>
        <w:r w:rsidR="002774A1" w:rsidDel="00E474FD">
          <w:rPr>
            <w:sz w:val="24"/>
            <w:szCs w:val="24"/>
            <w:lang w:val="el-GR"/>
          </w:rPr>
          <w:delText xml:space="preserve"> </w:delText>
        </w:r>
        <w:r w:rsidR="00942911" w:rsidDel="00E474FD">
          <w:rPr>
            <w:sz w:val="24"/>
            <w:szCs w:val="24"/>
            <w:lang w:val="el-GR"/>
          </w:rPr>
          <w:delText>ε</w:delText>
        </w:r>
        <w:r w:rsidRPr="009F37EC" w:rsidDel="00E474FD">
          <w:rPr>
            <w:sz w:val="24"/>
            <w:szCs w:val="24"/>
            <w:lang w:val="el-GR"/>
          </w:rPr>
          <w:delText>.  Ονομαστική συχνότητα</w:delText>
        </w:r>
        <w:r w:rsidR="00942911" w:rsidRPr="004F609D" w:rsidDel="00E474FD">
          <w:rPr>
            <w:sz w:val="24"/>
            <w:szCs w:val="24"/>
            <w:lang w:val="el-GR"/>
          </w:rPr>
          <w:delText xml:space="preserve"> </w:delText>
        </w:r>
        <w:r w:rsidRPr="009F37EC" w:rsidDel="00E474FD">
          <w:rPr>
            <w:sz w:val="24"/>
            <w:szCs w:val="24"/>
            <w:lang w:val="el-GR"/>
          </w:rPr>
          <w:delText xml:space="preserve">                                    : 50 Η</w:delText>
        </w:r>
        <w:r w:rsidRPr="009F37EC" w:rsidDel="00E474FD">
          <w:rPr>
            <w:sz w:val="24"/>
            <w:szCs w:val="24"/>
          </w:rPr>
          <w:delText>z</w:delText>
        </w:r>
      </w:del>
    </w:p>
    <w:p w:rsidR="006B2544" w:rsidRPr="00D0051E" w:rsidDel="00E474FD" w:rsidRDefault="006B2544" w:rsidP="00CF1D4B">
      <w:pPr>
        <w:tabs>
          <w:tab w:val="left" w:pos="1134"/>
          <w:tab w:val="left" w:pos="5954"/>
        </w:tabs>
        <w:ind w:left="1418" w:hanging="709"/>
        <w:rPr>
          <w:del w:id="842" w:author="Καρμίρης Αγγελος" w:date="2020-01-03T10:44:00Z"/>
          <w:sz w:val="24"/>
          <w:szCs w:val="24"/>
          <w:lang w:val="el-GR"/>
        </w:rPr>
      </w:pPr>
      <w:del w:id="843" w:author="Καρμίρης Αγγελος" w:date="2020-01-03T10:44:00Z">
        <w:r w:rsidRPr="009F37EC" w:rsidDel="00E474FD">
          <w:rPr>
            <w:sz w:val="24"/>
            <w:szCs w:val="24"/>
            <w:lang w:val="el-GR"/>
          </w:rPr>
          <w:delText xml:space="preserve">       </w:delText>
        </w:r>
        <w:r w:rsidR="00942911" w:rsidDel="00E474FD">
          <w:rPr>
            <w:sz w:val="24"/>
            <w:szCs w:val="24"/>
            <w:lang w:val="el-GR"/>
          </w:rPr>
          <w:delText>στ</w:delText>
        </w:r>
        <w:r w:rsidRPr="009F37EC" w:rsidDel="00E474FD">
          <w:rPr>
            <w:sz w:val="24"/>
            <w:szCs w:val="24"/>
            <w:lang w:val="el-GR"/>
          </w:rPr>
          <w:delText xml:space="preserve">.   Ονομαστική τάση                                           : 123 </w:delText>
        </w:r>
        <w:r w:rsidR="002774A1" w:rsidDel="00E474FD">
          <w:rPr>
            <w:sz w:val="24"/>
            <w:szCs w:val="24"/>
          </w:rPr>
          <w:delText>k</w:delText>
        </w:r>
        <w:r w:rsidRPr="009F37EC" w:rsidDel="00E474FD">
          <w:rPr>
            <w:sz w:val="24"/>
            <w:szCs w:val="24"/>
          </w:rPr>
          <w:delText>V</w:delText>
        </w:r>
        <w:r w:rsidR="002774A1" w:rsidDel="00E474FD">
          <w:rPr>
            <w:sz w:val="24"/>
            <w:szCs w:val="24"/>
          </w:rPr>
          <w:delText>rms</w:delText>
        </w:r>
        <w:r w:rsidR="002774A1" w:rsidDel="00E474FD">
          <w:rPr>
            <w:sz w:val="24"/>
            <w:szCs w:val="24"/>
            <w:lang w:val="el-GR"/>
          </w:rPr>
          <w:delText xml:space="preserve"> </w:delText>
        </w:r>
      </w:del>
    </w:p>
    <w:p w:rsidR="006B2544" w:rsidRPr="009F37EC" w:rsidDel="00E474FD" w:rsidRDefault="006B2544" w:rsidP="00CF1D4B">
      <w:pPr>
        <w:tabs>
          <w:tab w:val="left" w:pos="1134"/>
          <w:tab w:val="left" w:pos="5954"/>
        </w:tabs>
        <w:ind w:left="1418" w:hanging="709"/>
        <w:rPr>
          <w:del w:id="844" w:author="Καρμίρης Αγγελος" w:date="2020-01-03T10:44:00Z"/>
          <w:sz w:val="24"/>
          <w:szCs w:val="24"/>
          <w:lang w:val="el-GR"/>
        </w:rPr>
      </w:pPr>
      <w:del w:id="845" w:author="Καρμίρης Αγγελος" w:date="2020-01-03T10:44:00Z">
        <w:r w:rsidRPr="009F37EC" w:rsidDel="00E474FD">
          <w:rPr>
            <w:sz w:val="24"/>
            <w:szCs w:val="24"/>
            <w:lang w:val="el-GR"/>
          </w:rPr>
          <w:delText xml:space="preserve">       </w:delText>
        </w:r>
        <w:r w:rsidR="00942911" w:rsidDel="00E474FD">
          <w:rPr>
            <w:sz w:val="24"/>
            <w:szCs w:val="24"/>
            <w:lang w:val="el-GR"/>
          </w:rPr>
          <w:delText>ζ</w:delText>
        </w:r>
        <w:r w:rsidRPr="009F37EC" w:rsidDel="00E474FD">
          <w:rPr>
            <w:sz w:val="24"/>
            <w:szCs w:val="24"/>
            <w:lang w:val="el-GR"/>
          </w:rPr>
          <w:delText xml:space="preserve">.   Ονομαστική </w:delText>
        </w:r>
        <w:r w:rsidR="002774A1" w:rsidDel="00E474FD">
          <w:rPr>
            <w:sz w:val="24"/>
            <w:szCs w:val="24"/>
            <w:lang w:val="el-GR"/>
          </w:rPr>
          <w:delText>αντοχή</w:delText>
        </w:r>
        <w:r w:rsidR="002774A1" w:rsidRPr="00CF1D4B" w:rsidDel="00E474FD">
          <w:rPr>
            <w:sz w:val="24"/>
            <w:szCs w:val="24"/>
            <w:lang w:val="el-GR"/>
          </w:rPr>
          <w:delText xml:space="preserve"> </w:delText>
        </w:r>
        <w:r w:rsidR="002774A1" w:rsidDel="00E474FD">
          <w:rPr>
            <w:sz w:val="24"/>
            <w:szCs w:val="24"/>
            <w:lang w:val="el-GR"/>
          </w:rPr>
          <w:delText>σε</w:delText>
        </w:r>
        <w:r w:rsidR="002774A1" w:rsidRPr="009F37EC" w:rsidDel="00E474FD">
          <w:rPr>
            <w:sz w:val="24"/>
            <w:szCs w:val="24"/>
            <w:lang w:val="el-GR"/>
          </w:rPr>
          <w:delText xml:space="preserve"> </w:delText>
        </w:r>
        <w:r w:rsidRPr="009F37EC" w:rsidDel="00E474FD">
          <w:rPr>
            <w:sz w:val="24"/>
            <w:szCs w:val="24"/>
            <w:lang w:val="el-GR"/>
          </w:rPr>
          <w:delText xml:space="preserve">τάση συχνότητας </w:delText>
        </w:r>
      </w:del>
    </w:p>
    <w:p w:rsidR="006B2544" w:rsidRPr="009F37EC" w:rsidDel="00E474FD" w:rsidRDefault="006B2544" w:rsidP="00CF1D4B">
      <w:pPr>
        <w:tabs>
          <w:tab w:val="left" w:pos="1134"/>
          <w:tab w:val="left" w:pos="5954"/>
        </w:tabs>
        <w:ind w:left="1418" w:hanging="709"/>
        <w:rPr>
          <w:del w:id="846" w:author="Καρμίρης Αγγελος" w:date="2020-01-03T10:44:00Z"/>
          <w:sz w:val="24"/>
          <w:szCs w:val="24"/>
          <w:lang w:val="el-GR"/>
        </w:rPr>
      </w:pPr>
      <w:del w:id="847" w:author="Καρμίρης Αγγελος" w:date="2020-01-03T10:44:00Z">
        <w:r w:rsidRPr="009F37EC" w:rsidDel="00E474FD">
          <w:rPr>
            <w:sz w:val="24"/>
            <w:szCs w:val="24"/>
            <w:lang w:val="el-GR"/>
          </w:rPr>
          <w:delText xml:space="preserve">             δικτύου ( 50Η</w:delText>
        </w:r>
        <w:r w:rsidRPr="009F37EC" w:rsidDel="00E474FD">
          <w:rPr>
            <w:sz w:val="24"/>
            <w:szCs w:val="24"/>
          </w:rPr>
          <w:delText>z</w:delText>
        </w:r>
        <w:r w:rsidRPr="009F37EC" w:rsidDel="00E474FD">
          <w:rPr>
            <w:sz w:val="24"/>
            <w:szCs w:val="24"/>
            <w:lang w:val="el-GR"/>
          </w:rPr>
          <w:delText xml:space="preserve">, 1 λεπτό )                                 : 230 </w:delText>
        </w:r>
        <w:r w:rsidR="002774A1" w:rsidDel="00E474FD">
          <w:rPr>
            <w:sz w:val="24"/>
            <w:szCs w:val="24"/>
          </w:rPr>
          <w:delText>k</w:delText>
        </w:r>
        <w:r w:rsidRPr="009F37EC" w:rsidDel="00E474FD">
          <w:rPr>
            <w:sz w:val="24"/>
            <w:szCs w:val="24"/>
          </w:rPr>
          <w:delText>Vrms</w:delText>
        </w:r>
      </w:del>
    </w:p>
    <w:p w:rsidR="006B2544" w:rsidRPr="009F37EC" w:rsidDel="00E474FD" w:rsidRDefault="006B2544" w:rsidP="00CF1D4B">
      <w:pPr>
        <w:tabs>
          <w:tab w:val="left" w:pos="1134"/>
          <w:tab w:val="left" w:pos="5954"/>
        </w:tabs>
        <w:ind w:left="1418" w:hanging="709"/>
        <w:rPr>
          <w:del w:id="848" w:author="Καρμίρης Αγγελος" w:date="2020-01-03T10:44:00Z"/>
          <w:sz w:val="24"/>
          <w:szCs w:val="24"/>
          <w:lang w:val="el-GR"/>
        </w:rPr>
      </w:pPr>
      <w:del w:id="849" w:author="Καρμίρης Αγγελος" w:date="2020-01-03T10:44:00Z">
        <w:r w:rsidRPr="009F37EC" w:rsidDel="00E474FD">
          <w:rPr>
            <w:sz w:val="24"/>
            <w:szCs w:val="24"/>
            <w:lang w:val="el-GR"/>
          </w:rPr>
          <w:delText xml:space="preserve">       </w:delText>
        </w:r>
        <w:r w:rsidR="00942911" w:rsidDel="00E474FD">
          <w:rPr>
            <w:sz w:val="24"/>
            <w:szCs w:val="24"/>
            <w:lang w:val="el-GR"/>
          </w:rPr>
          <w:delText>η</w:delText>
        </w:r>
        <w:r w:rsidRPr="009F37EC" w:rsidDel="00E474FD">
          <w:rPr>
            <w:sz w:val="24"/>
            <w:szCs w:val="24"/>
            <w:lang w:val="el-GR"/>
          </w:rPr>
          <w:delText xml:space="preserve">.   Ονομαστική </w:delText>
        </w:r>
        <w:r w:rsidR="002774A1" w:rsidDel="00E474FD">
          <w:rPr>
            <w:sz w:val="24"/>
            <w:szCs w:val="24"/>
            <w:lang w:val="el-GR"/>
          </w:rPr>
          <w:delText>αντοχή σε</w:delText>
        </w:r>
        <w:r w:rsidR="002774A1" w:rsidRPr="009F37EC" w:rsidDel="00E474FD">
          <w:rPr>
            <w:sz w:val="24"/>
            <w:szCs w:val="24"/>
            <w:lang w:val="el-GR"/>
          </w:rPr>
          <w:delText xml:space="preserve"> </w:delText>
        </w:r>
        <w:r w:rsidRPr="009F37EC" w:rsidDel="00E474FD">
          <w:rPr>
            <w:sz w:val="24"/>
            <w:szCs w:val="24"/>
            <w:lang w:val="el-GR"/>
          </w:rPr>
          <w:delText xml:space="preserve">κεραυνική </w:delText>
        </w:r>
      </w:del>
    </w:p>
    <w:p w:rsidR="006B2544" w:rsidRPr="009F37EC" w:rsidDel="00E474FD" w:rsidRDefault="006B2544" w:rsidP="00CF1D4B">
      <w:pPr>
        <w:tabs>
          <w:tab w:val="left" w:pos="1134"/>
          <w:tab w:val="left" w:pos="5954"/>
        </w:tabs>
        <w:ind w:left="1418" w:hanging="709"/>
        <w:rPr>
          <w:del w:id="850" w:author="Καρμίρης Αγγελος" w:date="2020-01-03T10:44:00Z"/>
          <w:sz w:val="24"/>
          <w:szCs w:val="24"/>
          <w:lang w:val="el-GR"/>
        </w:rPr>
      </w:pPr>
      <w:del w:id="851" w:author="Καρμίρης Αγγελος" w:date="2020-01-03T10:44:00Z">
        <w:r w:rsidRPr="009F37EC" w:rsidDel="00E474FD">
          <w:rPr>
            <w:sz w:val="24"/>
            <w:szCs w:val="24"/>
            <w:lang w:val="el-GR"/>
          </w:rPr>
          <w:delText xml:space="preserve">             </w:delText>
        </w:r>
        <w:r w:rsidR="00C01833" w:rsidRPr="009F37EC" w:rsidDel="00E474FD">
          <w:rPr>
            <w:sz w:val="24"/>
            <w:szCs w:val="24"/>
            <w:lang w:val="el-GR"/>
          </w:rPr>
          <w:delText xml:space="preserve">κρουστική τάση </w:delText>
        </w:r>
        <w:r w:rsidRPr="009F37EC" w:rsidDel="00E474FD">
          <w:rPr>
            <w:sz w:val="24"/>
            <w:szCs w:val="24"/>
            <w:lang w:val="el-GR"/>
          </w:rPr>
          <w:delText>( 1,2/50μ</w:delText>
        </w:r>
        <w:r w:rsidR="002774A1" w:rsidDel="00E474FD">
          <w:rPr>
            <w:sz w:val="24"/>
            <w:szCs w:val="24"/>
          </w:rPr>
          <w:delText>s</w:delText>
        </w:r>
        <w:r w:rsidRPr="009F37EC" w:rsidDel="00E474FD">
          <w:rPr>
            <w:sz w:val="24"/>
            <w:szCs w:val="24"/>
            <w:lang w:val="el-GR"/>
          </w:rPr>
          <w:delText xml:space="preserve"> )                             : 550 </w:delText>
        </w:r>
        <w:r w:rsidR="002774A1" w:rsidDel="00E474FD">
          <w:rPr>
            <w:sz w:val="24"/>
            <w:szCs w:val="24"/>
          </w:rPr>
          <w:delText>k</w:delText>
        </w:r>
        <w:r w:rsidRPr="009F37EC" w:rsidDel="00E474FD">
          <w:rPr>
            <w:sz w:val="24"/>
            <w:szCs w:val="24"/>
          </w:rPr>
          <w:delText>V</w:delText>
        </w:r>
        <w:r w:rsidRPr="009F37EC" w:rsidDel="00E474FD">
          <w:rPr>
            <w:sz w:val="24"/>
            <w:szCs w:val="24"/>
            <w:lang w:val="el-GR"/>
          </w:rPr>
          <w:delText xml:space="preserve"> μέγιστη</w:delText>
        </w:r>
      </w:del>
    </w:p>
    <w:p w:rsidR="002774A1" w:rsidRPr="009F37EC" w:rsidDel="00E474FD" w:rsidRDefault="002774A1" w:rsidP="002774A1">
      <w:pPr>
        <w:tabs>
          <w:tab w:val="left" w:pos="1134"/>
          <w:tab w:val="left" w:pos="5954"/>
        </w:tabs>
        <w:ind w:left="1418" w:hanging="709"/>
        <w:rPr>
          <w:del w:id="852" w:author="Καρμίρης Αγγελος" w:date="2020-01-03T10:44:00Z"/>
          <w:sz w:val="24"/>
          <w:szCs w:val="24"/>
          <w:lang w:val="el-GR"/>
        </w:rPr>
      </w:pPr>
      <w:del w:id="853" w:author="Καρμίρης Αγγελος" w:date="2020-01-03T10:44:00Z">
        <w:r w:rsidRPr="009F37EC" w:rsidDel="00E474FD">
          <w:rPr>
            <w:sz w:val="24"/>
            <w:szCs w:val="24"/>
            <w:lang w:val="el-GR"/>
          </w:rPr>
          <w:delText xml:space="preserve">       </w:delText>
        </w:r>
        <w:r w:rsidDel="00E474FD">
          <w:rPr>
            <w:sz w:val="24"/>
            <w:szCs w:val="24"/>
            <w:lang w:val="el-GR"/>
          </w:rPr>
          <w:delText>θ</w:delText>
        </w:r>
        <w:r w:rsidRPr="009F37EC" w:rsidDel="00E474FD">
          <w:rPr>
            <w:sz w:val="24"/>
            <w:szCs w:val="24"/>
            <w:lang w:val="el-GR"/>
          </w:rPr>
          <w:delText xml:space="preserve">.   Ονομαστική </w:delText>
        </w:r>
        <w:r w:rsidR="00C01833" w:rsidDel="00E474FD">
          <w:rPr>
            <w:sz w:val="24"/>
            <w:szCs w:val="24"/>
            <w:lang w:val="el-GR"/>
          </w:rPr>
          <w:delText xml:space="preserve">αντοχή σε  </w:delText>
        </w:r>
        <w:r w:rsidDel="00E474FD">
          <w:rPr>
            <w:sz w:val="24"/>
            <w:szCs w:val="24"/>
            <w:lang w:val="el-GR"/>
          </w:rPr>
          <w:delText>αποκομμένη</w:delText>
        </w:r>
        <w:r w:rsidRPr="00CF1D4B" w:rsidDel="00E474FD">
          <w:rPr>
            <w:sz w:val="24"/>
            <w:szCs w:val="24"/>
            <w:lang w:val="el-GR"/>
          </w:rPr>
          <w:delText xml:space="preserve"> </w:delText>
        </w:r>
      </w:del>
    </w:p>
    <w:p w:rsidR="002774A1" w:rsidRPr="009F37EC" w:rsidDel="00E474FD" w:rsidRDefault="002774A1" w:rsidP="002774A1">
      <w:pPr>
        <w:tabs>
          <w:tab w:val="left" w:pos="1134"/>
          <w:tab w:val="left" w:pos="5954"/>
        </w:tabs>
        <w:ind w:left="1418" w:hanging="709"/>
        <w:rPr>
          <w:del w:id="854" w:author="Καρμίρης Αγγελος" w:date="2020-01-03T10:44:00Z"/>
          <w:sz w:val="24"/>
          <w:szCs w:val="24"/>
          <w:lang w:val="el-GR"/>
        </w:rPr>
      </w:pPr>
      <w:del w:id="855" w:author="Καρμίρης Αγγελος" w:date="2020-01-03T10:44:00Z">
        <w:r w:rsidRPr="009F37EC" w:rsidDel="00E474FD">
          <w:rPr>
            <w:sz w:val="24"/>
            <w:szCs w:val="24"/>
            <w:lang w:val="el-GR"/>
          </w:rPr>
          <w:delText xml:space="preserve">             </w:delText>
        </w:r>
        <w:r w:rsidR="00C01833" w:rsidRPr="009F37EC" w:rsidDel="00E474FD">
          <w:rPr>
            <w:sz w:val="24"/>
            <w:szCs w:val="24"/>
            <w:lang w:val="el-GR"/>
          </w:rPr>
          <w:delText xml:space="preserve">κεραυνική </w:delText>
        </w:r>
        <w:r w:rsidRPr="009F37EC" w:rsidDel="00E474FD">
          <w:rPr>
            <w:sz w:val="24"/>
            <w:szCs w:val="24"/>
            <w:lang w:val="el-GR"/>
          </w:rPr>
          <w:delText xml:space="preserve">κρουστική τάση </w:delText>
        </w:r>
        <w:r w:rsidDel="00E474FD">
          <w:rPr>
            <w:sz w:val="24"/>
            <w:szCs w:val="24"/>
            <w:lang w:val="el-GR"/>
          </w:rPr>
          <w:delText>( 1,2/</w:delText>
        </w:r>
        <w:r w:rsidRPr="00CF1D4B" w:rsidDel="00E474FD">
          <w:rPr>
            <w:sz w:val="24"/>
            <w:szCs w:val="24"/>
            <w:lang w:val="el-GR"/>
          </w:rPr>
          <w:delText>3-6</w:delText>
        </w:r>
        <w:r w:rsidDel="00E474FD">
          <w:rPr>
            <w:sz w:val="24"/>
            <w:szCs w:val="24"/>
            <w:lang w:val="el-GR"/>
          </w:rPr>
          <w:delText>μ</w:delText>
        </w:r>
        <w:r w:rsidDel="00E474FD">
          <w:rPr>
            <w:sz w:val="24"/>
            <w:szCs w:val="24"/>
          </w:rPr>
          <w:delText>s</w:delText>
        </w:r>
        <w:r w:rsidRPr="009F37EC" w:rsidDel="00E474FD">
          <w:rPr>
            <w:sz w:val="24"/>
            <w:szCs w:val="24"/>
            <w:lang w:val="el-GR"/>
          </w:rPr>
          <w:delText xml:space="preserve"> )</w:delText>
        </w:r>
        <w:r w:rsidDel="00E474FD">
          <w:rPr>
            <w:sz w:val="24"/>
            <w:szCs w:val="24"/>
            <w:lang w:val="el-GR"/>
          </w:rPr>
          <w:delText xml:space="preserve">          : </w:delText>
        </w:r>
        <w:r w:rsidRPr="00CF1D4B" w:rsidDel="00E474FD">
          <w:rPr>
            <w:sz w:val="24"/>
            <w:szCs w:val="24"/>
            <w:lang w:val="el-GR"/>
          </w:rPr>
          <w:delText>605</w:delText>
        </w:r>
        <w:r w:rsidRPr="009F37EC" w:rsidDel="00E474FD">
          <w:rPr>
            <w:sz w:val="24"/>
            <w:szCs w:val="24"/>
            <w:lang w:val="el-GR"/>
          </w:rPr>
          <w:delText xml:space="preserve"> </w:delText>
        </w:r>
        <w:r w:rsidDel="00E474FD">
          <w:rPr>
            <w:sz w:val="24"/>
            <w:szCs w:val="24"/>
          </w:rPr>
          <w:delText>k</w:delText>
        </w:r>
        <w:r w:rsidRPr="009F37EC" w:rsidDel="00E474FD">
          <w:rPr>
            <w:sz w:val="24"/>
            <w:szCs w:val="24"/>
          </w:rPr>
          <w:delText>V</w:delText>
        </w:r>
        <w:r w:rsidRPr="009F37EC" w:rsidDel="00E474FD">
          <w:rPr>
            <w:sz w:val="24"/>
            <w:szCs w:val="24"/>
            <w:lang w:val="el-GR"/>
          </w:rPr>
          <w:delText xml:space="preserve"> μέγιστη</w:delText>
        </w:r>
      </w:del>
    </w:p>
    <w:p w:rsidR="002774A1" w:rsidRPr="009F37EC" w:rsidDel="00E474FD" w:rsidRDefault="002774A1" w:rsidP="002774A1">
      <w:pPr>
        <w:tabs>
          <w:tab w:val="left" w:pos="1134"/>
          <w:tab w:val="left" w:pos="5954"/>
        </w:tabs>
        <w:ind w:left="1418" w:hanging="709"/>
        <w:rPr>
          <w:del w:id="856" w:author="Καρμίρης Αγγελος" w:date="2020-01-03T10:44:00Z"/>
          <w:sz w:val="24"/>
          <w:szCs w:val="24"/>
          <w:lang w:val="el-GR"/>
        </w:rPr>
      </w:pPr>
      <w:del w:id="857" w:author="Καρμίρης Αγγελος" w:date="2020-01-03T10:44:00Z">
        <w:r w:rsidRPr="009F37EC" w:rsidDel="00E474FD">
          <w:rPr>
            <w:sz w:val="24"/>
            <w:szCs w:val="24"/>
            <w:lang w:val="el-GR"/>
          </w:rPr>
          <w:delText xml:space="preserve">       </w:delText>
        </w:r>
        <w:r w:rsidDel="00E474FD">
          <w:rPr>
            <w:sz w:val="24"/>
            <w:szCs w:val="24"/>
            <w:lang w:val="el-GR"/>
          </w:rPr>
          <w:delText>η.   Ονομαστική</w:delText>
        </w:r>
        <w:r w:rsidR="00C01833" w:rsidRPr="00C01833" w:rsidDel="00E474FD">
          <w:rPr>
            <w:sz w:val="24"/>
            <w:szCs w:val="24"/>
            <w:lang w:val="el-GR"/>
          </w:rPr>
          <w:delText xml:space="preserve"> </w:delText>
        </w:r>
        <w:r w:rsidR="00C01833" w:rsidDel="00E474FD">
          <w:rPr>
            <w:sz w:val="24"/>
            <w:szCs w:val="24"/>
            <w:lang w:val="el-GR"/>
          </w:rPr>
          <w:delText>αντοχή σε</w:delText>
        </w:r>
        <w:r w:rsidDel="00E474FD">
          <w:rPr>
            <w:sz w:val="24"/>
            <w:szCs w:val="24"/>
            <w:lang w:val="el-GR"/>
          </w:rPr>
          <w:delText xml:space="preserve"> </w:delText>
        </w:r>
        <w:r w:rsidRPr="009F37EC" w:rsidDel="00E474FD">
          <w:rPr>
            <w:sz w:val="24"/>
            <w:szCs w:val="24"/>
            <w:lang w:val="el-GR"/>
          </w:rPr>
          <w:delText xml:space="preserve">κρουστική τάση </w:delText>
        </w:r>
      </w:del>
    </w:p>
    <w:p w:rsidR="002774A1" w:rsidRPr="009F37EC" w:rsidDel="00E474FD" w:rsidRDefault="002774A1" w:rsidP="002774A1">
      <w:pPr>
        <w:tabs>
          <w:tab w:val="left" w:pos="1134"/>
          <w:tab w:val="left" w:pos="5954"/>
        </w:tabs>
        <w:ind w:left="1418" w:hanging="709"/>
        <w:rPr>
          <w:del w:id="858" w:author="Καρμίρης Αγγελος" w:date="2020-01-03T10:44:00Z"/>
          <w:sz w:val="24"/>
          <w:szCs w:val="24"/>
          <w:lang w:val="el-GR"/>
        </w:rPr>
      </w:pPr>
      <w:del w:id="859" w:author="Καρμίρης Αγγελος" w:date="2020-01-03T10:44:00Z">
        <w:r w:rsidRPr="009F37EC" w:rsidDel="00E474FD">
          <w:rPr>
            <w:sz w:val="24"/>
            <w:szCs w:val="24"/>
            <w:lang w:val="el-GR"/>
          </w:rPr>
          <w:delText xml:space="preserve">             </w:delText>
        </w:r>
        <w:r w:rsidR="00C01833" w:rsidDel="00E474FD">
          <w:rPr>
            <w:sz w:val="24"/>
            <w:szCs w:val="24"/>
            <w:lang w:val="el-GR"/>
          </w:rPr>
          <w:delText xml:space="preserve">χειρισμών </w:delText>
        </w:r>
        <w:r w:rsidRPr="009F37EC" w:rsidDel="00E474FD">
          <w:rPr>
            <w:sz w:val="24"/>
            <w:szCs w:val="24"/>
            <w:lang w:val="el-GR"/>
          </w:rPr>
          <w:delText>( 1,2/50μ</w:delText>
        </w:r>
        <w:r w:rsidDel="00E474FD">
          <w:rPr>
            <w:sz w:val="24"/>
            <w:szCs w:val="24"/>
          </w:rPr>
          <w:delText>s</w:delText>
        </w:r>
        <w:r w:rsidRPr="009F37EC" w:rsidDel="00E474FD">
          <w:rPr>
            <w:sz w:val="24"/>
            <w:szCs w:val="24"/>
            <w:lang w:val="el-GR"/>
          </w:rPr>
          <w:delText xml:space="preserve"> )</w:delText>
        </w:r>
        <w:r w:rsidR="00C01833" w:rsidDel="00E474FD">
          <w:rPr>
            <w:sz w:val="24"/>
            <w:szCs w:val="24"/>
            <w:lang w:val="el-GR"/>
          </w:rPr>
          <w:delText xml:space="preserve"> </w:delText>
        </w:r>
        <w:r w:rsidRPr="009F37EC" w:rsidDel="00E474FD">
          <w:rPr>
            <w:sz w:val="24"/>
            <w:szCs w:val="24"/>
            <w:lang w:val="el-GR"/>
          </w:rPr>
          <w:delText xml:space="preserve">                                      : </w:delText>
        </w:r>
        <w:r w:rsidR="00C01833" w:rsidDel="00E474FD">
          <w:rPr>
            <w:sz w:val="24"/>
            <w:szCs w:val="24"/>
            <w:lang w:val="el-GR"/>
          </w:rPr>
          <w:delText>46</w:delText>
        </w:r>
        <w:r w:rsidRPr="009F37EC" w:rsidDel="00E474FD">
          <w:rPr>
            <w:sz w:val="24"/>
            <w:szCs w:val="24"/>
            <w:lang w:val="el-GR"/>
          </w:rPr>
          <w:delText xml:space="preserve">0 </w:delText>
        </w:r>
        <w:r w:rsidDel="00E474FD">
          <w:rPr>
            <w:sz w:val="24"/>
            <w:szCs w:val="24"/>
          </w:rPr>
          <w:delText>k</w:delText>
        </w:r>
        <w:r w:rsidRPr="009F37EC" w:rsidDel="00E474FD">
          <w:rPr>
            <w:sz w:val="24"/>
            <w:szCs w:val="24"/>
          </w:rPr>
          <w:delText>V</w:delText>
        </w:r>
        <w:r w:rsidRPr="009F37EC" w:rsidDel="00E474FD">
          <w:rPr>
            <w:sz w:val="24"/>
            <w:szCs w:val="24"/>
            <w:lang w:val="el-GR"/>
          </w:rPr>
          <w:delText xml:space="preserve"> μέγιστη</w:delText>
        </w:r>
      </w:del>
    </w:p>
    <w:p w:rsidR="00942911" w:rsidRPr="009F37EC" w:rsidDel="00E474FD" w:rsidRDefault="00942911" w:rsidP="00CF1D4B">
      <w:pPr>
        <w:tabs>
          <w:tab w:val="left" w:pos="1134"/>
          <w:tab w:val="left" w:pos="5954"/>
        </w:tabs>
        <w:ind w:left="1418" w:hanging="709"/>
        <w:rPr>
          <w:del w:id="860" w:author="Καρμίρης Αγγελος" w:date="2020-01-03T10:44:00Z"/>
          <w:sz w:val="24"/>
          <w:szCs w:val="24"/>
          <w:lang w:val="el-GR"/>
        </w:rPr>
      </w:pPr>
      <w:del w:id="861" w:author="Καρμίρης Αγγελος" w:date="2020-01-03T10:44:00Z">
        <w:r w:rsidDel="00E474FD">
          <w:rPr>
            <w:sz w:val="24"/>
            <w:szCs w:val="24"/>
            <w:lang w:val="el-GR"/>
          </w:rPr>
          <w:delText xml:space="preserve">       </w:delText>
        </w:r>
        <w:r w:rsidR="00C01833" w:rsidDel="00E474FD">
          <w:rPr>
            <w:sz w:val="24"/>
            <w:szCs w:val="24"/>
            <w:lang w:val="el-GR"/>
          </w:rPr>
          <w:delText>ι</w:delText>
        </w:r>
        <w:r w:rsidDel="00E474FD">
          <w:rPr>
            <w:sz w:val="24"/>
            <w:szCs w:val="24"/>
            <w:lang w:val="el-GR"/>
          </w:rPr>
          <w:delText>.   Αριθμός ηλεκτρικών λήψεων</w:delText>
        </w:r>
        <w:r w:rsidR="00C01833" w:rsidDel="00E474FD">
          <w:rPr>
            <w:sz w:val="24"/>
            <w:szCs w:val="24"/>
            <w:lang w:val="el-GR"/>
          </w:rPr>
          <w:delText xml:space="preserve"> </w:delText>
        </w:r>
        <w:r w:rsidRPr="009F37EC" w:rsidDel="00E474FD">
          <w:rPr>
            <w:sz w:val="24"/>
            <w:szCs w:val="24"/>
            <w:lang w:val="el-GR"/>
          </w:rPr>
          <w:delText xml:space="preserve">                    </w:delText>
        </w:r>
        <w:r w:rsidDel="00E474FD">
          <w:rPr>
            <w:sz w:val="24"/>
            <w:szCs w:val="24"/>
            <w:lang w:val="el-GR"/>
          </w:rPr>
          <w:delText xml:space="preserve"> </w:delText>
        </w:r>
        <w:r w:rsidRPr="009F37EC" w:rsidDel="00E474FD">
          <w:rPr>
            <w:sz w:val="24"/>
            <w:szCs w:val="24"/>
            <w:lang w:val="el-GR"/>
          </w:rPr>
          <w:delText xml:space="preserve">      : </w:delText>
        </w:r>
        <w:r w:rsidDel="00E474FD">
          <w:rPr>
            <w:sz w:val="24"/>
            <w:szCs w:val="24"/>
            <w:lang w:val="el-GR"/>
          </w:rPr>
          <w:delText>19</w:delText>
        </w:r>
      </w:del>
    </w:p>
    <w:p w:rsidR="00942911" w:rsidRPr="009F37EC" w:rsidDel="00E474FD" w:rsidRDefault="00942911" w:rsidP="00CF1D4B">
      <w:pPr>
        <w:tabs>
          <w:tab w:val="left" w:pos="1134"/>
          <w:tab w:val="left" w:pos="5954"/>
        </w:tabs>
        <w:ind w:left="1418" w:hanging="709"/>
        <w:rPr>
          <w:del w:id="862" w:author="Καρμίρης Αγγελος" w:date="2020-01-03T10:44:00Z"/>
          <w:sz w:val="24"/>
          <w:szCs w:val="24"/>
          <w:lang w:val="el-GR"/>
        </w:rPr>
      </w:pPr>
      <w:del w:id="863" w:author="Καρμίρης Αγγελος" w:date="2020-01-03T10:44:00Z">
        <w:r w:rsidDel="00E474FD">
          <w:rPr>
            <w:sz w:val="24"/>
            <w:szCs w:val="24"/>
            <w:lang w:val="el-GR"/>
          </w:rPr>
          <w:delText xml:space="preserve">       ι</w:delText>
        </w:r>
        <w:r w:rsidR="00C01833" w:rsidDel="00E474FD">
          <w:rPr>
            <w:sz w:val="24"/>
            <w:szCs w:val="24"/>
            <w:lang w:val="el-GR"/>
          </w:rPr>
          <w:delText>α</w:delText>
        </w:r>
        <w:r w:rsidRPr="009F37EC" w:rsidDel="00E474FD">
          <w:rPr>
            <w:sz w:val="24"/>
            <w:szCs w:val="24"/>
            <w:lang w:val="el-GR"/>
          </w:rPr>
          <w:delText>. Ονομαστική</w:delText>
        </w:r>
        <w:r w:rsidDel="00E474FD">
          <w:rPr>
            <w:sz w:val="24"/>
            <w:szCs w:val="24"/>
            <w:lang w:val="el-GR"/>
          </w:rPr>
          <w:delText xml:space="preserve"> βηματική</w:delText>
        </w:r>
        <w:r w:rsidRPr="009F37EC" w:rsidDel="00E474FD">
          <w:rPr>
            <w:sz w:val="24"/>
            <w:szCs w:val="24"/>
            <w:lang w:val="el-GR"/>
          </w:rPr>
          <w:delText xml:space="preserve"> τάση</w:delText>
        </w:r>
        <w:r w:rsidR="00B03B42" w:rsidDel="00E474FD">
          <w:rPr>
            <w:sz w:val="24"/>
            <w:szCs w:val="24"/>
            <w:lang w:val="el-GR"/>
          </w:rPr>
          <w:delText xml:space="preserve"> σε</w:delText>
        </w:r>
        <w:r w:rsidR="00B03B42" w:rsidDel="00E474FD">
          <w:rPr>
            <w:sz w:val="24"/>
            <w:szCs w:val="24"/>
            <w:lang w:val="el-GR"/>
          </w:rPr>
          <w:br/>
          <w:delText xml:space="preserve">ρεύμα διάβασης 800 Α        </w:delText>
        </w:r>
        <w:r w:rsidR="009E4A86" w:rsidDel="00E474FD">
          <w:rPr>
            <w:sz w:val="24"/>
            <w:szCs w:val="24"/>
            <w:lang w:val="el-GR"/>
          </w:rPr>
          <w:delText xml:space="preserve">             </w:delText>
        </w:r>
        <w:r w:rsidRPr="009F37EC" w:rsidDel="00E474FD">
          <w:rPr>
            <w:sz w:val="24"/>
            <w:szCs w:val="24"/>
            <w:lang w:val="el-GR"/>
          </w:rPr>
          <w:delText xml:space="preserve">                 : </w:delText>
        </w:r>
        <w:r w:rsidR="006722B8" w:rsidDel="00E474FD">
          <w:rPr>
            <w:sz w:val="24"/>
            <w:szCs w:val="24"/>
            <w:lang w:val="el-GR"/>
          </w:rPr>
          <w:delText>≥ 2</w:delText>
        </w:r>
        <w:r w:rsidR="00C01833" w:rsidDel="00E474FD">
          <w:rPr>
            <w:sz w:val="24"/>
            <w:szCs w:val="24"/>
            <w:lang w:val="el-GR"/>
          </w:rPr>
          <w:delText>.</w:delText>
        </w:r>
        <w:r w:rsidR="009B3E95" w:rsidRPr="007B60B4" w:rsidDel="00E474FD">
          <w:rPr>
            <w:sz w:val="24"/>
            <w:szCs w:val="24"/>
            <w:lang w:val="el-GR"/>
          </w:rPr>
          <w:delText>80</w:delText>
        </w:r>
        <w:r w:rsidDel="00E474FD">
          <w:rPr>
            <w:sz w:val="24"/>
            <w:szCs w:val="24"/>
            <w:lang w:val="el-GR"/>
          </w:rPr>
          <w:delText xml:space="preserve"> </w:delText>
        </w:r>
        <w:r w:rsidR="00C01833" w:rsidDel="00E474FD">
          <w:rPr>
            <w:sz w:val="24"/>
            <w:szCs w:val="24"/>
          </w:rPr>
          <w:delText>k</w:delText>
        </w:r>
        <w:r w:rsidRPr="009F37EC" w:rsidDel="00E474FD">
          <w:rPr>
            <w:sz w:val="24"/>
            <w:szCs w:val="24"/>
          </w:rPr>
          <w:delText>V</w:delText>
        </w:r>
      </w:del>
    </w:p>
    <w:p w:rsidR="00C86FEC" w:rsidRPr="009F37EC" w:rsidDel="00E474FD" w:rsidRDefault="00C86FEC" w:rsidP="006B2544">
      <w:pPr>
        <w:tabs>
          <w:tab w:val="left" w:pos="1134"/>
          <w:tab w:val="left" w:pos="5954"/>
        </w:tabs>
        <w:ind w:left="1418" w:hanging="709"/>
        <w:jc w:val="both"/>
        <w:rPr>
          <w:del w:id="864" w:author="Καρμίρης Αγγελος" w:date="2020-01-03T10:44:00Z"/>
          <w:b/>
          <w:bCs/>
          <w:sz w:val="24"/>
          <w:szCs w:val="24"/>
          <w:lang w:val="el-GR"/>
        </w:rPr>
      </w:pPr>
    </w:p>
    <w:p w:rsidR="00942911" w:rsidRPr="004F609D" w:rsidDel="00E474FD" w:rsidRDefault="00942911" w:rsidP="004F609D">
      <w:pPr>
        <w:tabs>
          <w:tab w:val="left" w:pos="1134"/>
          <w:tab w:val="left" w:pos="5954"/>
        </w:tabs>
        <w:ind w:left="1418" w:hanging="709"/>
        <w:jc w:val="both"/>
        <w:rPr>
          <w:del w:id="865" w:author="Καρμίρης Αγγελος" w:date="2020-01-03T10:44:00Z"/>
          <w:b/>
          <w:bCs/>
          <w:sz w:val="24"/>
          <w:szCs w:val="24"/>
          <w:lang w:val="el-GR"/>
        </w:rPr>
      </w:pPr>
      <w:del w:id="866" w:author="Καρμίρης Αγγελος" w:date="2020-01-03T10:44:00Z">
        <w:r w:rsidRPr="009D4B50" w:rsidDel="00E474FD">
          <w:rPr>
            <w:b/>
            <w:bCs/>
            <w:sz w:val="24"/>
            <w:szCs w:val="24"/>
            <w:lang w:val="el-GR"/>
          </w:rPr>
          <w:delText>11.</w:delText>
        </w:r>
        <w:r w:rsidDel="00E474FD">
          <w:rPr>
            <w:b/>
            <w:bCs/>
            <w:sz w:val="24"/>
            <w:szCs w:val="24"/>
            <w:lang w:val="el-GR"/>
          </w:rPr>
          <w:tab/>
        </w:r>
        <w:r w:rsidRPr="004F609D" w:rsidDel="00E474FD">
          <w:rPr>
            <w:b/>
            <w:bCs/>
            <w:sz w:val="24"/>
            <w:szCs w:val="24"/>
            <w:lang w:val="el-GR"/>
          </w:rPr>
          <w:tab/>
        </w:r>
        <w:r w:rsidR="00C01833" w:rsidRPr="00CF1D4B" w:rsidDel="00E474FD">
          <w:rPr>
            <w:b/>
            <w:bCs/>
            <w:sz w:val="24"/>
            <w:szCs w:val="24"/>
            <w:u w:val="single"/>
            <w:lang w:val="el-GR"/>
          </w:rPr>
          <w:delText xml:space="preserve">Χειρισμοί </w:delText>
        </w:r>
        <w:r w:rsidRPr="00CF1D4B" w:rsidDel="00E474FD">
          <w:rPr>
            <w:b/>
            <w:bCs/>
            <w:sz w:val="24"/>
            <w:szCs w:val="24"/>
            <w:u w:val="single"/>
            <w:lang w:val="el-GR"/>
          </w:rPr>
          <w:delText>υπό φορτίο</w:delText>
        </w:r>
      </w:del>
    </w:p>
    <w:p w:rsidR="00942911" w:rsidRPr="004F609D" w:rsidDel="00E474FD" w:rsidRDefault="00942911" w:rsidP="00942911">
      <w:pPr>
        <w:ind w:left="1418"/>
        <w:jc w:val="both"/>
        <w:rPr>
          <w:del w:id="867" w:author="Καρμίρης Αγγελος" w:date="2020-01-03T10:44:00Z"/>
          <w:rFonts w:ascii="Arial" w:hAnsi="Arial" w:cs="Arial"/>
          <w:sz w:val="24"/>
          <w:szCs w:val="24"/>
          <w:lang w:val="el-GR"/>
        </w:rPr>
      </w:pPr>
    </w:p>
    <w:p w:rsidR="00942911" w:rsidRPr="004F609D" w:rsidDel="00E474FD" w:rsidRDefault="00492DBE" w:rsidP="004F609D">
      <w:pPr>
        <w:tabs>
          <w:tab w:val="left" w:pos="1134"/>
          <w:tab w:val="left" w:pos="5954"/>
        </w:tabs>
        <w:ind w:left="1418" w:hanging="709"/>
        <w:jc w:val="both"/>
        <w:rPr>
          <w:del w:id="868" w:author="Καρμίρης Αγγελος" w:date="2020-01-03T10:44:00Z"/>
          <w:sz w:val="24"/>
          <w:szCs w:val="24"/>
          <w:lang w:val="el-GR"/>
        </w:rPr>
      </w:pPr>
      <w:del w:id="869" w:author="Καρμίρης Αγγελος" w:date="2020-01-03T10:44:00Z">
        <w:r w:rsidRPr="004F609D" w:rsidDel="00E474FD">
          <w:rPr>
            <w:sz w:val="24"/>
            <w:szCs w:val="24"/>
            <w:lang w:val="el-GR"/>
          </w:rPr>
          <w:tab/>
        </w:r>
        <w:r w:rsidRPr="004F609D" w:rsidDel="00E474FD">
          <w:rPr>
            <w:sz w:val="24"/>
            <w:szCs w:val="24"/>
            <w:lang w:val="el-GR"/>
          </w:rPr>
          <w:tab/>
        </w:r>
        <w:r w:rsidR="00942911" w:rsidRPr="004F609D" w:rsidDel="00E474FD">
          <w:rPr>
            <w:sz w:val="24"/>
            <w:szCs w:val="24"/>
            <w:lang w:val="el-GR"/>
          </w:rPr>
          <w:delText>Ο μηχανισμός αλλαγής λήψεων θα πρέπει ν</w:delText>
        </w:r>
        <w:r w:rsidRPr="009D4B50" w:rsidDel="00E474FD">
          <w:rPr>
            <w:sz w:val="24"/>
            <w:szCs w:val="24"/>
            <w:lang w:val="el-GR"/>
          </w:rPr>
          <w:delText xml:space="preserve">α έχει τη δυνατότητα εκτέλεσης </w:delText>
        </w:r>
        <w:r w:rsidR="00CC70A3" w:rsidRPr="00CC70A3" w:rsidDel="00E474FD">
          <w:rPr>
            <w:sz w:val="24"/>
            <w:szCs w:val="24"/>
            <w:lang w:val="el-GR"/>
          </w:rPr>
          <w:delText>3</w:delText>
        </w:r>
        <w:r w:rsidR="00942911" w:rsidRPr="004F609D" w:rsidDel="00E474FD">
          <w:rPr>
            <w:sz w:val="24"/>
            <w:szCs w:val="24"/>
            <w:lang w:val="el-GR"/>
          </w:rPr>
          <w:delText>00.000 χειρισμών</w:delText>
        </w:r>
        <w:r w:rsidR="009E4A86" w:rsidDel="00E474FD">
          <w:rPr>
            <w:sz w:val="24"/>
            <w:szCs w:val="24"/>
            <w:lang w:val="el-GR"/>
          </w:rPr>
          <w:delText xml:space="preserve"> (αλλαγών λήψης)</w:delText>
        </w:r>
        <w:r w:rsidR="00942911" w:rsidRPr="004F609D" w:rsidDel="00E474FD">
          <w:rPr>
            <w:sz w:val="24"/>
            <w:szCs w:val="24"/>
            <w:lang w:val="el-GR"/>
          </w:rPr>
          <w:delText xml:space="preserve"> χωρίς </w:delText>
        </w:r>
        <w:r w:rsidR="00CC70A3" w:rsidDel="00E474FD">
          <w:rPr>
            <w:sz w:val="24"/>
            <w:szCs w:val="24"/>
            <w:lang w:val="el-GR"/>
          </w:rPr>
          <w:delText>συντήρηση</w:delText>
        </w:r>
        <w:r w:rsidR="0021325B" w:rsidRPr="0021325B" w:rsidDel="00E474FD">
          <w:rPr>
            <w:sz w:val="24"/>
            <w:szCs w:val="24"/>
            <w:lang w:val="el-GR"/>
          </w:rPr>
          <w:delText xml:space="preserve"> (</w:delText>
        </w:r>
        <w:r w:rsidR="0021325B" w:rsidDel="00E474FD">
          <w:rPr>
            <w:sz w:val="24"/>
            <w:szCs w:val="24"/>
            <w:lang w:val="el-GR"/>
          </w:rPr>
          <w:delText>εκτός του μηχανισμού οδήγησης)</w:delText>
        </w:r>
        <w:r w:rsidR="00942911" w:rsidRPr="004F609D" w:rsidDel="00E474FD">
          <w:rPr>
            <w:sz w:val="24"/>
            <w:szCs w:val="24"/>
            <w:lang w:val="el-GR"/>
          </w:rPr>
          <w:delText xml:space="preserve">, με βηματική τάση </w:delText>
        </w:r>
        <w:r w:rsidRPr="004F609D" w:rsidDel="00E474FD">
          <w:rPr>
            <w:sz w:val="24"/>
            <w:szCs w:val="24"/>
            <w:lang w:val="el-GR"/>
          </w:rPr>
          <w:delText>2</w:delText>
        </w:r>
        <w:r w:rsidR="00C01833" w:rsidRPr="00CF1D4B" w:rsidDel="00E474FD">
          <w:rPr>
            <w:sz w:val="24"/>
            <w:szCs w:val="24"/>
            <w:lang w:val="el-GR"/>
          </w:rPr>
          <w:delText>.</w:delText>
        </w:r>
        <w:r w:rsidRPr="004F609D" w:rsidDel="00E474FD">
          <w:rPr>
            <w:sz w:val="24"/>
            <w:szCs w:val="24"/>
            <w:lang w:val="el-GR"/>
          </w:rPr>
          <w:delText>3</w:delText>
        </w:r>
        <w:r w:rsidR="00C01833" w:rsidRPr="00CF1D4B" w:rsidDel="00E474FD">
          <w:rPr>
            <w:sz w:val="24"/>
            <w:szCs w:val="24"/>
            <w:lang w:val="el-GR"/>
          </w:rPr>
          <w:delText>3</w:delText>
        </w:r>
        <w:r w:rsidRPr="004F609D" w:rsidDel="00E474FD">
          <w:rPr>
            <w:sz w:val="24"/>
            <w:szCs w:val="24"/>
            <w:lang w:val="el-GR"/>
          </w:rPr>
          <w:delText xml:space="preserve"> </w:delText>
        </w:r>
        <w:r w:rsidR="00C01833" w:rsidDel="00E474FD">
          <w:rPr>
            <w:sz w:val="24"/>
            <w:szCs w:val="24"/>
          </w:rPr>
          <w:delText>k</w:delText>
        </w:r>
        <w:r w:rsidR="00942911" w:rsidRPr="004F609D" w:rsidDel="00E474FD">
          <w:rPr>
            <w:sz w:val="24"/>
            <w:szCs w:val="24"/>
            <w:lang w:val="el-GR"/>
          </w:rPr>
          <w:delText>V και με διερχόμενη ένταση ίση με την ονομαστική ένταση του</w:delText>
        </w:r>
        <w:r w:rsidRPr="004F609D" w:rsidDel="00E474FD">
          <w:rPr>
            <w:sz w:val="24"/>
            <w:szCs w:val="24"/>
            <w:lang w:val="el-GR"/>
          </w:rPr>
          <w:delText xml:space="preserve"> </w:delText>
        </w:r>
        <w:r w:rsidDel="00E474FD">
          <w:rPr>
            <w:sz w:val="24"/>
            <w:szCs w:val="24"/>
            <w:lang w:val="el-GR"/>
          </w:rPr>
          <w:delText>κοινού</w:delText>
        </w:r>
        <w:r w:rsidR="00942911" w:rsidRPr="004F609D" w:rsidDel="00E474FD">
          <w:rPr>
            <w:sz w:val="24"/>
            <w:szCs w:val="24"/>
            <w:lang w:val="el-GR"/>
          </w:rPr>
          <w:delText xml:space="preserve"> τυλίγματος στην κύρια λήψη (Νο.</w:delText>
        </w:r>
        <w:r w:rsidDel="00E474FD">
          <w:rPr>
            <w:sz w:val="24"/>
            <w:szCs w:val="24"/>
            <w:lang w:val="el-GR"/>
          </w:rPr>
          <w:delText>1</w:delText>
        </w:r>
        <w:r w:rsidR="009E4A86" w:rsidDel="00E474FD">
          <w:rPr>
            <w:sz w:val="24"/>
            <w:szCs w:val="24"/>
            <w:lang w:val="el-GR"/>
          </w:rPr>
          <w:delText>1</w:delText>
        </w:r>
        <w:r w:rsidR="00942911" w:rsidRPr="004F609D" w:rsidDel="00E474FD">
          <w:rPr>
            <w:sz w:val="24"/>
            <w:szCs w:val="24"/>
            <w:lang w:val="el-GR"/>
          </w:rPr>
          <w:delText>).</w:delText>
        </w:r>
        <w:r w:rsidDel="00E474FD">
          <w:rPr>
            <w:sz w:val="24"/>
            <w:szCs w:val="24"/>
            <w:lang w:val="el-GR"/>
          </w:rPr>
          <w:delText xml:space="preserve"> </w:delText>
        </w:r>
      </w:del>
    </w:p>
    <w:p w:rsidR="00942911" w:rsidRPr="00181611" w:rsidDel="00E474FD" w:rsidRDefault="00942911" w:rsidP="00942911">
      <w:pPr>
        <w:ind w:left="1418"/>
        <w:jc w:val="both"/>
        <w:rPr>
          <w:del w:id="870" w:author="Καρμίρης Αγγελος" w:date="2020-01-03T10:44:00Z"/>
          <w:rFonts w:ascii="Arial" w:hAnsi="Arial" w:cs="Arial"/>
          <w:sz w:val="24"/>
          <w:szCs w:val="24"/>
          <w:lang w:val="el-GR"/>
        </w:rPr>
      </w:pPr>
    </w:p>
    <w:p w:rsidR="006B2544" w:rsidRPr="009F37EC" w:rsidDel="00E474FD" w:rsidRDefault="006B2544" w:rsidP="006B2544">
      <w:pPr>
        <w:tabs>
          <w:tab w:val="left" w:pos="1134"/>
          <w:tab w:val="left" w:pos="5954"/>
        </w:tabs>
        <w:ind w:left="1418" w:hanging="709"/>
        <w:jc w:val="both"/>
        <w:rPr>
          <w:del w:id="871" w:author="Καρμίρης Αγγελος" w:date="2020-01-03T10:44:00Z"/>
          <w:b/>
          <w:bCs/>
          <w:sz w:val="24"/>
          <w:szCs w:val="24"/>
          <w:u w:val="single"/>
          <w:lang w:val="el-GR"/>
        </w:rPr>
      </w:pPr>
      <w:del w:id="872" w:author="Καρμίρης Αγγελος" w:date="2020-01-03T10:44:00Z">
        <w:r w:rsidRPr="009F37EC" w:rsidDel="00E474FD">
          <w:rPr>
            <w:b/>
            <w:bCs/>
            <w:sz w:val="24"/>
            <w:szCs w:val="24"/>
            <w:lang w:val="el-GR"/>
          </w:rPr>
          <w:delText>1</w:delText>
        </w:r>
        <w:r w:rsidR="00492DBE" w:rsidRPr="004F609D" w:rsidDel="00E474FD">
          <w:rPr>
            <w:b/>
            <w:bCs/>
            <w:sz w:val="24"/>
            <w:szCs w:val="24"/>
            <w:lang w:val="el-GR"/>
          </w:rPr>
          <w:delText>2</w:delText>
        </w:r>
        <w:r w:rsidRPr="009F37EC" w:rsidDel="00E474FD">
          <w:rPr>
            <w:b/>
            <w:bCs/>
            <w:sz w:val="24"/>
            <w:szCs w:val="24"/>
            <w:lang w:val="el-GR"/>
          </w:rPr>
          <w:delText xml:space="preserve">.   </w:delText>
        </w:r>
        <w:r w:rsidR="008340D0" w:rsidRPr="009F37EC" w:rsidDel="00E474FD">
          <w:rPr>
            <w:b/>
            <w:bCs/>
            <w:sz w:val="24"/>
            <w:szCs w:val="24"/>
            <w:lang w:val="el-GR"/>
          </w:rPr>
          <w:delText xml:space="preserve">  </w:delText>
        </w:r>
        <w:r w:rsidRPr="009F37EC" w:rsidDel="00E474FD">
          <w:rPr>
            <w:b/>
            <w:bCs/>
            <w:sz w:val="24"/>
            <w:szCs w:val="24"/>
            <w:u w:val="single"/>
            <w:lang w:val="el-GR"/>
          </w:rPr>
          <w:delText>Απαιτούμενες συσκευές προστασίας του μηχανισμού αλλαγής</w:delText>
        </w:r>
      </w:del>
    </w:p>
    <w:p w:rsidR="006B2544" w:rsidRPr="009F37EC" w:rsidDel="00E474FD" w:rsidRDefault="006B2544" w:rsidP="006B2544">
      <w:pPr>
        <w:tabs>
          <w:tab w:val="left" w:pos="1134"/>
          <w:tab w:val="left" w:pos="5954"/>
        </w:tabs>
        <w:ind w:left="1418" w:hanging="709"/>
        <w:jc w:val="both"/>
        <w:rPr>
          <w:del w:id="873" w:author="Καρμίρης Αγγελος" w:date="2020-01-03T10:44:00Z"/>
          <w:b/>
          <w:bCs/>
          <w:sz w:val="24"/>
          <w:szCs w:val="24"/>
          <w:u w:val="single"/>
          <w:lang w:val="el-GR"/>
        </w:rPr>
      </w:pPr>
      <w:del w:id="874" w:author="Καρμίρης Αγγελος" w:date="2020-01-03T10:44:00Z">
        <w:r w:rsidRPr="009F37EC" w:rsidDel="00E474FD">
          <w:rPr>
            <w:b/>
            <w:bCs/>
            <w:sz w:val="24"/>
            <w:szCs w:val="24"/>
            <w:lang w:val="el-GR"/>
          </w:rPr>
          <w:delText xml:space="preserve">          </w:delText>
        </w:r>
        <w:r w:rsidRPr="009F37EC" w:rsidDel="00E474FD">
          <w:rPr>
            <w:b/>
            <w:bCs/>
            <w:sz w:val="24"/>
            <w:szCs w:val="24"/>
            <w:u w:val="single"/>
            <w:lang w:val="el-GR"/>
          </w:rPr>
          <w:delText>λήψ</w:delText>
        </w:r>
        <w:r w:rsidR="00633E10" w:rsidDel="00E474FD">
          <w:rPr>
            <w:b/>
            <w:bCs/>
            <w:sz w:val="24"/>
            <w:szCs w:val="24"/>
            <w:u w:val="single"/>
            <w:lang w:val="el-GR"/>
          </w:rPr>
          <w:delText>η</w:delText>
        </w:r>
        <w:r w:rsidRPr="009F37EC" w:rsidDel="00E474FD">
          <w:rPr>
            <w:b/>
            <w:bCs/>
            <w:sz w:val="24"/>
            <w:szCs w:val="24"/>
            <w:u w:val="single"/>
            <w:lang w:val="el-GR"/>
          </w:rPr>
          <w:delText>ς υπό φορτίο</w:delText>
        </w:r>
      </w:del>
    </w:p>
    <w:p w:rsidR="006B2544" w:rsidRPr="009F37EC" w:rsidDel="00E474FD" w:rsidRDefault="006B2544" w:rsidP="006B2544">
      <w:pPr>
        <w:tabs>
          <w:tab w:val="left" w:pos="1134"/>
          <w:tab w:val="left" w:pos="5954"/>
        </w:tabs>
        <w:ind w:left="1418" w:hanging="709"/>
        <w:jc w:val="both"/>
        <w:rPr>
          <w:del w:id="875" w:author="Καρμίρης Αγγελος" w:date="2020-01-03T10:44:00Z"/>
          <w:b/>
          <w:bCs/>
          <w:sz w:val="24"/>
          <w:szCs w:val="24"/>
          <w:u w:val="single"/>
          <w:lang w:val="el-GR"/>
        </w:rPr>
      </w:pPr>
    </w:p>
    <w:p w:rsidR="006B2544" w:rsidRPr="009F37EC" w:rsidDel="00E474FD" w:rsidRDefault="006B2544" w:rsidP="006B2544">
      <w:pPr>
        <w:tabs>
          <w:tab w:val="left" w:pos="1134"/>
          <w:tab w:val="left" w:pos="5954"/>
        </w:tabs>
        <w:ind w:left="1418" w:hanging="709"/>
        <w:jc w:val="both"/>
        <w:rPr>
          <w:del w:id="876" w:author="Καρμίρης Αγγελος" w:date="2020-01-03T10:44:00Z"/>
          <w:sz w:val="24"/>
          <w:szCs w:val="24"/>
          <w:lang w:val="el-GR"/>
        </w:rPr>
      </w:pPr>
      <w:del w:id="877" w:author="Καρμίρης Αγγελος" w:date="2020-01-03T10:44:00Z">
        <w:r w:rsidRPr="009F37EC" w:rsidDel="00E474FD">
          <w:rPr>
            <w:sz w:val="24"/>
            <w:szCs w:val="24"/>
            <w:lang w:val="el-GR"/>
          </w:rPr>
          <w:delText xml:space="preserve">       α.   </w:delText>
        </w:r>
        <w:r w:rsidRPr="009F37EC" w:rsidDel="00E474FD">
          <w:rPr>
            <w:sz w:val="24"/>
            <w:szCs w:val="24"/>
            <w:u w:val="single"/>
            <w:lang w:val="el-GR"/>
          </w:rPr>
          <w:delText>Ηλεκτρονόμος ελέγχου ροής λαδιού</w:delText>
        </w:r>
        <w:r w:rsidRPr="009F37EC" w:rsidDel="00E474FD">
          <w:rPr>
            <w:sz w:val="24"/>
            <w:szCs w:val="24"/>
            <w:lang w:val="el-GR"/>
          </w:rPr>
          <w:delText xml:space="preserve"> </w:delText>
        </w:r>
      </w:del>
    </w:p>
    <w:p w:rsidR="006B2544" w:rsidRPr="009F37EC" w:rsidDel="00E474FD" w:rsidRDefault="006B2544" w:rsidP="006B2544">
      <w:pPr>
        <w:tabs>
          <w:tab w:val="left" w:pos="1134"/>
          <w:tab w:val="left" w:pos="5954"/>
        </w:tabs>
        <w:ind w:left="1418" w:hanging="709"/>
        <w:jc w:val="both"/>
        <w:rPr>
          <w:del w:id="878" w:author="Καρμίρης Αγγελος" w:date="2020-01-03T10:44:00Z"/>
          <w:sz w:val="24"/>
          <w:szCs w:val="24"/>
          <w:lang w:val="el-GR"/>
        </w:rPr>
      </w:pPr>
    </w:p>
    <w:p w:rsidR="006B2544" w:rsidRPr="009F37EC" w:rsidDel="00E474FD" w:rsidRDefault="006B2544" w:rsidP="006B2544">
      <w:pPr>
        <w:tabs>
          <w:tab w:val="left" w:pos="1134"/>
          <w:tab w:val="left" w:pos="5954"/>
        </w:tabs>
        <w:ind w:left="1418" w:hanging="709"/>
        <w:jc w:val="both"/>
        <w:rPr>
          <w:del w:id="879" w:author="Καρμίρης Αγγελος" w:date="2020-01-03T10:44:00Z"/>
          <w:sz w:val="24"/>
          <w:szCs w:val="24"/>
          <w:lang w:val="el-GR"/>
        </w:rPr>
      </w:pPr>
      <w:del w:id="880" w:author="Καρμίρης Αγγελος" w:date="2020-01-03T10:44:00Z">
        <w:r w:rsidRPr="009F37EC" w:rsidDel="00E474FD">
          <w:rPr>
            <w:sz w:val="24"/>
            <w:szCs w:val="24"/>
            <w:lang w:val="el-GR"/>
          </w:rPr>
          <w:delText xml:space="preserve">             Ο ηλεκτρονόμος θα είναι εγκατεστημένος στο σωλήνα μεταξύ της κεφαλής  του μηχανισμού αλλαγής λήψεως υπό φορτίο και του δοχείου διαστολής. Ο  ηλεκτρονόμος θα αντιδρά σε προκαθορισμένη ροή λαδιού (χαμηλής ενέργειας φαινόμενα) και θα θέτει εκτός το</w:delText>
        </w:r>
        <w:r w:rsidR="00820B2F" w:rsidRPr="009F37EC" w:rsidDel="00E474FD">
          <w:rPr>
            <w:sz w:val="24"/>
            <w:szCs w:val="24"/>
            <w:lang w:val="el-GR"/>
          </w:rPr>
          <w:delText>ν</w:delText>
        </w:r>
        <w:r w:rsidRPr="009F37EC" w:rsidDel="00E474FD">
          <w:rPr>
            <w:sz w:val="24"/>
            <w:szCs w:val="24"/>
            <w:lang w:val="el-GR"/>
          </w:rPr>
          <w:delText xml:space="preserve"> αυτομετασχηματιστ</w:delText>
        </w:r>
        <w:r w:rsidR="00820B2F" w:rsidRPr="009F37EC" w:rsidDel="00E474FD">
          <w:rPr>
            <w:sz w:val="24"/>
            <w:szCs w:val="24"/>
            <w:lang w:val="el-GR"/>
          </w:rPr>
          <w:delText>ή</w:delText>
        </w:r>
        <w:r w:rsidRPr="009F37EC" w:rsidDel="00E474FD">
          <w:rPr>
            <w:sz w:val="24"/>
            <w:szCs w:val="24"/>
            <w:lang w:val="el-GR"/>
          </w:rPr>
          <w:delText>.</w:delText>
        </w:r>
        <w:r w:rsidR="00492DBE" w:rsidRPr="004F609D" w:rsidDel="00E474FD">
          <w:rPr>
            <w:lang w:val="el-GR"/>
          </w:rPr>
          <w:delText xml:space="preserve"> </w:delText>
        </w:r>
        <w:r w:rsidR="00492DBE" w:rsidRPr="00492DBE" w:rsidDel="00E474FD">
          <w:rPr>
            <w:sz w:val="24"/>
            <w:szCs w:val="24"/>
            <w:lang w:val="el-GR"/>
          </w:rPr>
          <w:delText>Ο ηλεκτρονόμος θα είναι σχεδιασμένος και δοκιμασμένος σύμφωνα με τα πρότυπα EN 50216-1 και EN 50216-2. Τα πιστοποιητικά δοκιμών θα πρέπει να επιδειχθούν στον επιθεωρητή του ΑΔΜΗΕ.</w:delText>
        </w:r>
      </w:del>
    </w:p>
    <w:p w:rsidR="006B2544" w:rsidRPr="009F37EC" w:rsidDel="00E474FD" w:rsidRDefault="006B2544" w:rsidP="00CF1D4B">
      <w:pPr>
        <w:tabs>
          <w:tab w:val="left" w:pos="1134"/>
          <w:tab w:val="left" w:pos="5954"/>
        </w:tabs>
        <w:ind w:left="1418" w:hanging="709"/>
        <w:jc w:val="both"/>
        <w:rPr>
          <w:del w:id="881" w:author="Καρμίρης Αγγελος" w:date="2020-01-03T10:44:00Z"/>
          <w:sz w:val="24"/>
          <w:szCs w:val="24"/>
          <w:lang w:val="el-GR"/>
        </w:rPr>
      </w:pPr>
      <w:del w:id="882" w:author="Καρμίρης Αγγελος" w:date="2020-01-03T10:44:00Z">
        <w:r w:rsidRPr="009F37EC" w:rsidDel="00E474FD">
          <w:rPr>
            <w:sz w:val="24"/>
            <w:szCs w:val="24"/>
            <w:lang w:val="el-GR"/>
          </w:rPr>
          <w:delText xml:space="preserve">            Αυτός ο ηλεκτρονόμος ελέγχου ροής λαδιού θα είναι </w:delText>
        </w:r>
        <w:r w:rsidR="00492DBE" w:rsidDel="00E474FD">
          <w:rPr>
            <w:sz w:val="24"/>
            <w:szCs w:val="24"/>
            <w:lang w:val="el-GR"/>
          </w:rPr>
          <w:delText>κατασκευής</w:delText>
        </w:r>
        <w:r w:rsidRPr="009F37EC" w:rsidDel="00E474FD">
          <w:rPr>
            <w:sz w:val="24"/>
            <w:szCs w:val="24"/>
            <w:lang w:val="el-GR"/>
          </w:rPr>
          <w:delText xml:space="preserve"> </w:delText>
        </w:r>
        <w:r w:rsidRPr="009F37EC" w:rsidDel="00E474FD">
          <w:rPr>
            <w:sz w:val="24"/>
            <w:szCs w:val="24"/>
          </w:rPr>
          <w:delText>MR</w:delText>
        </w:r>
        <w:r w:rsidR="00492DBE" w:rsidDel="00E474FD">
          <w:rPr>
            <w:sz w:val="24"/>
            <w:szCs w:val="24"/>
            <w:lang w:val="el-GR"/>
          </w:rPr>
          <w:delText xml:space="preserve"> ή </w:delText>
        </w:r>
        <w:r w:rsidR="00492DBE" w:rsidDel="00E474FD">
          <w:rPr>
            <w:sz w:val="24"/>
            <w:szCs w:val="24"/>
          </w:rPr>
          <w:delText>EMB</w:delText>
        </w:r>
        <w:r w:rsidRPr="009F37EC" w:rsidDel="00E474FD">
          <w:rPr>
            <w:sz w:val="24"/>
            <w:szCs w:val="24"/>
            <w:lang w:val="el-GR"/>
          </w:rPr>
          <w:delText xml:space="preserve"> και με δύο (2) ανοικτές επαφές κατάλληλες για τάση 220 </w:delText>
        </w:r>
        <w:r w:rsidRPr="009F37EC" w:rsidDel="00E474FD">
          <w:rPr>
            <w:sz w:val="24"/>
            <w:szCs w:val="24"/>
          </w:rPr>
          <w:delText>V</w:delText>
        </w:r>
        <w:r w:rsidRPr="009F37EC" w:rsidDel="00E474FD">
          <w:rPr>
            <w:sz w:val="24"/>
            <w:szCs w:val="24"/>
            <w:lang w:val="el-GR"/>
          </w:rPr>
          <w:delText xml:space="preserve"> </w:delText>
        </w:r>
        <w:r w:rsidR="006C47C7" w:rsidDel="00E474FD">
          <w:rPr>
            <w:sz w:val="24"/>
            <w:szCs w:val="24"/>
          </w:rPr>
          <w:delText>AC</w:delText>
        </w:r>
        <w:r w:rsidR="00820B2F" w:rsidRPr="009F37EC" w:rsidDel="00E474FD">
          <w:rPr>
            <w:sz w:val="24"/>
            <w:szCs w:val="24"/>
            <w:lang w:val="el-GR"/>
          </w:rPr>
          <w:delText>,</w:delText>
        </w:r>
        <w:r w:rsidRPr="009F37EC" w:rsidDel="00E474FD">
          <w:rPr>
            <w:sz w:val="24"/>
            <w:szCs w:val="24"/>
            <w:lang w:val="el-GR"/>
          </w:rPr>
          <w:delText xml:space="preserve"> μία για πτώση και μία για σήμανση.</w:delText>
        </w:r>
      </w:del>
    </w:p>
    <w:p w:rsidR="006B2544" w:rsidRPr="009F37EC" w:rsidDel="00E474FD" w:rsidRDefault="006B2544" w:rsidP="006B2544">
      <w:pPr>
        <w:tabs>
          <w:tab w:val="left" w:pos="1134"/>
          <w:tab w:val="left" w:pos="5954"/>
        </w:tabs>
        <w:jc w:val="both"/>
        <w:rPr>
          <w:del w:id="883" w:author="Καρμίρης Αγγελος" w:date="2020-01-03T10:44:00Z"/>
          <w:sz w:val="24"/>
          <w:szCs w:val="24"/>
          <w:lang w:val="el-GR"/>
        </w:rPr>
      </w:pPr>
    </w:p>
    <w:p w:rsidR="006B2544" w:rsidRPr="009F37EC" w:rsidDel="00E474FD" w:rsidRDefault="006B2544" w:rsidP="006B2544">
      <w:pPr>
        <w:tabs>
          <w:tab w:val="left" w:pos="1134"/>
          <w:tab w:val="left" w:pos="1418"/>
          <w:tab w:val="left" w:pos="5954"/>
        </w:tabs>
        <w:ind w:left="1134"/>
        <w:jc w:val="both"/>
        <w:rPr>
          <w:del w:id="884" w:author="Καρμίρης Αγγελος" w:date="2020-01-03T10:44:00Z"/>
          <w:sz w:val="24"/>
          <w:szCs w:val="24"/>
          <w:u w:val="single"/>
          <w:lang w:val="el-GR"/>
        </w:rPr>
      </w:pPr>
      <w:del w:id="885" w:author="Καρμίρης Αγγελος" w:date="2020-01-03T10:44:00Z">
        <w:r w:rsidRPr="009F37EC" w:rsidDel="00E474FD">
          <w:rPr>
            <w:sz w:val="24"/>
            <w:szCs w:val="24"/>
            <w:lang w:val="el-GR"/>
          </w:rPr>
          <w:delText xml:space="preserve">β.  </w:delText>
        </w:r>
        <w:r w:rsidRPr="009F37EC" w:rsidDel="00E474FD">
          <w:rPr>
            <w:sz w:val="24"/>
            <w:szCs w:val="24"/>
            <w:u w:val="single"/>
            <w:lang w:val="el-GR"/>
          </w:rPr>
          <w:delText xml:space="preserve">Συσκευή εκτόνωσης πίεσης </w:delText>
        </w:r>
      </w:del>
    </w:p>
    <w:p w:rsidR="006B2544" w:rsidRPr="009F37EC" w:rsidDel="00E474FD" w:rsidRDefault="006B2544" w:rsidP="006B2544">
      <w:pPr>
        <w:tabs>
          <w:tab w:val="left" w:pos="1134"/>
          <w:tab w:val="left" w:pos="1418"/>
          <w:tab w:val="left" w:pos="5954"/>
        </w:tabs>
        <w:ind w:left="1134"/>
        <w:jc w:val="both"/>
        <w:rPr>
          <w:del w:id="886" w:author="Καρμίρης Αγγελος" w:date="2020-01-03T10:44:00Z"/>
          <w:sz w:val="24"/>
          <w:szCs w:val="24"/>
          <w:u w:val="single"/>
          <w:lang w:val="el-GR"/>
        </w:rPr>
      </w:pPr>
    </w:p>
    <w:p w:rsidR="00633E10" w:rsidDel="00E474FD" w:rsidRDefault="00492DBE" w:rsidP="004F609D">
      <w:pPr>
        <w:tabs>
          <w:tab w:val="left" w:pos="1134"/>
          <w:tab w:val="left" w:pos="5954"/>
        </w:tabs>
        <w:ind w:left="1418" w:hanging="709"/>
        <w:jc w:val="both"/>
        <w:rPr>
          <w:del w:id="887" w:author="Καρμίρης Αγγελος" w:date="2020-01-03T10:44:00Z"/>
          <w:sz w:val="24"/>
          <w:szCs w:val="24"/>
          <w:lang w:val="el-GR"/>
        </w:rPr>
      </w:pPr>
      <w:del w:id="888" w:author="Καρμίρης Αγγελος" w:date="2020-01-03T10:44:00Z">
        <w:r w:rsidRPr="004F609D" w:rsidDel="00E474FD">
          <w:rPr>
            <w:sz w:val="24"/>
            <w:szCs w:val="24"/>
            <w:lang w:val="el-GR"/>
          </w:rPr>
          <w:tab/>
        </w:r>
        <w:r w:rsidRPr="004F609D" w:rsidDel="00E474FD">
          <w:rPr>
            <w:sz w:val="24"/>
            <w:szCs w:val="24"/>
            <w:lang w:val="el-GR"/>
          </w:rPr>
          <w:tab/>
        </w:r>
        <w:r w:rsidR="006B2544" w:rsidRPr="009F37EC" w:rsidDel="00E474FD">
          <w:rPr>
            <w:sz w:val="24"/>
            <w:szCs w:val="24"/>
            <w:lang w:val="el-GR"/>
          </w:rPr>
          <w:delText>Η συσκευή εκτόνωσης πίεσης θα αντιδρά στη περίπτωση που η πίεση στο</w:delText>
        </w:r>
        <w:r w:rsidR="009D4B50" w:rsidRPr="009D4B50" w:rsidDel="00E474FD">
          <w:rPr>
            <w:sz w:val="24"/>
            <w:szCs w:val="24"/>
            <w:lang w:val="el-GR"/>
          </w:rPr>
          <w:delText xml:space="preserve"> </w:delText>
        </w:r>
        <w:r w:rsidR="006B2544" w:rsidRPr="009F37EC" w:rsidDel="00E474FD">
          <w:rPr>
            <w:sz w:val="24"/>
            <w:szCs w:val="24"/>
            <w:lang w:val="el-GR"/>
          </w:rPr>
          <w:delText>διαμέρισμα του διακόπτη εκτροπής υπερβαίνει μία προκαθορισμένη τιμή (φαινόμενα εκρηκτικής ενέργειας) και θα θέτει τον αυτομετασχηματιστή εκτός.</w:delText>
        </w:r>
        <w:r w:rsidR="009D4B50" w:rsidRPr="009D4B50" w:rsidDel="00E474FD">
          <w:rPr>
            <w:sz w:val="24"/>
            <w:szCs w:val="24"/>
            <w:lang w:val="el-GR"/>
          </w:rPr>
          <w:delText xml:space="preserve"> </w:delText>
        </w:r>
        <w:r w:rsidRPr="00492DBE" w:rsidDel="00E474FD">
          <w:rPr>
            <w:sz w:val="24"/>
            <w:szCs w:val="24"/>
            <w:lang w:val="el-GR"/>
          </w:rPr>
          <w:delText xml:space="preserve">Η συσκευή θα περιλαμβάνει μεταλλικό κάλυμμα με οχετό, ώστε να οδηγείται το λάδι με ασφάλεια στο έδαφος. Η συσκευή θα είναι σχεδιασμένη και δοκιμασμένη σύμφωνα με τα </w:delText>
        </w:r>
        <w:r w:rsidR="00EB5ABC" w:rsidDel="00E474FD">
          <w:rPr>
            <w:sz w:val="24"/>
            <w:szCs w:val="24"/>
            <w:lang w:val="el-GR"/>
          </w:rPr>
          <w:delText>πρότυπα EN 50216-1 και EN 50216</w:delText>
        </w:r>
        <w:r w:rsidR="00EB5ABC" w:rsidRPr="004F609D" w:rsidDel="00E474FD">
          <w:rPr>
            <w:sz w:val="24"/>
            <w:szCs w:val="24"/>
            <w:lang w:val="el-GR"/>
          </w:rPr>
          <w:delText>-</w:delText>
        </w:r>
        <w:r w:rsidRPr="00492DBE" w:rsidDel="00E474FD">
          <w:rPr>
            <w:sz w:val="24"/>
            <w:szCs w:val="24"/>
            <w:lang w:val="el-GR"/>
          </w:rPr>
          <w:delText>5. Τα πιστοποιητικά δοκιμών θα πρέπει να επιδειχθούν στον επιθεωρητή του ΑΔΜΗΕ.</w:delText>
        </w:r>
        <w:r w:rsidR="009D4B50" w:rsidRPr="009D4B50" w:rsidDel="00E474FD">
          <w:rPr>
            <w:sz w:val="24"/>
            <w:szCs w:val="24"/>
            <w:lang w:val="el-GR"/>
          </w:rPr>
          <w:delText xml:space="preserve"> </w:delText>
        </w:r>
      </w:del>
    </w:p>
    <w:p w:rsidR="006B2544" w:rsidRPr="009F37EC" w:rsidDel="00E474FD" w:rsidRDefault="00633E10" w:rsidP="00CF1D4B">
      <w:pPr>
        <w:tabs>
          <w:tab w:val="left" w:pos="1134"/>
          <w:tab w:val="left" w:pos="5954"/>
        </w:tabs>
        <w:ind w:left="1418" w:hanging="709"/>
        <w:jc w:val="both"/>
        <w:rPr>
          <w:del w:id="889" w:author="Καρμίρης Αγγελος" w:date="2020-01-03T10:44:00Z"/>
          <w:sz w:val="24"/>
          <w:szCs w:val="24"/>
          <w:lang w:val="el-GR"/>
        </w:rPr>
      </w:pPr>
      <w:del w:id="890" w:author="Καρμίρης Αγγελος" w:date="2020-01-03T10:44:00Z">
        <w:r w:rsidDel="00E474FD">
          <w:rPr>
            <w:sz w:val="24"/>
            <w:szCs w:val="24"/>
            <w:lang w:val="el-GR"/>
          </w:rPr>
          <w:tab/>
        </w:r>
        <w:r w:rsidDel="00E474FD">
          <w:rPr>
            <w:sz w:val="24"/>
            <w:szCs w:val="24"/>
            <w:lang w:val="el-GR"/>
          </w:rPr>
          <w:tab/>
        </w:r>
        <w:r w:rsidR="006B2544" w:rsidRPr="009F37EC" w:rsidDel="00E474FD">
          <w:rPr>
            <w:sz w:val="24"/>
            <w:szCs w:val="24"/>
            <w:lang w:val="el-GR"/>
          </w:rPr>
          <w:delText xml:space="preserve">Η συσκευή εκτόνωσης πίεσης θα πρέπει να είναι </w:delText>
        </w:r>
        <w:r w:rsidR="008340D0" w:rsidRPr="009F37EC" w:rsidDel="00E474FD">
          <w:rPr>
            <w:sz w:val="24"/>
            <w:szCs w:val="24"/>
            <w:lang w:val="el-GR"/>
          </w:rPr>
          <w:delText>κατασκευής</w:delText>
        </w:r>
        <w:r w:rsidR="006B2544" w:rsidRPr="009F37EC" w:rsidDel="00E474FD">
          <w:rPr>
            <w:sz w:val="24"/>
            <w:szCs w:val="24"/>
            <w:lang w:val="el-GR"/>
          </w:rPr>
          <w:delText xml:space="preserve"> </w:delText>
        </w:r>
        <w:r w:rsidR="006B2544" w:rsidRPr="004F609D" w:rsidDel="00E474FD">
          <w:rPr>
            <w:sz w:val="24"/>
            <w:szCs w:val="24"/>
            <w:lang w:val="el-GR"/>
          </w:rPr>
          <w:delText>Q</w:delText>
        </w:r>
        <w:r w:rsidDel="00E474FD">
          <w:rPr>
            <w:sz w:val="24"/>
            <w:szCs w:val="24"/>
          </w:rPr>
          <w:delText>UALITROL</w:delText>
        </w:r>
        <w:r w:rsidDel="00E474FD">
          <w:rPr>
            <w:sz w:val="24"/>
            <w:szCs w:val="24"/>
            <w:lang w:val="el-GR"/>
          </w:rPr>
          <w:delText xml:space="preserve"> ή </w:delText>
        </w:r>
        <w:r w:rsidDel="00E474FD">
          <w:rPr>
            <w:sz w:val="24"/>
            <w:szCs w:val="24"/>
          </w:rPr>
          <w:delText>MR</w:delText>
        </w:r>
        <w:r w:rsidR="006B2544" w:rsidRPr="009F37EC" w:rsidDel="00E474FD">
          <w:rPr>
            <w:sz w:val="24"/>
            <w:szCs w:val="24"/>
            <w:lang w:val="el-GR"/>
          </w:rPr>
          <w:delText xml:space="preserve"> και με</w:delText>
        </w:r>
        <w:r w:rsidR="008340D0" w:rsidRPr="009F37EC" w:rsidDel="00E474FD">
          <w:rPr>
            <w:sz w:val="24"/>
            <w:szCs w:val="24"/>
            <w:lang w:val="el-GR"/>
          </w:rPr>
          <w:delText xml:space="preserve"> </w:delText>
        </w:r>
        <w:r w:rsidDel="00E474FD">
          <w:rPr>
            <w:sz w:val="24"/>
            <w:szCs w:val="24"/>
            <w:lang w:val="el-GR"/>
          </w:rPr>
          <w:delText>δ</w:delText>
        </w:r>
        <w:r w:rsidR="006B2544" w:rsidRPr="009F37EC" w:rsidDel="00E474FD">
          <w:rPr>
            <w:sz w:val="24"/>
            <w:szCs w:val="24"/>
            <w:lang w:val="el-GR"/>
          </w:rPr>
          <w:delText xml:space="preserve">ύο (2) ανοικτές επαφές κατάλληλες για </w:delText>
        </w:r>
        <w:r w:rsidR="00D313B6" w:rsidRPr="009F37EC" w:rsidDel="00E474FD">
          <w:rPr>
            <w:sz w:val="24"/>
            <w:szCs w:val="24"/>
            <w:lang w:val="el-GR"/>
          </w:rPr>
          <w:delText xml:space="preserve">τάση </w:delText>
        </w:r>
        <w:r w:rsidR="006B2544" w:rsidRPr="009F37EC" w:rsidDel="00E474FD">
          <w:rPr>
            <w:sz w:val="24"/>
            <w:szCs w:val="24"/>
            <w:lang w:val="el-GR"/>
          </w:rPr>
          <w:delText xml:space="preserve">220 </w:delText>
        </w:r>
        <w:r w:rsidR="006B2544" w:rsidRPr="009F37EC" w:rsidDel="00E474FD">
          <w:rPr>
            <w:sz w:val="24"/>
            <w:szCs w:val="24"/>
          </w:rPr>
          <w:delText>V</w:delText>
        </w:r>
        <w:r w:rsidR="006B2544" w:rsidRPr="009F37EC" w:rsidDel="00E474FD">
          <w:rPr>
            <w:sz w:val="24"/>
            <w:szCs w:val="24"/>
            <w:lang w:val="el-GR"/>
          </w:rPr>
          <w:delText xml:space="preserve"> </w:delText>
        </w:r>
        <w:r w:rsidR="006C47C7" w:rsidDel="00E474FD">
          <w:rPr>
            <w:sz w:val="24"/>
            <w:szCs w:val="24"/>
          </w:rPr>
          <w:delText>AC</w:delText>
        </w:r>
        <w:r w:rsidR="00D313B6" w:rsidRPr="009F37EC" w:rsidDel="00E474FD">
          <w:rPr>
            <w:sz w:val="24"/>
            <w:szCs w:val="24"/>
            <w:lang w:val="el-GR"/>
          </w:rPr>
          <w:delText>,</w:delText>
        </w:r>
        <w:r w:rsidR="006B2544" w:rsidRPr="009F37EC" w:rsidDel="00E474FD">
          <w:rPr>
            <w:sz w:val="24"/>
            <w:szCs w:val="24"/>
            <w:lang w:val="el-GR"/>
          </w:rPr>
          <w:delText xml:space="preserve"> </w:delText>
        </w:r>
        <w:r w:rsidDel="00E474FD">
          <w:rPr>
            <w:sz w:val="24"/>
            <w:szCs w:val="24"/>
            <w:lang w:val="el-GR"/>
          </w:rPr>
          <w:delText>η</w:delText>
        </w:r>
        <w:r w:rsidR="00C86FEC" w:rsidRPr="009F37EC" w:rsidDel="00E474FD">
          <w:rPr>
            <w:sz w:val="24"/>
            <w:szCs w:val="24"/>
            <w:lang w:val="el-GR"/>
          </w:rPr>
          <w:delText xml:space="preserve"> </w:delText>
        </w:r>
        <w:r w:rsidR="00D313B6" w:rsidRPr="009F37EC" w:rsidDel="00E474FD">
          <w:rPr>
            <w:sz w:val="24"/>
            <w:szCs w:val="24"/>
            <w:lang w:val="el-GR"/>
          </w:rPr>
          <w:delText>μ</w:delText>
        </w:r>
        <w:r w:rsidR="006B2544" w:rsidRPr="009F37EC" w:rsidDel="00E474FD">
          <w:rPr>
            <w:sz w:val="24"/>
            <w:szCs w:val="24"/>
            <w:lang w:val="el-GR"/>
          </w:rPr>
          <w:delText>ία για πτώση και η άλλη για σήμανση.</w:delText>
        </w:r>
      </w:del>
    </w:p>
    <w:p w:rsidR="00C86FEC" w:rsidRPr="009F37EC" w:rsidDel="00E474FD" w:rsidRDefault="00C86FEC" w:rsidP="006B2544">
      <w:pPr>
        <w:tabs>
          <w:tab w:val="left" w:pos="1134"/>
          <w:tab w:val="left" w:pos="1418"/>
          <w:tab w:val="left" w:pos="5954"/>
        </w:tabs>
        <w:ind w:left="1746"/>
        <w:jc w:val="both"/>
        <w:rPr>
          <w:del w:id="891" w:author="Καρμίρης Αγγελος" w:date="2020-01-03T10:44:00Z"/>
          <w:sz w:val="24"/>
          <w:szCs w:val="24"/>
          <w:lang w:val="el-GR"/>
        </w:rPr>
      </w:pPr>
    </w:p>
    <w:p w:rsidR="006B2544" w:rsidRPr="009F37EC" w:rsidDel="00E474FD" w:rsidRDefault="00EB5ABC" w:rsidP="004F609D">
      <w:pPr>
        <w:tabs>
          <w:tab w:val="left" w:pos="1134"/>
        </w:tabs>
        <w:ind w:left="567"/>
        <w:jc w:val="both"/>
        <w:rPr>
          <w:del w:id="892" w:author="Καρμίρης Αγγελος" w:date="2020-01-03T10:44:00Z"/>
          <w:b/>
          <w:bCs/>
          <w:sz w:val="24"/>
          <w:szCs w:val="24"/>
          <w:u w:val="single"/>
          <w:lang w:val="el-GR"/>
        </w:rPr>
      </w:pPr>
      <w:del w:id="893" w:author="Καρμίρης Αγγελος" w:date="2020-01-03T10:44:00Z">
        <w:r w:rsidRPr="004F609D" w:rsidDel="00E474FD">
          <w:rPr>
            <w:b/>
            <w:bCs/>
            <w:sz w:val="24"/>
            <w:szCs w:val="24"/>
            <w:lang w:val="el-GR"/>
          </w:rPr>
          <w:delText>13.</w:delText>
        </w:r>
        <w:r w:rsidRPr="004F609D" w:rsidDel="00E474FD">
          <w:rPr>
            <w:b/>
            <w:bCs/>
            <w:sz w:val="24"/>
            <w:szCs w:val="24"/>
            <w:lang w:val="el-GR"/>
          </w:rPr>
          <w:tab/>
        </w:r>
        <w:r w:rsidR="006B2544" w:rsidRPr="004F609D" w:rsidDel="00E474FD">
          <w:rPr>
            <w:b/>
            <w:bCs/>
            <w:sz w:val="24"/>
            <w:szCs w:val="24"/>
            <w:lang w:val="el-GR"/>
          </w:rPr>
          <w:delText xml:space="preserve"> </w:delText>
        </w:r>
        <w:r w:rsidR="006B2544" w:rsidRPr="009F37EC" w:rsidDel="00E474FD">
          <w:rPr>
            <w:b/>
            <w:bCs/>
            <w:sz w:val="24"/>
            <w:szCs w:val="24"/>
            <w:u w:val="single"/>
            <w:lang w:val="el-GR"/>
          </w:rPr>
          <w:delText>Μονάδα μηχανισμού οδήγησης</w:delText>
        </w:r>
      </w:del>
    </w:p>
    <w:p w:rsidR="006B2544" w:rsidRPr="009F37EC" w:rsidDel="00E474FD" w:rsidRDefault="006B2544" w:rsidP="006B2544">
      <w:pPr>
        <w:tabs>
          <w:tab w:val="left" w:pos="1134"/>
        </w:tabs>
        <w:ind w:left="567"/>
        <w:jc w:val="both"/>
        <w:rPr>
          <w:del w:id="894" w:author="Καρμίρης Αγγελος" w:date="2020-01-03T10:44:00Z"/>
          <w:sz w:val="24"/>
          <w:szCs w:val="24"/>
          <w:lang w:val="el-GR"/>
        </w:rPr>
      </w:pPr>
      <w:del w:id="895" w:author="Καρμίρης Αγγελος" w:date="2020-01-03T10:44:00Z">
        <w:r w:rsidRPr="009F37EC" w:rsidDel="00E474FD">
          <w:rPr>
            <w:sz w:val="24"/>
            <w:szCs w:val="24"/>
            <w:lang w:val="el-GR"/>
          </w:rPr>
          <w:delText xml:space="preserve">        </w:delText>
        </w:r>
      </w:del>
    </w:p>
    <w:p w:rsidR="006B2544" w:rsidRPr="009F37EC" w:rsidDel="00E474FD" w:rsidRDefault="006B2544" w:rsidP="00890DAA">
      <w:pPr>
        <w:tabs>
          <w:tab w:val="left" w:pos="993"/>
        </w:tabs>
        <w:ind w:left="3597" w:hanging="3030"/>
        <w:jc w:val="both"/>
        <w:rPr>
          <w:del w:id="896" w:author="Καρμίρης Αγγελος" w:date="2020-01-03T10:44:00Z"/>
          <w:sz w:val="24"/>
          <w:szCs w:val="24"/>
          <w:lang w:val="el-GR"/>
        </w:rPr>
      </w:pPr>
      <w:del w:id="897" w:author="Καρμίρης Αγγελος" w:date="2020-01-03T10:44:00Z">
        <w:r w:rsidRPr="009F37EC" w:rsidDel="00E474FD">
          <w:rPr>
            <w:sz w:val="24"/>
            <w:szCs w:val="24"/>
            <w:lang w:val="el-GR"/>
          </w:rPr>
          <w:delText xml:space="preserve">       α.  Έλεγχος</w:delText>
        </w:r>
        <w:r w:rsidR="00890DAA" w:rsidRPr="009F37EC" w:rsidDel="00E474FD">
          <w:rPr>
            <w:sz w:val="24"/>
            <w:szCs w:val="24"/>
            <w:lang w:val="el-GR"/>
          </w:rPr>
          <w:tab/>
        </w:r>
        <w:r w:rsidRPr="009F37EC" w:rsidDel="00E474FD">
          <w:rPr>
            <w:sz w:val="24"/>
            <w:szCs w:val="24"/>
            <w:lang w:val="el-GR"/>
          </w:rPr>
          <w:delText>: Τοπικά / εξ’</w:delText>
        </w:r>
        <w:r w:rsidR="00385363" w:rsidRPr="009F37EC" w:rsidDel="00E474FD">
          <w:rPr>
            <w:sz w:val="24"/>
            <w:szCs w:val="24"/>
            <w:lang w:val="el-GR"/>
          </w:rPr>
          <w:delText xml:space="preserve"> </w:delText>
        </w:r>
        <w:r w:rsidRPr="009F37EC" w:rsidDel="00E474FD">
          <w:rPr>
            <w:sz w:val="24"/>
            <w:szCs w:val="24"/>
            <w:lang w:val="el-GR"/>
          </w:rPr>
          <w:delText>αποστάσεως. Για το</w:delText>
        </w:r>
        <w:r w:rsidR="00D313B6" w:rsidRPr="009F37EC" w:rsidDel="00E474FD">
          <w:rPr>
            <w:sz w:val="24"/>
            <w:szCs w:val="24"/>
            <w:lang w:val="el-GR"/>
          </w:rPr>
          <w:delText>ν</w:delText>
        </w:r>
        <w:r w:rsidRPr="009F37EC" w:rsidDel="00E474FD">
          <w:rPr>
            <w:sz w:val="24"/>
            <w:szCs w:val="24"/>
            <w:lang w:val="el-GR"/>
          </w:rPr>
          <w:delText xml:space="preserve"> λόγο αυτό,</w:delText>
        </w:r>
        <w:r w:rsidR="00890DAA" w:rsidRPr="009F37EC" w:rsidDel="00E474FD">
          <w:rPr>
            <w:sz w:val="24"/>
            <w:szCs w:val="24"/>
            <w:lang w:val="el-GR"/>
          </w:rPr>
          <w:delText xml:space="preserve"> </w:delText>
        </w:r>
        <w:r w:rsidRPr="009F37EC" w:rsidDel="00E474FD">
          <w:rPr>
            <w:sz w:val="24"/>
            <w:szCs w:val="24"/>
            <w:lang w:val="el-GR"/>
          </w:rPr>
          <w:delText>η μονάδα μηχανισμού οδήγησης θα πρέπει να είναι εφοδιασμέ</w:delText>
        </w:r>
        <w:r w:rsidR="00890DAA" w:rsidRPr="009F37EC" w:rsidDel="00E474FD">
          <w:rPr>
            <w:sz w:val="24"/>
            <w:szCs w:val="24"/>
            <w:lang w:val="el-GR"/>
          </w:rPr>
          <w:delText xml:space="preserve">νη </w:delText>
        </w:r>
        <w:r w:rsidRPr="009F37EC" w:rsidDel="00E474FD">
          <w:rPr>
            <w:sz w:val="24"/>
            <w:szCs w:val="24"/>
            <w:lang w:val="el-GR"/>
          </w:rPr>
          <w:delText xml:space="preserve">με ένα </w:delText>
        </w:r>
        <w:r w:rsidR="00AF57F0" w:rsidRPr="009F37EC" w:rsidDel="00E474FD">
          <w:rPr>
            <w:sz w:val="24"/>
            <w:szCs w:val="24"/>
            <w:lang w:val="el-GR"/>
          </w:rPr>
          <w:delText>διακόπτη επιλογής τριών θέσεων “</w:delText>
        </w:r>
        <w:r w:rsidRPr="009F37EC" w:rsidDel="00E474FD">
          <w:rPr>
            <w:sz w:val="24"/>
            <w:szCs w:val="24"/>
            <w:lang w:val="el-GR"/>
          </w:rPr>
          <w:delText xml:space="preserve">εκτός – τοπικά </w:delText>
        </w:r>
        <w:r w:rsidR="00D313B6" w:rsidRPr="009F37EC" w:rsidDel="00E474FD">
          <w:rPr>
            <w:sz w:val="24"/>
            <w:szCs w:val="24"/>
            <w:lang w:val="el-GR"/>
          </w:rPr>
          <w:delText>–</w:delText>
        </w:r>
        <w:r w:rsidRPr="009F37EC" w:rsidDel="00E474FD">
          <w:rPr>
            <w:sz w:val="24"/>
            <w:szCs w:val="24"/>
            <w:lang w:val="el-GR"/>
          </w:rPr>
          <w:delText xml:space="preserve"> εξ</w:delText>
        </w:r>
        <w:r w:rsidR="00D313B6" w:rsidRPr="009F37EC" w:rsidDel="00E474FD">
          <w:rPr>
            <w:sz w:val="24"/>
            <w:szCs w:val="24"/>
            <w:lang w:val="el-GR"/>
          </w:rPr>
          <w:delText>’</w:delText>
        </w:r>
        <w:r w:rsidR="00890DAA" w:rsidRPr="009F37EC" w:rsidDel="00E474FD">
          <w:rPr>
            <w:sz w:val="24"/>
            <w:szCs w:val="24"/>
            <w:lang w:val="el-GR"/>
          </w:rPr>
          <w:delText xml:space="preserve"> </w:delText>
        </w:r>
        <w:r w:rsidRPr="009F37EC" w:rsidDel="00E474FD">
          <w:rPr>
            <w:sz w:val="24"/>
            <w:szCs w:val="24"/>
            <w:lang w:val="el-GR"/>
          </w:rPr>
          <w:delText>αποστάσεως</w:delText>
        </w:r>
        <w:r w:rsidR="00D313B6" w:rsidRPr="009F37EC" w:rsidDel="00E474FD">
          <w:rPr>
            <w:sz w:val="24"/>
            <w:szCs w:val="24"/>
            <w:lang w:val="el-GR"/>
          </w:rPr>
          <w:delText>”</w:delText>
        </w:r>
        <w:r w:rsidR="00890DAA" w:rsidRPr="009F37EC" w:rsidDel="00E474FD">
          <w:rPr>
            <w:sz w:val="24"/>
            <w:szCs w:val="24"/>
            <w:lang w:val="el-GR"/>
          </w:rPr>
          <w:delText>.</w:delText>
        </w:r>
        <w:r w:rsidRPr="009F37EC" w:rsidDel="00E474FD">
          <w:rPr>
            <w:sz w:val="24"/>
            <w:szCs w:val="24"/>
            <w:lang w:val="el-GR"/>
          </w:rPr>
          <w:delText xml:space="preserve"> Ο πίνακας της μονάδας μηχανισμού οδήγησης</w:delText>
        </w:r>
        <w:r w:rsidR="000D6603" w:rsidRPr="009F37EC" w:rsidDel="00E474FD">
          <w:rPr>
            <w:sz w:val="24"/>
            <w:szCs w:val="24"/>
            <w:lang w:val="el-GR"/>
          </w:rPr>
          <w:delText xml:space="preserve"> και ελέγχου</w:delText>
        </w:r>
        <w:r w:rsidRPr="009F37EC" w:rsidDel="00E474FD">
          <w:rPr>
            <w:sz w:val="24"/>
            <w:szCs w:val="24"/>
            <w:lang w:val="el-GR"/>
          </w:rPr>
          <w:delText xml:space="preserve"> θα πρέπει επίσης να είναι </w:delText>
        </w:r>
        <w:r w:rsidR="000D6603" w:rsidRPr="009F37EC" w:rsidDel="00E474FD">
          <w:rPr>
            <w:sz w:val="24"/>
            <w:szCs w:val="24"/>
            <w:lang w:val="el-GR"/>
          </w:rPr>
          <w:delText>ε</w:delText>
        </w:r>
        <w:r w:rsidRPr="009F37EC" w:rsidDel="00E474FD">
          <w:rPr>
            <w:sz w:val="24"/>
            <w:szCs w:val="24"/>
            <w:lang w:val="el-GR"/>
          </w:rPr>
          <w:delText>φοδιασμένος με δύο (2)</w:delText>
        </w:r>
        <w:r w:rsidR="00546ACE" w:rsidRPr="009F37EC" w:rsidDel="00E474FD">
          <w:rPr>
            <w:sz w:val="24"/>
            <w:szCs w:val="24"/>
            <w:lang w:val="el-GR"/>
          </w:rPr>
          <w:delText xml:space="preserve"> </w:delText>
        </w:r>
        <w:r w:rsidRPr="009F37EC" w:rsidDel="00E474FD">
          <w:rPr>
            <w:sz w:val="24"/>
            <w:szCs w:val="24"/>
            <w:lang w:val="el-GR"/>
          </w:rPr>
          <w:delText>μπουτόν τα οποία σε</w:delText>
        </w:r>
        <w:r w:rsidR="00890DAA" w:rsidRPr="009F37EC" w:rsidDel="00E474FD">
          <w:rPr>
            <w:sz w:val="24"/>
            <w:szCs w:val="24"/>
            <w:lang w:val="el-GR"/>
          </w:rPr>
          <w:delText xml:space="preserve"> </w:delText>
        </w:r>
        <w:r w:rsidRPr="009F37EC" w:rsidDel="00E474FD">
          <w:rPr>
            <w:sz w:val="24"/>
            <w:szCs w:val="24"/>
            <w:lang w:val="el-GR"/>
          </w:rPr>
          <w:delText>συνδυασμό με τη θέση</w:delText>
        </w:r>
        <w:r w:rsidR="00890DAA" w:rsidRPr="009F37EC" w:rsidDel="00E474FD">
          <w:rPr>
            <w:sz w:val="24"/>
            <w:szCs w:val="24"/>
            <w:lang w:val="el-GR"/>
          </w:rPr>
          <w:delText xml:space="preserve"> </w:delText>
        </w:r>
        <w:r w:rsidR="00AF57F0" w:rsidRPr="009F37EC" w:rsidDel="00E474FD">
          <w:rPr>
            <w:sz w:val="24"/>
            <w:szCs w:val="24"/>
            <w:lang w:val="el-GR"/>
          </w:rPr>
          <w:delText>“τοπικά”</w:delText>
        </w:r>
        <w:r w:rsidRPr="009F37EC" w:rsidDel="00E474FD">
          <w:rPr>
            <w:sz w:val="24"/>
            <w:szCs w:val="24"/>
            <w:lang w:val="el-GR"/>
          </w:rPr>
          <w:delText xml:space="preserve"> του διακόπτη</w:delText>
        </w:r>
        <w:r w:rsidR="00890DAA" w:rsidRPr="009F37EC" w:rsidDel="00E474FD">
          <w:rPr>
            <w:sz w:val="24"/>
            <w:szCs w:val="24"/>
            <w:lang w:val="el-GR"/>
          </w:rPr>
          <w:delText xml:space="preserve"> </w:delText>
        </w:r>
        <w:r w:rsidRPr="009F37EC" w:rsidDel="00E474FD">
          <w:rPr>
            <w:sz w:val="24"/>
            <w:szCs w:val="24"/>
            <w:lang w:val="el-GR"/>
          </w:rPr>
          <w:delText>επιλογής</w:delText>
        </w:r>
        <w:r w:rsidR="000E73BC" w:rsidRPr="009F37EC" w:rsidDel="00E474FD">
          <w:rPr>
            <w:sz w:val="24"/>
            <w:szCs w:val="24"/>
            <w:lang w:val="el-GR"/>
          </w:rPr>
          <w:delText xml:space="preserve"> </w:delText>
        </w:r>
        <w:r w:rsidRPr="009F37EC" w:rsidDel="00E474FD">
          <w:rPr>
            <w:sz w:val="24"/>
            <w:szCs w:val="24"/>
            <w:lang w:val="el-GR"/>
          </w:rPr>
          <w:delText>θα</w:delText>
        </w:r>
        <w:r w:rsidR="000E73BC" w:rsidRPr="009F37EC" w:rsidDel="00E474FD">
          <w:rPr>
            <w:sz w:val="24"/>
            <w:szCs w:val="24"/>
            <w:lang w:val="el-GR"/>
          </w:rPr>
          <w:delText xml:space="preserve"> </w:delText>
        </w:r>
        <w:r w:rsidR="00546ACE" w:rsidRPr="009F37EC" w:rsidDel="00E474FD">
          <w:rPr>
            <w:sz w:val="24"/>
            <w:szCs w:val="24"/>
            <w:lang w:val="el-GR"/>
          </w:rPr>
          <w:delText>χ</w:delText>
        </w:r>
        <w:r w:rsidR="000E73BC" w:rsidRPr="009F37EC" w:rsidDel="00E474FD">
          <w:rPr>
            <w:sz w:val="24"/>
            <w:szCs w:val="24"/>
            <w:lang w:val="el-GR"/>
          </w:rPr>
          <w:delText xml:space="preserve">ρησιμοποιούνται </w:delText>
        </w:r>
        <w:r w:rsidRPr="009F37EC" w:rsidDel="00E474FD">
          <w:rPr>
            <w:sz w:val="24"/>
            <w:szCs w:val="24"/>
            <w:lang w:val="el-GR"/>
          </w:rPr>
          <w:delText>για</w:delText>
        </w:r>
        <w:r w:rsidR="00890DAA" w:rsidRPr="009F37EC" w:rsidDel="00E474FD">
          <w:rPr>
            <w:sz w:val="24"/>
            <w:szCs w:val="24"/>
            <w:lang w:val="el-GR"/>
          </w:rPr>
          <w:delText xml:space="preserve"> </w:delText>
        </w:r>
        <w:r w:rsidRPr="009F37EC" w:rsidDel="00E474FD">
          <w:rPr>
            <w:sz w:val="24"/>
            <w:szCs w:val="24"/>
            <w:lang w:val="el-GR"/>
          </w:rPr>
          <w:delText xml:space="preserve">αύξηση και μείωση του βήματος τάσεως.  </w:delText>
        </w:r>
      </w:del>
    </w:p>
    <w:p w:rsidR="008D035C" w:rsidRPr="009F37EC" w:rsidDel="00E474FD" w:rsidRDefault="008D035C" w:rsidP="006B2544">
      <w:pPr>
        <w:tabs>
          <w:tab w:val="left" w:pos="1134"/>
        </w:tabs>
        <w:jc w:val="both"/>
        <w:rPr>
          <w:del w:id="898" w:author="Καρμίρης Αγγελος" w:date="2020-01-03T10:44:00Z"/>
          <w:sz w:val="24"/>
          <w:szCs w:val="24"/>
          <w:lang w:val="el-GR"/>
        </w:rPr>
      </w:pPr>
    </w:p>
    <w:p w:rsidR="00890DAA" w:rsidRPr="009F37EC" w:rsidDel="00E474FD" w:rsidRDefault="006B2544" w:rsidP="006B2544">
      <w:pPr>
        <w:tabs>
          <w:tab w:val="left" w:pos="851"/>
          <w:tab w:val="left" w:pos="993"/>
        </w:tabs>
        <w:jc w:val="both"/>
        <w:rPr>
          <w:del w:id="899" w:author="Καρμίρης Αγγελος" w:date="2020-01-03T10:44:00Z"/>
          <w:sz w:val="24"/>
          <w:szCs w:val="24"/>
          <w:lang w:val="el-GR"/>
        </w:rPr>
      </w:pPr>
      <w:del w:id="900" w:author="Καρμίρης Αγγελος" w:date="2020-01-03T10:44:00Z">
        <w:r w:rsidRPr="009F37EC" w:rsidDel="00E474FD">
          <w:rPr>
            <w:sz w:val="24"/>
            <w:szCs w:val="24"/>
            <w:lang w:val="el-GR"/>
          </w:rPr>
          <w:delText xml:space="preserve">                β.  Έλεγχος επε</w:delText>
        </w:r>
        <w:r w:rsidR="00D313B6" w:rsidRPr="009F37EC" w:rsidDel="00E474FD">
          <w:rPr>
            <w:sz w:val="24"/>
            <w:szCs w:val="24"/>
            <w:lang w:val="el-GR"/>
          </w:rPr>
          <w:delText>ί</w:delText>
        </w:r>
        <w:r w:rsidRPr="009F37EC" w:rsidDel="00E474FD">
          <w:rPr>
            <w:sz w:val="24"/>
            <w:szCs w:val="24"/>
            <w:lang w:val="el-GR"/>
          </w:rPr>
          <w:delText>γο</w:delText>
        </w:r>
        <w:r w:rsidR="00D313B6" w:rsidRPr="009F37EC" w:rsidDel="00E474FD">
          <w:rPr>
            <w:sz w:val="24"/>
            <w:szCs w:val="24"/>
            <w:lang w:val="el-GR"/>
          </w:rPr>
          <w:delText>υ</w:delText>
        </w:r>
        <w:r w:rsidRPr="009F37EC" w:rsidDel="00E474FD">
          <w:rPr>
            <w:sz w:val="24"/>
            <w:szCs w:val="24"/>
            <w:lang w:val="el-GR"/>
          </w:rPr>
          <w:delText>σ</w:delText>
        </w:r>
        <w:r w:rsidR="00D313B6" w:rsidRPr="009F37EC" w:rsidDel="00E474FD">
          <w:rPr>
            <w:sz w:val="24"/>
            <w:szCs w:val="24"/>
            <w:lang w:val="el-GR"/>
          </w:rPr>
          <w:delText>ας</w:delText>
        </w:r>
      </w:del>
    </w:p>
    <w:p w:rsidR="006B2544" w:rsidRPr="009F37EC" w:rsidDel="00E474FD" w:rsidRDefault="00890DAA" w:rsidP="00890DAA">
      <w:pPr>
        <w:tabs>
          <w:tab w:val="left" w:pos="851"/>
          <w:tab w:val="left" w:pos="993"/>
        </w:tabs>
        <w:ind w:left="3544" w:hanging="2824"/>
        <w:jc w:val="both"/>
        <w:rPr>
          <w:del w:id="901" w:author="Καρμίρης Αγγελος" w:date="2020-01-03T10:44:00Z"/>
          <w:sz w:val="24"/>
          <w:szCs w:val="24"/>
          <w:lang w:val="el-GR"/>
        </w:rPr>
      </w:pPr>
      <w:del w:id="902" w:author="Καρμίρης Αγγελος" w:date="2020-01-03T10:44:00Z">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 xml:space="preserve"> ανάγκη</w:delText>
        </w:r>
        <w:r w:rsidRPr="009F37EC" w:rsidDel="00E474FD">
          <w:rPr>
            <w:sz w:val="24"/>
            <w:szCs w:val="24"/>
            <w:lang w:val="el-GR"/>
          </w:rPr>
          <w:delText>ς</w:delText>
        </w:r>
        <w:r w:rsidRPr="009F37EC" w:rsidDel="00E474FD">
          <w:rPr>
            <w:sz w:val="24"/>
            <w:szCs w:val="24"/>
            <w:lang w:val="el-GR"/>
          </w:rPr>
          <w:tab/>
        </w:r>
        <w:r w:rsidR="006B2544" w:rsidRPr="009F37EC" w:rsidDel="00E474FD">
          <w:rPr>
            <w:sz w:val="24"/>
            <w:szCs w:val="24"/>
            <w:lang w:val="el-GR"/>
          </w:rPr>
          <w:delText>: Απαιτείται έλεγχος επε</w:delText>
        </w:r>
        <w:r w:rsidR="00D313B6" w:rsidRPr="009F37EC" w:rsidDel="00E474FD">
          <w:rPr>
            <w:sz w:val="24"/>
            <w:szCs w:val="24"/>
            <w:lang w:val="el-GR"/>
          </w:rPr>
          <w:delText>ί</w:delText>
        </w:r>
        <w:r w:rsidR="006B2544" w:rsidRPr="009F37EC" w:rsidDel="00E474FD">
          <w:rPr>
            <w:sz w:val="24"/>
            <w:szCs w:val="24"/>
            <w:lang w:val="el-GR"/>
          </w:rPr>
          <w:delText>γο</w:delText>
        </w:r>
        <w:r w:rsidR="00D313B6" w:rsidRPr="009F37EC" w:rsidDel="00E474FD">
          <w:rPr>
            <w:sz w:val="24"/>
            <w:szCs w:val="24"/>
            <w:lang w:val="el-GR"/>
          </w:rPr>
          <w:delText>υ</w:delText>
        </w:r>
        <w:r w:rsidR="006B2544" w:rsidRPr="009F37EC" w:rsidDel="00E474FD">
          <w:rPr>
            <w:sz w:val="24"/>
            <w:szCs w:val="24"/>
            <w:lang w:val="el-GR"/>
          </w:rPr>
          <w:delText>σ</w:delText>
        </w:r>
        <w:r w:rsidR="00D313B6" w:rsidRPr="009F37EC" w:rsidDel="00E474FD">
          <w:rPr>
            <w:sz w:val="24"/>
            <w:szCs w:val="24"/>
            <w:lang w:val="el-GR"/>
          </w:rPr>
          <w:delText>ας</w:delText>
        </w:r>
        <w:r w:rsidR="006B2544" w:rsidRPr="009F37EC" w:rsidDel="00E474FD">
          <w:rPr>
            <w:sz w:val="24"/>
            <w:szCs w:val="24"/>
            <w:lang w:val="el-GR"/>
          </w:rPr>
          <w:delText xml:space="preserve"> ανάγκης και</w:delText>
        </w:r>
        <w:r w:rsidRPr="009F37EC" w:rsidDel="00E474FD">
          <w:rPr>
            <w:sz w:val="24"/>
            <w:szCs w:val="24"/>
            <w:lang w:val="el-GR"/>
          </w:rPr>
          <w:delText xml:space="preserve"> </w:delText>
        </w:r>
        <w:r w:rsidR="006B2544" w:rsidRPr="009F37EC" w:rsidDel="00E474FD">
          <w:rPr>
            <w:sz w:val="24"/>
            <w:szCs w:val="24"/>
            <w:lang w:val="el-GR"/>
          </w:rPr>
          <w:delText>για το λόγο αυτό</w:delText>
        </w:r>
        <w:r w:rsidRPr="009F37EC" w:rsidDel="00E474FD">
          <w:rPr>
            <w:sz w:val="24"/>
            <w:szCs w:val="24"/>
            <w:lang w:val="el-GR"/>
          </w:rPr>
          <w:delText xml:space="preserve"> ο πίνακας της μονάδας </w:delText>
        </w:r>
        <w:r w:rsidR="006B2544" w:rsidRPr="009F37EC" w:rsidDel="00E474FD">
          <w:rPr>
            <w:sz w:val="24"/>
            <w:szCs w:val="24"/>
            <w:lang w:val="el-GR"/>
          </w:rPr>
          <w:delText>του μηχανισμού οδήγησης</w:delText>
        </w:r>
        <w:r w:rsidRPr="009F37EC" w:rsidDel="00E474FD">
          <w:rPr>
            <w:sz w:val="24"/>
            <w:szCs w:val="24"/>
            <w:lang w:val="el-GR"/>
          </w:rPr>
          <w:delText xml:space="preserve"> θα πρέπει να είναι</w:delText>
        </w:r>
        <w:r w:rsidR="006B2544" w:rsidRPr="009F37EC" w:rsidDel="00E474FD">
          <w:rPr>
            <w:sz w:val="24"/>
            <w:szCs w:val="24"/>
            <w:lang w:val="el-GR"/>
          </w:rPr>
          <w:delText xml:space="preserve"> εφοδιασμένος με ένα μπουτόν επείγουσας ανάγκης για έκτα</w:delText>
        </w:r>
        <w:r w:rsidR="00DD2EDC" w:rsidRPr="009F37EC" w:rsidDel="00E474FD">
          <w:rPr>
            <w:sz w:val="24"/>
            <w:szCs w:val="24"/>
            <w:lang w:val="el-GR"/>
          </w:rPr>
          <w:delText>κ</w:delText>
        </w:r>
        <w:r w:rsidR="006B2544" w:rsidRPr="009F37EC" w:rsidDel="00E474FD">
          <w:rPr>
            <w:sz w:val="24"/>
            <w:szCs w:val="24"/>
            <w:lang w:val="el-GR"/>
          </w:rPr>
          <w:delText xml:space="preserve">τη κράτηση του μηχανισμού οδήγησης.    </w:delText>
        </w:r>
      </w:del>
    </w:p>
    <w:p w:rsidR="00C86FEC" w:rsidRPr="009F37EC" w:rsidDel="00E474FD" w:rsidRDefault="00C86FEC" w:rsidP="006B2544">
      <w:pPr>
        <w:tabs>
          <w:tab w:val="left" w:pos="851"/>
          <w:tab w:val="left" w:pos="993"/>
        </w:tabs>
        <w:jc w:val="both"/>
        <w:rPr>
          <w:del w:id="903" w:author="Καρμίρης Αγγελος" w:date="2020-01-03T10:44:00Z"/>
          <w:sz w:val="24"/>
          <w:szCs w:val="24"/>
          <w:lang w:val="el-GR"/>
        </w:rPr>
      </w:pPr>
    </w:p>
    <w:p w:rsidR="00B43127" w:rsidRPr="009F37EC" w:rsidDel="00E474FD" w:rsidRDefault="006B2544" w:rsidP="006B2544">
      <w:pPr>
        <w:tabs>
          <w:tab w:val="left" w:pos="851"/>
          <w:tab w:val="left" w:pos="993"/>
        </w:tabs>
        <w:jc w:val="both"/>
        <w:rPr>
          <w:del w:id="904" w:author="Καρμίρης Αγγελος" w:date="2020-01-03T10:44:00Z"/>
          <w:sz w:val="24"/>
          <w:szCs w:val="24"/>
          <w:lang w:val="el-GR"/>
        </w:rPr>
      </w:pPr>
      <w:del w:id="905" w:author="Καρμίρης Αγγελος" w:date="2020-01-03T10:44:00Z">
        <w:r w:rsidRPr="009F37EC" w:rsidDel="00E474FD">
          <w:rPr>
            <w:sz w:val="24"/>
            <w:szCs w:val="24"/>
            <w:lang w:val="el-GR"/>
          </w:rPr>
          <w:delText xml:space="preserve">                γ.  Τάση τροφοδοσίας και </w:delText>
        </w:r>
      </w:del>
    </w:p>
    <w:p w:rsidR="00B43127" w:rsidRPr="009F37EC" w:rsidDel="00E474FD" w:rsidRDefault="00B43127" w:rsidP="006B2544">
      <w:pPr>
        <w:tabs>
          <w:tab w:val="left" w:pos="851"/>
          <w:tab w:val="left" w:pos="993"/>
        </w:tabs>
        <w:jc w:val="both"/>
        <w:rPr>
          <w:del w:id="906" w:author="Καρμίρης Αγγελος" w:date="2020-01-03T10:44:00Z"/>
          <w:sz w:val="24"/>
          <w:szCs w:val="24"/>
          <w:lang w:val="el-GR"/>
        </w:rPr>
      </w:pPr>
      <w:del w:id="907" w:author="Καρμίρης Αγγελος" w:date="2020-01-03T10:44:00Z">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συχνότητα</w:delText>
        </w:r>
        <w:r w:rsidRPr="009F37EC" w:rsidDel="00E474FD">
          <w:rPr>
            <w:sz w:val="24"/>
            <w:szCs w:val="24"/>
            <w:lang w:val="el-GR"/>
          </w:rPr>
          <w:delText xml:space="preserve"> </w:delText>
        </w:r>
        <w:r w:rsidR="006B2544" w:rsidRPr="009F37EC" w:rsidDel="00E474FD">
          <w:rPr>
            <w:sz w:val="24"/>
            <w:szCs w:val="24"/>
            <w:lang w:val="el-GR"/>
          </w:rPr>
          <w:delText>του κινητήρα</w:delText>
        </w:r>
        <w:r w:rsidRPr="009F37EC" w:rsidDel="00E474FD">
          <w:rPr>
            <w:sz w:val="24"/>
            <w:szCs w:val="24"/>
            <w:lang w:val="el-GR"/>
          </w:rPr>
          <w:delText xml:space="preserve"> </w:delText>
        </w:r>
        <w:r w:rsidR="006B2544" w:rsidRPr="009F37EC" w:rsidDel="00E474FD">
          <w:rPr>
            <w:sz w:val="24"/>
            <w:szCs w:val="24"/>
            <w:lang w:val="el-GR"/>
          </w:rPr>
          <w:delText>του</w:delText>
        </w:r>
      </w:del>
    </w:p>
    <w:p w:rsidR="006B2544" w:rsidRPr="009F37EC" w:rsidDel="00E474FD" w:rsidRDefault="00B43127" w:rsidP="006B2544">
      <w:pPr>
        <w:tabs>
          <w:tab w:val="left" w:pos="851"/>
          <w:tab w:val="left" w:pos="993"/>
        </w:tabs>
        <w:jc w:val="both"/>
        <w:rPr>
          <w:del w:id="908" w:author="Καρμίρης Αγγελος" w:date="2020-01-03T10:44:00Z"/>
          <w:sz w:val="24"/>
          <w:szCs w:val="24"/>
          <w:lang w:val="el-GR"/>
        </w:rPr>
      </w:pPr>
      <w:del w:id="909" w:author="Καρμίρης Αγγελος" w:date="2020-01-03T10:44:00Z">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μηχανισμού οδή</w:delText>
        </w:r>
        <w:r w:rsidRPr="009F37EC" w:rsidDel="00E474FD">
          <w:rPr>
            <w:sz w:val="24"/>
            <w:szCs w:val="24"/>
            <w:lang w:val="el-GR"/>
          </w:rPr>
          <w:delText>γησης</w:delText>
        </w:r>
        <w:r w:rsidRPr="009F37EC" w:rsidDel="00E474FD">
          <w:rPr>
            <w:sz w:val="24"/>
            <w:szCs w:val="24"/>
            <w:lang w:val="el-GR"/>
          </w:rPr>
          <w:tab/>
        </w:r>
        <w:r w:rsidR="006B2544" w:rsidRPr="009F37EC" w:rsidDel="00E474FD">
          <w:rPr>
            <w:sz w:val="24"/>
            <w:szCs w:val="24"/>
            <w:lang w:val="el-GR"/>
          </w:rPr>
          <w:delText>: 3φ, 400</w:delText>
        </w:r>
        <w:r w:rsidR="006B2544" w:rsidRPr="009F37EC" w:rsidDel="00E474FD">
          <w:rPr>
            <w:sz w:val="24"/>
            <w:szCs w:val="24"/>
          </w:rPr>
          <w:delText>V</w:delText>
        </w:r>
        <w:r w:rsidR="006B2544" w:rsidRPr="009F37EC" w:rsidDel="00E474FD">
          <w:rPr>
            <w:sz w:val="24"/>
            <w:szCs w:val="24"/>
            <w:lang w:val="el-GR"/>
          </w:rPr>
          <w:delText xml:space="preserve"> </w:delText>
        </w:r>
        <w:r w:rsidR="006C47C7" w:rsidDel="00E474FD">
          <w:rPr>
            <w:sz w:val="24"/>
            <w:szCs w:val="24"/>
          </w:rPr>
          <w:delText>AC</w:delText>
        </w:r>
        <w:r w:rsidR="00837ECE" w:rsidRPr="009F37EC" w:rsidDel="00E474FD">
          <w:rPr>
            <w:sz w:val="24"/>
            <w:szCs w:val="24"/>
            <w:lang w:val="el-GR"/>
          </w:rPr>
          <w:delText>, 50</w:delText>
        </w:r>
        <w:r w:rsidR="00837ECE" w:rsidRPr="009F37EC" w:rsidDel="00E474FD">
          <w:rPr>
            <w:sz w:val="24"/>
            <w:szCs w:val="24"/>
          </w:rPr>
          <w:delText>HZ</w:delText>
        </w:r>
        <w:r w:rsidR="006B2544" w:rsidRPr="009F37EC" w:rsidDel="00E474FD">
          <w:rPr>
            <w:sz w:val="24"/>
            <w:szCs w:val="24"/>
            <w:lang w:val="el-GR"/>
          </w:rPr>
          <w:delText xml:space="preserve"> με ανοχές από 85% έως 110%</w:delText>
        </w:r>
      </w:del>
    </w:p>
    <w:p w:rsidR="006B2544" w:rsidRPr="009F37EC" w:rsidDel="00E474FD" w:rsidRDefault="006B2544" w:rsidP="006B2544">
      <w:pPr>
        <w:tabs>
          <w:tab w:val="left" w:pos="851"/>
          <w:tab w:val="left" w:pos="993"/>
        </w:tabs>
        <w:jc w:val="both"/>
        <w:rPr>
          <w:del w:id="910" w:author="Καρμίρης Αγγελος" w:date="2020-01-03T10:44:00Z"/>
          <w:sz w:val="24"/>
          <w:szCs w:val="24"/>
          <w:lang w:val="el-GR"/>
        </w:rPr>
      </w:pPr>
    </w:p>
    <w:p w:rsidR="006B2544" w:rsidRPr="009F37EC" w:rsidDel="00E474FD" w:rsidRDefault="006B2544" w:rsidP="00B43127">
      <w:pPr>
        <w:tabs>
          <w:tab w:val="left" w:pos="851"/>
          <w:tab w:val="left" w:pos="993"/>
        </w:tabs>
        <w:ind w:left="3600" w:hanging="3600"/>
        <w:jc w:val="both"/>
        <w:rPr>
          <w:del w:id="911" w:author="Καρμίρης Αγγελος" w:date="2020-01-03T10:44:00Z"/>
          <w:sz w:val="24"/>
          <w:szCs w:val="24"/>
          <w:lang w:val="el-GR"/>
        </w:rPr>
      </w:pPr>
      <w:del w:id="912" w:author="Καρμίρης Αγγελος" w:date="2020-01-03T10:44:00Z">
        <w:r w:rsidRPr="009F37EC" w:rsidDel="00E474FD">
          <w:rPr>
            <w:sz w:val="24"/>
            <w:szCs w:val="24"/>
            <w:lang w:val="el-GR"/>
          </w:rPr>
          <w:delText xml:space="preserve">         </w:delText>
        </w:r>
        <w:r w:rsidR="00B43127" w:rsidRPr="009F37EC" w:rsidDel="00E474FD">
          <w:rPr>
            <w:sz w:val="24"/>
            <w:szCs w:val="24"/>
            <w:lang w:val="el-GR"/>
          </w:rPr>
          <w:delText xml:space="preserve">        δ.  Εγκατάσταση</w:delText>
        </w:r>
        <w:r w:rsidR="00B43127" w:rsidRPr="009F37EC" w:rsidDel="00E474FD">
          <w:rPr>
            <w:sz w:val="24"/>
            <w:szCs w:val="24"/>
            <w:lang w:val="el-GR"/>
          </w:rPr>
          <w:tab/>
        </w:r>
        <w:r w:rsidRPr="009F37EC" w:rsidDel="00E474FD">
          <w:rPr>
            <w:sz w:val="24"/>
            <w:szCs w:val="24"/>
            <w:lang w:val="el-GR"/>
          </w:rPr>
          <w:delText xml:space="preserve">: Εκτός του δοχείου του αυτομετασχηματιστού και </w:delText>
        </w:r>
        <w:r w:rsidR="00B43127" w:rsidRPr="009F37EC" w:rsidDel="00E474FD">
          <w:rPr>
            <w:sz w:val="24"/>
            <w:szCs w:val="24"/>
            <w:lang w:val="el-GR"/>
          </w:rPr>
          <w:delText xml:space="preserve">συνδεδεμένος με το </w:delText>
        </w:r>
        <w:r w:rsidRPr="009F37EC" w:rsidDel="00E474FD">
          <w:rPr>
            <w:sz w:val="24"/>
            <w:szCs w:val="24"/>
            <w:lang w:val="el-GR"/>
          </w:rPr>
          <w:delText>μηχανισμό αλλαγής λήψεως</w:delText>
        </w:r>
        <w:r w:rsidR="00B43127" w:rsidRPr="009F37EC" w:rsidDel="00E474FD">
          <w:rPr>
            <w:sz w:val="24"/>
            <w:szCs w:val="24"/>
            <w:lang w:val="el-GR"/>
          </w:rPr>
          <w:delText xml:space="preserve"> </w:delText>
        </w:r>
        <w:r w:rsidRPr="009F37EC" w:rsidDel="00E474FD">
          <w:rPr>
            <w:sz w:val="24"/>
            <w:szCs w:val="24"/>
            <w:lang w:val="el-GR"/>
          </w:rPr>
          <w:delText>με άξονα οδήγησης</w:delText>
        </w:r>
        <w:r w:rsidR="00B43127" w:rsidRPr="009F37EC" w:rsidDel="00E474FD">
          <w:rPr>
            <w:sz w:val="24"/>
            <w:szCs w:val="24"/>
            <w:lang w:val="el-GR"/>
          </w:rPr>
          <w:delText xml:space="preserve"> </w:delText>
        </w:r>
        <w:r w:rsidRPr="009F37EC" w:rsidDel="00E474FD">
          <w:rPr>
            <w:sz w:val="24"/>
            <w:szCs w:val="24"/>
            <w:lang w:val="el-GR"/>
          </w:rPr>
          <w:delText>και γρανάζια.</w:delText>
        </w:r>
      </w:del>
    </w:p>
    <w:p w:rsidR="006B2544" w:rsidRPr="009F37EC" w:rsidDel="00E474FD" w:rsidRDefault="006B2544" w:rsidP="006B2544">
      <w:pPr>
        <w:tabs>
          <w:tab w:val="left" w:pos="851"/>
          <w:tab w:val="left" w:pos="993"/>
        </w:tabs>
        <w:jc w:val="both"/>
        <w:rPr>
          <w:del w:id="913" w:author="Καρμίρης Αγγελος" w:date="2020-01-03T10:44:00Z"/>
          <w:sz w:val="24"/>
          <w:szCs w:val="24"/>
          <w:lang w:val="el-GR"/>
        </w:rPr>
      </w:pPr>
    </w:p>
    <w:p w:rsidR="00B43127" w:rsidRPr="009F37EC" w:rsidDel="00E474FD" w:rsidRDefault="006B2544" w:rsidP="006B2544">
      <w:pPr>
        <w:tabs>
          <w:tab w:val="left" w:pos="851"/>
          <w:tab w:val="left" w:pos="993"/>
        </w:tabs>
        <w:jc w:val="both"/>
        <w:rPr>
          <w:del w:id="914" w:author="Καρμίρης Αγγελος" w:date="2020-01-03T10:44:00Z"/>
          <w:sz w:val="24"/>
          <w:szCs w:val="24"/>
          <w:lang w:val="el-GR"/>
        </w:rPr>
      </w:pPr>
      <w:del w:id="915" w:author="Καρμίρης Αγγελος" w:date="2020-01-03T10:44:00Z">
        <w:r w:rsidRPr="009F37EC" w:rsidDel="00E474FD">
          <w:rPr>
            <w:sz w:val="24"/>
            <w:szCs w:val="24"/>
            <w:lang w:val="el-GR"/>
          </w:rPr>
          <w:delText xml:space="preserve">                 ε.  Πίνακας ελέγχου</w:delText>
        </w:r>
        <w:r w:rsidR="00A60C8E" w:rsidRPr="009F37EC" w:rsidDel="00E474FD">
          <w:rPr>
            <w:sz w:val="24"/>
            <w:szCs w:val="24"/>
            <w:lang w:val="el-GR"/>
          </w:rPr>
          <w:delText xml:space="preserve"> της μονάδος</w:delText>
        </w:r>
        <w:r w:rsidRPr="009F37EC" w:rsidDel="00E474FD">
          <w:rPr>
            <w:sz w:val="24"/>
            <w:szCs w:val="24"/>
            <w:lang w:val="el-GR"/>
          </w:rPr>
          <w:delText xml:space="preserve">                  </w:delText>
        </w:r>
        <w:r w:rsidR="00A60C8E" w:rsidRPr="009F37EC" w:rsidDel="00E474FD">
          <w:rPr>
            <w:sz w:val="24"/>
            <w:szCs w:val="24"/>
            <w:lang w:val="el-GR"/>
          </w:rPr>
          <w:delText xml:space="preserve">            </w:delText>
        </w:r>
      </w:del>
    </w:p>
    <w:p w:rsidR="006B2544" w:rsidRPr="009F37EC" w:rsidDel="00E474FD" w:rsidRDefault="00B43127" w:rsidP="00B43127">
      <w:pPr>
        <w:tabs>
          <w:tab w:val="left" w:pos="851"/>
          <w:tab w:val="left" w:pos="993"/>
        </w:tabs>
        <w:ind w:left="3600" w:hanging="3600"/>
        <w:jc w:val="both"/>
        <w:rPr>
          <w:del w:id="916" w:author="Καρμίρης Αγγελος" w:date="2020-01-03T10:44:00Z"/>
          <w:sz w:val="24"/>
          <w:szCs w:val="24"/>
          <w:lang w:val="el-GR"/>
        </w:rPr>
      </w:pPr>
      <w:del w:id="917" w:author="Καρμίρης Αγγελος" w:date="2020-01-03T10:44:00Z">
        <w:r w:rsidRPr="009F37EC" w:rsidDel="00E474FD">
          <w:rPr>
            <w:sz w:val="24"/>
            <w:szCs w:val="24"/>
            <w:lang w:val="el-GR"/>
          </w:rPr>
          <w:tab/>
        </w:r>
        <w:r w:rsidRPr="009F37EC" w:rsidDel="00E474FD">
          <w:rPr>
            <w:sz w:val="24"/>
            <w:szCs w:val="24"/>
            <w:lang w:val="el-GR"/>
          </w:rPr>
          <w:tab/>
          <w:delText xml:space="preserve">     μηχανισμού οδήγησης</w:delText>
        </w:r>
        <w:r w:rsidR="00A60C8E" w:rsidRPr="009F37EC" w:rsidDel="00E474FD">
          <w:rPr>
            <w:sz w:val="24"/>
            <w:szCs w:val="24"/>
            <w:lang w:val="el-GR"/>
          </w:rPr>
          <w:delText xml:space="preserve"> </w:delText>
        </w:r>
        <w:r w:rsidRPr="009F37EC" w:rsidDel="00E474FD">
          <w:rPr>
            <w:sz w:val="24"/>
            <w:szCs w:val="24"/>
            <w:lang w:val="el-GR"/>
          </w:rPr>
          <w:tab/>
          <w:delText>:</w:delText>
        </w:r>
        <w:r w:rsidR="006B2544" w:rsidRPr="009F37EC" w:rsidDel="00E474FD">
          <w:rPr>
            <w:sz w:val="24"/>
            <w:szCs w:val="24"/>
            <w:lang w:val="el-GR"/>
          </w:rPr>
          <w:delText>Ο πίνακας ελέγχου της</w:delText>
        </w:r>
        <w:r w:rsidRPr="009F37EC" w:rsidDel="00E474FD">
          <w:rPr>
            <w:sz w:val="24"/>
            <w:szCs w:val="24"/>
            <w:lang w:val="el-GR"/>
          </w:rPr>
          <w:delText xml:space="preserve"> </w:delText>
        </w:r>
        <w:r w:rsidR="006B2544" w:rsidRPr="009F37EC" w:rsidDel="00E474FD">
          <w:rPr>
            <w:sz w:val="24"/>
            <w:szCs w:val="24"/>
            <w:lang w:val="el-GR"/>
          </w:rPr>
          <w:delText>μονάδος μηχανισμού</w:delText>
        </w:r>
        <w:r w:rsidRPr="009F37EC" w:rsidDel="00E474FD">
          <w:rPr>
            <w:sz w:val="24"/>
            <w:szCs w:val="24"/>
            <w:lang w:val="el-GR"/>
          </w:rPr>
          <w:delText xml:space="preserve"> </w:delText>
        </w:r>
        <w:r w:rsidR="006B2544" w:rsidRPr="009F37EC" w:rsidDel="00E474FD">
          <w:rPr>
            <w:sz w:val="24"/>
            <w:szCs w:val="24"/>
            <w:lang w:val="el-GR"/>
          </w:rPr>
          <w:delText xml:space="preserve">οδήγησης </w:delText>
        </w:r>
        <w:r w:rsidRPr="009F37EC" w:rsidDel="00E474FD">
          <w:rPr>
            <w:sz w:val="24"/>
            <w:szCs w:val="24"/>
            <w:lang w:val="el-GR"/>
          </w:rPr>
          <w:delText xml:space="preserve">  </w:delText>
        </w:r>
        <w:r w:rsidR="006B2544" w:rsidRPr="009F37EC" w:rsidDel="00E474FD">
          <w:rPr>
            <w:sz w:val="24"/>
            <w:szCs w:val="24"/>
            <w:lang w:val="el-GR"/>
          </w:rPr>
          <w:delText xml:space="preserve">θα πρέπει να διαθέτει προστασία </w:delText>
        </w:r>
        <w:r w:rsidR="006B2544" w:rsidRPr="009F37EC" w:rsidDel="00E474FD">
          <w:rPr>
            <w:sz w:val="24"/>
            <w:szCs w:val="24"/>
          </w:rPr>
          <w:delText>IP</w:delText>
        </w:r>
        <w:r w:rsidR="006B2544" w:rsidRPr="009F37EC" w:rsidDel="00E474FD">
          <w:rPr>
            <w:sz w:val="24"/>
            <w:szCs w:val="24"/>
            <w:lang w:val="el-GR"/>
          </w:rPr>
          <w:delText>55 κατά Ι</w:delText>
        </w:r>
        <w:r w:rsidR="006B2544" w:rsidRPr="009F37EC" w:rsidDel="00E474FD">
          <w:rPr>
            <w:sz w:val="24"/>
            <w:szCs w:val="24"/>
          </w:rPr>
          <w:delText>EC</w:delText>
        </w:r>
        <w:r w:rsidR="00EB5ABC" w:rsidRPr="004F609D" w:rsidDel="00E474FD">
          <w:rPr>
            <w:sz w:val="24"/>
            <w:szCs w:val="24"/>
            <w:lang w:val="el-GR"/>
          </w:rPr>
          <w:delText xml:space="preserve"> 60529</w:delText>
        </w:r>
        <w:r w:rsidR="006B2544" w:rsidRPr="009F37EC" w:rsidDel="00E474FD">
          <w:rPr>
            <w:sz w:val="24"/>
            <w:szCs w:val="24"/>
            <w:lang w:val="el-GR"/>
          </w:rPr>
          <w:delText>.</w:delText>
        </w:r>
      </w:del>
    </w:p>
    <w:p w:rsidR="006B2544" w:rsidRPr="009F37EC" w:rsidDel="00E474FD" w:rsidRDefault="006B2544" w:rsidP="006B2544">
      <w:pPr>
        <w:tabs>
          <w:tab w:val="left" w:pos="851"/>
          <w:tab w:val="left" w:pos="993"/>
        </w:tabs>
        <w:jc w:val="both"/>
        <w:rPr>
          <w:del w:id="918" w:author="Καρμίρης Αγγελος" w:date="2020-01-03T10:44:00Z"/>
          <w:sz w:val="24"/>
          <w:szCs w:val="24"/>
          <w:lang w:val="el-GR"/>
        </w:rPr>
      </w:pPr>
    </w:p>
    <w:p w:rsidR="00B43127" w:rsidRPr="009F37EC" w:rsidDel="00E474FD" w:rsidRDefault="006B2544" w:rsidP="006B2544">
      <w:pPr>
        <w:tabs>
          <w:tab w:val="left" w:pos="851"/>
          <w:tab w:val="left" w:pos="993"/>
        </w:tabs>
        <w:jc w:val="both"/>
        <w:rPr>
          <w:del w:id="919" w:author="Καρμίρης Αγγελος" w:date="2020-01-03T10:44:00Z"/>
          <w:sz w:val="24"/>
          <w:szCs w:val="24"/>
          <w:lang w:val="el-GR"/>
        </w:rPr>
      </w:pPr>
      <w:del w:id="920" w:author="Καρμίρης Αγγελος" w:date="2020-01-03T10:44:00Z">
        <w:r w:rsidRPr="009F37EC" w:rsidDel="00E474FD">
          <w:rPr>
            <w:sz w:val="24"/>
            <w:szCs w:val="24"/>
            <w:lang w:val="el-GR"/>
          </w:rPr>
          <w:delText xml:space="preserve">                στ. Εξοπλισμός του πίνακα</w:delText>
        </w:r>
      </w:del>
    </w:p>
    <w:p w:rsidR="00B43127" w:rsidRPr="009F37EC" w:rsidDel="00E474FD" w:rsidRDefault="00B43127" w:rsidP="006B2544">
      <w:pPr>
        <w:tabs>
          <w:tab w:val="left" w:pos="851"/>
          <w:tab w:val="left" w:pos="993"/>
        </w:tabs>
        <w:jc w:val="both"/>
        <w:rPr>
          <w:del w:id="921" w:author="Καρμίρης Αγγελος" w:date="2020-01-03T10:44:00Z"/>
          <w:sz w:val="24"/>
          <w:szCs w:val="24"/>
          <w:lang w:val="el-GR"/>
        </w:rPr>
      </w:pPr>
      <w:del w:id="922" w:author="Καρμίρης Αγγελος" w:date="2020-01-03T10:44:00Z">
        <w:r w:rsidRPr="009F37EC" w:rsidDel="00E474FD">
          <w:rPr>
            <w:sz w:val="24"/>
            <w:szCs w:val="24"/>
            <w:lang w:val="el-GR"/>
          </w:rPr>
          <w:tab/>
        </w:r>
        <w:r w:rsidRPr="009F37EC" w:rsidDel="00E474FD">
          <w:rPr>
            <w:sz w:val="24"/>
            <w:szCs w:val="24"/>
            <w:lang w:val="el-GR"/>
          </w:rPr>
          <w:tab/>
          <w:delText xml:space="preserve">     ελέγχου της μονάδος </w:delText>
        </w:r>
      </w:del>
    </w:p>
    <w:p w:rsidR="00A60C8E" w:rsidRPr="009F37EC" w:rsidDel="00E474FD" w:rsidRDefault="00B43127" w:rsidP="008C7EE9">
      <w:pPr>
        <w:tabs>
          <w:tab w:val="left" w:pos="851"/>
          <w:tab w:val="left" w:pos="993"/>
        </w:tabs>
        <w:ind w:left="3600" w:hanging="3600"/>
        <w:jc w:val="both"/>
        <w:rPr>
          <w:del w:id="923" w:author="Καρμίρης Αγγελος" w:date="2020-01-03T10:44:00Z"/>
          <w:sz w:val="24"/>
          <w:szCs w:val="24"/>
          <w:lang w:val="el-GR"/>
        </w:rPr>
      </w:pPr>
      <w:del w:id="924" w:author="Καρμίρης Αγγελος" w:date="2020-01-03T10:44:00Z">
        <w:r w:rsidRPr="009F37EC" w:rsidDel="00E474FD">
          <w:rPr>
            <w:sz w:val="24"/>
            <w:szCs w:val="24"/>
            <w:lang w:val="el-GR"/>
          </w:rPr>
          <w:tab/>
        </w:r>
        <w:r w:rsidRPr="009F37EC" w:rsidDel="00E474FD">
          <w:rPr>
            <w:sz w:val="24"/>
            <w:szCs w:val="24"/>
            <w:lang w:val="el-GR"/>
          </w:rPr>
          <w:tab/>
          <w:delText xml:space="preserve">     μηχανισμού οδήγησης</w:delText>
        </w:r>
        <w:r w:rsidRPr="009F37EC" w:rsidDel="00E474FD">
          <w:rPr>
            <w:sz w:val="24"/>
            <w:szCs w:val="24"/>
            <w:lang w:val="el-GR"/>
          </w:rPr>
          <w:tab/>
        </w:r>
        <w:r w:rsidR="006B2544" w:rsidRPr="009F37EC" w:rsidDel="00E474FD">
          <w:rPr>
            <w:sz w:val="24"/>
            <w:szCs w:val="24"/>
            <w:lang w:val="el-GR"/>
          </w:rPr>
          <w:delText xml:space="preserve">: Ο πίνακας ελέγχου </w:delText>
        </w:r>
        <w:r w:rsidR="00A60C8E" w:rsidRPr="009F37EC" w:rsidDel="00E474FD">
          <w:rPr>
            <w:sz w:val="24"/>
            <w:szCs w:val="24"/>
            <w:lang w:val="el-GR"/>
          </w:rPr>
          <w:delText>θα πρέπει εκτός από τον διακόπτη επιλογής ΄΄εκτός –τοπικά – εξ’</w:delText>
        </w:r>
        <w:r w:rsidR="002C7F9C" w:rsidRPr="009F37EC" w:rsidDel="00E474FD">
          <w:rPr>
            <w:sz w:val="24"/>
            <w:szCs w:val="24"/>
            <w:lang w:val="el-GR"/>
          </w:rPr>
          <w:delText xml:space="preserve"> </w:delText>
        </w:r>
        <w:r w:rsidR="00A60C8E" w:rsidRPr="009F37EC" w:rsidDel="00E474FD">
          <w:rPr>
            <w:sz w:val="24"/>
            <w:szCs w:val="24"/>
            <w:lang w:val="el-GR"/>
          </w:rPr>
          <w:delText>αποστάσεως</w:delText>
        </w:r>
        <w:r w:rsidR="008625E8" w:rsidRPr="009F37EC" w:rsidDel="00E474FD">
          <w:rPr>
            <w:sz w:val="24"/>
            <w:szCs w:val="24"/>
            <w:lang w:val="el-GR"/>
          </w:rPr>
          <w:delText>΄΄</w:delText>
        </w:r>
        <w:r w:rsidR="002C7F9C" w:rsidRPr="009F37EC" w:rsidDel="00E474FD">
          <w:rPr>
            <w:sz w:val="24"/>
            <w:szCs w:val="24"/>
            <w:lang w:val="el-GR"/>
          </w:rPr>
          <w:delText>,</w:delText>
        </w:r>
        <w:r w:rsidR="00097944" w:rsidRPr="009F37EC" w:rsidDel="00E474FD">
          <w:rPr>
            <w:sz w:val="24"/>
            <w:szCs w:val="24"/>
            <w:lang w:val="el-GR"/>
          </w:rPr>
          <w:delText xml:space="preserve"> των δ</w:delText>
        </w:r>
        <w:r w:rsidR="00A60C8E" w:rsidRPr="009F37EC" w:rsidDel="00E474FD">
          <w:rPr>
            <w:sz w:val="24"/>
            <w:szCs w:val="24"/>
            <w:lang w:val="el-GR"/>
          </w:rPr>
          <w:delText>ύο</w:delText>
        </w:r>
        <w:r w:rsidR="006B2544" w:rsidRPr="009F37EC" w:rsidDel="00E474FD">
          <w:rPr>
            <w:sz w:val="24"/>
            <w:szCs w:val="24"/>
            <w:lang w:val="el-GR"/>
          </w:rPr>
          <w:delText xml:space="preserve"> μπουτόν για αύξηση,</w:delText>
        </w:r>
        <w:r w:rsidR="008C7EE9" w:rsidRPr="009F37EC" w:rsidDel="00E474FD">
          <w:rPr>
            <w:sz w:val="24"/>
            <w:szCs w:val="24"/>
            <w:lang w:val="el-GR"/>
          </w:rPr>
          <w:delText xml:space="preserve"> </w:delText>
        </w:r>
        <w:r w:rsidR="006B2544" w:rsidRPr="009F37EC" w:rsidDel="00E474FD">
          <w:rPr>
            <w:sz w:val="24"/>
            <w:szCs w:val="24"/>
            <w:lang w:val="el-GR"/>
          </w:rPr>
          <w:delText>μείωση βήματος τάσεως</w:delText>
        </w:r>
        <w:r w:rsidR="008625E8" w:rsidRPr="009F37EC" w:rsidDel="00E474FD">
          <w:rPr>
            <w:sz w:val="24"/>
            <w:szCs w:val="24"/>
            <w:lang w:val="el-GR"/>
          </w:rPr>
          <w:delText xml:space="preserve"> και</w:delText>
        </w:r>
        <w:r w:rsidR="008C7EE9" w:rsidRPr="009F37EC" w:rsidDel="00E474FD">
          <w:rPr>
            <w:sz w:val="24"/>
            <w:szCs w:val="24"/>
            <w:lang w:val="el-GR"/>
          </w:rPr>
          <w:delText xml:space="preserve"> </w:delText>
        </w:r>
        <w:r w:rsidR="008625E8" w:rsidRPr="009F37EC" w:rsidDel="00E474FD">
          <w:rPr>
            <w:sz w:val="24"/>
            <w:szCs w:val="24"/>
            <w:lang w:val="el-GR"/>
          </w:rPr>
          <w:delText>το</w:delText>
        </w:r>
        <w:r w:rsidR="00097944" w:rsidRPr="009F37EC" w:rsidDel="00E474FD">
          <w:rPr>
            <w:sz w:val="24"/>
            <w:szCs w:val="24"/>
            <w:lang w:val="el-GR"/>
          </w:rPr>
          <w:delText xml:space="preserve">υ </w:delText>
        </w:r>
        <w:r w:rsidR="008625E8" w:rsidRPr="009F37EC" w:rsidDel="00E474FD">
          <w:rPr>
            <w:sz w:val="24"/>
            <w:szCs w:val="24"/>
            <w:lang w:val="el-GR"/>
          </w:rPr>
          <w:delText>ενός</w:delText>
        </w:r>
        <w:r w:rsidR="00A60C8E" w:rsidRPr="009F37EC" w:rsidDel="00E474FD">
          <w:rPr>
            <w:sz w:val="24"/>
            <w:szCs w:val="24"/>
            <w:lang w:val="el-GR"/>
          </w:rPr>
          <w:delText xml:space="preserve"> μπουτόν </w:delText>
        </w:r>
        <w:r w:rsidR="008625E8" w:rsidRPr="009F37EC" w:rsidDel="00E474FD">
          <w:rPr>
            <w:sz w:val="24"/>
            <w:szCs w:val="24"/>
            <w:lang w:val="el-GR"/>
          </w:rPr>
          <w:delText xml:space="preserve"> για επείγουσα κράτηση </w:delText>
        </w:r>
        <w:r w:rsidR="00A60C8E" w:rsidRPr="009F37EC" w:rsidDel="00E474FD">
          <w:rPr>
            <w:sz w:val="24"/>
            <w:szCs w:val="24"/>
            <w:lang w:val="el-GR"/>
          </w:rPr>
          <w:delText>να περιέχει και τα ακόλουθα:</w:delText>
        </w:r>
      </w:del>
    </w:p>
    <w:p w:rsidR="008C7EE9" w:rsidRPr="009F37EC" w:rsidDel="00E474FD" w:rsidRDefault="006B2544" w:rsidP="008C7EE9">
      <w:pPr>
        <w:numPr>
          <w:ilvl w:val="3"/>
          <w:numId w:val="9"/>
        </w:numPr>
        <w:tabs>
          <w:tab w:val="clear" w:pos="4803"/>
          <w:tab w:val="left" w:pos="851"/>
          <w:tab w:val="left" w:pos="993"/>
          <w:tab w:val="num" w:pos="4678"/>
        </w:tabs>
        <w:jc w:val="both"/>
        <w:rPr>
          <w:del w:id="925" w:author="Καρμίρης Αγγελος" w:date="2020-01-03T10:44:00Z"/>
          <w:sz w:val="24"/>
          <w:szCs w:val="24"/>
          <w:lang w:val="el-GR"/>
        </w:rPr>
      </w:pPr>
      <w:del w:id="926" w:author="Καρμίρης Αγγελος" w:date="2020-01-03T10:44:00Z">
        <w:r w:rsidRPr="009F37EC" w:rsidDel="00E474FD">
          <w:rPr>
            <w:sz w:val="24"/>
            <w:szCs w:val="24"/>
            <w:lang w:val="el-GR"/>
          </w:rPr>
          <w:delText>Ένα δείκτη λήψεως ο οποίος</w:delText>
        </w:r>
        <w:r w:rsidR="008C7EE9" w:rsidRPr="009F37EC" w:rsidDel="00E474FD">
          <w:rPr>
            <w:sz w:val="24"/>
            <w:szCs w:val="24"/>
            <w:lang w:val="el-GR"/>
          </w:rPr>
          <w:delText xml:space="preserve"> θα δείχνει τη </w:delText>
        </w:r>
        <w:r w:rsidRPr="009F37EC" w:rsidDel="00E474FD">
          <w:rPr>
            <w:sz w:val="24"/>
            <w:szCs w:val="24"/>
            <w:lang w:val="el-GR"/>
          </w:rPr>
          <w:delText>θέση λήψεως.</w:delText>
        </w:r>
      </w:del>
    </w:p>
    <w:p w:rsidR="008C7EE9" w:rsidRPr="009F37EC" w:rsidDel="00E474FD" w:rsidRDefault="006B2544" w:rsidP="008C7EE9">
      <w:pPr>
        <w:numPr>
          <w:ilvl w:val="3"/>
          <w:numId w:val="9"/>
        </w:numPr>
        <w:tabs>
          <w:tab w:val="clear" w:pos="4803"/>
          <w:tab w:val="left" w:pos="851"/>
          <w:tab w:val="left" w:pos="993"/>
          <w:tab w:val="num" w:pos="4678"/>
        </w:tabs>
        <w:jc w:val="both"/>
        <w:rPr>
          <w:del w:id="927" w:author="Καρμίρης Αγγελος" w:date="2020-01-03T10:44:00Z"/>
          <w:sz w:val="24"/>
          <w:szCs w:val="24"/>
          <w:lang w:val="el-GR"/>
        </w:rPr>
      </w:pPr>
      <w:del w:id="928" w:author="Καρμίρης Αγγελος" w:date="2020-01-03T10:44:00Z">
        <w:r w:rsidRPr="009F37EC" w:rsidDel="00E474FD">
          <w:rPr>
            <w:sz w:val="24"/>
            <w:szCs w:val="24"/>
            <w:lang w:val="el-GR"/>
          </w:rPr>
          <w:delText>Αντ</w:delText>
        </w:r>
        <w:r w:rsidR="00EB5ABC" w:rsidDel="00E474FD">
          <w:rPr>
            <w:sz w:val="24"/>
            <w:szCs w:val="24"/>
            <w:lang w:val="el-GR"/>
          </w:rPr>
          <w:delText>ί</w:delText>
        </w:r>
        <w:r w:rsidRPr="009F37EC" w:rsidDel="00E474FD">
          <w:rPr>
            <w:sz w:val="24"/>
            <w:szCs w:val="24"/>
            <w:lang w:val="el-GR"/>
          </w:rPr>
          <w:delText>στ</w:delText>
        </w:r>
        <w:r w:rsidR="00EB5ABC" w:rsidDel="00E474FD">
          <w:rPr>
            <w:sz w:val="24"/>
            <w:szCs w:val="24"/>
            <w:lang w:val="el-GR"/>
          </w:rPr>
          <w:delText>α</w:delText>
        </w:r>
        <w:r w:rsidRPr="009F37EC" w:rsidDel="00E474FD">
          <w:rPr>
            <w:sz w:val="24"/>
            <w:szCs w:val="24"/>
            <w:lang w:val="el-GR"/>
          </w:rPr>
          <w:delText>σ</w:delText>
        </w:r>
        <w:r w:rsidR="00EB5ABC" w:rsidDel="00E474FD">
          <w:rPr>
            <w:sz w:val="24"/>
            <w:szCs w:val="24"/>
            <w:lang w:val="el-GR"/>
          </w:rPr>
          <w:delText>η</w:delText>
        </w:r>
        <w:r w:rsidRPr="009F37EC" w:rsidDel="00E474FD">
          <w:rPr>
            <w:sz w:val="24"/>
            <w:szCs w:val="24"/>
            <w:lang w:val="el-GR"/>
          </w:rPr>
          <w:delText xml:space="preserve"> αντισυμπύκνωσης</w:delText>
        </w:r>
        <w:r w:rsidR="00EB5ABC" w:rsidDel="00E474FD">
          <w:rPr>
            <w:sz w:val="24"/>
            <w:szCs w:val="24"/>
            <w:lang w:val="el-GR"/>
          </w:rPr>
          <w:delText xml:space="preserve"> 230</w:delText>
        </w:r>
        <w:r w:rsidR="00EB5ABC" w:rsidDel="00E474FD">
          <w:rPr>
            <w:sz w:val="24"/>
            <w:szCs w:val="24"/>
          </w:rPr>
          <w:delText>V</w:delText>
        </w:r>
        <w:r w:rsidR="00EB5ABC" w:rsidRPr="004F609D" w:rsidDel="00E474FD">
          <w:rPr>
            <w:sz w:val="24"/>
            <w:szCs w:val="24"/>
            <w:lang w:val="el-GR"/>
          </w:rPr>
          <w:delText>, 50</w:delText>
        </w:r>
        <w:r w:rsidR="00EB5ABC" w:rsidDel="00E474FD">
          <w:rPr>
            <w:sz w:val="24"/>
            <w:szCs w:val="24"/>
          </w:rPr>
          <w:delText>Hz</w:delText>
        </w:r>
        <w:r w:rsidR="00EB5ABC" w:rsidRPr="004F609D" w:rsidDel="00E474FD">
          <w:rPr>
            <w:sz w:val="24"/>
            <w:szCs w:val="24"/>
            <w:lang w:val="el-GR"/>
          </w:rPr>
          <w:delText>,</w:delText>
        </w:r>
        <w:r w:rsidR="008C7EE9" w:rsidRPr="009F37EC" w:rsidDel="00E474FD">
          <w:rPr>
            <w:sz w:val="24"/>
            <w:szCs w:val="24"/>
            <w:lang w:val="el-GR"/>
          </w:rPr>
          <w:delText xml:space="preserve"> </w:delText>
        </w:r>
        <w:r w:rsidRPr="009F37EC" w:rsidDel="00E474FD">
          <w:rPr>
            <w:sz w:val="24"/>
            <w:szCs w:val="24"/>
            <w:lang w:val="el-GR"/>
          </w:rPr>
          <w:delText>ελεγχόμεν</w:delText>
        </w:r>
        <w:r w:rsidR="00EB5ABC" w:rsidDel="00E474FD">
          <w:rPr>
            <w:sz w:val="24"/>
            <w:szCs w:val="24"/>
            <w:lang w:val="el-GR"/>
          </w:rPr>
          <w:delText>η</w:delText>
        </w:r>
        <w:r w:rsidRPr="009F37EC" w:rsidDel="00E474FD">
          <w:rPr>
            <w:sz w:val="24"/>
            <w:szCs w:val="24"/>
            <w:lang w:val="el-GR"/>
          </w:rPr>
          <w:delText xml:space="preserve"> </w:delText>
        </w:r>
        <w:r w:rsidR="00DD2EDC" w:rsidRPr="009F37EC" w:rsidDel="00E474FD">
          <w:rPr>
            <w:sz w:val="24"/>
            <w:szCs w:val="24"/>
            <w:lang w:val="el-GR"/>
          </w:rPr>
          <w:delText>από</w:delText>
        </w:r>
        <w:r w:rsidR="008C7EE9" w:rsidRPr="009F37EC" w:rsidDel="00E474FD">
          <w:rPr>
            <w:sz w:val="24"/>
            <w:szCs w:val="24"/>
            <w:lang w:val="el-GR"/>
          </w:rPr>
          <w:delText xml:space="preserve"> </w:delText>
        </w:r>
        <w:r w:rsidRPr="009F37EC" w:rsidDel="00E474FD">
          <w:rPr>
            <w:sz w:val="24"/>
            <w:szCs w:val="24"/>
            <w:lang w:val="el-GR"/>
          </w:rPr>
          <w:delText>θερμοστάτ</w:delText>
        </w:r>
        <w:r w:rsidR="00DD2EDC" w:rsidRPr="009F37EC" w:rsidDel="00E474FD">
          <w:rPr>
            <w:sz w:val="24"/>
            <w:szCs w:val="24"/>
            <w:lang w:val="el-GR"/>
          </w:rPr>
          <w:delText>η</w:delText>
        </w:r>
        <w:r w:rsidRPr="009F37EC" w:rsidDel="00E474FD">
          <w:rPr>
            <w:sz w:val="24"/>
            <w:szCs w:val="24"/>
            <w:lang w:val="el-GR"/>
          </w:rPr>
          <w:delText>.</w:delText>
        </w:r>
      </w:del>
    </w:p>
    <w:p w:rsidR="006B2544" w:rsidRPr="009F37EC" w:rsidDel="00E474FD" w:rsidRDefault="006B2544" w:rsidP="008C7EE9">
      <w:pPr>
        <w:numPr>
          <w:ilvl w:val="3"/>
          <w:numId w:val="9"/>
        </w:numPr>
        <w:tabs>
          <w:tab w:val="clear" w:pos="4803"/>
          <w:tab w:val="left" w:pos="851"/>
          <w:tab w:val="left" w:pos="993"/>
          <w:tab w:val="num" w:pos="4678"/>
        </w:tabs>
        <w:jc w:val="both"/>
        <w:rPr>
          <w:del w:id="929" w:author="Καρμίρης Αγγελος" w:date="2020-01-03T10:44:00Z"/>
          <w:sz w:val="24"/>
          <w:szCs w:val="24"/>
          <w:lang w:val="el-GR"/>
        </w:rPr>
      </w:pPr>
      <w:del w:id="930" w:author="Καρμίρης Αγγελος" w:date="2020-01-03T10:44:00Z">
        <w:r w:rsidRPr="009F37EC" w:rsidDel="00E474FD">
          <w:rPr>
            <w:sz w:val="24"/>
            <w:szCs w:val="24"/>
            <w:lang w:val="el-GR"/>
          </w:rPr>
          <w:delText xml:space="preserve">Ένα μετρητή ο οποίος θα δείχνει τον αριθμό </w:delText>
        </w:r>
      </w:del>
    </w:p>
    <w:p w:rsidR="006B2544" w:rsidRPr="009F37EC" w:rsidDel="00E474FD" w:rsidRDefault="008C7EE9" w:rsidP="008C7EE9">
      <w:pPr>
        <w:tabs>
          <w:tab w:val="left" w:pos="851"/>
          <w:tab w:val="left" w:pos="993"/>
        </w:tabs>
        <w:ind w:right="-99"/>
        <w:jc w:val="both"/>
        <w:rPr>
          <w:del w:id="931" w:author="Καρμίρης Αγγελος" w:date="2020-01-03T10:44:00Z"/>
          <w:sz w:val="24"/>
          <w:szCs w:val="24"/>
          <w:lang w:val="el-GR"/>
        </w:rPr>
      </w:pPr>
      <w:del w:id="932"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αλλαγών που έχουν</w:delText>
        </w:r>
        <w:r w:rsidRPr="009F37EC" w:rsidDel="00E474FD">
          <w:rPr>
            <w:sz w:val="24"/>
            <w:szCs w:val="24"/>
            <w:lang w:val="el-GR"/>
          </w:rPr>
          <w:delText xml:space="preserve"> </w:delText>
        </w:r>
        <w:r w:rsidR="006B2544" w:rsidRPr="009F37EC" w:rsidDel="00E474FD">
          <w:rPr>
            <w:sz w:val="24"/>
            <w:szCs w:val="24"/>
            <w:lang w:val="el-GR"/>
          </w:rPr>
          <w:delText>πραγματοποιηθεί.</w:delText>
        </w:r>
      </w:del>
    </w:p>
    <w:p w:rsidR="006B2544" w:rsidRPr="009F37EC" w:rsidDel="00E474FD" w:rsidRDefault="006B2544" w:rsidP="006B2544">
      <w:pPr>
        <w:tabs>
          <w:tab w:val="left" w:pos="851"/>
          <w:tab w:val="left" w:pos="993"/>
        </w:tabs>
        <w:ind w:left="5640"/>
        <w:jc w:val="both"/>
        <w:rPr>
          <w:del w:id="933" w:author="Καρμίρης Αγγελος" w:date="2020-01-03T10:44:00Z"/>
          <w:sz w:val="24"/>
          <w:szCs w:val="24"/>
          <w:lang w:val="el-GR"/>
        </w:rPr>
      </w:pPr>
    </w:p>
    <w:p w:rsidR="006B2544" w:rsidRPr="009F37EC" w:rsidDel="00E474FD" w:rsidRDefault="008C7EE9" w:rsidP="008C7EE9">
      <w:pPr>
        <w:tabs>
          <w:tab w:val="left" w:pos="851"/>
          <w:tab w:val="left" w:pos="993"/>
        </w:tabs>
        <w:ind w:left="3600" w:hanging="2607"/>
        <w:jc w:val="both"/>
        <w:rPr>
          <w:del w:id="934" w:author="Καρμίρης Αγγελος" w:date="2020-01-03T10:44:00Z"/>
          <w:sz w:val="24"/>
          <w:szCs w:val="24"/>
          <w:lang w:val="el-GR"/>
        </w:rPr>
      </w:pPr>
      <w:del w:id="935" w:author="Καρμίρης Αγγελος" w:date="2020-01-03T10:44:00Z">
        <w:r w:rsidRPr="009F37EC" w:rsidDel="00E474FD">
          <w:rPr>
            <w:sz w:val="24"/>
            <w:szCs w:val="24"/>
            <w:lang w:val="el-GR"/>
          </w:rPr>
          <w:delText>ζ.  Χειροκίνητη λειτουργία</w:delText>
        </w:r>
        <w:r w:rsidRPr="009F37EC" w:rsidDel="00E474FD">
          <w:rPr>
            <w:sz w:val="24"/>
            <w:szCs w:val="24"/>
            <w:lang w:val="el-GR"/>
          </w:rPr>
          <w:tab/>
          <w:delText xml:space="preserve">: </w:delText>
        </w:r>
        <w:r w:rsidR="006B2544" w:rsidRPr="009F37EC" w:rsidDel="00E474FD">
          <w:rPr>
            <w:sz w:val="24"/>
            <w:szCs w:val="24"/>
            <w:lang w:val="el-GR"/>
          </w:rPr>
          <w:delText>Λειτουργία του μηχανισμού αλλαγής λήψεως χειροκίνητα με μηχανική συσκευή και ταυτόχρονα</w:delText>
        </w:r>
        <w:r w:rsidRPr="009F37EC" w:rsidDel="00E474FD">
          <w:rPr>
            <w:sz w:val="24"/>
            <w:szCs w:val="24"/>
            <w:lang w:val="el-GR"/>
          </w:rPr>
          <w:delText xml:space="preserve"> </w:delText>
        </w:r>
        <w:r w:rsidR="006B2544" w:rsidRPr="009F37EC" w:rsidDel="00E474FD">
          <w:rPr>
            <w:sz w:val="24"/>
            <w:szCs w:val="24"/>
            <w:lang w:val="el-GR"/>
          </w:rPr>
          <w:delText>μπλοκάροντας τη λειτουργία του ηλεκτρικού κινητήρα.</w:delText>
        </w:r>
      </w:del>
    </w:p>
    <w:p w:rsidR="006B2544" w:rsidRPr="009F37EC" w:rsidDel="00E474FD" w:rsidRDefault="006B2544" w:rsidP="006B2544">
      <w:pPr>
        <w:tabs>
          <w:tab w:val="left" w:pos="851"/>
          <w:tab w:val="left" w:pos="993"/>
        </w:tabs>
        <w:jc w:val="both"/>
        <w:rPr>
          <w:del w:id="936" w:author="Καρμίρης Αγγελος" w:date="2020-01-03T10:44:00Z"/>
          <w:sz w:val="24"/>
          <w:szCs w:val="24"/>
          <w:lang w:val="el-GR"/>
        </w:rPr>
      </w:pPr>
    </w:p>
    <w:p w:rsidR="008C7EE9" w:rsidRPr="009F37EC" w:rsidDel="00E474FD" w:rsidRDefault="006B2544" w:rsidP="006B2544">
      <w:pPr>
        <w:tabs>
          <w:tab w:val="left" w:pos="851"/>
          <w:tab w:val="left" w:pos="993"/>
        </w:tabs>
        <w:jc w:val="both"/>
        <w:rPr>
          <w:del w:id="937" w:author="Καρμίρης Αγγελος" w:date="2020-01-03T10:44:00Z"/>
          <w:sz w:val="24"/>
          <w:szCs w:val="24"/>
          <w:lang w:val="el-GR"/>
        </w:rPr>
      </w:pPr>
      <w:del w:id="938" w:author="Καρμίρης Αγγελος" w:date="2020-01-03T10:44:00Z">
        <w:r w:rsidRPr="009F37EC" w:rsidDel="00E474FD">
          <w:rPr>
            <w:sz w:val="24"/>
            <w:szCs w:val="24"/>
            <w:lang w:val="el-GR"/>
          </w:rPr>
          <w:delText xml:space="preserve">                η.  Έλεγχος και ενδείξεις</w:delText>
        </w:r>
      </w:del>
    </w:p>
    <w:p w:rsidR="006B2544" w:rsidRPr="00114B9D" w:rsidDel="00E474FD" w:rsidRDefault="008C7EE9" w:rsidP="008C7EE9">
      <w:pPr>
        <w:tabs>
          <w:tab w:val="left" w:pos="851"/>
          <w:tab w:val="left" w:pos="993"/>
        </w:tabs>
        <w:ind w:left="3600" w:hanging="3600"/>
        <w:jc w:val="both"/>
        <w:rPr>
          <w:del w:id="939" w:author="Καρμίρης Αγγελος" w:date="2020-01-03T10:44:00Z"/>
          <w:sz w:val="24"/>
          <w:szCs w:val="24"/>
          <w:lang w:val="el-GR"/>
        </w:rPr>
      </w:pPr>
      <w:del w:id="940" w:author="Καρμίρης Αγγελος" w:date="2020-01-03T10:44:00Z">
        <w:r w:rsidRPr="009F37EC" w:rsidDel="00E474FD">
          <w:rPr>
            <w:sz w:val="24"/>
            <w:szCs w:val="24"/>
            <w:lang w:val="el-GR"/>
          </w:rPr>
          <w:tab/>
        </w:r>
        <w:r w:rsidRPr="009F37EC" w:rsidDel="00E474FD">
          <w:rPr>
            <w:sz w:val="24"/>
            <w:szCs w:val="24"/>
            <w:lang w:val="el-GR"/>
          </w:rPr>
          <w:tab/>
        </w:r>
        <w:r w:rsidR="006B2544" w:rsidRPr="009F37EC" w:rsidDel="00E474FD">
          <w:rPr>
            <w:sz w:val="24"/>
            <w:szCs w:val="24"/>
            <w:lang w:val="el-GR"/>
          </w:rPr>
          <w:delText xml:space="preserve"> </w:delText>
        </w:r>
        <w:r w:rsidRPr="009F37EC" w:rsidDel="00E474FD">
          <w:rPr>
            <w:sz w:val="24"/>
            <w:szCs w:val="24"/>
            <w:lang w:val="el-GR"/>
          </w:rPr>
          <w:delText xml:space="preserve">    </w:delText>
        </w:r>
        <w:r w:rsidR="006B2544" w:rsidRPr="009F37EC" w:rsidDel="00E474FD">
          <w:rPr>
            <w:sz w:val="24"/>
            <w:szCs w:val="24"/>
            <w:lang w:val="el-GR"/>
          </w:rPr>
          <w:delText>εξ’</w:delText>
        </w:r>
        <w:r w:rsidR="006B0BA7" w:rsidRPr="009F37EC" w:rsidDel="00E474FD">
          <w:rPr>
            <w:sz w:val="24"/>
            <w:szCs w:val="24"/>
            <w:lang w:val="el-GR"/>
          </w:rPr>
          <w:delText xml:space="preserve"> αποστάσεως</w:delText>
        </w:r>
        <w:r w:rsidRPr="009F37EC" w:rsidDel="00E474FD">
          <w:rPr>
            <w:sz w:val="24"/>
            <w:szCs w:val="24"/>
            <w:lang w:val="el-GR"/>
          </w:rPr>
          <w:tab/>
        </w:r>
        <w:r w:rsidR="00B2565E" w:rsidRPr="009F37EC" w:rsidDel="00E474FD">
          <w:rPr>
            <w:sz w:val="24"/>
            <w:szCs w:val="24"/>
            <w:lang w:val="el-GR"/>
          </w:rPr>
          <w:delText>: Η μονάδα οδήγησης</w:delText>
        </w:r>
        <w:r w:rsidRPr="009F37EC" w:rsidDel="00E474FD">
          <w:rPr>
            <w:sz w:val="24"/>
            <w:szCs w:val="24"/>
            <w:lang w:val="el-GR"/>
          </w:rPr>
          <w:delText xml:space="preserve"> </w:delText>
        </w:r>
        <w:r w:rsidR="006B2544" w:rsidRPr="009F37EC" w:rsidDel="00E474FD">
          <w:rPr>
            <w:sz w:val="24"/>
            <w:szCs w:val="24"/>
            <w:lang w:val="el-GR"/>
          </w:rPr>
          <w:delText>μηχανισμού</w:delText>
        </w:r>
        <w:r w:rsidRPr="009F37EC" w:rsidDel="00E474FD">
          <w:rPr>
            <w:sz w:val="24"/>
            <w:szCs w:val="24"/>
            <w:lang w:val="el-GR"/>
          </w:rPr>
          <w:delText xml:space="preserve"> </w:delText>
        </w:r>
        <w:r w:rsidR="006B2544" w:rsidRPr="009F37EC" w:rsidDel="00E474FD">
          <w:rPr>
            <w:sz w:val="24"/>
            <w:szCs w:val="24"/>
            <w:lang w:val="el-GR"/>
          </w:rPr>
          <w:delText xml:space="preserve">ελέγχου θα πρέπει να μπορεί να ελέγχεται και από το αυτόματο σύστημα ελέγχου του </w:delText>
        </w:r>
        <w:r w:rsidR="00DD2EDC" w:rsidRPr="009F37EC" w:rsidDel="00E474FD">
          <w:rPr>
            <w:sz w:val="24"/>
            <w:szCs w:val="24"/>
            <w:lang w:val="el-GR"/>
          </w:rPr>
          <w:delText>ΚΥΤ</w:delText>
        </w:r>
        <w:r w:rsidR="006B2544" w:rsidRPr="009F37EC" w:rsidDel="00E474FD">
          <w:rPr>
            <w:sz w:val="24"/>
            <w:szCs w:val="24"/>
            <w:lang w:val="el-GR"/>
          </w:rPr>
          <w:delText xml:space="preserve"> το οποίο</w:delText>
        </w:r>
        <w:r w:rsidRPr="009F37EC" w:rsidDel="00E474FD">
          <w:rPr>
            <w:sz w:val="24"/>
            <w:szCs w:val="24"/>
            <w:lang w:val="el-GR"/>
          </w:rPr>
          <w:delText xml:space="preserve"> </w:delText>
        </w:r>
        <w:r w:rsidR="006B2544" w:rsidRPr="009F37EC" w:rsidDel="00E474FD">
          <w:rPr>
            <w:sz w:val="24"/>
            <w:szCs w:val="24"/>
            <w:lang w:val="el-GR"/>
          </w:rPr>
          <w:delText xml:space="preserve">θα ευρίσκεται στο κτίριο ελέγχου του </w:delText>
        </w:r>
        <w:r w:rsidR="00DD2EDC" w:rsidRPr="009F37EC" w:rsidDel="00E474FD">
          <w:rPr>
            <w:sz w:val="24"/>
            <w:szCs w:val="24"/>
            <w:lang w:val="el-GR"/>
          </w:rPr>
          <w:delText>ΚΥΤ</w:delText>
        </w:r>
        <w:r w:rsidR="006B2544" w:rsidRPr="009F37EC" w:rsidDel="00E474FD">
          <w:rPr>
            <w:sz w:val="24"/>
            <w:szCs w:val="24"/>
            <w:lang w:val="el-GR"/>
          </w:rPr>
          <w:delText xml:space="preserve"> (αύξηση, μείωση και επείγουσα κράτηση). </w:delText>
        </w:r>
        <w:r w:rsidR="006C47C7" w:rsidDel="00E474FD">
          <w:rPr>
            <w:sz w:val="24"/>
            <w:szCs w:val="24"/>
            <w:lang w:val="el-GR"/>
          </w:rPr>
          <w:delText>Η</w:delText>
        </w:r>
        <w:r w:rsidR="006B2544" w:rsidRPr="009F37EC" w:rsidDel="00E474FD">
          <w:rPr>
            <w:sz w:val="24"/>
            <w:szCs w:val="24"/>
            <w:lang w:val="el-GR"/>
          </w:rPr>
          <w:delText xml:space="preserve"> θέση λήψ</w:delText>
        </w:r>
        <w:r w:rsidR="006C47C7" w:rsidDel="00E474FD">
          <w:rPr>
            <w:sz w:val="24"/>
            <w:szCs w:val="24"/>
            <w:lang w:val="el-GR"/>
          </w:rPr>
          <w:delText>η</w:delText>
        </w:r>
        <w:r w:rsidR="006B2544" w:rsidRPr="009F37EC" w:rsidDel="00E474FD">
          <w:rPr>
            <w:sz w:val="24"/>
            <w:szCs w:val="24"/>
            <w:lang w:val="el-GR"/>
          </w:rPr>
          <w:delText>ς</w:delText>
        </w:r>
        <w:r w:rsidRPr="009F37EC" w:rsidDel="00E474FD">
          <w:rPr>
            <w:sz w:val="24"/>
            <w:szCs w:val="24"/>
            <w:lang w:val="el-GR"/>
          </w:rPr>
          <w:delText xml:space="preserve"> και </w:delText>
        </w:r>
        <w:r w:rsidR="006B0BA7" w:rsidRPr="009F37EC" w:rsidDel="00E474FD">
          <w:rPr>
            <w:sz w:val="24"/>
            <w:szCs w:val="24"/>
            <w:lang w:val="el-GR"/>
          </w:rPr>
          <w:delText>οποιεσ</w:delText>
        </w:r>
        <w:r w:rsidR="006B2544" w:rsidRPr="009F37EC" w:rsidDel="00E474FD">
          <w:rPr>
            <w:sz w:val="24"/>
            <w:szCs w:val="24"/>
            <w:lang w:val="el-GR"/>
          </w:rPr>
          <w:delText>δήποτε σημάνσεις</w:delText>
        </w:r>
        <w:r w:rsidRPr="009F37EC" w:rsidDel="00E474FD">
          <w:rPr>
            <w:sz w:val="24"/>
            <w:szCs w:val="24"/>
            <w:lang w:val="el-GR"/>
          </w:rPr>
          <w:delText xml:space="preserve"> </w:delText>
        </w:r>
        <w:r w:rsidR="006B2544" w:rsidRPr="009F37EC" w:rsidDel="00E474FD">
          <w:rPr>
            <w:sz w:val="24"/>
            <w:szCs w:val="24"/>
            <w:lang w:val="el-GR"/>
          </w:rPr>
          <w:delText>οι οποίες ξεκινού</w:delText>
        </w:r>
        <w:r w:rsidRPr="009F37EC" w:rsidDel="00E474FD">
          <w:rPr>
            <w:sz w:val="24"/>
            <w:szCs w:val="24"/>
            <w:lang w:val="el-GR"/>
          </w:rPr>
          <w:delText xml:space="preserve">ν από </w:delText>
        </w:r>
        <w:r w:rsidR="006B2544" w:rsidRPr="009F37EC" w:rsidDel="00E474FD">
          <w:rPr>
            <w:sz w:val="24"/>
            <w:szCs w:val="24"/>
            <w:lang w:val="el-GR"/>
          </w:rPr>
          <w:delText>τ</w:delText>
        </w:r>
        <w:r w:rsidR="006C47C7" w:rsidDel="00E474FD">
          <w:rPr>
            <w:sz w:val="24"/>
            <w:szCs w:val="24"/>
            <w:lang w:val="el-GR"/>
          </w:rPr>
          <w:delText xml:space="preserve">ο </w:delText>
        </w:r>
        <w:r w:rsidR="006C47C7" w:rsidDel="00E474FD">
          <w:rPr>
            <w:sz w:val="24"/>
            <w:szCs w:val="24"/>
          </w:rPr>
          <w:delText>OLTC</w:delText>
        </w:r>
        <w:r w:rsidR="006B2544" w:rsidRPr="009F37EC" w:rsidDel="00E474FD">
          <w:rPr>
            <w:sz w:val="24"/>
            <w:szCs w:val="24"/>
            <w:lang w:val="el-GR"/>
          </w:rPr>
          <w:delText xml:space="preserve"> θα πρέπει να</w:delText>
        </w:r>
        <w:r w:rsidRPr="009F37EC" w:rsidDel="00E474FD">
          <w:rPr>
            <w:sz w:val="24"/>
            <w:szCs w:val="24"/>
            <w:lang w:val="el-GR"/>
          </w:rPr>
          <w:delText xml:space="preserve">  </w:delText>
        </w:r>
        <w:r w:rsidR="006C47C7" w:rsidDel="00E474FD">
          <w:rPr>
            <w:sz w:val="24"/>
            <w:szCs w:val="24"/>
            <w:lang w:val="el-GR"/>
          </w:rPr>
          <w:delText>δίνονται με επαφές ελεύθερες τάσης, με μία επαφή ανά θέση λήψης. Η θέση λήψης θα σημαίνεται επίσης αναλογικά μέσω της τιμής αντίστασης ενός ποτενσιόμετρου</w:delText>
        </w:r>
        <w:r w:rsidR="006B2544" w:rsidRPr="009F37EC" w:rsidDel="00E474FD">
          <w:rPr>
            <w:sz w:val="24"/>
            <w:szCs w:val="24"/>
            <w:lang w:val="el-GR"/>
          </w:rPr>
          <w:delText>.</w:delText>
        </w:r>
        <w:r w:rsidR="000861C1" w:rsidDel="00E474FD">
          <w:rPr>
            <w:sz w:val="24"/>
            <w:szCs w:val="24"/>
            <w:lang w:val="el-GR"/>
          </w:rPr>
          <w:delText xml:space="preserve"> Θα προβλεφθεί μια δεύτερη αναλογική έξοδος σήμανσης της θέσης λήψης για μελλοντική χρήση </w:delText>
        </w:r>
        <w:r w:rsidR="00C932AB" w:rsidDel="00E474FD">
          <w:rPr>
            <w:sz w:val="24"/>
            <w:szCs w:val="24"/>
            <w:lang w:val="el-GR"/>
          </w:rPr>
          <w:delText>από το</w:delText>
        </w:r>
        <w:r w:rsidR="000861C1" w:rsidDel="00E474FD">
          <w:rPr>
            <w:sz w:val="24"/>
            <w:szCs w:val="24"/>
            <w:lang w:val="el-GR"/>
          </w:rPr>
          <w:delText xml:space="preserve"> σύστημα επιτήρηση</w:delText>
        </w:r>
        <w:r w:rsidR="00C932AB" w:rsidDel="00E474FD">
          <w:rPr>
            <w:sz w:val="24"/>
            <w:szCs w:val="24"/>
            <w:lang w:val="el-GR"/>
          </w:rPr>
          <w:delText>ς</w:delText>
        </w:r>
        <w:r w:rsidR="000861C1" w:rsidDel="00E474FD">
          <w:rPr>
            <w:sz w:val="24"/>
            <w:szCs w:val="24"/>
            <w:lang w:val="el-GR"/>
          </w:rPr>
          <w:delText xml:space="preserve"> κατάστασης του </w:delText>
        </w:r>
        <w:r w:rsidR="00C932AB" w:rsidDel="00E474FD">
          <w:rPr>
            <w:sz w:val="24"/>
            <w:szCs w:val="24"/>
            <w:lang w:val="el-GR"/>
          </w:rPr>
          <w:delText>αυτομετασχηματιστή</w:delText>
        </w:r>
        <w:r w:rsidR="000861C1" w:rsidRPr="00182789" w:rsidDel="00E474FD">
          <w:rPr>
            <w:sz w:val="24"/>
            <w:szCs w:val="24"/>
            <w:lang w:val="el-GR"/>
          </w:rPr>
          <w:delText xml:space="preserve">. </w:delText>
        </w:r>
        <w:r w:rsidR="00EB5ABC" w:rsidDel="00E474FD">
          <w:rPr>
            <w:sz w:val="24"/>
            <w:szCs w:val="24"/>
            <w:lang w:val="el-GR"/>
          </w:rPr>
          <w:delText xml:space="preserve"> Η τάση </w:delText>
        </w:r>
        <w:r w:rsidR="006C47C7" w:rsidDel="00E474FD">
          <w:rPr>
            <w:sz w:val="24"/>
            <w:szCs w:val="24"/>
            <w:lang w:val="el-GR"/>
          </w:rPr>
          <w:delText xml:space="preserve">τροφοδοσίας </w:delText>
        </w:r>
        <w:r w:rsidR="00EB5ABC" w:rsidDel="00E474FD">
          <w:rPr>
            <w:sz w:val="24"/>
            <w:szCs w:val="24"/>
            <w:lang w:val="el-GR"/>
          </w:rPr>
          <w:delText>του μηχανισμού θα είναι 230</w:delText>
        </w:r>
        <w:r w:rsidR="006C47C7" w:rsidRPr="00CF1D4B" w:rsidDel="00E474FD">
          <w:rPr>
            <w:sz w:val="24"/>
            <w:szCs w:val="24"/>
            <w:lang w:val="el-GR"/>
          </w:rPr>
          <w:delText>/400</w:delText>
        </w:r>
        <w:r w:rsidR="00EB5ABC" w:rsidDel="00E474FD">
          <w:rPr>
            <w:sz w:val="24"/>
            <w:szCs w:val="24"/>
          </w:rPr>
          <w:delText>V</w:delText>
        </w:r>
        <w:r w:rsidR="00EB5ABC" w:rsidRPr="004F609D" w:rsidDel="00E474FD">
          <w:rPr>
            <w:sz w:val="24"/>
            <w:szCs w:val="24"/>
            <w:lang w:val="el-GR"/>
          </w:rPr>
          <w:delText xml:space="preserve"> </w:delText>
        </w:r>
        <w:r w:rsidR="00EB5ABC" w:rsidDel="00E474FD">
          <w:rPr>
            <w:sz w:val="24"/>
            <w:szCs w:val="24"/>
          </w:rPr>
          <w:delText>AC</w:delText>
        </w:r>
        <w:r w:rsidR="00EB5ABC" w:rsidRPr="004F609D" w:rsidDel="00E474FD">
          <w:rPr>
            <w:sz w:val="24"/>
            <w:szCs w:val="24"/>
            <w:lang w:val="el-GR"/>
          </w:rPr>
          <w:delText xml:space="preserve">. </w:delText>
        </w:r>
        <w:r w:rsidR="006C47C7" w:rsidDel="00E474FD">
          <w:rPr>
            <w:sz w:val="24"/>
            <w:szCs w:val="24"/>
            <w:lang w:val="el-GR"/>
          </w:rPr>
          <w:delText xml:space="preserve">Η τάση ελέγχου θα είναι 230 </w:delText>
        </w:r>
        <w:r w:rsidR="006C47C7" w:rsidDel="00E474FD">
          <w:rPr>
            <w:sz w:val="24"/>
            <w:szCs w:val="24"/>
          </w:rPr>
          <w:delText>V</w:delText>
        </w:r>
        <w:r w:rsidR="006C47C7" w:rsidRPr="00CF1D4B" w:rsidDel="00E474FD">
          <w:rPr>
            <w:sz w:val="24"/>
            <w:szCs w:val="24"/>
            <w:lang w:val="el-GR"/>
          </w:rPr>
          <w:delText xml:space="preserve"> </w:delText>
        </w:r>
        <w:r w:rsidR="006C47C7" w:rsidDel="00E474FD">
          <w:rPr>
            <w:sz w:val="24"/>
            <w:szCs w:val="24"/>
          </w:rPr>
          <w:delText>AC</w:delText>
        </w:r>
        <w:r w:rsidR="006C47C7" w:rsidRPr="00CF1D4B" w:rsidDel="00E474FD">
          <w:rPr>
            <w:sz w:val="24"/>
            <w:szCs w:val="24"/>
            <w:lang w:val="el-GR"/>
          </w:rPr>
          <w:delText>.</w:delText>
        </w:r>
      </w:del>
    </w:p>
    <w:p w:rsidR="006B0BA7" w:rsidRPr="009F37EC" w:rsidDel="00E474FD" w:rsidRDefault="006B2544" w:rsidP="006B2544">
      <w:pPr>
        <w:tabs>
          <w:tab w:val="left" w:pos="851"/>
          <w:tab w:val="left" w:pos="993"/>
        </w:tabs>
        <w:jc w:val="both"/>
        <w:rPr>
          <w:del w:id="941" w:author="Καρμίρης Αγγελος" w:date="2020-01-03T10:44:00Z"/>
          <w:sz w:val="24"/>
          <w:szCs w:val="24"/>
          <w:lang w:val="el-GR"/>
        </w:rPr>
      </w:pPr>
      <w:del w:id="942" w:author="Καρμίρης Αγγελος" w:date="2020-01-03T10:44:00Z">
        <w:r w:rsidRPr="009F37EC" w:rsidDel="00E474FD">
          <w:rPr>
            <w:sz w:val="24"/>
            <w:szCs w:val="24"/>
            <w:lang w:val="el-GR"/>
          </w:rPr>
          <w:delText xml:space="preserve">              </w:delText>
        </w:r>
      </w:del>
    </w:p>
    <w:p w:rsidR="006B0BA7" w:rsidRPr="009F37EC" w:rsidDel="00E474FD" w:rsidRDefault="006B0BA7" w:rsidP="006B2544">
      <w:pPr>
        <w:tabs>
          <w:tab w:val="left" w:pos="851"/>
          <w:tab w:val="left" w:pos="993"/>
        </w:tabs>
        <w:jc w:val="both"/>
        <w:rPr>
          <w:del w:id="943" w:author="Καρμίρης Αγγελος" w:date="2020-01-03T10:44:00Z"/>
          <w:sz w:val="24"/>
          <w:szCs w:val="24"/>
          <w:lang w:val="el-GR"/>
        </w:rPr>
      </w:pPr>
      <w:del w:id="944" w:author="Καρμίρης Αγγελος" w:date="2020-01-03T10:44:00Z">
        <w:r w:rsidRPr="009F37EC" w:rsidDel="00E474FD">
          <w:rPr>
            <w:sz w:val="24"/>
            <w:szCs w:val="24"/>
            <w:lang w:val="el-GR"/>
          </w:rPr>
          <w:tab/>
        </w:r>
        <w:r w:rsidR="006B2544" w:rsidRPr="009F37EC" w:rsidDel="00E474FD">
          <w:rPr>
            <w:sz w:val="24"/>
            <w:szCs w:val="24"/>
            <w:lang w:val="el-GR"/>
          </w:rPr>
          <w:delText xml:space="preserve">  θ.   Τάση αντοχής συχνότητας</w:delText>
        </w:r>
      </w:del>
    </w:p>
    <w:p w:rsidR="006B0BA7" w:rsidRPr="009F37EC" w:rsidDel="00E474FD" w:rsidRDefault="006B0BA7" w:rsidP="006B2544">
      <w:pPr>
        <w:tabs>
          <w:tab w:val="left" w:pos="851"/>
          <w:tab w:val="left" w:pos="993"/>
        </w:tabs>
        <w:jc w:val="both"/>
        <w:rPr>
          <w:del w:id="945" w:author="Καρμίρης Αγγελος" w:date="2020-01-03T10:44:00Z"/>
          <w:sz w:val="24"/>
          <w:szCs w:val="24"/>
          <w:lang w:val="el-GR"/>
        </w:rPr>
      </w:pPr>
      <w:del w:id="946" w:author="Καρμίρης Αγγελος" w:date="2020-01-03T10:44:00Z">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δικτύου των βοηθητικών</w:delText>
        </w:r>
      </w:del>
    </w:p>
    <w:p w:rsidR="006B2544" w:rsidRPr="009F37EC" w:rsidDel="00E474FD" w:rsidRDefault="006B0BA7" w:rsidP="006B0BA7">
      <w:pPr>
        <w:tabs>
          <w:tab w:val="left" w:pos="851"/>
          <w:tab w:val="left" w:pos="993"/>
        </w:tabs>
        <w:ind w:left="3600" w:hanging="3600"/>
        <w:jc w:val="both"/>
        <w:rPr>
          <w:del w:id="947" w:author="Καρμίρης Αγγελος" w:date="2020-01-03T10:44:00Z"/>
          <w:sz w:val="24"/>
          <w:szCs w:val="24"/>
          <w:lang w:val="el-GR"/>
        </w:rPr>
      </w:pPr>
      <w:del w:id="948" w:author="Καρμίρης Αγγελος" w:date="2020-01-03T10:44:00Z">
        <w:r w:rsidRPr="009F37EC" w:rsidDel="00E474FD">
          <w:rPr>
            <w:sz w:val="24"/>
            <w:szCs w:val="24"/>
            <w:lang w:val="el-GR"/>
          </w:rPr>
          <w:tab/>
        </w:r>
        <w:r w:rsidRPr="009F37EC" w:rsidDel="00E474FD">
          <w:rPr>
            <w:sz w:val="24"/>
            <w:szCs w:val="24"/>
            <w:lang w:val="el-GR"/>
          </w:rPr>
          <w:tab/>
          <w:delText xml:space="preserve">      </w:delText>
        </w:r>
        <w:r w:rsidR="006B2544" w:rsidRPr="009F37EC" w:rsidDel="00E474FD">
          <w:rPr>
            <w:sz w:val="24"/>
            <w:szCs w:val="24"/>
            <w:lang w:val="el-GR"/>
          </w:rPr>
          <w:delText>κυκλωμ</w:delText>
        </w:r>
        <w:r w:rsidRPr="009F37EC" w:rsidDel="00E474FD">
          <w:rPr>
            <w:sz w:val="24"/>
            <w:szCs w:val="24"/>
            <w:lang w:val="el-GR"/>
          </w:rPr>
          <w:delText>άτων</w:delText>
        </w:r>
        <w:r w:rsidRPr="009F37EC" w:rsidDel="00E474FD">
          <w:rPr>
            <w:sz w:val="24"/>
            <w:szCs w:val="24"/>
            <w:lang w:val="el-GR"/>
          </w:rPr>
          <w:tab/>
        </w:r>
        <w:r w:rsidR="006B2544" w:rsidRPr="009F37EC" w:rsidDel="00E474FD">
          <w:rPr>
            <w:sz w:val="24"/>
            <w:szCs w:val="24"/>
            <w:lang w:val="el-GR"/>
          </w:rPr>
          <w:delText>: 2</w:delText>
        </w:r>
        <w:r w:rsidR="00571C94" w:rsidDel="00E474FD">
          <w:rPr>
            <w:sz w:val="24"/>
            <w:szCs w:val="24"/>
          </w:rPr>
          <w:delText>k</w:delText>
        </w:r>
        <w:r w:rsidR="006B2544" w:rsidRPr="009F37EC" w:rsidDel="00E474FD">
          <w:rPr>
            <w:sz w:val="24"/>
            <w:szCs w:val="24"/>
          </w:rPr>
          <w:delText>V</w:delText>
        </w:r>
        <w:r w:rsidR="006B2544" w:rsidRPr="009F37EC" w:rsidDel="00E474FD">
          <w:rPr>
            <w:sz w:val="24"/>
            <w:szCs w:val="24"/>
            <w:lang w:val="el-GR"/>
          </w:rPr>
          <w:delText xml:space="preserve"> για ένα λεπτό</w:delText>
        </w:r>
        <w:r w:rsidRPr="009F37EC" w:rsidDel="00E474FD">
          <w:rPr>
            <w:sz w:val="24"/>
            <w:szCs w:val="24"/>
            <w:lang w:val="el-GR"/>
          </w:rPr>
          <w:delText xml:space="preserve"> μεταξύ όλων των </w:delText>
        </w:r>
        <w:r w:rsidR="006B2544" w:rsidRPr="009F37EC" w:rsidDel="00E474FD">
          <w:rPr>
            <w:sz w:val="24"/>
            <w:szCs w:val="24"/>
            <w:lang w:val="el-GR"/>
          </w:rPr>
          <w:delText>ενεργών μερών και του πλαισίου.</w:delText>
        </w:r>
      </w:del>
    </w:p>
    <w:p w:rsidR="00097944" w:rsidRPr="009F37EC" w:rsidDel="00E474FD" w:rsidRDefault="00097944" w:rsidP="006B2544">
      <w:pPr>
        <w:tabs>
          <w:tab w:val="left" w:pos="851"/>
          <w:tab w:val="left" w:pos="993"/>
        </w:tabs>
        <w:jc w:val="both"/>
        <w:rPr>
          <w:del w:id="949" w:author="Καρμίρης Αγγελος" w:date="2020-01-03T10:44:00Z"/>
          <w:sz w:val="24"/>
          <w:szCs w:val="24"/>
          <w:lang w:val="el-GR"/>
        </w:rPr>
      </w:pPr>
    </w:p>
    <w:p w:rsidR="006B2544" w:rsidRPr="009F37EC" w:rsidDel="00E474FD" w:rsidRDefault="006B2544" w:rsidP="006B2544">
      <w:pPr>
        <w:tabs>
          <w:tab w:val="left" w:pos="851"/>
          <w:tab w:val="left" w:pos="993"/>
        </w:tabs>
        <w:ind w:left="567"/>
        <w:jc w:val="both"/>
        <w:rPr>
          <w:del w:id="950" w:author="Καρμίρης Αγγελος" w:date="2020-01-03T10:44:00Z"/>
          <w:b/>
          <w:bCs/>
          <w:sz w:val="24"/>
          <w:szCs w:val="24"/>
          <w:u w:val="single"/>
          <w:lang w:val="el-GR"/>
        </w:rPr>
      </w:pPr>
      <w:del w:id="951" w:author="Καρμίρης Αγγελος" w:date="2020-01-03T10:44:00Z">
        <w:r w:rsidRPr="009F37EC" w:rsidDel="00E474FD">
          <w:rPr>
            <w:b/>
            <w:bCs/>
            <w:sz w:val="24"/>
            <w:szCs w:val="24"/>
            <w:lang w:val="el-GR"/>
          </w:rPr>
          <w:delText>1</w:delText>
        </w:r>
        <w:r w:rsidR="00EB5ABC" w:rsidDel="00E474FD">
          <w:rPr>
            <w:b/>
            <w:bCs/>
            <w:sz w:val="24"/>
            <w:szCs w:val="24"/>
            <w:lang w:val="el-GR"/>
          </w:rPr>
          <w:delText>4</w:delText>
        </w:r>
        <w:r w:rsidRPr="009F37EC" w:rsidDel="00E474FD">
          <w:rPr>
            <w:b/>
            <w:bCs/>
            <w:sz w:val="24"/>
            <w:szCs w:val="24"/>
            <w:lang w:val="el-GR"/>
          </w:rPr>
          <w:delText xml:space="preserve">.   </w:delText>
        </w:r>
        <w:r w:rsidRPr="009F37EC" w:rsidDel="00E474FD">
          <w:rPr>
            <w:b/>
            <w:bCs/>
            <w:sz w:val="24"/>
            <w:szCs w:val="24"/>
            <w:u w:val="single"/>
            <w:lang w:val="el-GR"/>
          </w:rPr>
          <w:delText>Εγγύηση</w:delText>
        </w:r>
      </w:del>
    </w:p>
    <w:p w:rsidR="006B2544" w:rsidRPr="009F37EC" w:rsidDel="00E474FD" w:rsidRDefault="006B2544" w:rsidP="006B2544">
      <w:pPr>
        <w:tabs>
          <w:tab w:val="left" w:pos="851"/>
          <w:tab w:val="left" w:pos="993"/>
        </w:tabs>
        <w:ind w:left="567"/>
        <w:jc w:val="both"/>
        <w:rPr>
          <w:del w:id="952" w:author="Καρμίρης Αγγελος" w:date="2020-01-03T10:44:00Z"/>
          <w:sz w:val="24"/>
          <w:szCs w:val="24"/>
          <w:lang w:val="el-GR"/>
        </w:rPr>
      </w:pPr>
      <w:del w:id="953" w:author="Καρμίρης Αγγελος" w:date="2020-01-03T10:44:00Z">
        <w:r w:rsidRPr="009F37EC" w:rsidDel="00E474FD">
          <w:rPr>
            <w:sz w:val="24"/>
            <w:szCs w:val="24"/>
            <w:lang w:val="el-GR"/>
          </w:rPr>
          <w:delText xml:space="preserve"> </w:delText>
        </w:r>
      </w:del>
    </w:p>
    <w:p w:rsidR="006B2544" w:rsidRPr="009F37EC" w:rsidDel="00E474FD" w:rsidRDefault="00EB5ABC" w:rsidP="004F609D">
      <w:pPr>
        <w:tabs>
          <w:tab w:val="left" w:pos="1560"/>
        </w:tabs>
        <w:ind w:left="1134"/>
        <w:jc w:val="both"/>
        <w:rPr>
          <w:del w:id="954" w:author="Καρμίρης Αγγελος" w:date="2020-01-03T10:44:00Z"/>
          <w:sz w:val="24"/>
          <w:szCs w:val="24"/>
          <w:lang w:val="el-GR"/>
        </w:rPr>
      </w:pPr>
      <w:del w:id="955" w:author="Καρμίρης Αγγελος" w:date="2020-01-03T10:44:00Z">
        <w:r w:rsidDel="00E474FD">
          <w:rPr>
            <w:sz w:val="24"/>
            <w:szCs w:val="24"/>
            <w:lang w:val="el-GR"/>
          </w:rPr>
          <w:delText>Ο</w:delText>
        </w:r>
        <w:r w:rsidR="006B2544" w:rsidRPr="009F37EC" w:rsidDel="00E474FD">
          <w:rPr>
            <w:sz w:val="24"/>
            <w:szCs w:val="24"/>
            <w:lang w:val="el-GR"/>
          </w:rPr>
          <w:delText xml:space="preserve"> προσφερόμενος μηχανισμός αλλαγής λήψεως υπό φορτίο </w:delText>
        </w:r>
        <w:r w:rsidDel="00E474FD">
          <w:rPr>
            <w:sz w:val="24"/>
            <w:szCs w:val="24"/>
            <w:lang w:val="el-GR"/>
          </w:rPr>
          <w:delText xml:space="preserve">θα πρέπει να </w:delText>
        </w:r>
        <w:r w:rsidR="006B2544" w:rsidRPr="009F37EC" w:rsidDel="00E474FD">
          <w:rPr>
            <w:sz w:val="24"/>
            <w:szCs w:val="24"/>
            <w:lang w:val="el-GR"/>
          </w:rPr>
          <w:delText>είναι</w:delText>
        </w:r>
        <w:r w:rsidR="00114B9D" w:rsidDel="00E474FD">
          <w:rPr>
            <w:sz w:val="24"/>
            <w:szCs w:val="24"/>
            <w:lang w:val="el-GR"/>
          </w:rPr>
          <w:delText xml:space="preserve"> </w:delText>
        </w:r>
        <w:r w:rsidR="006B2544" w:rsidRPr="009F37EC" w:rsidDel="00E474FD">
          <w:rPr>
            <w:sz w:val="24"/>
            <w:szCs w:val="24"/>
            <w:lang w:val="el-GR"/>
          </w:rPr>
          <w:delText xml:space="preserve">κατασκευής </w:delText>
        </w:r>
        <w:r w:rsidR="006B2544" w:rsidRPr="009F37EC" w:rsidDel="00E474FD">
          <w:rPr>
            <w:sz w:val="24"/>
            <w:szCs w:val="24"/>
          </w:rPr>
          <w:delText>MR</w:delText>
        </w:r>
        <w:r w:rsidR="006B2544" w:rsidRPr="009F37EC" w:rsidDel="00E474FD">
          <w:rPr>
            <w:sz w:val="24"/>
            <w:szCs w:val="24"/>
            <w:lang w:val="el-GR"/>
          </w:rPr>
          <w:delText xml:space="preserve"> ή ΑΒΒ </w:delText>
        </w:r>
        <w:r w:rsidR="00E85345" w:rsidRPr="009F37EC" w:rsidDel="00E474FD">
          <w:rPr>
            <w:sz w:val="24"/>
            <w:szCs w:val="24"/>
            <w:lang w:val="el-GR"/>
          </w:rPr>
          <w:delText xml:space="preserve">ή </w:delText>
        </w:r>
        <w:r w:rsidDel="00E474FD">
          <w:rPr>
            <w:sz w:val="24"/>
            <w:szCs w:val="24"/>
          </w:rPr>
          <w:delText>HYUNDAI</w:delText>
        </w:r>
        <w:r w:rsidRPr="004F609D" w:rsidDel="00E474FD">
          <w:rPr>
            <w:sz w:val="24"/>
            <w:szCs w:val="24"/>
            <w:lang w:val="el-GR"/>
          </w:rPr>
          <w:delText xml:space="preserve"> </w:delText>
        </w:r>
        <w:r w:rsidDel="00E474FD">
          <w:rPr>
            <w:sz w:val="24"/>
            <w:szCs w:val="24"/>
            <w:lang w:val="el-GR"/>
          </w:rPr>
          <w:delText>και</w:delText>
        </w:r>
        <w:r w:rsidR="00E85345" w:rsidRPr="009F37EC" w:rsidDel="00E474FD">
          <w:rPr>
            <w:sz w:val="24"/>
            <w:szCs w:val="24"/>
            <w:lang w:val="el-GR"/>
          </w:rPr>
          <w:delText xml:space="preserve"> </w:delText>
        </w:r>
        <w:r w:rsidR="006B2544" w:rsidRPr="009F37EC" w:rsidDel="00E474FD">
          <w:rPr>
            <w:sz w:val="24"/>
            <w:szCs w:val="24"/>
            <w:lang w:val="el-GR"/>
          </w:rPr>
          <w:delText>θα πρέπει να δί</w:delText>
        </w:r>
        <w:r w:rsidR="00DD2EDC" w:rsidRPr="009F37EC" w:rsidDel="00E474FD">
          <w:rPr>
            <w:sz w:val="24"/>
            <w:szCs w:val="24"/>
            <w:lang w:val="el-GR"/>
          </w:rPr>
          <w:delText>ν</w:delText>
        </w:r>
        <w:r w:rsidR="006B2544" w:rsidRPr="009F37EC" w:rsidDel="00E474FD">
          <w:rPr>
            <w:sz w:val="24"/>
            <w:szCs w:val="24"/>
            <w:lang w:val="el-GR"/>
          </w:rPr>
          <w:delText xml:space="preserve">εται εγγύηση </w:delText>
        </w:r>
        <w:r w:rsidR="00284A46" w:rsidDel="00E474FD">
          <w:rPr>
            <w:sz w:val="24"/>
            <w:szCs w:val="24"/>
            <w:lang w:val="el-GR"/>
          </w:rPr>
          <w:delText>τριών</w:delText>
        </w:r>
        <w:r w:rsidR="006B2544" w:rsidRPr="009F37EC" w:rsidDel="00E474FD">
          <w:rPr>
            <w:sz w:val="24"/>
            <w:szCs w:val="24"/>
            <w:lang w:val="el-GR"/>
          </w:rPr>
          <w:delText xml:space="preserve"> (</w:delText>
        </w:r>
        <w:r w:rsidR="00284A46" w:rsidDel="00E474FD">
          <w:rPr>
            <w:sz w:val="24"/>
            <w:szCs w:val="24"/>
            <w:lang w:val="el-GR"/>
          </w:rPr>
          <w:delText>3</w:delText>
        </w:r>
        <w:r w:rsidR="006B2544" w:rsidRPr="009F37EC" w:rsidDel="00E474FD">
          <w:rPr>
            <w:sz w:val="24"/>
            <w:szCs w:val="24"/>
            <w:lang w:val="el-GR"/>
          </w:rPr>
          <w:delText xml:space="preserve">) </w:delText>
        </w:r>
        <w:r w:rsidR="00E85345" w:rsidRPr="009F37EC" w:rsidDel="00E474FD">
          <w:rPr>
            <w:sz w:val="24"/>
            <w:szCs w:val="24"/>
            <w:lang w:val="el-GR"/>
          </w:rPr>
          <w:delText xml:space="preserve">ετών </w:delText>
        </w:r>
        <w:r w:rsidR="008340D0" w:rsidRPr="009F37EC" w:rsidDel="00E474FD">
          <w:rPr>
            <w:sz w:val="24"/>
            <w:szCs w:val="24"/>
            <w:lang w:val="el-GR"/>
          </w:rPr>
          <w:delText xml:space="preserve">από την </w:delText>
        </w:r>
        <w:r w:rsidR="006B2544" w:rsidRPr="009F37EC" w:rsidDel="00E474FD">
          <w:rPr>
            <w:sz w:val="24"/>
            <w:szCs w:val="24"/>
            <w:lang w:val="el-GR"/>
          </w:rPr>
          <w:delText>ημερομηνία παραλαβής του μηχανισμού</w:delText>
        </w:r>
        <w:r w:rsidR="00561AC3" w:rsidDel="00E474FD">
          <w:rPr>
            <w:sz w:val="24"/>
            <w:szCs w:val="24"/>
            <w:lang w:val="el-GR"/>
          </w:rPr>
          <w:delText>, η οποία</w:delText>
        </w:r>
        <w:r w:rsidR="006B2544" w:rsidRPr="009F37EC" w:rsidDel="00E474FD">
          <w:rPr>
            <w:sz w:val="24"/>
            <w:szCs w:val="24"/>
            <w:lang w:val="el-GR"/>
          </w:rPr>
          <w:delText xml:space="preserve"> θα πρέπει να καλύπτει βλάβες του ίδιου του μηχανισμού ή βλάβες του αυτομετασχηματιστ</w:delText>
        </w:r>
        <w:r w:rsidR="00DD2EDC" w:rsidRPr="009F37EC" w:rsidDel="00E474FD">
          <w:rPr>
            <w:sz w:val="24"/>
            <w:szCs w:val="24"/>
            <w:lang w:val="el-GR"/>
          </w:rPr>
          <w:delText>ή</w:delText>
        </w:r>
        <w:r w:rsidR="006B2544" w:rsidRPr="009F37EC" w:rsidDel="00E474FD">
          <w:rPr>
            <w:sz w:val="24"/>
            <w:szCs w:val="24"/>
            <w:lang w:val="el-GR"/>
          </w:rPr>
          <w:delText xml:space="preserve"> προκαλούμενες α</w:delText>
        </w:r>
        <w:r w:rsidR="00114B9D" w:rsidDel="00E474FD">
          <w:rPr>
            <w:sz w:val="24"/>
            <w:szCs w:val="24"/>
            <w:lang w:val="el-GR"/>
          </w:rPr>
          <w:delText xml:space="preserve">πό δυσλειτουργία του μηχανισμού </w:delText>
        </w:r>
        <w:r w:rsidR="006B2544" w:rsidRPr="009F37EC" w:rsidDel="00E474FD">
          <w:rPr>
            <w:sz w:val="24"/>
            <w:szCs w:val="24"/>
            <w:lang w:val="el-GR"/>
          </w:rPr>
          <w:delText xml:space="preserve">αλλαγής λήψεως υπό φορτίο. </w:delText>
        </w:r>
      </w:del>
    </w:p>
    <w:p w:rsidR="00C86FEC" w:rsidDel="00E474FD" w:rsidRDefault="00C86FEC" w:rsidP="006B2544">
      <w:pPr>
        <w:tabs>
          <w:tab w:val="left" w:pos="851"/>
          <w:tab w:val="left" w:pos="993"/>
        </w:tabs>
        <w:jc w:val="both"/>
        <w:rPr>
          <w:del w:id="956" w:author="Καρμίρης Αγγελος" w:date="2020-01-03T10:44:00Z"/>
          <w:sz w:val="24"/>
          <w:szCs w:val="24"/>
          <w:lang w:val="el-GR"/>
        </w:rPr>
      </w:pPr>
    </w:p>
    <w:p w:rsidR="004D61A7" w:rsidDel="00E474FD" w:rsidRDefault="004D61A7" w:rsidP="006B2544">
      <w:pPr>
        <w:tabs>
          <w:tab w:val="left" w:pos="851"/>
          <w:tab w:val="left" w:pos="993"/>
        </w:tabs>
        <w:jc w:val="both"/>
        <w:rPr>
          <w:del w:id="957" w:author="Καρμίρης Αγγελος" w:date="2020-01-03T10:44:00Z"/>
          <w:sz w:val="24"/>
          <w:szCs w:val="24"/>
          <w:lang w:val="el-GR"/>
        </w:rPr>
      </w:pPr>
    </w:p>
    <w:p w:rsidR="004D61A7" w:rsidDel="00E474FD" w:rsidRDefault="004D61A7" w:rsidP="006B2544">
      <w:pPr>
        <w:tabs>
          <w:tab w:val="left" w:pos="851"/>
          <w:tab w:val="left" w:pos="993"/>
        </w:tabs>
        <w:jc w:val="both"/>
        <w:rPr>
          <w:del w:id="958" w:author="Καρμίρης Αγγελος" w:date="2020-01-03T10:44:00Z"/>
          <w:sz w:val="24"/>
          <w:szCs w:val="24"/>
          <w:lang w:val="el-GR"/>
        </w:rPr>
      </w:pPr>
    </w:p>
    <w:p w:rsidR="004D61A7" w:rsidDel="00E474FD" w:rsidRDefault="004D61A7" w:rsidP="006B2544">
      <w:pPr>
        <w:tabs>
          <w:tab w:val="left" w:pos="851"/>
          <w:tab w:val="left" w:pos="993"/>
        </w:tabs>
        <w:jc w:val="both"/>
        <w:rPr>
          <w:del w:id="959" w:author="Καρμίρης Αγγελος" w:date="2020-01-03T10:44:00Z"/>
          <w:sz w:val="24"/>
          <w:szCs w:val="24"/>
          <w:lang w:val="el-GR"/>
        </w:rPr>
      </w:pPr>
    </w:p>
    <w:p w:rsidR="004D61A7" w:rsidRPr="009F37EC" w:rsidDel="00E474FD" w:rsidRDefault="004D61A7" w:rsidP="006B2544">
      <w:pPr>
        <w:tabs>
          <w:tab w:val="left" w:pos="851"/>
          <w:tab w:val="left" w:pos="993"/>
        </w:tabs>
        <w:jc w:val="both"/>
        <w:rPr>
          <w:del w:id="960" w:author="Καρμίρης Αγγελος" w:date="2020-01-03T10:44:00Z"/>
          <w:sz w:val="24"/>
          <w:szCs w:val="24"/>
          <w:lang w:val="el-GR"/>
        </w:rPr>
      </w:pPr>
    </w:p>
    <w:p w:rsidR="006B2544" w:rsidRPr="009F37EC" w:rsidDel="00E474FD" w:rsidRDefault="006B2544" w:rsidP="006B2544">
      <w:pPr>
        <w:tabs>
          <w:tab w:val="left" w:pos="851"/>
          <w:tab w:val="left" w:pos="1134"/>
        </w:tabs>
        <w:ind w:left="567"/>
        <w:jc w:val="both"/>
        <w:rPr>
          <w:del w:id="961" w:author="Καρμίρης Αγγελος" w:date="2020-01-03T10:44:00Z"/>
          <w:b/>
          <w:bCs/>
          <w:sz w:val="24"/>
          <w:szCs w:val="24"/>
          <w:u w:val="single"/>
          <w:lang w:val="el-GR"/>
        </w:rPr>
      </w:pPr>
      <w:del w:id="962" w:author="Καρμίρης Αγγελος" w:date="2020-01-03T10:44:00Z">
        <w:r w:rsidRPr="009F37EC" w:rsidDel="00E474FD">
          <w:rPr>
            <w:b/>
            <w:bCs/>
            <w:sz w:val="24"/>
            <w:szCs w:val="24"/>
            <w:lang w:val="el-GR"/>
          </w:rPr>
          <w:delText>1</w:delText>
        </w:r>
        <w:r w:rsidR="00114B9D" w:rsidDel="00E474FD">
          <w:rPr>
            <w:b/>
            <w:bCs/>
            <w:sz w:val="24"/>
            <w:szCs w:val="24"/>
            <w:lang w:val="el-GR"/>
          </w:rPr>
          <w:delText>5</w:delText>
        </w:r>
        <w:r w:rsidRPr="009F37EC" w:rsidDel="00E474FD">
          <w:rPr>
            <w:b/>
            <w:bCs/>
            <w:sz w:val="24"/>
            <w:szCs w:val="24"/>
            <w:lang w:val="el-GR"/>
          </w:rPr>
          <w:delText xml:space="preserve">.    </w:delText>
        </w:r>
        <w:r w:rsidRPr="009F37EC" w:rsidDel="00E474FD">
          <w:rPr>
            <w:b/>
            <w:bCs/>
            <w:sz w:val="24"/>
            <w:szCs w:val="24"/>
            <w:u w:val="single"/>
            <w:lang w:val="el-GR"/>
          </w:rPr>
          <w:delText xml:space="preserve">Ονομαστικές πινακίδες </w:delText>
        </w:r>
      </w:del>
    </w:p>
    <w:p w:rsidR="006B2544" w:rsidRPr="009F37EC" w:rsidDel="00E474FD" w:rsidRDefault="006B2544" w:rsidP="006B2544">
      <w:pPr>
        <w:tabs>
          <w:tab w:val="left" w:pos="851"/>
          <w:tab w:val="left" w:pos="993"/>
        </w:tabs>
        <w:ind w:left="567"/>
        <w:jc w:val="both"/>
        <w:rPr>
          <w:del w:id="963" w:author="Καρμίρης Αγγελος" w:date="2020-01-03T10:44:00Z"/>
          <w:b/>
          <w:bCs/>
          <w:sz w:val="24"/>
          <w:szCs w:val="24"/>
          <w:lang w:val="el-GR"/>
        </w:rPr>
      </w:pPr>
      <w:del w:id="964" w:author="Καρμίρης Αγγελος" w:date="2020-01-03T10:44:00Z">
        <w:r w:rsidRPr="009F37EC" w:rsidDel="00E474FD">
          <w:rPr>
            <w:b/>
            <w:bCs/>
            <w:sz w:val="24"/>
            <w:szCs w:val="24"/>
            <w:lang w:val="el-GR"/>
          </w:rPr>
          <w:delText xml:space="preserve">    </w:delText>
        </w:r>
      </w:del>
    </w:p>
    <w:p w:rsidR="006B2544" w:rsidRPr="009F37EC" w:rsidDel="00E474FD" w:rsidRDefault="006B2544" w:rsidP="006B2544">
      <w:pPr>
        <w:tabs>
          <w:tab w:val="left" w:pos="851"/>
          <w:tab w:val="left" w:pos="993"/>
        </w:tabs>
        <w:ind w:left="567"/>
        <w:jc w:val="both"/>
        <w:rPr>
          <w:del w:id="965" w:author="Καρμίρης Αγγελος" w:date="2020-01-03T10:44:00Z"/>
          <w:sz w:val="24"/>
          <w:szCs w:val="24"/>
          <w:u w:val="single"/>
          <w:lang w:val="el-GR"/>
        </w:rPr>
      </w:pPr>
      <w:del w:id="966" w:author="Καρμίρης Αγγελος" w:date="2020-01-03T10:44:00Z">
        <w:r w:rsidRPr="009F37EC" w:rsidDel="00E474FD">
          <w:rPr>
            <w:b/>
            <w:bCs/>
            <w:sz w:val="24"/>
            <w:szCs w:val="24"/>
            <w:lang w:val="el-GR"/>
          </w:rPr>
          <w:delText xml:space="preserve">    </w:delText>
        </w:r>
        <w:r w:rsidRPr="009F37EC" w:rsidDel="00E474FD">
          <w:rPr>
            <w:sz w:val="24"/>
            <w:szCs w:val="24"/>
            <w:lang w:val="el-GR"/>
          </w:rPr>
          <w:delText xml:space="preserve">Α.  </w:delText>
        </w:r>
        <w:r w:rsidRPr="009F37EC" w:rsidDel="00E474FD">
          <w:rPr>
            <w:sz w:val="24"/>
            <w:szCs w:val="24"/>
            <w:u w:val="single"/>
            <w:lang w:val="el-GR"/>
          </w:rPr>
          <w:delText>Μηχανισμός αλλαγής λήψ</w:delText>
        </w:r>
        <w:r w:rsidR="00284A46" w:rsidDel="00E474FD">
          <w:rPr>
            <w:sz w:val="24"/>
            <w:szCs w:val="24"/>
            <w:u w:val="single"/>
            <w:lang w:val="el-GR"/>
          </w:rPr>
          <w:delText>η</w:delText>
        </w:r>
        <w:r w:rsidRPr="009F37EC" w:rsidDel="00E474FD">
          <w:rPr>
            <w:sz w:val="24"/>
            <w:szCs w:val="24"/>
            <w:u w:val="single"/>
            <w:lang w:val="el-GR"/>
          </w:rPr>
          <w:delText>ς υπό φορτίο</w:delText>
        </w:r>
      </w:del>
    </w:p>
    <w:p w:rsidR="006B2544" w:rsidRPr="009F37EC" w:rsidDel="00E474FD" w:rsidRDefault="006B2544" w:rsidP="006B2544">
      <w:pPr>
        <w:tabs>
          <w:tab w:val="left" w:pos="851"/>
          <w:tab w:val="left" w:pos="993"/>
        </w:tabs>
        <w:ind w:left="567"/>
        <w:jc w:val="both"/>
        <w:rPr>
          <w:del w:id="967" w:author="Καρμίρης Αγγελος" w:date="2020-01-03T10:44:00Z"/>
          <w:sz w:val="24"/>
          <w:szCs w:val="24"/>
          <w:lang w:val="el-GR"/>
        </w:rPr>
      </w:pPr>
      <w:del w:id="968" w:author="Καρμίρης Αγγελος" w:date="2020-01-03T10:44:00Z">
        <w:r w:rsidRPr="009F37EC" w:rsidDel="00E474FD">
          <w:rPr>
            <w:sz w:val="24"/>
            <w:szCs w:val="24"/>
            <w:lang w:val="el-GR"/>
          </w:rPr>
          <w:delText xml:space="preserve">         </w:delText>
        </w:r>
      </w:del>
    </w:p>
    <w:p w:rsidR="006B2544" w:rsidRPr="009F37EC" w:rsidDel="00E474FD" w:rsidRDefault="006B2544" w:rsidP="006B2544">
      <w:pPr>
        <w:tabs>
          <w:tab w:val="left" w:pos="851"/>
          <w:tab w:val="left" w:pos="993"/>
        </w:tabs>
        <w:ind w:left="567"/>
        <w:jc w:val="both"/>
        <w:rPr>
          <w:del w:id="969" w:author="Καρμίρης Αγγελος" w:date="2020-01-03T10:44:00Z"/>
          <w:sz w:val="24"/>
          <w:szCs w:val="24"/>
          <w:lang w:val="el-GR"/>
        </w:rPr>
      </w:pPr>
      <w:del w:id="970" w:author="Καρμίρης Αγγελος" w:date="2020-01-03T10:44:00Z">
        <w:r w:rsidRPr="009F37EC" w:rsidDel="00E474FD">
          <w:rPr>
            <w:sz w:val="24"/>
            <w:szCs w:val="24"/>
            <w:lang w:val="el-GR"/>
          </w:rPr>
          <w:delText xml:space="preserve">          Η πινακίδα του μηχανισμού θα εμπεριέχεται στη πινακίδα του</w:delText>
        </w:r>
      </w:del>
    </w:p>
    <w:p w:rsidR="006B2544" w:rsidRPr="009F37EC" w:rsidDel="00E474FD" w:rsidRDefault="000B58FD" w:rsidP="006B2544">
      <w:pPr>
        <w:tabs>
          <w:tab w:val="left" w:pos="851"/>
          <w:tab w:val="left" w:pos="993"/>
        </w:tabs>
        <w:ind w:left="567"/>
        <w:jc w:val="both"/>
        <w:rPr>
          <w:del w:id="971" w:author="Καρμίρης Αγγελος" w:date="2020-01-03T10:44:00Z"/>
          <w:sz w:val="24"/>
          <w:szCs w:val="24"/>
          <w:lang w:val="el-GR"/>
        </w:rPr>
      </w:pPr>
      <w:del w:id="972" w:author="Καρμίρης Αγγελος" w:date="2020-01-03T10:44:00Z">
        <w:r w:rsidRPr="009F37EC" w:rsidDel="00E474FD">
          <w:rPr>
            <w:sz w:val="24"/>
            <w:szCs w:val="24"/>
            <w:lang w:val="el-GR"/>
          </w:rPr>
          <w:delText xml:space="preserve">          αυτομετασχηματιστή</w:delText>
        </w:r>
        <w:r w:rsidR="006B2544" w:rsidRPr="009F37EC" w:rsidDel="00E474FD">
          <w:rPr>
            <w:sz w:val="24"/>
            <w:szCs w:val="24"/>
            <w:lang w:val="el-GR"/>
          </w:rPr>
          <w:delText xml:space="preserve">  και θα περιέχει τα ακόλουθα :  </w:delText>
        </w:r>
      </w:del>
    </w:p>
    <w:p w:rsidR="006B2544" w:rsidRPr="009F37EC" w:rsidDel="00E474FD" w:rsidRDefault="006B2544" w:rsidP="006B2544">
      <w:pPr>
        <w:numPr>
          <w:ilvl w:val="0"/>
          <w:numId w:val="13"/>
        </w:numPr>
        <w:tabs>
          <w:tab w:val="left" w:pos="851"/>
          <w:tab w:val="left" w:pos="993"/>
        </w:tabs>
        <w:jc w:val="both"/>
        <w:rPr>
          <w:del w:id="973" w:author="Καρμίρης Αγγελος" w:date="2020-01-03T10:44:00Z"/>
          <w:sz w:val="24"/>
          <w:szCs w:val="24"/>
          <w:lang w:val="el-GR"/>
        </w:rPr>
      </w:pPr>
      <w:del w:id="974" w:author="Καρμίρης Αγγελος" w:date="2020-01-03T10:44:00Z">
        <w:r w:rsidRPr="009F37EC" w:rsidDel="00E474FD">
          <w:rPr>
            <w:sz w:val="24"/>
            <w:szCs w:val="24"/>
            <w:lang w:val="el-GR"/>
          </w:rPr>
          <w:delText>Σχηματικό διάγραμμα του μηχανισμού αλλαγής λήψεως υπό φορτίο</w:delText>
        </w:r>
      </w:del>
    </w:p>
    <w:p w:rsidR="006B2544" w:rsidRPr="009F37EC" w:rsidDel="00E474FD" w:rsidRDefault="006B2544" w:rsidP="006B2544">
      <w:pPr>
        <w:numPr>
          <w:ilvl w:val="0"/>
          <w:numId w:val="13"/>
        </w:numPr>
        <w:tabs>
          <w:tab w:val="left" w:pos="851"/>
          <w:tab w:val="left" w:pos="993"/>
        </w:tabs>
        <w:jc w:val="both"/>
        <w:rPr>
          <w:del w:id="975" w:author="Καρμίρης Αγγελος" w:date="2020-01-03T10:44:00Z"/>
          <w:sz w:val="24"/>
          <w:szCs w:val="24"/>
          <w:lang w:val="el-GR"/>
        </w:rPr>
      </w:pPr>
      <w:del w:id="976" w:author="Καρμίρης Αγγελος" w:date="2020-01-03T10:44:00Z">
        <w:r w:rsidRPr="009F37EC" w:rsidDel="00E474FD">
          <w:rPr>
            <w:sz w:val="24"/>
            <w:szCs w:val="24"/>
            <w:lang w:val="el-GR"/>
          </w:rPr>
          <w:delText xml:space="preserve">Θέσεις λήψεως και την αντίστοιχη τιμή τάσεως </w:delText>
        </w:r>
      </w:del>
    </w:p>
    <w:p w:rsidR="006B2544" w:rsidRPr="009F37EC" w:rsidDel="00E474FD" w:rsidRDefault="006B2544" w:rsidP="006B2544">
      <w:pPr>
        <w:numPr>
          <w:ilvl w:val="0"/>
          <w:numId w:val="13"/>
        </w:numPr>
        <w:tabs>
          <w:tab w:val="left" w:pos="851"/>
          <w:tab w:val="left" w:pos="993"/>
        </w:tabs>
        <w:jc w:val="both"/>
        <w:rPr>
          <w:del w:id="977" w:author="Καρμίρης Αγγελος" w:date="2020-01-03T10:44:00Z"/>
          <w:sz w:val="24"/>
          <w:szCs w:val="24"/>
          <w:lang w:val="el-GR"/>
        </w:rPr>
      </w:pPr>
      <w:del w:id="978" w:author="Καρμίρης Αγγελος" w:date="2020-01-03T10:44:00Z">
        <w:r w:rsidRPr="009F37EC" w:rsidDel="00E474FD">
          <w:rPr>
            <w:sz w:val="24"/>
            <w:szCs w:val="24"/>
            <w:lang w:val="el-GR"/>
          </w:rPr>
          <w:delText>Διάταξη λήψεως</w:delText>
        </w:r>
      </w:del>
    </w:p>
    <w:p w:rsidR="006B2544" w:rsidRPr="009F37EC" w:rsidDel="00E474FD" w:rsidRDefault="006B2544" w:rsidP="006B2544">
      <w:pPr>
        <w:numPr>
          <w:ilvl w:val="0"/>
          <w:numId w:val="13"/>
        </w:numPr>
        <w:tabs>
          <w:tab w:val="left" w:pos="851"/>
          <w:tab w:val="left" w:pos="993"/>
        </w:tabs>
        <w:jc w:val="both"/>
        <w:rPr>
          <w:del w:id="979" w:author="Καρμίρης Αγγελος" w:date="2020-01-03T10:44:00Z"/>
          <w:sz w:val="24"/>
          <w:szCs w:val="24"/>
          <w:lang w:val="el-GR"/>
        </w:rPr>
      </w:pPr>
      <w:del w:id="980" w:author="Καρμίρης Αγγελος" w:date="2020-01-03T10:44:00Z">
        <w:r w:rsidRPr="009F37EC" w:rsidDel="00E474FD">
          <w:rPr>
            <w:sz w:val="24"/>
            <w:szCs w:val="24"/>
            <w:lang w:val="el-GR"/>
          </w:rPr>
          <w:delText>Ονομαστικό ρεύμα διαβάσεως για κάθε θέση λήψεως</w:delText>
        </w:r>
      </w:del>
    </w:p>
    <w:p w:rsidR="006B2544" w:rsidRPr="009F37EC" w:rsidDel="00E474FD" w:rsidRDefault="006B2544" w:rsidP="006B2544">
      <w:pPr>
        <w:numPr>
          <w:ilvl w:val="0"/>
          <w:numId w:val="13"/>
        </w:numPr>
        <w:tabs>
          <w:tab w:val="left" w:pos="851"/>
          <w:tab w:val="left" w:pos="993"/>
        </w:tabs>
        <w:jc w:val="both"/>
        <w:rPr>
          <w:del w:id="981" w:author="Καρμίρης Αγγελος" w:date="2020-01-03T10:44:00Z"/>
          <w:sz w:val="24"/>
          <w:szCs w:val="24"/>
          <w:lang w:val="el-GR"/>
        </w:rPr>
      </w:pPr>
      <w:del w:id="982" w:author="Καρμίρης Αγγελος" w:date="2020-01-03T10:44:00Z">
        <w:r w:rsidRPr="009F37EC" w:rsidDel="00E474FD">
          <w:rPr>
            <w:sz w:val="24"/>
            <w:szCs w:val="24"/>
            <w:lang w:val="el-GR"/>
          </w:rPr>
          <w:delText>Ονομαστική τάση</w:delText>
        </w:r>
      </w:del>
    </w:p>
    <w:p w:rsidR="006B2544" w:rsidDel="00E474FD" w:rsidRDefault="006B2544" w:rsidP="006B2544">
      <w:pPr>
        <w:numPr>
          <w:ilvl w:val="0"/>
          <w:numId w:val="13"/>
        </w:numPr>
        <w:tabs>
          <w:tab w:val="left" w:pos="851"/>
          <w:tab w:val="left" w:pos="993"/>
        </w:tabs>
        <w:jc w:val="both"/>
        <w:rPr>
          <w:del w:id="983" w:author="Καρμίρης Αγγελος" w:date="2020-01-03T10:44:00Z"/>
          <w:sz w:val="24"/>
          <w:szCs w:val="24"/>
          <w:lang w:val="el-GR"/>
        </w:rPr>
      </w:pPr>
      <w:del w:id="984" w:author="Καρμίρης Αγγελος" w:date="2020-01-03T10:44:00Z">
        <w:r w:rsidRPr="009F37EC" w:rsidDel="00E474FD">
          <w:rPr>
            <w:sz w:val="24"/>
            <w:szCs w:val="24"/>
            <w:lang w:val="el-GR"/>
          </w:rPr>
          <w:delText>Ονομαστική κεραυνική κρουστική τάση</w:delText>
        </w:r>
      </w:del>
    </w:p>
    <w:p w:rsidR="00114B9D" w:rsidDel="00E474FD" w:rsidRDefault="00114B9D" w:rsidP="006B2544">
      <w:pPr>
        <w:numPr>
          <w:ilvl w:val="0"/>
          <w:numId w:val="13"/>
        </w:numPr>
        <w:tabs>
          <w:tab w:val="left" w:pos="851"/>
          <w:tab w:val="left" w:pos="993"/>
        </w:tabs>
        <w:jc w:val="both"/>
        <w:rPr>
          <w:del w:id="985" w:author="Καρμίρης Αγγελος" w:date="2020-01-03T10:44:00Z"/>
          <w:sz w:val="24"/>
          <w:szCs w:val="24"/>
          <w:lang w:val="el-GR"/>
        </w:rPr>
      </w:pPr>
      <w:del w:id="986" w:author="Καρμίρης Αγγελος" w:date="2020-01-03T10:44:00Z">
        <w:r w:rsidDel="00E474FD">
          <w:rPr>
            <w:sz w:val="24"/>
            <w:szCs w:val="24"/>
            <w:lang w:val="el-GR"/>
          </w:rPr>
          <w:delText>Μέγιστος αριθμός χειρισμών υπό φορτίο</w:delText>
        </w:r>
      </w:del>
    </w:p>
    <w:p w:rsidR="00B03B42" w:rsidRPr="009F37EC" w:rsidDel="00E474FD" w:rsidRDefault="00B03B42" w:rsidP="006B2544">
      <w:pPr>
        <w:numPr>
          <w:ilvl w:val="0"/>
          <w:numId w:val="13"/>
        </w:numPr>
        <w:tabs>
          <w:tab w:val="left" w:pos="851"/>
          <w:tab w:val="left" w:pos="993"/>
        </w:tabs>
        <w:jc w:val="both"/>
        <w:rPr>
          <w:del w:id="987" w:author="Καρμίρης Αγγελος" w:date="2020-01-03T10:44:00Z"/>
          <w:sz w:val="24"/>
          <w:szCs w:val="24"/>
          <w:lang w:val="el-GR"/>
        </w:rPr>
      </w:pPr>
      <w:del w:id="988" w:author="Καρμίρης Αγγελος" w:date="2020-01-03T10:44:00Z">
        <w:r w:rsidDel="00E474FD">
          <w:rPr>
            <w:sz w:val="24"/>
            <w:szCs w:val="24"/>
            <w:lang w:val="el-GR"/>
          </w:rPr>
          <w:delText>Χαρακτηριστικά οποιωνδήποτε απαγωγών υπερτάσεων, εάν υπάρχουν, που είναι εγκατεστημένοι στον μηχανισμό αλλαγής λήψης.</w:delText>
        </w:r>
      </w:del>
    </w:p>
    <w:p w:rsidR="006B2544" w:rsidRPr="009F37EC" w:rsidDel="00E474FD" w:rsidRDefault="006B2544" w:rsidP="006B2544">
      <w:pPr>
        <w:tabs>
          <w:tab w:val="left" w:pos="851"/>
        </w:tabs>
        <w:ind w:left="851"/>
        <w:jc w:val="both"/>
        <w:rPr>
          <w:del w:id="989" w:author="Καρμίρης Αγγελος" w:date="2020-01-03T10:44:00Z"/>
          <w:sz w:val="24"/>
          <w:szCs w:val="24"/>
          <w:lang w:val="el-GR"/>
        </w:rPr>
      </w:pPr>
    </w:p>
    <w:p w:rsidR="006B2544" w:rsidRPr="009F37EC" w:rsidDel="00E474FD" w:rsidRDefault="006B2544" w:rsidP="006B2544">
      <w:pPr>
        <w:tabs>
          <w:tab w:val="left" w:pos="851"/>
          <w:tab w:val="left" w:pos="1134"/>
          <w:tab w:val="left" w:pos="1276"/>
        </w:tabs>
        <w:ind w:left="851"/>
        <w:jc w:val="both"/>
        <w:rPr>
          <w:del w:id="990" w:author="Καρμίρης Αγγελος" w:date="2020-01-03T10:44:00Z"/>
          <w:sz w:val="24"/>
          <w:szCs w:val="24"/>
          <w:u w:val="single"/>
          <w:lang w:val="el-GR"/>
        </w:rPr>
      </w:pPr>
      <w:del w:id="991" w:author="Καρμίρης Αγγελος" w:date="2020-01-03T10:44:00Z">
        <w:r w:rsidRPr="009F37EC" w:rsidDel="00E474FD">
          <w:rPr>
            <w:sz w:val="24"/>
            <w:szCs w:val="24"/>
            <w:lang w:val="el-GR"/>
          </w:rPr>
          <w:delText xml:space="preserve">Β.  </w:delText>
        </w:r>
        <w:r w:rsidRPr="009F37EC" w:rsidDel="00E474FD">
          <w:rPr>
            <w:sz w:val="24"/>
            <w:szCs w:val="24"/>
            <w:u w:val="single"/>
            <w:lang w:val="el-GR"/>
          </w:rPr>
          <w:delText>Μηχανισμός οδήγησης</w:delText>
        </w:r>
      </w:del>
    </w:p>
    <w:p w:rsidR="006B2544" w:rsidRPr="009F37EC" w:rsidDel="00E474FD" w:rsidRDefault="006B2544" w:rsidP="006B2544">
      <w:pPr>
        <w:tabs>
          <w:tab w:val="left" w:pos="851"/>
          <w:tab w:val="left" w:pos="1134"/>
          <w:tab w:val="left" w:pos="1276"/>
        </w:tabs>
        <w:ind w:left="851"/>
        <w:jc w:val="both"/>
        <w:rPr>
          <w:del w:id="992" w:author="Καρμίρης Αγγελος" w:date="2020-01-03T10:44:00Z"/>
          <w:sz w:val="24"/>
          <w:szCs w:val="24"/>
          <w:u w:val="single"/>
          <w:lang w:val="el-GR"/>
        </w:rPr>
      </w:pPr>
    </w:p>
    <w:p w:rsidR="006B2544" w:rsidRPr="009F37EC" w:rsidDel="00E474FD" w:rsidRDefault="006B2544" w:rsidP="006B2544">
      <w:pPr>
        <w:tabs>
          <w:tab w:val="left" w:pos="851"/>
          <w:tab w:val="left" w:pos="1134"/>
          <w:tab w:val="left" w:pos="1276"/>
        </w:tabs>
        <w:ind w:left="851"/>
        <w:jc w:val="both"/>
        <w:rPr>
          <w:del w:id="993" w:author="Καρμίρης Αγγελος" w:date="2020-01-03T10:44:00Z"/>
          <w:sz w:val="24"/>
          <w:szCs w:val="24"/>
          <w:lang w:val="el-GR"/>
        </w:rPr>
      </w:pPr>
      <w:del w:id="994" w:author="Καρμίρης Αγγελος" w:date="2020-01-03T10:44:00Z">
        <w:r w:rsidRPr="009F37EC" w:rsidDel="00E474FD">
          <w:rPr>
            <w:sz w:val="24"/>
            <w:szCs w:val="24"/>
            <w:lang w:val="el-GR"/>
          </w:rPr>
          <w:delText xml:space="preserve">     Ο πίνακας της μονάδος του μηχανισμού οδήγησης θα πρέπει να φέρει </w:delText>
        </w:r>
      </w:del>
    </w:p>
    <w:p w:rsidR="006B2544" w:rsidRPr="009F37EC" w:rsidDel="00E474FD" w:rsidRDefault="008625E8" w:rsidP="006B2544">
      <w:pPr>
        <w:tabs>
          <w:tab w:val="left" w:pos="851"/>
          <w:tab w:val="left" w:pos="1134"/>
          <w:tab w:val="left" w:pos="1276"/>
        </w:tabs>
        <w:ind w:left="851"/>
        <w:jc w:val="both"/>
        <w:rPr>
          <w:del w:id="995" w:author="Καρμίρης Αγγελος" w:date="2020-01-03T10:44:00Z"/>
          <w:sz w:val="24"/>
          <w:szCs w:val="24"/>
          <w:lang w:val="el-GR"/>
        </w:rPr>
      </w:pPr>
      <w:del w:id="996" w:author="Καρμίρης Αγγελος" w:date="2020-01-03T10:44:00Z">
        <w:r w:rsidRPr="009F37EC" w:rsidDel="00E474FD">
          <w:rPr>
            <w:sz w:val="24"/>
            <w:szCs w:val="24"/>
            <w:lang w:val="el-GR"/>
          </w:rPr>
          <w:delText xml:space="preserve">     πινακίδα από μη διαβρώ</w:delText>
        </w:r>
        <w:r w:rsidR="006B2544" w:rsidRPr="009F37EC" w:rsidDel="00E474FD">
          <w:rPr>
            <w:sz w:val="24"/>
            <w:szCs w:val="24"/>
            <w:lang w:val="el-GR"/>
          </w:rPr>
          <w:delText>σιμο υλικό και θα πρέπει να περιέχει τα ακόλουθα :</w:delText>
        </w:r>
      </w:del>
    </w:p>
    <w:p w:rsidR="006B2544" w:rsidRPr="009F37EC" w:rsidDel="00E474FD" w:rsidRDefault="006B2544" w:rsidP="006B2544">
      <w:pPr>
        <w:numPr>
          <w:ilvl w:val="0"/>
          <w:numId w:val="14"/>
        </w:numPr>
        <w:tabs>
          <w:tab w:val="left" w:pos="851"/>
          <w:tab w:val="left" w:pos="1134"/>
          <w:tab w:val="left" w:pos="1276"/>
        </w:tabs>
        <w:jc w:val="both"/>
        <w:rPr>
          <w:del w:id="997" w:author="Καρμίρης Αγγελος" w:date="2020-01-03T10:44:00Z"/>
          <w:sz w:val="24"/>
          <w:szCs w:val="24"/>
          <w:lang w:val="el-GR"/>
        </w:rPr>
      </w:pPr>
      <w:del w:id="998" w:author="Καρμίρης Αγγελος" w:date="2020-01-03T10:44:00Z">
        <w:r w:rsidRPr="009F37EC" w:rsidDel="00E474FD">
          <w:rPr>
            <w:sz w:val="24"/>
            <w:szCs w:val="24"/>
            <w:lang w:val="el-GR"/>
          </w:rPr>
          <w:delText xml:space="preserve">  Όνομα κατασκευ</w:delText>
        </w:r>
        <w:r w:rsidR="000B58FD" w:rsidRPr="009F37EC" w:rsidDel="00E474FD">
          <w:rPr>
            <w:sz w:val="24"/>
            <w:szCs w:val="24"/>
            <w:lang w:val="el-GR"/>
          </w:rPr>
          <w:delText>α</w:delText>
        </w:r>
        <w:r w:rsidRPr="009F37EC" w:rsidDel="00E474FD">
          <w:rPr>
            <w:sz w:val="24"/>
            <w:szCs w:val="24"/>
            <w:lang w:val="el-GR"/>
          </w:rPr>
          <w:delText>στή</w:delText>
        </w:r>
      </w:del>
    </w:p>
    <w:p w:rsidR="006B2544" w:rsidRPr="009F37EC" w:rsidDel="00E474FD" w:rsidRDefault="006B2544" w:rsidP="006B2544">
      <w:pPr>
        <w:numPr>
          <w:ilvl w:val="0"/>
          <w:numId w:val="14"/>
        </w:numPr>
        <w:tabs>
          <w:tab w:val="left" w:pos="851"/>
          <w:tab w:val="left" w:pos="1134"/>
          <w:tab w:val="left" w:pos="1276"/>
        </w:tabs>
        <w:jc w:val="both"/>
        <w:rPr>
          <w:del w:id="999" w:author="Καρμίρης Αγγελος" w:date="2020-01-03T10:44:00Z"/>
          <w:sz w:val="24"/>
          <w:szCs w:val="24"/>
          <w:lang w:val="el-GR"/>
        </w:rPr>
      </w:pPr>
      <w:del w:id="1000" w:author="Καρμίρης Αγγελος" w:date="2020-01-03T10:44:00Z">
        <w:r w:rsidRPr="009F37EC" w:rsidDel="00E474FD">
          <w:rPr>
            <w:sz w:val="24"/>
            <w:szCs w:val="24"/>
            <w:lang w:val="el-GR"/>
          </w:rPr>
          <w:delText xml:space="preserve">  Τύπο και αριθμό σειράς</w:delText>
        </w:r>
      </w:del>
    </w:p>
    <w:p w:rsidR="006B2544" w:rsidRPr="009F37EC" w:rsidDel="00E474FD" w:rsidRDefault="006B2544" w:rsidP="006B2544">
      <w:pPr>
        <w:numPr>
          <w:ilvl w:val="0"/>
          <w:numId w:val="14"/>
        </w:numPr>
        <w:tabs>
          <w:tab w:val="left" w:pos="851"/>
          <w:tab w:val="left" w:pos="1134"/>
          <w:tab w:val="left" w:pos="1276"/>
        </w:tabs>
        <w:jc w:val="both"/>
        <w:rPr>
          <w:del w:id="1001" w:author="Καρμίρης Αγγελος" w:date="2020-01-03T10:44:00Z"/>
          <w:sz w:val="24"/>
          <w:szCs w:val="24"/>
          <w:lang w:val="el-GR"/>
        </w:rPr>
      </w:pPr>
      <w:del w:id="1002" w:author="Καρμίρης Αγγελος" w:date="2020-01-03T10:44:00Z">
        <w:r w:rsidRPr="009F37EC" w:rsidDel="00E474FD">
          <w:rPr>
            <w:sz w:val="24"/>
            <w:szCs w:val="24"/>
            <w:lang w:val="el-GR"/>
          </w:rPr>
          <w:delText xml:space="preserve">  Τάση τροφοδοσίας</w:delText>
        </w:r>
      </w:del>
    </w:p>
    <w:p w:rsidR="006B2544" w:rsidRPr="009F37EC" w:rsidDel="00E474FD" w:rsidRDefault="006B2544" w:rsidP="006B2544">
      <w:pPr>
        <w:numPr>
          <w:ilvl w:val="0"/>
          <w:numId w:val="14"/>
        </w:numPr>
        <w:tabs>
          <w:tab w:val="left" w:pos="851"/>
          <w:tab w:val="left" w:pos="1134"/>
          <w:tab w:val="left" w:pos="1276"/>
        </w:tabs>
        <w:jc w:val="both"/>
        <w:rPr>
          <w:del w:id="1003" w:author="Καρμίρης Αγγελος" w:date="2020-01-03T10:44:00Z"/>
          <w:sz w:val="24"/>
          <w:szCs w:val="24"/>
          <w:lang w:val="el-GR"/>
        </w:rPr>
      </w:pPr>
      <w:del w:id="1004" w:author="Καρμίρης Αγγελος" w:date="2020-01-03T10:44:00Z">
        <w:r w:rsidRPr="009F37EC" w:rsidDel="00E474FD">
          <w:rPr>
            <w:sz w:val="24"/>
            <w:szCs w:val="24"/>
            <w:lang w:val="el-GR"/>
          </w:rPr>
          <w:delText xml:space="preserve">  Συχνότητα</w:delText>
        </w:r>
      </w:del>
    </w:p>
    <w:p w:rsidR="006B2544" w:rsidRPr="009F37EC" w:rsidDel="00E474FD" w:rsidRDefault="006B2544" w:rsidP="006B2544">
      <w:pPr>
        <w:numPr>
          <w:ilvl w:val="0"/>
          <w:numId w:val="14"/>
        </w:numPr>
        <w:tabs>
          <w:tab w:val="left" w:pos="851"/>
          <w:tab w:val="left" w:pos="1134"/>
          <w:tab w:val="left" w:pos="1276"/>
        </w:tabs>
        <w:jc w:val="both"/>
        <w:rPr>
          <w:del w:id="1005" w:author="Καρμίρης Αγγελος" w:date="2020-01-03T10:44:00Z"/>
          <w:sz w:val="24"/>
          <w:szCs w:val="24"/>
          <w:lang w:val="el-GR"/>
        </w:rPr>
      </w:pPr>
      <w:del w:id="1006" w:author="Καρμίρης Αγγελος" w:date="2020-01-03T10:44:00Z">
        <w:r w:rsidRPr="009F37EC" w:rsidDel="00E474FD">
          <w:rPr>
            <w:sz w:val="24"/>
            <w:szCs w:val="24"/>
            <w:lang w:val="el-GR"/>
          </w:rPr>
          <w:delText xml:space="preserve">  Ισχύς του κινητήρα</w:delText>
        </w:r>
      </w:del>
    </w:p>
    <w:p w:rsidR="006B2544" w:rsidRPr="009F37EC" w:rsidDel="00E474FD" w:rsidRDefault="006B2544" w:rsidP="006B2544">
      <w:pPr>
        <w:numPr>
          <w:ilvl w:val="0"/>
          <w:numId w:val="14"/>
        </w:numPr>
        <w:tabs>
          <w:tab w:val="left" w:pos="851"/>
          <w:tab w:val="left" w:pos="1134"/>
          <w:tab w:val="left" w:pos="1276"/>
        </w:tabs>
        <w:jc w:val="both"/>
        <w:rPr>
          <w:del w:id="1007" w:author="Καρμίρης Αγγελος" w:date="2020-01-03T10:44:00Z"/>
          <w:sz w:val="24"/>
          <w:szCs w:val="24"/>
          <w:lang w:val="el-GR"/>
        </w:rPr>
      </w:pPr>
      <w:del w:id="1008" w:author="Καρμίρης Αγγελος" w:date="2020-01-03T10:44:00Z">
        <w:r w:rsidRPr="009F37EC" w:rsidDel="00E474FD">
          <w:rPr>
            <w:sz w:val="24"/>
            <w:szCs w:val="24"/>
            <w:lang w:val="el-GR"/>
          </w:rPr>
          <w:delText xml:space="preserve">  Χρόνο εκτέλεσης κάθε λειτουργίας αλλαγής λήψεως</w:delText>
        </w:r>
      </w:del>
    </w:p>
    <w:p w:rsidR="00C86FEC" w:rsidRPr="009F37EC" w:rsidDel="00E474FD" w:rsidRDefault="00C86FEC" w:rsidP="006B2544">
      <w:pPr>
        <w:tabs>
          <w:tab w:val="left" w:pos="851"/>
          <w:tab w:val="left" w:pos="1134"/>
          <w:tab w:val="left" w:pos="1276"/>
        </w:tabs>
        <w:jc w:val="both"/>
        <w:rPr>
          <w:del w:id="1009" w:author="Καρμίρης Αγγελος" w:date="2020-01-03T10:44:00Z"/>
          <w:sz w:val="24"/>
          <w:szCs w:val="24"/>
          <w:lang w:val="el-GR"/>
        </w:rPr>
      </w:pPr>
    </w:p>
    <w:p w:rsidR="006B2544" w:rsidRPr="009F37EC" w:rsidDel="00E474FD" w:rsidRDefault="006B2544" w:rsidP="006B2544">
      <w:pPr>
        <w:tabs>
          <w:tab w:val="left" w:pos="426"/>
          <w:tab w:val="left" w:pos="851"/>
          <w:tab w:val="left" w:pos="1134"/>
          <w:tab w:val="left" w:pos="1276"/>
        </w:tabs>
        <w:ind w:left="567"/>
        <w:jc w:val="both"/>
        <w:rPr>
          <w:del w:id="1010" w:author="Καρμίρης Αγγελος" w:date="2020-01-03T10:44:00Z"/>
          <w:sz w:val="24"/>
          <w:szCs w:val="24"/>
          <w:lang w:val="el-GR"/>
        </w:rPr>
      </w:pPr>
      <w:del w:id="1011" w:author="Καρμίρης Αγγελος" w:date="2020-01-03T10:44:00Z">
        <w:r w:rsidRPr="009F37EC" w:rsidDel="00E474FD">
          <w:rPr>
            <w:b/>
            <w:bCs/>
            <w:sz w:val="24"/>
            <w:szCs w:val="24"/>
            <w:lang w:val="el-GR"/>
          </w:rPr>
          <w:delText>1</w:delText>
        </w:r>
        <w:r w:rsidR="00114B9D" w:rsidDel="00E474FD">
          <w:rPr>
            <w:b/>
            <w:bCs/>
            <w:sz w:val="24"/>
            <w:szCs w:val="24"/>
            <w:lang w:val="el-GR"/>
          </w:rPr>
          <w:delText>6</w:delText>
        </w:r>
        <w:r w:rsidRPr="009F37EC" w:rsidDel="00E474FD">
          <w:rPr>
            <w:b/>
            <w:bCs/>
            <w:sz w:val="24"/>
            <w:szCs w:val="24"/>
            <w:lang w:val="el-GR"/>
          </w:rPr>
          <w:delText xml:space="preserve">.    </w:delText>
        </w:r>
        <w:r w:rsidRPr="009F37EC" w:rsidDel="00E474FD">
          <w:rPr>
            <w:b/>
            <w:bCs/>
            <w:sz w:val="24"/>
            <w:szCs w:val="24"/>
            <w:u w:val="single"/>
            <w:lang w:val="el-GR"/>
          </w:rPr>
          <w:delText>Δοκιμές</w:delText>
        </w:r>
        <w:r w:rsidRPr="009F37EC" w:rsidDel="00E474FD">
          <w:rPr>
            <w:sz w:val="24"/>
            <w:szCs w:val="24"/>
            <w:lang w:val="el-GR"/>
          </w:rPr>
          <w:delText xml:space="preserve">    </w:delText>
        </w:r>
      </w:del>
    </w:p>
    <w:p w:rsidR="006B2544" w:rsidRPr="009F37EC" w:rsidDel="00E474FD" w:rsidRDefault="006B2544" w:rsidP="006B2544">
      <w:pPr>
        <w:tabs>
          <w:tab w:val="left" w:pos="426"/>
          <w:tab w:val="left" w:pos="851"/>
          <w:tab w:val="left" w:pos="1134"/>
          <w:tab w:val="left" w:pos="1276"/>
        </w:tabs>
        <w:ind w:left="567"/>
        <w:jc w:val="both"/>
        <w:rPr>
          <w:del w:id="1012" w:author="Καρμίρης Αγγελος" w:date="2020-01-03T10:44:00Z"/>
          <w:sz w:val="24"/>
          <w:szCs w:val="24"/>
          <w:lang w:val="el-GR"/>
        </w:rPr>
      </w:pPr>
    </w:p>
    <w:p w:rsidR="006B2544" w:rsidRPr="009F37EC" w:rsidDel="00E474FD" w:rsidRDefault="006B2544" w:rsidP="006B2544">
      <w:pPr>
        <w:tabs>
          <w:tab w:val="left" w:pos="426"/>
          <w:tab w:val="left" w:pos="851"/>
          <w:tab w:val="left" w:pos="1134"/>
          <w:tab w:val="left" w:pos="1276"/>
        </w:tabs>
        <w:ind w:left="567"/>
        <w:jc w:val="both"/>
        <w:rPr>
          <w:del w:id="1013" w:author="Καρμίρης Αγγελος" w:date="2020-01-03T10:44:00Z"/>
          <w:sz w:val="24"/>
          <w:szCs w:val="24"/>
          <w:lang w:val="el-GR"/>
        </w:rPr>
      </w:pPr>
      <w:del w:id="1014" w:author="Καρμίρης Αγγελος" w:date="2020-01-03T10:44:00Z">
        <w:r w:rsidRPr="009F37EC" w:rsidDel="00E474FD">
          <w:rPr>
            <w:sz w:val="24"/>
            <w:szCs w:val="24"/>
            <w:lang w:val="el-GR"/>
          </w:rPr>
          <w:delText xml:space="preserve">          Ο κατασκευαστής του αυτομετασχηματιστ</w:delText>
        </w:r>
        <w:r w:rsidR="00DD2EDC" w:rsidRPr="009F37EC" w:rsidDel="00E474FD">
          <w:rPr>
            <w:sz w:val="24"/>
            <w:szCs w:val="24"/>
            <w:lang w:val="el-GR"/>
          </w:rPr>
          <w:delText xml:space="preserve">ή </w:delText>
        </w:r>
        <w:r w:rsidRPr="009F37EC" w:rsidDel="00E474FD">
          <w:rPr>
            <w:sz w:val="24"/>
            <w:szCs w:val="24"/>
            <w:lang w:val="el-GR"/>
          </w:rPr>
          <w:delText>είναι υποχρεωμένος να επιδείξει</w:delText>
        </w:r>
      </w:del>
    </w:p>
    <w:p w:rsidR="006B2544" w:rsidRPr="009F37EC" w:rsidDel="00E474FD" w:rsidRDefault="006B2544" w:rsidP="006B2544">
      <w:pPr>
        <w:tabs>
          <w:tab w:val="left" w:pos="426"/>
          <w:tab w:val="left" w:pos="851"/>
          <w:tab w:val="left" w:pos="1134"/>
          <w:tab w:val="left" w:pos="1276"/>
        </w:tabs>
        <w:ind w:left="567"/>
        <w:jc w:val="both"/>
        <w:rPr>
          <w:del w:id="1015" w:author="Καρμίρης Αγγελος" w:date="2020-01-03T10:44:00Z"/>
          <w:sz w:val="24"/>
          <w:szCs w:val="24"/>
          <w:lang w:val="el-GR"/>
        </w:rPr>
      </w:pPr>
      <w:del w:id="1016" w:author="Καρμίρης Αγγελος" w:date="2020-01-03T10:44:00Z">
        <w:r w:rsidRPr="009F37EC" w:rsidDel="00E474FD">
          <w:rPr>
            <w:sz w:val="24"/>
            <w:szCs w:val="24"/>
            <w:lang w:val="el-GR"/>
          </w:rPr>
          <w:delText xml:space="preserve">          στον επιθεωρητή τ</w:delText>
        </w:r>
        <w:r w:rsidR="00114B9D" w:rsidDel="00E474FD">
          <w:rPr>
            <w:sz w:val="24"/>
            <w:szCs w:val="24"/>
            <w:lang w:val="el-GR"/>
          </w:rPr>
          <w:delText>ου</w:delText>
        </w:r>
        <w:r w:rsidRPr="009F37EC" w:rsidDel="00E474FD">
          <w:rPr>
            <w:sz w:val="24"/>
            <w:szCs w:val="24"/>
            <w:lang w:val="el-GR"/>
          </w:rPr>
          <w:delText xml:space="preserve"> </w:delText>
        </w:r>
        <w:r w:rsidR="00114B9D" w:rsidDel="00E474FD">
          <w:rPr>
            <w:sz w:val="24"/>
            <w:szCs w:val="24"/>
            <w:lang w:val="el-GR"/>
          </w:rPr>
          <w:delText>ΑΔΜΗΕ</w:delText>
        </w:r>
        <w:r w:rsidRPr="009F37EC" w:rsidDel="00E474FD">
          <w:rPr>
            <w:sz w:val="24"/>
            <w:szCs w:val="24"/>
            <w:lang w:val="el-GR"/>
          </w:rPr>
          <w:delText xml:space="preserve"> πιστοποιητικά δοκιμών του μηχανισμού αλλαγής </w:delText>
        </w:r>
      </w:del>
    </w:p>
    <w:p w:rsidR="006B2544" w:rsidRPr="009F37EC" w:rsidDel="00E474FD" w:rsidRDefault="006B2544" w:rsidP="006B2544">
      <w:pPr>
        <w:tabs>
          <w:tab w:val="left" w:pos="426"/>
          <w:tab w:val="left" w:pos="851"/>
          <w:tab w:val="left" w:pos="1134"/>
          <w:tab w:val="left" w:pos="1276"/>
        </w:tabs>
        <w:ind w:left="567"/>
        <w:jc w:val="both"/>
        <w:rPr>
          <w:del w:id="1017" w:author="Καρμίρης Αγγελος" w:date="2020-01-03T10:44:00Z"/>
          <w:sz w:val="24"/>
          <w:szCs w:val="24"/>
          <w:lang w:val="el-GR"/>
        </w:rPr>
      </w:pPr>
      <w:del w:id="1018" w:author="Καρμίρης Αγγελος" w:date="2020-01-03T10:44:00Z">
        <w:r w:rsidRPr="009F37EC" w:rsidDel="00E474FD">
          <w:rPr>
            <w:sz w:val="24"/>
            <w:szCs w:val="24"/>
            <w:lang w:val="el-GR"/>
          </w:rPr>
          <w:delText xml:space="preserve">          λήψεως υπό φορτίο όταν ο επιθεωρητής ευρίσκεται στις εγκαταστάσεις του </w:delText>
        </w:r>
      </w:del>
    </w:p>
    <w:p w:rsidR="006B2544" w:rsidRPr="009F37EC" w:rsidDel="00E474FD" w:rsidRDefault="006B2544" w:rsidP="006B2544">
      <w:pPr>
        <w:tabs>
          <w:tab w:val="left" w:pos="426"/>
          <w:tab w:val="left" w:pos="851"/>
          <w:tab w:val="left" w:pos="1134"/>
          <w:tab w:val="left" w:pos="1276"/>
        </w:tabs>
        <w:ind w:left="567"/>
        <w:jc w:val="both"/>
        <w:rPr>
          <w:del w:id="1019" w:author="Καρμίρης Αγγελος" w:date="2020-01-03T10:44:00Z"/>
          <w:sz w:val="24"/>
          <w:szCs w:val="24"/>
          <w:lang w:val="el-GR"/>
        </w:rPr>
      </w:pPr>
      <w:del w:id="1020" w:author="Καρμίρης Αγγελος" w:date="2020-01-03T10:44:00Z">
        <w:r w:rsidRPr="009F37EC" w:rsidDel="00E474FD">
          <w:rPr>
            <w:sz w:val="24"/>
            <w:szCs w:val="24"/>
            <w:lang w:val="el-GR"/>
          </w:rPr>
          <w:delText xml:space="preserve">          κατασκευαστή για επιθεώρηση και δοκιμές</w:delText>
        </w:r>
        <w:r w:rsidR="007E44CD" w:rsidRPr="009F37EC" w:rsidDel="00E474FD">
          <w:rPr>
            <w:sz w:val="24"/>
            <w:szCs w:val="24"/>
            <w:lang w:val="el-GR"/>
          </w:rPr>
          <w:delText xml:space="preserve"> </w:delText>
        </w:r>
        <w:r w:rsidR="000B58FD" w:rsidRPr="009F37EC" w:rsidDel="00E474FD">
          <w:rPr>
            <w:sz w:val="24"/>
            <w:szCs w:val="24"/>
            <w:lang w:val="el-GR"/>
          </w:rPr>
          <w:delText>του αυτομετασχη</w:delText>
        </w:r>
        <w:r w:rsidR="007E44CD" w:rsidRPr="009F37EC" w:rsidDel="00E474FD">
          <w:rPr>
            <w:sz w:val="24"/>
            <w:szCs w:val="24"/>
            <w:lang w:val="el-GR"/>
          </w:rPr>
          <w:delText>ματιστή</w:delText>
        </w:r>
        <w:r w:rsidRPr="009F37EC" w:rsidDel="00E474FD">
          <w:rPr>
            <w:sz w:val="24"/>
            <w:szCs w:val="24"/>
            <w:lang w:val="el-GR"/>
          </w:rPr>
          <w:delText>.</w:delText>
        </w:r>
      </w:del>
    </w:p>
    <w:p w:rsidR="006B2544" w:rsidRPr="009F37EC" w:rsidDel="00E474FD" w:rsidRDefault="006B2544" w:rsidP="006B2544">
      <w:pPr>
        <w:tabs>
          <w:tab w:val="left" w:pos="426"/>
          <w:tab w:val="left" w:pos="851"/>
          <w:tab w:val="left" w:pos="1134"/>
          <w:tab w:val="left" w:pos="1276"/>
        </w:tabs>
        <w:ind w:left="567"/>
        <w:jc w:val="both"/>
        <w:rPr>
          <w:del w:id="1021" w:author="Καρμίρης Αγγελος" w:date="2020-01-03T10:44:00Z"/>
          <w:sz w:val="24"/>
          <w:szCs w:val="24"/>
          <w:lang w:val="el-GR"/>
        </w:rPr>
      </w:pPr>
      <w:del w:id="1022" w:author="Καρμίρης Αγγελος" w:date="2020-01-03T10:44:00Z">
        <w:r w:rsidRPr="009F37EC" w:rsidDel="00E474FD">
          <w:rPr>
            <w:sz w:val="24"/>
            <w:szCs w:val="24"/>
            <w:lang w:val="el-GR"/>
          </w:rPr>
          <w:delText xml:space="preserve">          Τα πιστοποιητικά δοκιμών τα οποία πρέπει να επιδειχθούν θα πρέπει να </w:delText>
        </w:r>
      </w:del>
    </w:p>
    <w:p w:rsidR="006B2544" w:rsidRPr="009F37EC" w:rsidDel="00E474FD" w:rsidRDefault="006B2544" w:rsidP="000534E3">
      <w:pPr>
        <w:tabs>
          <w:tab w:val="left" w:pos="851"/>
          <w:tab w:val="left" w:pos="1134"/>
          <w:tab w:val="left" w:pos="1276"/>
        </w:tabs>
        <w:ind w:left="1134" w:hanging="567"/>
        <w:jc w:val="both"/>
        <w:rPr>
          <w:del w:id="1023" w:author="Καρμίρης Αγγελος" w:date="2020-01-03T10:44:00Z"/>
          <w:sz w:val="24"/>
          <w:szCs w:val="24"/>
          <w:lang w:val="el-GR"/>
        </w:rPr>
      </w:pPr>
      <w:del w:id="1024" w:author="Καρμίρης Αγγελος" w:date="2020-01-03T10:44:00Z">
        <w:r w:rsidRPr="009F37EC" w:rsidDel="00E474FD">
          <w:rPr>
            <w:sz w:val="24"/>
            <w:szCs w:val="24"/>
            <w:lang w:val="el-GR"/>
          </w:rPr>
          <w:delText xml:space="preserve">          συμπεριλαμβάνουν τις ακόλουθες δοκιμές τύπου και σειράς</w:delText>
        </w:r>
        <w:r w:rsidR="00097944" w:rsidRPr="009F37EC" w:rsidDel="00E474FD">
          <w:rPr>
            <w:sz w:val="24"/>
            <w:szCs w:val="24"/>
            <w:lang w:val="el-GR"/>
          </w:rPr>
          <w:delText xml:space="preserve"> (Μία δοκιμή σειράς μόνον</w:delText>
        </w:r>
        <w:r w:rsidR="001C6B44" w:rsidRPr="009F37EC" w:rsidDel="00E474FD">
          <w:rPr>
            <w:sz w:val="24"/>
            <w:szCs w:val="24"/>
            <w:lang w:val="el-GR"/>
          </w:rPr>
          <w:delText>)</w:delText>
        </w:r>
        <w:r w:rsidRPr="009F37EC" w:rsidDel="00E474FD">
          <w:rPr>
            <w:sz w:val="24"/>
            <w:szCs w:val="24"/>
            <w:lang w:val="el-GR"/>
          </w:rPr>
          <w:delText xml:space="preserve"> :</w:delText>
        </w:r>
      </w:del>
    </w:p>
    <w:p w:rsidR="000534E3" w:rsidRPr="009F37EC" w:rsidDel="00E474FD" w:rsidRDefault="000534E3" w:rsidP="000534E3">
      <w:pPr>
        <w:tabs>
          <w:tab w:val="left" w:pos="851"/>
          <w:tab w:val="left" w:pos="1134"/>
          <w:tab w:val="left" w:pos="1276"/>
        </w:tabs>
        <w:ind w:left="1134" w:hanging="567"/>
        <w:jc w:val="both"/>
        <w:rPr>
          <w:del w:id="1025" w:author="Καρμίρης Αγγελος" w:date="2020-01-03T10:44:00Z"/>
          <w:sz w:val="24"/>
          <w:szCs w:val="24"/>
          <w:lang w:val="el-GR"/>
        </w:rPr>
      </w:pPr>
    </w:p>
    <w:p w:rsidR="006B2544" w:rsidRPr="009F37EC" w:rsidDel="00E474FD" w:rsidRDefault="006B2544" w:rsidP="006B2544">
      <w:pPr>
        <w:tabs>
          <w:tab w:val="left" w:pos="426"/>
          <w:tab w:val="left" w:pos="851"/>
          <w:tab w:val="left" w:pos="1134"/>
          <w:tab w:val="left" w:pos="1276"/>
        </w:tabs>
        <w:ind w:left="567"/>
        <w:jc w:val="both"/>
        <w:rPr>
          <w:del w:id="1026" w:author="Καρμίρης Αγγελος" w:date="2020-01-03T10:44:00Z"/>
          <w:sz w:val="24"/>
          <w:szCs w:val="24"/>
          <w:u w:val="single"/>
          <w:lang w:val="el-GR"/>
        </w:rPr>
      </w:pPr>
      <w:del w:id="1027" w:author="Καρμίρης Αγγελος" w:date="2020-01-03T10:44:00Z">
        <w:r w:rsidRPr="009F37EC" w:rsidDel="00E474FD">
          <w:rPr>
            <w:sz w:val="24"/>
            <w:szCs w:val="24"/>
            <w:lang w:val="el-GR"/>
          </w:rPr>
          <w:delText xml:space="preserve">    Α.   </w:delText>
        </w:r>
        <w:r w:rsidRPr="009F37EC" w:rsidDel="00E474FD">
          <w:rPr>
            <w:sz w:val="24"/>
            <w:szCs w:val="24"/>
            <w:u w:val="single"/>
            <w:lang w:val="el-GR"/>
          </w:rPr>
          <w:delText>Δοκιμές Τύπου</w:delText>
        </w:r>
      </w:del>
    </w:p>
    <w:p w:rsidR="006B2544" w:rsidRPr="009F37EC" w:rsidDel="00E474FD" w:rsidRDefault="006B2544" w:rsidP="006B2544">
      <w:pPr>
        <w:tabs>
          <w:tab w:val="left" w:pos="426"/>
          <w:tab w:val="left" w:pos="851"/>
          <w:tab w:val="left" w:pos="1134"/>
          <w:tab w:val="left" w:pos="1276"/>
        </w:tabs>
        <w:ind w:left="567"/>
        <w:jc w:val="both"/>
        <w:rPr>
          <w:del w:id="1028" w:author="Καρμίρης Αγγελος" w:date="2020-01-03T10:44:00Z"/>
          <w:sz w:val="24"/>
          <w:szCs w:val="24"/>
          <w:lang w:val="el-GR"/>
        </w:rPr>
      </w:pPr>
      <w:del w:id="1029" w:author="Καρμίρης Αγγελος" w:date="2020-01-03T10:44:00Z">
        <w:r w:rsidRPr="009F37EC" w:rsidDel="00E474FD">
          <w:rPr>
            <w:sz w:val="24"/>
            <w:szCs w:val="24"/>
            <w:lang w:val="el-GR"/>
          </w:rPr>
          <w:delText xml:space="preserve">          α. Θερμοκρασιακή ανύψωση των επαφών</w:delText>
        </w:r>
      </w:del>
    </w:p>
    <w:p w:rsidR="006B2544" w:rsidRPr="009F37EC" w:rsidDel="00E474FD" w:rsidRDefault="006B2544" w:rsidP="006B2544">
      <w:pPr>
        <w:tabs>
          <w:tab w:val="left" w:pos="426"/>
          <w:tab w:val="left" w:pos="851"/>
          <w:tab w:val="left" w:pos="1134"/>
          <w:tab w:val="left" w:pos="1276"/>
        </w:tabs>
        <w:ind w:left="567"/>
        <w:jc w:val="both"/>
        <w:rPr>
          <w:del w:id="1030" w:author="Καρμίρης Αγγελος" w:date="2020-01-03T10:44:00Z"/>
          <w:sz w:val="24"/>
          <w:szCs w:val="24"/>
          <w:lang w:val="el-GR"/>
        </w:rPr>
      </w:pPr>
      <w:del w:id="1031" w:author="Καρμίρης Αγγελος" w:date="2020-01-03T10:44:00Z">
        <w:r w:rsidRPr="009F37EC" w:rsidDel="00E474FD">
          <w:rPr>
            <w:sz w:val="24"/>
            <w:szCs w:val="24"/>
            <w:lang w:val="el-GR"/>
          </w:rPr>
          <w:delText xml:space="preserve">          β. Δοκιμές χειρισμών </w:delText>
        </w:r>
      </w:del>
    </w:p>
    <w:p w:rsidR="006B2544" w:rsidRPr="009F37EC" w:rsidDel="00E474FD" w:rsidRDefault="006B2544" w:rsidP="006B2544">
      <w:pPr>
        <w:tabs>
          <w:tab w:val="left" w:pos="426"/>
          <w:tab w:val="left" w:pos="851"/>
          <w:tab w:val="left" w:pos="1134"/>
          <w:tab w:val="left" w:pos="1276"/>
        </w:tabs>
        <w:ind w:left="567"/>
        <w:jc w:val="both"/>
        <w:rPr>
          <w:del w:id="1032" w:author="Καρμίρης Αγγελος" w:date="2020-01-03T10:44:00Z"/>
          <w:sz w:val="24"/>
          <w:szCs w:val="24"/>
          <w:lang w:val="el-GR"/>
        </w:rPr>
      </w:pPr>
      <w:del w:id="1033" w:author="Καρμίρης Αγγελος" w:date="2020-01-03T10:44:00Z">
        <w:r w:rsidRPr="009F37EC" w:rsidDel="00E474FD">
          <w:rPr>
            <w:sz w:val="24"/>
            <w:szCs w:val="24"/>
            <w:lang w:val="el-GR"/>
          </w:rPr>
          <w:delText xml:space="preserve">          γ. Δοκιμή </w:delText>
        </w:r>
        <w:r w:rsidR="00284A46" w:rsidDel="00E474FD">
          <w:rPr>
            <w:sz w:val="24"/>
            <w:szCs w:val="24"/>
            <w:lang w:val="el-GR"/>
          </w:rPr>
          <w:delText xml:space="preserve">ρεύματος </w:delText>
        </w:r>
        <w:r w:rsidRPr="009F37EC" w:rsidDel="00E474FD">
          <w:rPr>
            <w:sz w:val="24"/>
            <w:szCs w:val="24"/>
            <w:lang w:val="el-GR"/>
          </w:rPr>
          <w:delText xml:space="preserve">βραχυκυκλώματος </w:delText>
        </w:r>
      </w:del>
    </w:p>
    <w:p w:rsidR="006B2544" w:rsidRPr="009F37EC" w:rsidDel="00E474FD" w:rsidRDefault="006B2544" w:rsidP="006B2544">
      <w:pPr>
        <w:tabs>
          <w:tab w:val="left" w:pos="426"/>
          <w:tab w:val="left" w:pos="851"/>
          <w:tab w:val="left" w:pos="1134"/>
          <w:tab w:val="left" w:pos="1276"/>
        </w:tabs>
        <w:ind w:left="567"/>
        <w:jc w:val="both"/>
        <w:rPr>
          <w:del w:id="1034" w:author="Καρμίρης Αγγελος" w:date="2020-01-03T10:44:00Z"/>
          <w:sz w:val="24"/>
          <w:szCs w:val="24"/>
          <w:lang w:val="el-GR"/>
        </w:rPr>
      </w:pPr>
      <w:del w:id="1035" w:author="Καρμίρης Αγγελος" w:date="2020-01-03T10:44:00Z">
        <w:r w:rsidRPr="009F37EC" w:rsidDel="00E474FD">
          <w:rPr>
            <w:sz w:val="24"/>
            <w:szCs w:val="24"/>
            <w:lang w:val="el-GR"/>
          </w:rPr>
          <w:delText xml:space="preserve">          δ. Δοκιμή αντιστάσεων διάβασης </w:delText>
        </w:r>
      </w:del>
    </w:p>
    <w:p w:rsidR="006B2544" w:rsidRPr="009F37EC" w:rsidDel="00E474FD" w:rsidRDefault="006B2544" w:rsidP="006B2544">
      <w:pPr>
        <w:tabs>
          <w:tab w:val="left" w:pos="426"/>
          <w:tab w:val="left" w:pos="851"/>
          <w:tab w:val="left" w:pos="1134"/>
          <w:tab w:val="left" w:pos="1276"/>
        </w:tabs>
        <w:ind w:left="567"/>
        <w:jc w:val="both"/>
        <w:rPr>
          <w:del w:id="1036" w:author="Καρμίρης Αγγελος" w:date="2020-01-03T10:44:00Z"/>
          <w:sz w:val="24"/>
          <w:szCs w:val="24"/>
          <w:lang w:val="el-GR"/>
        </w:rPr>
      </w:pPr>
      <w:del w:id="1037" w:author="Καρμίρης Αγγελος" w:date="2020-01-03T10:44:00Z">
        <w:r w:rsidRPr="009F37EC" w:rsidDel="00E474FD">
          <w:rPr>
            <w:sz w:val="24"/>
            <w:szCs w:val="24"/>
            <w:lang w:val="el-GR"/>
          </w:rPr>
          <w:delText xml:space="preserve">          ε. Μηχανικές δοκιμές</w:delText>
        </w:r>
      </w:del>
    </w:p>
    <w:p w:rsidR="00284A46" w:rsidRPr="009F37EC" w:rsidDel="00E474FD" w:rsidRDefault="00A336D1" w:rsidP="00284A46">
      <w:pPr>
        <w:tabs>
          <w:tab w:val="left" w:pos="426"/>
          <w:tab w:val="left" w:pos="851"/>
          <w:tab w:val="left" w:pos="1134"/>
          <w:tab w:val="left" w:pos="1276"/>
        </w:tabs>
        <w:ind w:left="567"/>
        <w:jc w:val="both"/>
        <w:rPr>
          <w:del w:id="1038" w:author="Καρμίρης Αγγελος" w:date="2020-01-03T10:44:00Z"/>
          <w:sz w:val="24"/>
          <w:szCs w:val="24"/>
          <w:lang w:val="el-GR"/>
        </w:rPr>
      </w:pPr>
      <w:del w:id="1039" w:author="Καρμίρης Αγγελος" w:date="2020-01-03T10:44:00Z">
        <w:r w:rsidDel="00E474FD">
          <w:rPr>
            <w:sz w:val="24"/>
            <w:szCs w:val="24"/>
            <w:lang w:val="el-GR"/>
          </w:rPr>
          <w:delText xml:space="preserve">        </w:delText>
        </w:r>
        <w:r w:rsidR="00284A46" w:rsidRPr="009F37EC" w:rsidDel="00E474FD">
          <w:rPr>
            <w:sz w:val="24"/>
            <w:szCs w:val="24"/>
            <w:lang w:val="el-GR"/>
          </w:rPr>
          <w:delText xml:space="preserve">στ. </w:delText>
        </w:r>
        <w:r w:rsidR="00284A46" w:rsidDel="00E474FD">
          <w:rPr>
            <w:sz w:val="24"/>
            <w:szCs w:val="24"/>
            <w:lang w:val="el-GR"/>
          </w:rPr>
          <w:delText>Δοκιμή στεγανότητας</w:delText>
        </w:r>
      </w:del>
    </w:p>
    <w:p w:rsidR="006B2544" w:rsidRPr="009F37EC" w:rsidDel="00E474FD" w:rsidRDefault="006B2544" w:rsidP="006B2544">
      <w:pPr>
        <w:tabs>
          <w:tab w:val="left" w:pos="426"/>
          <w:tab w:val="left" w:pos="851"/>
          <w:tab w:val="left" w:pos="1134"/>
          <w:tab w:val="left" w:pos="1276"/>
        </w:tabs>
        <w:ind w:left="567"/>
        <w:jc w:val="both"/>
        <w:rPr>
          <w:del w:id="1040" w:author="Καρμίρης Αγγελος" w:date="2020-01-03T10:44:00Z"/>
          <w:sz w:val="24"/>
          <w:szCs w:val="24"/>
          <w:lang w:val="el-GR"/>
        </w:rPr>
      </w:pPr>
      <w:del w:id="1041" w:author="Καρμίρης Αγγελος" w:date="2020-01-03T10:44:00Z">
        <w:r w:rsidRPr="009F37EC" w:rsidDel="00E474FD">
          <w:rPr>
            <w:sz w:val="24"/>
            <w:szCs w:val="24"/>
            <w:lang w:val="el-GR"/>
          </w:rPr>
          <w:delText xml:space="preserve">         </w:delText>
        </w:r>
        <w:r w:rsidR="00284A46" w:rsidDel="00E474FD">
          <w:rPr>
            <w:sz w:val="24"/>
            <w:szCs w:val="24"/>
            <w:lang w:val="el-GR"/>
          </w:rPr>
          <w:delText xml:space="preserve">  ζ</w:delText>
        </w:r>
        <w:r w:rsidRPr="009F37EC" w:rsidDel="00E474FD">
          <w:rPr>
            <w:sz w:val="24"/>
            <w:szCs w:val="24"/>
            <w:lang w:val="el-GR"/>
          </w:rPr>
          <w:delText>. Διηλεκτρικές δοκιμές</w:delText>
        </w:r>
      </w:del>
    </w:p>
    <w:p w:rsidR="008D035C" w:rsidRPr="009F37EC" w:rsidDel="00E474FD" w:rsidRDefault="008D035C" w:rsidP="002C7F9C">
      <w:pPr>
        <w:tabs>
          <w:tab w:val="left" w:pos="426"/>
          <w:tab w:val="left" w:pos="851"/>
          <w:tab w:val="left" w:pos="1134"/>
          <w:tab w:val="left" w:pos="1276"/>
        </w:tabs>
        <w:jc w:val="both"/>
        <w:rPr>
          <w:del w:id="1042" w:author="Καρμίρης Αγγελος" w:date="2020-01-03T10:44:00Z"/>
          <w:sz w:val="24"/>
          <w:szCs w:val="24"/>
          <w:lang w:val="el-GR"/>
        </w:rPr>
      </w:pPr>
    </w:p>
    <w:p w:rsidR="006B2544" w:rsidRPr="009F37EC" w:rsidDel="00E474FD" w:rsidRDefault="006B2544" w:rsidP="006B2544">
      <w:pPr>
        <w:tabs>
          <w:tab w:val="left" w:pos="426"/>
          <w:tab w:val="left" w:pos="851"/>
          <w:tab w:val="left" w:pos="1134"/>
          <w:tab w:val="left" w:pos="1276"/>
        </w:tabs>
        <w:ind w:left="567"/>
        <w:jc w:val="both"/>
        <w:rPr>
          <w:del w:id="1043" w:author="Καρμίρης Αγγελος" w:date="2020-01-03T10:44:00Z"/>
          <w:sz w:val="24"/>
          <w:szCs w:val="24"/>
          <w:u w:val="single"/>
          <w:lang w:val="el-GR"/>
        </w:rPr>
      </w:pPr>
      <w:del w:id="1044" w:author="Καρμίρης Αγγελος" w:date="2020-01-03T10:44:00Z">
        <w:r w:rsidRPr="009F37EC" w:rsidDel="00E474FD">
          <w:rPr>
            <w:sz w:val="24"/>
            <w:szCs w:val="24"/>
            <w:lang w:val="el-GR"/>
          </w:rPr>
          <w:delText xml:space="preserve">   Β.  </w:delText>
        </w:r>
        <w:r w:rsidRPr="009F37EC" w:rsidDel="00E474FD">
          <w:rPr>
            <w:sz w:val="24"/>
            <w:szCs w:val="24"/>
            <w:u w:val="single"/>
            <w:lang w:val="el-GR"/>
          </w:rPr>
          <w:delText>Δοκιμές σειράς</w:delText>
        </w:r>
      </w:del>
    </w:p>
    <w:p w:rsidR="00284A46" w:rsidRPr="009F37EC" w:rsidDel="00E474FD" w:rsidRDefault="00284A46" w:rsidP="00284A46">
      <w:pPr>
        <w:tabs>
          <w:tab w:val="left" w:pos="426"/>
          <w:tab w:val="left" w:pos="851"/>
          <w:tab w:val="left" w:pos="1134"/>
          <w:tab w:val="left" w:pos="1276"/>
        </w:tabs>
        <w:ind w:left="567"/>
        <w:jc w:val="both"/>
        <w:rPr>
          <w:del w:id="1045" w:author="Καρμίρης Αγγελος" w:date="2020-01-03T10:44:00Z"/>
          <w:sz w:val="24"/>
          <w:szCs w:val="24"/>
          <w:lang w:val="el-GR"/>
        </w:rPr>
      </w:pPr>
      <w:del w:id="1046" w:author="Καρμίρης Αγγελος" w:date="2020-01-03T10:44:00Z">
        <w:r w:rsidRPr="009F37EC" w:rsidDel="00E474FD">
          <w:rPr>
            <w:sz w:val="24"/>
            <w:szCs w:val="24"/>
            <w:lang w:val="el-GR"/>
          </w:rPr>
          <w:delText xml:space="preserve">         α. </w:delText>
        </w:r>
        <w:r w:rsidDel="00E474FD">
          <w:rPr>
            <w:sz w:val="24"/>
            <w:szCs w:val="24"/>
            <w:lang w:val="el-GR"/>
          </w:rPr>
          <w:delText>Μηχανική δοκιμή</w:delText>
        </w:r>
      </w:del>
    </w:p>
    <w:p w:rsidR="00284A46" w:rsidRPr="009F37EC" w:rsidDel="00E474FD" w:rsidRDefault="00A336D1" w:rsidP="00284A46">
      <w:pPr>
        <w:tabs>
          <w:tab w:val="left" w:pos="426"/>
          <w:tab w:val="left" w:pos="851"/>
          <w:tab w:val="left" w:pos="1134"/>
          <w:tab w:val="left" w:pos="1276"/>
        </w:tabs>
        <w:ind w:left="567"/>
        <w:jc w:val="both"/>
        <w:rPr>
          <w:del w:id="1047" w:author="Καρμίρης Αγγελος" w:date="2020-01-03T10:44:00Z"/>
          <w:sz w:val="24"/>
          <w:szCs w:val="24"/>
          <w:lang w:val="el-GR"/>
        </w:rPr>
      </w:pPr>
      <w:del w:id="1048" w:author="Καρμίρης Αγγελος" w:date="2020-01-03T10:44:00Z">
        <w:r w:rsidDel="00E474FD">
          <w:rPr>
            <w:sz w:val="24"/>
            <w:szCs w:val="24"/>
            <w:lang w:val="el-GR"/>
          </w:rPr>
          <w:delText xml:space="preserve">         β</w:delText>
        </w:r>
        <w:r w:rsidR="00284A46" w:rsidRPr="009F37EC" w:rsidDel="00E474FD">
          <w:rPr>
            <w:sz w:val="24"/>
            <w:szCs w:val="24"/>
            <w:lang w:val="el-GR"/>
          </w:rPr>
          <w:delText>. Δοκιμ</w:delText>
        </w:r>
        <w:r w:rsidR="00284A46" w:rsidDel="00E474FD">
          <w:rPr>
            <w:sz w:val="24"/>
            <w:szCs w:val="24"/>
            <w:lang w:val="el-GR"/>
          </w:rPr>
          <w:delText>ή</w:delText>
        </w:r>
        <w:r w:rsidR="00284A46" w:rsidRPr="009F37EC" w:rsidDel="00E474FD">
          <w:rPr>
            <w:sz w:val="24"/>
            <w:szCs w:val="24"/>
            <w:lang w:val="el-GR"/>
          </w:rPr>
          <w:delText xml:space="preserve"> </w:delText>
        </w:r>
        <w:r w:rsidR="00284A46" w:rsidDel="00E474FD">
          <w:rPr>
            <w:sz w:val="24"/>
            <w:szCs w:val="24"/>
            <w:lang w:val="el-GR"/>
          </w:rPr>
          <w:delText>ακολουθίας χειρισμών</w:delText>
        </w:r>
      </w:del>
    </w:p>
    <w:p w:rsidR="00284A46" w:rsidRPr="009F37EC" w:rsidDel="00E474FD" w:rsidRDefault="00A336D1" w:rsidP="00284A46">
      <w:pPr>
        <w:tabs>
          <w:tab w:val="left" w:pos="426"/>
          <w:tab w:val="left" w:pos="851"/>
          <w:tab w:val="left" w:pos="1134"/>
          <w:tab w:val="left" w:pos="1276"/>
        </w:tabs>
        <w:ind w:left="567"/>
        <w:jc w:val="both"/>
        <w:rPr>
          <w:del w:id="1049" w:author="Καρμίρης Αγγελος" w:date="2020-01-03T10:44:00Z"/>
          <w:sz w:val="24"/>
          <w:szCs w:val="24"/>
          <w:lang w:val="el-GR"/>
        </w:rPr>
      </w:pPr>
      <w:del w:id="1050" w:author="Καρμίρης Αγγελος" w:date="2020-01-03T10:44:00Z">
        <w:r w:rsidDel="00E474FD">
          <w:rPr>
            <w:sz w:val="24"/>
            <w:szCs w:val="24"/>
            <w:lang w:val="el-GR"/>
          </w:rPr>
          <w:delText xml:space="preserve">         γ</w:delText>
        </w:r>
        <w:r w:rsidR="00284A46" w:rsidRPr="009F37EC" w:rsidDel="00E474FD">
          <w:rPr>
            <w:sz w:val="24"/>
            <w:szCs w:val="24"/>
            <w:lang w:val="el-GR"/>
          </w:rPr>
          <w:delText>. Δοκιμ</w:delText>
        </w:r>
        <w:r w:rsidR="00284A46" w:rsidDel="00E474FD">
          <w:rPr>
            <w:sz w:val="24"/>
            <w:szCs w:val="24"/>
            <w:lang w:val="el-GR"/>
          </w:rPr>
          <w:delText>ή</w:delText>
        </w:r>
        <w:r w:rsidR="00284A46" w:rsidRPr="009F37EC" w:rsidDel="00E474FD">
          <w:rPr>
            <w:sz w:val="24"/>
            <w:szCs w:val="24"/>
            <w:lang w:val="el-GR"/>
          </w:rPr>
          <w:delText xml:space="preserve"> </w:delText>
        </w:r>
        <w:r w:rsidDel="00E474FD">
          <w:rPr>
            <w:sz w:val="24"/>
            <w:szCs w:val="24"/>
            <w:lang w:val="el-GR"/>
          </w:rPr>
          <w:delText>μόνωσης βοηθητικών κυκλωμάτων</w:delText>
        </w:r>
      </w:del>
    </w:p>
    <w:p w:rsidR="006B2544" w:rsidRPr="009F37EC" w:rsidDel="00E474FD" w:rsidRDefault="001C6B44" w:rsidP="006B2544">
      <w:pPr>
        <w:tabs>
          <w:tab w:val="left" w:pos="426"/>
          <w:tab w:val="left" w:pos="851"/>
          <w:tab w:val="left" w:pos="1134"/>
          <w:tab w:val="left" w:pos="1276"/>
        </w:tabs>
        <w:ind w:left="567"/>
        <w:jc w:val="both"/>
        <w:rPr>
          <w:del w:id="1051" w:author="Καρμίρης Αγγελος" w:date="2020-01-03T10:44:00Z"/>
          <w:sz w:val="24"/>
          <w:szCs w:val="24"/>
          <w:lang w:val="el-GR"/>
        </w:rPr>
      </w:pPr>
      <w:del w:id="1052" w:author="Καρμίρης Αγγελος" w:date="2020-01-03T10:44:00Z">
        <w:r w:rsidRPr="009F37EC" w:rsidDel="00E474FD">
          <w:rPr>
            <w:sz w:val="24"/>
            <w:szCs w:val="24"/>
            <w:lang w:val="el-GR"/>
          </w:rPr>
          <w:delText xml:space="preserve">         </w:delText>
        </w:r>
        <w:r w:rsidR="00A336D1" w:rsidDel="00E474FD">
          <w:rPr>
            <w:sz w:val="24"/>
            <w:szCs w:val="24"/>
            <w:lang w:val="el-GR"/>
          </w:rPr>
          <w:delText xml:space="preserve"> δ</w:delText>
        </w:r>
        <w:r w:rsidRPr="009F37EC" w:rsidDel="00E474FD">
          <w:rPr>
            <w:sz w:val="24"/>
            <w:szCs w:val="24"/>
            <w:lang w:val="el-GR"/>
          </w:rPr>
          <w:delText>. Δοκιμές πίεσης και κενού</w:delText>
        </w:r>
      </w:del>
    </w:p>
    <w:p w:rsidR="006B2544" w:rsidRPr="009F37EC" w:rsidDel="00E474FD" w:rsidRDefault="001C6B44" w:rsidP="00CF1D4B">
      <w:pPr>
        <w:ind w:left="1418" w:hanging="851"/>
        <w:jc w:val="both"/>
        <w:rPr>
          <w:del w:id="1053" w:author="Καρμίρης Αγγελος" w:date="2020-01-03T10:44:00Z"/>
          <w:sz w:val="24"/>
          <w:szCs w:val="24"/>
          <w:lang w:val="el-GR"/>
        </w:rPr>
      </w:pPr>
      <w:del w:id="1054" w:author="Καρμίρης Αγγελος" w:date="2020-01-03T10:44:00Z">
        <w:r w:rsidRPr="009F37EC" w:rsidDel="00E474FD">
          <w:rPr>
            <w:sz w:val="24"/>
            <w:szCs w:val="24"/>
            <w:lang w:val="el-GR"/>
          </w:rPr>
          <w:delText xml:space="preserve">        </w:delText>
        </w:r>
        <w:r w:rsidR="00284A46" w:rsidDel="00E474FD">
          <w:rPr>
            <w:sz w:val="24"/>
            <w:szCs w:val="24"/>
            <w:lang w:val="el-GR"/>
          </w:rPr>
          <w:delText xml:space="preserve"> </w:delText>
        </w:r>
        <w:r w:rsidR="00A336D1" w:rsidDel="00E474FD">
          <w:rPr>
            <w:sz w:val="24"/>
            <w:szCs w:val="24"/>
            <w:lang w:val="el-GR"/>
          </w:rPr>
          <w:delText xml:space="preserve"> ε</w:delText>
        </w:r>
        <w:r w:rsidRPr="009F37EC" w:rsidDel="00E474FD">
          <w:rPr>
            <w:sz w:val="24"/>
            <w:szCs w:val="24"/>
            <w:lang w:val="el-GR"/>
          </w:rPr>
          <w:delText>.</w:delText>
        </w:r>
        <w:r w:rsidR="00764AD6" w:rsidRPr="009F37EC" w:rsidDel="00E474FD">
          <w:rPr>
            <w:sz w:val="24"/>
            <w:szCs w:val="24"/>
            <w:lang w:val="el-GR"/>
          </w:rPr>
          <w:delText xml:space="preserve"> </w:delText>
        </w:r>
        <w:r w:rsidRPr="009F37EC" w:rsidDel="00E474FD">
          <w:rPr>
            <w:sz w:val="24"/>
            <w:szCs w:val="24"/>
            <w:lang w:val="el-GR"/>
          </w:rPr>
          <w:delText xml:space="preserve">Επιπρόσθετες δοκιμές σειράς θα εκτελεσθούν από τον κατασκευαστή του      </w:delText>
        </w:r>
        <w:r w:rsidR="008625E8" w:rsidRPr="009F37EC" w:rsidDel="00E474FD">
          <w:rPr>
            <w:sz w:val="24"/>
            <w:szCs w:val="24"/>
            <w:lang w:val="el-GR"/>
          </w:rPr>
          <w:delText>αυτομετασχηματιστή</w:delText>
        </w:r>
        <w:r w:rsidR="00A336D1" w:rsidDel="00E474FD">
          <w:rPr>
            <w:sz w:val="24"/>
            <w:szCs w:val="24"/>
            <w:lang w:val="el-GR"/>
          </w:rPr>
          <w:delText>,</w:delText>
        </w:r>
        <w:r w:rsidRPr="009F37EC" w:rsidDel="00E474FD">
          <w:rPr>
            <w:sz w:val="24"/>
            <w:szCs w:val="24"/>
            <w:lang w:val="el-GR"/>
          </w:rPr>
          <w:delText xml:space="preserve"> </w:delText>
        </w:r>
        <w:r w:rsidR="00A336D1" w:rsidDel="00E474FD">
          <w:rPr>
            <w:sz w:val="24"/>
            <w:szCs w:val="24"/>
            <w:lang w:val="el-GR"/>
          </w:rPr>
          <w:delText>όπως</w:delText>
        </w:r>
        <w:r w:rsidRPr="009F37EC" w:rsidDel="00E474FD">
          <w:rPr>
            <w:sz w:val="24"/>
            <w:szCs w:val="24"/>
            <w:lang w:val="el-GR"/>
          </w:rPr>
          <w:delText xml:space="preserve"> αναφέρονται στην παράγραφο </w:delText>
        </w:r>
        <w:r w:rsidR="008625E8" w:rsidRPr="00CF1D4B" w:rsidDel="00E474FD">
          <w:rPr>
            <w:sz w:val="24"/>
            <w:szCs w:val="24"/>
            <w:lang w:val="el-GR"/>
          </w:rPr>
          <w:delText>X</w:delText>
        </w:r>
        <w:r w:rsidR="00284A46" w:rsidDel="00E474FD">
          <w:rPr>
            <w:sz w:val="24"/>
            <w:szCs w:val="24"/>
            <w:lang w:val="el-GR"/>
          </w:rPr>
          <w:delText>.</w:delText>
        </w:r>
        <w:r w:rsidR="000B58FD" w:rsidRPr="009F37EC" w:rsidDel="00E474FD">
          <w:rPr>
            <w:sz w:val="24"/>
            <w:szCs w:val="24"/>
            <w:lang w:val="el-GR"/>
          </w:rPr>
          <w:delText>1.1</w:delText>
        </w:r>
        <w:r w:rsidR="00284A46" w:rsidDel="00E474FD">
          <w:rPr>
            <w:sz w:val="24"/>
            <w:szCs w:val="24"/>
            <w:lang w:val="el-GR"/>
          </w:rPr>
          <w:delText>1</w:delText>
        </w:r>
      </w:del>
    </w:p>
    <w:p w:rsidR="00B03B42" w:rsidRPr="009F37EC" w:rsidDel="00E474FD" w:rsidRDefault="00B03B42" w:rsidP="006B2544">
      <w:pPr>
        <w:tabs>
          <w:tab w:val="left" w:pos="426"/>
          <w:tab w:val="left" w:pos="851"/>
          <w:tab w:val="left" w:pos="1134"/>
          <w:tab w:val="left" w:pos="1276"/>
        </w:tabs>
        <w:jc w:val="both"/>
        <w:rPr>
          <w:del w:id="1055" w:author="Καρμίρης Αγγελος" w:date="2020-01-03T10:44:00Z"/>
          <w:sz w:val="24"/>
          <w:szCs w:val="24"/>
          <w:lang w:val="el-GR"/>
        </w:rPr>
      </w:pPr>
    </w:p>
    <w:p w:rsidR="008340D0" w:rsidRPr="009F37EC" w:rsidDel="00E474FD" w:rsidRDefault="008340D0" w:rsidP="006B2544">
      <w:pPr>
        <w:tabs>
          <w:tab w:val="left" w:pos="426"/>
          <w:tab w:val="left" w:pos="851"/>
          <w:tab w:val="left" w:pos="1134"/>
          <w:tab w:val="left" w:pos="1276"/>
        </w:tabs>
        <w:jc w:val="both"/>
        <w:rPr>
          <w:del w:id="1056" w:author="Καρμίρης Αγγελος" w:date="2020-01-03T10:44:00Z"/>
          <w:sz w:val="24"/>
          <w:szCs w:val="24"/>
          <w:lang w:val="el-GR"/>
        </w:rPr>
      </w:pPr>
    </w:p>
    <w:p w:rsidR="00D57D97" w:rsidRPr="009F37EC" w:rsidDel="00E474FD" w:rsidRDefault="005A72FE" w:rsidP="00353427">
      <w:pPr>
        <w:ind w:right="-241"/>
        <w:rPr>
          <w:del w:id="1057" w:author="Καρμίρης Αγγελος" w:date="2020-01-03T10:44:00Z"/>
          <w:b/>
          <w:bCs/>
          <w:sz w:val="24"/>
          <w:szCs w:val="24"/>
          <w:lang w:val="el-GR"/>
        </w:rPr>
      </w:pPr>
      <w:del w:id="1058" w:author="Καρμίρης Αγγελος" w:date="2020-01-03T10:44:00Z">
        <w:r w:rsidRPr="009F37EC" w:rsidDel="00E474FD">
          <w:rPr>
            <w:b/>
            <w:bCs/>
            <w:sz w:val="24"/>
            <w:szCs w:val="24"/>
          </w:rPr>
          <w:delText>IX</w:delText>
        </w:r>
        <w:r w:rsidR="00D57D97" w:rsidRPr="009F37EC" w:rsidDel="00E474FD">
          <w:rPr>
            <w:b/>
            <w:bCs/>
            <w:sz w:val="24"/>
            <w:szCs w:val="24"/>
            <w:lang w:val="el-GR"/>
          </w:rPr>
          <w:delText xml:space="preserve">. </w:delText>
        </w:r>
        <w:r w:rsidR="00353427" w:rsidRPr="009F37EC" w:rsidDel="00E474FD">
          <w:rPr>
            <w:b/>
            <w:bCs/>
            <w:sz w:val="24"/>
            <w:szCs w:val="24"/>
            <w:u w:val="single"/>
            <w:lang w:val="el-GR"/>
          </w:rPr>
          <w:delText>ΒΑΣΙΚ</w:delText>
        </w:r>
        <w:r w:rsidR="00A06210" w:rsidRPr="009F37EC" w:rsidDel="00E474FD">
          <w:rPr>
            <w:b/>
            <w:bCs/>
            <w:sz w:val="24"/>
            <w:szCs w:val="24"/>
            <w:u w:val="single"/>
            <w:lang w:val="el-GR"/>
          </w:rPr>
          <w:delText xml:space="preserve">ΟΣ ΕΞΟΠΛΙΣΜΟΣ </w:delText>
        </w:r>
        <w:r w:rsidR="00353427" w:rsidRPr="009F37EC" w:rsidDel="00E474FD">
          <w:rPr>
            <w:b/>
            <w:bCs/>
            <w:sz w:val="24"/>
            <w:szCs w:val="24"/>
            <w:u w:val="single"/>
            <w:lang w:val="el-GR"/>
          </w:rPr>
          <w:delText>ΤΟΥ ΑΥΤΟΜΕΤΑΣΧΗΜΑΤΙΣΤΗ</w:delText>
        </w:r>
        <w:r w:rsidR="00A06210" w:rsidRPr="009F37EC" w:rsidDel="00E474FD">
          <w:rPr>
            <w:b/>
            <w:bCs/>
            <w:sz w:val="24"/>
            <w:szCs w:val="24"/>
            <w:u w:val="single"/>
            <w:lang w:val="el-GR"/>
          </w:rPr>
          <w:delText xml:space="preserve"> ΚΑΙ ΠΑΡΕΛΚΟΜΕΝΑ</w:delText>
        </w:r>
      </w:del>
    </w:p>
    <w:p w:rsidR="00353427" w:rsidRPr="009F37EC" w:rsidDel="00E474FD" w:rsidRDefault="00353427" w:rsidP="00353427">
      <w:pPr>
        <w:ind w:right="-241"/>
        <w:rPr>
          <w:del w:id="1059" w:author="Καρμίρης Αγγελος" w:date="2020-01-03T10:44:00Z"/>
          <w:b/>
          <w:bCs/>
          <w:sz w:val="24"/>
          <w:szCs w:val="24"/>
          <w:lang w:val="el-GR"/>
        </w:rPr>
      </w:pPr>
    </w:p>
    <w:p w:rsidR="00EE5CE0" w:rsidRPr="009F37EC" w:rsidDel="00E474FD" w:rsidRDefault="00353427" w:rsidP="00E96456">
      <w:pPr>
        <w:ind w:left="720"/>
        <w:jc w:val="both"/>
        <w:rPr>
          <w:del w:id="1060" w:author="Καρμίρης Αγγελος" w:date="2020-01-03T10:44:00Z"/>
          <w:b/>
          <w:bCs/>
          <w:sz w:val="24"/>
          <w:szCs w:val="24"/>
          <w:lang w:val="el-GR"/>
        </w:rPr>
      </w:pPr>
      <w:del w:id="1061" w:author="Καρμίρης Αγγελος" w:date="2020-01-03T10:44:00Z">
        <w:r w:rsidRPr="009F37EC" w:rsidDel="00E474FD">
          <w:rPr>
            <w:b/>
            <w:bCs/>
            <w:sz w:val="24"/>
            <w:szCs w:val="24"/>
            <w:lang w:val="el-GR"/>
          </w:rPr>
          <w:delText>1.</w:delText>
        </w:r>
        <w:r w:rsidR="00D57D97" w:rsidRPr="009F37EC" w:rsidDel="00E474FD">
          <w:rPr>
            <w:b/>
            <w:bCs/>
            <w:sz w:val="24"/>
            <w:szCs w:val="24"/>
            <w:lang w:val="el-GR"/>
          </w:rPr>
          <w:delText xml:space="preserve">  </w:delText>
        </w:r>
        <w:r w:rsidR="00EE5CE0" w:rsidRPr="009F37EC" w:rsidDel="00E474FD">
          <w:rPr>
            <w:b/>
            <w:bCs/>
            <w:sz w:val="24"/>
            <w:szCs w:val="24"/>
            <w:u w:val="single"/>
            <w:lang w:val="el-GR"/>
          </w:rPr>
          <w:delText>Σ</w:delText>
        </w:r>
        <w:r w:rsidRPr="009F37EC" w:rsidDel="00E474FD">
          <w:rPr>
            <w:b/>
            <w:bCs/>
            <w:sz w:val="24"/>
            <w:szCs w:val="24"/>
            <w:u w:val="single"/>
            <w:lang w:val="el-GR"/>
          </w:rPr>
          <w:delText>ύστημα ψύξης</w:delText>
        </w:r>
        <w:r w:rsidR="00EE5CE0" w:rsidRPr="009F37EC" w:rsidDel="00E474FD">
          <w:rPr>
            <w:b/>
            <w:bCs/>
            <w:sz w:val="24"/>
            <w:szCs w:val="24"/>
            <w:u w:val="single"/>
            <w:lang w:val="el-GR"/>
          </w:rPr>
          <w:delText xml:space="preserve"> </w:delText>
        </w:r>
      </w:del>
    </w:p>
    <w:p w:rsidR="00DB1A60" w:rsidRPr="009F37EC" w:rsidDel="00E474FD" w:rsidRDefault="00DB1A60" w:rsidP="00DB1A60">
      <w:pPr>
        <w:ind w:left="720"/>
        <w:jc w:val="both"/>
        <w:rPr>
          <w:del w:id="1062" w:author="Καρμίρης Αγγελος" w:date="2020-01-03T10:44:00Z"/>
          <w:b/>
          <w:bCs/>
          <w:sz w:val="24"/>
          <w:szCs w:val="24"/>
          <w:lang w:val="el-GR"/>
        </w:rPr>
      </w:pPr>
    </w:p>
    <w:p w:rsidR="00EE5CE0" w:rsidRPr="009F37EC" w:rsidDel="00E474FD" w:rsidRDefault="00C86FEC" w:rsidP="008340D0">
      <w:pPr>
        <w:tabs>
          <w:tab w:val="left" w:pos="1843"/>
        </w:tabs>
        <w:ind w:left="1440" w:hanging="447"/>
        <w:jc w:val="both"/>
        <w:rPr>
          <w:del w:id="1063" w:author="Καρμίρης Αγγελος" w:date="2020-01-03T10:44:00Z"/>
          <w:sz w:val="24"/>
          <w:szCs w:val="24"/>
          <w:lang w:val="el-GR"/>
        </w:rPr>
      </w:pPr>
      <w:del w:id="1064" w:author="Καρμίρης Αγγελος" w:date="2020-01-03T10:44:00Z">
        <w:r w:rsidRPr="009F37EC" w:rsidDel="00E474FD">
          <w:rPr>
            <w:sz w:val="24"/>
            <w:szCs w:val="24"/>
            <w:lang w:val="el-GR"/>
          </w:rPr>
          <w:delText xml:space="preserve">α. </w:delText>
        </w:r>
        <w:r w:rsidR="00C66506" w:rsidRPr="009F37EC" w:rsidDel="00E474FD">
          <w:rPr>
            <w:sz w:val="24"/>
            <w:szCs w:val="24"/>
            <w:lang w:val="el-GR"/>
          </w:rPr>
          <w:delText>Το σύστημα ψύξ</w:delText>
        </w:r>
        <w:r w:rsidR="008D035C" w:rsidRPr="009F37EC" w:rsidDel="00E474FD">
          <w:rPr>
            <w:sz w:val="24"/>
            <w:szCs w:val="24"/>
            <w:lang w:val="el-GR"/>
          </w:rPr>
          <w:delText>η</w:delText>
        </w:r>
        <w:r w:rsidR="00C66506" w:rsidRPr="009F37EC" w:rsidDel="00E474FD">
          <w:rPr>
            <w:sz w:val="24"/>
            <w:szCs w:val="24"/>
            <w:lang w:val="el-GR"/>
          </w:rPr>
          <w:delText xml:space="preserve">ς του </w:delText>
        </w:r>
        <w:r w:rsidR="005E1C38" w:rsidRPr="009F37EC" w:rsidDel="00E474FD">
          <w:rPr>
            <w:sz w:val="24"/>
            <w:szCs w:val="24"/>
            <w:lang w:val="el-GR"/>
          </w:rPr>
          <w:delText xml:space="preserve">Αυτομετασχηματιστή </w:delText>
        </w:r>
        <w:r w:rsidR="00C66506" w:rsidRPr="009F37EC" w:rsidDel="00E474FD">
          <w:rPr>
            <w:sz w:val="24"/>
            <w:szCs w:val="24"/>
            <w:lang w:val="el-GR"/>
          </w:rPr>
          <w:delText>θα είναι</w:delText>
        </w:r>
        <w:r w:rsidR="005E1C38" w:rsidRPr="009F37EC" w:rsidDel="00E474FD">
          <w:rPr>
            <w:sz w:val="24"/>
            <w:szCs w:val="24"/>
            <w:lang w:val="el-GR"/>
          </w:rPr>
          <w:delText xml:space="preserve"> βεβιασμένης κυκλοφορίας λαδιού και αέρος (τύπος ψύξεως </w:delText>
        </w:r>
        <w:r w:rsidR="00F84227" w:rsidRPr="009F37EC" w:rsidDel="00E474FD">
          <w:rPr>
            <w:sz w:val="24"/>
            <w:szCs w:val="24"/>
            <w:lang w:val="el-GR"/>
          </w:rPr>
          <w:delText>Ο</w:delText>
        </w:r>
        <w:r w:rsidR="005E1C38" w:rsidRPr="009F37EC" w:rsidDel="00E474FD">
          <w:rPr>
            <w:sz w:val="24"/>
            <w:szCs w:val="24"/>
            <w:lang w:val="el-GR"/>
          </w:rPr>
          <w:delText>F</w:delText>
        </w:r>
        <w:r w:rsidR="00F84227" w:rsidRPr="009F37EC" w:rsidDel="00E474FD">
          <w:rPr>
            <w:sz w:val="24"/>
            <w:szCs w:val="24"/>
            <w:lang w:val="el-GR"/>
          </w:rPr>
          <w:delText>Α</w:delText>
        </w:r>
        <w:r w:rsidR="00F84227" w:rsidRPr="009F37EC" w:rsidDel="00E474FD">
          <w:rPr>
            <w:sz w:val="24"/>
            <w:szCs w:val="24"/>
          </w:rPr>
          <w:delText>F</w:delText>
        </w:r>
        <w:r w:rsidR="005E1C38" w:rsidRPr="009F37EC" w:rsidDel="00E474FD">
          <w:rPr>
            <w:sz w:val="24"/>
            <w:szCs w:val="24"/>
            <w:lang w:val="el-GR"/>
          </w:rPr>
          <w:delText>).</w:delText>
        </w:r>
      </w:del>
    </w:p>
    <w:p w:rsidR="00C66506" w:rsidRPr="009F37EC" w:rsidDel="00E474FD" w:rsidRDefault="00C66506" w:rsidP="00BB71A6">
      <w:pPr>
        <w:ind w:left="1418" w:hanging="1418"/>
        <w:jc w:val="both"/>
        <w:rPr>
          <w:del w:id="1065" w:author="Καρμίρης Αγγελος" w:date="2020-01-03T10:44:00Z"/>
          <w:sz w:val="24"/>
          <w:szCs w:val="24"/>
          <w:lang w:val="el-GR"/>
        </w:rPr>
      </w:pPr>
    </w:p>
    <w:p w:rsidR="00EE5CE0" w:rsidRPr="009F37EC" w:rsidDel="00E474FD" w:rsidRDefault="008625E8" w:rsidP="008340D0">
      <w:pPr>
        <w:ind w:left="1418" w:hanging="425"/>
        <w:jc w:val="both"/>
        <w:rPr>
          <w:del w:id="1066" w:author="Καρμίρης Αγγελος" w:date="2020-01-03T10:44:00Z"/>
          <w:sz w:val="24"/>
          <w:szCs w:val="24"/>
          <w:lang w:val="el-GR"/>
        </w:rPr>
      </w:pPr>
      <w:del w:id="1067" w:author="Καρμίρης Αγγελος" w:date="2020-01-03T10:44:00Z">
        <w:r w:rsidRPr="009F37EC" w:rsidDel="00E474FD">
          <w:rPr>
            <w:sz w:val="24"/>
            <w:szCs w:val="24"/>
            <w:lang w:val="el-GR"/>
          </w:rPr>
          <w:delText>β</w:delText>
        </w:r>
        <w:r w:rsidR="007F2C9D" w:rsidRPr="009F37EC" w:rsidDel="00E474FD">
          <w:rPr>
            <w:sz w:val="24"/>
            <w:szCs w:val="24"/>
            <w:lang w:val="el-GR"/>
          </w:rPr>
          <w:delText xml:space="preserve">. </w:delText>
        </w:r>
        <w:r w:rsidR="00C86FEC" w:rsidRPr="009F37EC" w:rsidDel="00E474FD">
          <w:rPr>
            <w:sz w:val="24"/>
            <w:szCs w:val="24"/>
            <w:lang w:val="el-GR"/>
          </w:rPr>
          <w:delText xml:space="preserve"> </w:delText>
        </w:r>
        <w:r w:rsidR="00EE5CE0" w:rsidRPr="009F37EC" w:rsidDel="00E474FD">
          <w:rPr>
            <w:sz w:val="24"/>
            <w:szCs w:val="24"/>
            <w:lang w:val="el-GR"/>
          </w:rPr>
          <w:delText>Τα ψυ</w:delText>
        </w:r>
        <w:r w:rsidR="00F84227" w:rsidRPr="009F37EC" w:rsidDel="00E474FD">
          <w:rPr>
            <w:sz w:val="24"/>
            <w:szCs w:val="24"/>
            <w:lang w:val="el-GR"/>
          </w:rPr>
          <w:delText>κτικά σώματα</w:delText>
        </w:r>
        <w:r w:rsidR="00EE5CE0" w:rsidRPr="009F37EC" w:rsidDel="00E474FD">
          <w:rPr>
            <w:sz w:val="24"/>
            <w:szCs w:val="24"/>
            <w:lang w:val="el-GR"/>
          </w:rPr>
          <w:delText xml:space="preserve"> για τη ψύξη των αυτομετασχηματιστών θα πρέπει να</w:delText>
        </w:r>
        <w:r w:rsidR="0066070A" w:rsidRPr="009F37EC" w:rsidDel="00E474FD">
          <w:rPr>
            <w:sz w:val="24"/>
            <w:szCs w:val="24"/>
            <w:lang w:val="el-GR"/>
          </w:rPr>
          <w:delText xml:space="preserve"> </w:delText>
        </w:r>
        <w:r w:rsidR="00EE5CE0" w:rsidRPr="009F37EC" w:rsidDel="00E474FD">
          <w:rPr>
            <w:sz w:val="24"/>
            <w:szCs w:val="24"/>
            <w:lang w:val="el-GR"/>
          </w:rPr>
          <w:delText>τοποθετηθούν ανεξάρτητα και όχι στα τοιχώματα του αυτομετασχηματιστή.</w:delText>
        </w:r>
        <w:r w:rsidR="00C45302" w:rsidDel="00E474FD">
          <w:rPr>
            <w:sz w:val="24"/>
            <w:szCs w:val="24"/>
            <w:lang w:val="el-GR"/>
          </w:rPr>
          <w:delText xml:space="preserve"> Οι σωλήνες λαδιού μεταξύ ψυκτικών σωμάτων και δοχείου του αυτομετασχηματιστή θα περιλαμβάνουν εύκαμπτους μεταλλικούς συνδέσμους, έτσι ώστε να αντέχουν κάθε σεισμική καταπόνηση (επιτάχυνση 0.5</w:delText>
        </w:r>
        <w:r w:rsidR="00C45302" w:rsidDel="00E474FD">
          <w:rPr>
            <w:sz w:val="24"/>
            <w:szCs w:val="24"/>
          </w:rPr>
          <w:delText>g</w:delText>
        </w:r>
        <w:r w:rsidR="00C45302" w:rsidRPr="00CF1D4B" w:rsidDel="00E474FD">
          <w:rPr>
            <w:sz w:val="24"/>
            <w:szCs w:val="24"/>
            <w:lang w:val="el-GR"/>
          </w:rPr>
          <w:delText xml:space="preserve"> </w:delText>
        </w:r>
        <w:r w:rsidR="00C45302" w:rsidDel="00E474FD">
          <w:rPr>
            <w:sz w:val="24"/>
            <w:szCs w:val="24"/>
            <w:lang w:val="el-GR"/>
          </w:rPr>
          <w:delText>οριζάντια και 0.25</w:delText>
        </w:r>
        <w:r w:rsidR="00C45302" w:rsidDel="00E474FD">
          <w:rPr>
            <w:sz w:val="24"/>
            <w:szCs w:val="24"/>
          </w:rPr>
          <w:delText>g</w:delText>
        </w:r>
        <w:r w:rsidR="00C45302" w:rsidDel="00E474FD">
          <w:rPr>
            <w:sz w:val="24"/>
            <w:szCs w:val="24"/>
            <w:lang w:val="el-GR"/>
          </w:rPr>
          <w:delText xml:space="preserve"> κατακόρυφα).</w:delText>
        </w:r>
        <w:r w:rsidR="0066070A" w:rsidRPr="009F37EC" w:rsidDel="00E474FD">
          <w:rPr>
            <w:sz w:val="24"/>
            <w:szCs w:val="24"/>
            <w:lang w:val="el-GR"/>
          </w:rPr>
          <w:delText xml:space="preserve"> </w:delText>
        </w:r>
        <w:r w:rsidR="00EE5CE0" w:rsidRPr="009F37EC" w:rsidDel="00E474FD">
          <w:rPr>
            <w:sz w:val="24"/>
            <w:szCs w:val="24"/>
            <w:lang w:val="el-GR"/>
          </w:rPr>
          <w:delText>Τα απαραίτητα ικριώματα για την στερέωση των ψυγείων, ανεμιστήρων κλπ</w:delText>
        </w:r>
        <w:r w:rsidR="00C45302" w:rsidDel="00E474FD">
          <w:rPr>
            <w:sz w:val="24"/>
            <w:szCs w:val="24"/>
            <w:lang w:val="el-GR"/>
          </w:rPr>
          <w:delText>,</w:delText>
        </w:r>
        <w:r w:rsidR="00EE5CE0" w:rsidRPr="009F37EC" w:rsidDel="00E474FD">
          <w:rPr>
            <w:sz w:val="24"/>
            <w:szCs w:val="24"/>
            <w:lang w:val="el-GR"/>
          </w:rPr>
          <w:delText xml:space="preserve"> καθώς επίσης και όλες οι συρματώσεις μεταξύ των διαφόρων μερών θα πρέπει να παραδ</w:delText>
        </w:r>
        <w:r w:rsidR="002937D6" w:rsidRPr="009F37EC" w:rsidDel="00E474FD">
          <w:rPr>
            <w:sz w:val="24"/>
            <w:szCs w:val="24"/>
            <w:lang w:val="el-GR"/>
          </w:rPr>
          <w:delText xml:space="preserve">ίδονται </w:delText>
        </w:r>
        <w:r w:rsidR="00EE5CE0" w:rsidRPr="009F37EC" w:rsidDel="00E474FD">
          <w:rPr>
            <w:sz w:val="24"/>
            <w:szCs w:val="24"/>
            <w:lang w:val="el-GR"/>
          </w:rPr>
          <w:delText>μαζί με τον αυτομετασχηματιστή.</w:delText>
        </w:r>
      </w:del>
    </w:p>
    <w:p w:rsidR="00793EA7" w:rsidRPr="009F37EC" w:rsidDel="00E474FD" w:rsidRDefault="00793EA7" w:rsidP="0066070A">
      <w:pPr>
        <w:ind w:left="1418" w:hanging="1418"/>
        <w:jc w:val="both"/>
        <w:rPr>
          <w:del w:id="1068" w:author="Καρμίρης Αγγελος" w:date="2020-01-03T10:44:00Z"/>
          <w:sz w:val="24"/>
          <w:szCs w:val="24"/>
          <w:lang w:val="el-GR"/>
        </w:rPr>
      </w:pPr>
    </w:p>
    <w:p w:rsidR="00561A44" w:rsidDel="00E474FD" w:rsidRDefault="007F2C9D" w:rsidP="008340D0">
      <w:pPr>
        <w:tabs>
          <w:tab w:val="left" w:pos="1843"/>
        </w:tabs>
        <w:ind w:left="1418" w:hanging="425"/>
        <w:jc w:val="both"/>
        <w:rPr>
          <w:del w:id="1069" w:author="Καρμίρης Αγγελος" w:date="2020-01-03T10:44:00Z"/>
          <w:sz w:val="24"/>
          <w:szCs w:val="24"/>
          <w:lang w:val="el-GR"/>
        </w:rPr>
      </w:pPr>
      <w:del w:id="1070" w:author="Καρμίρης Αγγελος" w:date="2020-01-03T10:44:00Z">
        <w:r w:rsidRPr="009F37EC" w:rsidDel="00E474FD">
          <w:rPr>
            <w:sz w:val="24"/>
            <w:szCs w:val="24"/>
            <w:lang w:val="el-GR"/>
          </w:rPr>
          <w:delText>γ.</w:delText>
        </w:r>
        <w:r w:rsidR="00F16A45" w:rsidRPr="009F37EC" w:rsidDel="00E474FD">
          <w:rPr>
            <w:sz w:val="24"/>
            <w:szCs w:val="24"/>
            <w:lang w:val="el-GR"/>
          </w:rPr>
          <w:delText xml:space="preserve"> </w:delText>
        </w:r>
        <w:r w:rsidR="008340D0" w:rsidRPr="009F37EC" w:rsidDel="00E474FD">
          <w:rPr>
            <w:sz w:val="24"/>
            <w:szCs w:val="24"/>
            <w:lang w:val="el-GR"/>
          </w:rPr>
          <w:delText xml:space="preserve">  </w:delText>
        </w:r>
        <w:r w:rsidR="00EE5CE0" w:rsidRPr="009F37EC" w:rsidDel="00E474FD">
          <w:rPr>
            <w:sz w:val="24"/>
            <w:szCs w:val="24"/>
            <w:lang w:val="el-GR"/>
          </w:rPr>
          <w:delText xml:space="preserve">Ο αυτομετασχηματιστής πρέπει να είναι εφοδιασμένος με έξι (6) </w:delText>
        </w:r>
        <w:r w:rsidR="007C40CD" w:rsidRPr="009F37EC" w:rsidDel="00E474FD">
          <w:rPr>
            <w:sz w:val="24"/>
            <w:szCs w:val="24"/>
            <w:lang w:val="el-GR"/>
          </w:rPr>
          <w:delText>ανεξάρτητες μονάδες ψύξεως από τι</w:delText>
        </w:r>
        <w:r w:rsidR="00793EA7" w:rsidRPr="009F37EC" w:rsidDel="00E474FD">
          <w:rPr>
            <w:sz w:val="24"/>
            <w:szCs w:val="24"/>
            <w:lang w:val="el-GR"/>
          </w:rPr>
          <w:delText xml:space="preserve">ς οποίες η μία θα είναι </w:delText>
        </w:r>
        <w:r w:rsidR="00561A44" w:rsidDel="00E474FD">
          <w:rPr>
            <w:sz w:val="24"/>
            <w:szCs w:val="24"/>
            <w:lang w:val="el-GR"/>
          </w:rPr>
          <w:delText>εφεδρική</w:delText>
        </w:r>
        <w:r w:rsidR="00EB68F4" w:rsidRPr="009F37EC" w:rsidDel="00E474FD">
          <w:rPr>
            <w:sz w:val="24"/>
            <w:szCs w:val="24"/>
            <w:lang w:val="el-GR"/>
          </w:rPr>
          <w:delText xml:space="preserve"> ή </w:delText>
        </w:r>
        <w:r w:rsidR="00DF273E" w:rsidRPr="009F37EC" w:rsidDel="00E474FD">
          <w:rPr>
            <w:sz w:val="24"/>
            <w:szCs w:val="24"/>
            <w:lang w:val="el-GR"/>
          </w:rPr>
          <w:delText xml:space="preserve">μπορεί επίσης να είναι εφοδιασμένος με πέντε (5) ανεξάρτητες μονάδες ψύξεως από τις οποίες </w:delText>
        </w:r>
        <w:r w:rsidR="00561A44" w:rsidDel="00E474FD">
          <w:rPr>
            <w:sz w:val="24"/>
            <w:szCs w:val="24"/>
            <w:lang w:val="el-GR"/>
          </w:rPr>
          <w:delText>η</w:delText>
        </w:r>
        <w:r w:rsidR="00DF273E" w:rsidRPr="009F37EC" w:rsidDel="00E474FD">
          <w:rPr>
            <w:sz w:val="24"/>
            <w:szCs w:val="24"/>
            <w:lang w:val="el-GR"/>
          </w:rPr>
          <w:delText xml:space="preserve"> μία θα είναι </w:delText>
        </w:r>
        <w:r w:rsidR="00561A44" w:rsidDel="00E474FD">
          <w:rPr>
            <w:sz w:val="24"/>
            <w:szCs w:val="24"/>
            <w:lang w:val="el-GR"/>
          </w:rPr>
          <w:delText>εφεδρική</w:delText>
        </w:r>
        <w:r w:rsidR="007C40CD" w:rsidRPr="009F37EC" w:rsidDel="00E474FD">
          <w:rPr>
            <w:sz w:val="24"/>
            <w:szCs w:val="24"/>
            <w:lang w:val="el-GR"/>
          </w:rPr>
          <w:delText xml:space="preserve">. </w:delText>
        </w:r>
      </w:del>
    </w:p>
    <w:p w:rsidR="007C40CD" w:rsidRPr="009F37EC" w:rsidDel="00E474FD" w:rsidRDefault="00561A44" w:rsidP="008340D0">
      <w:pPr>
        <w:tabs>
          <w:tab w:val="left" w:pos="1843"/>
        </w:tabs>
        <w:ind w:left="1418" w:hanging="425"/>
        <w:jc w:val="both"/>
        <w:rPr>
          <w:del w:id="1071" w:author="Καρμίρης Αγγελος" w:date="2020-01-03T10:44:00Z"/>
          <w:sz w:val="24"/>
          <w:szCs w:val="24"/>
          <w:lang w:val="el-GR"/>
        </w:rPr>
      </w:pPr>
      <w:del w:id="1072" w:author="Καρμίρης Αγγελος" w:date="2020-01-03T10:44:00Z">
        <w:r w:rsidDel="00E474FD">
          <w:rPr>
            <w:sz w:val="24"/>
            <w:szCs w:val="24"/>
            <w:lang w:val="el-GR"/>
          </w:rPr>
          <w:tab/>
        </w:r>
        <w:r w:rsidR="007C40CD" w:rsidRPr="009F37EC" w:rsidDel="00E474FD">
          <w:rPr>
            <w:sz w:val="24"/>
            <w:szCs w:val="24"/>
            <w:lang w:val="el-GR"/>
          </w:rPr>
          <w:delText xml:space="preserve">Κάθε μονάδα ψύξεως θα πρέπει να αποτελείται από ένα πλήρες και συναρμολογημένο σετ έτοιμο για τοποθέτηση. </w:delText>
        </w:r>
        <w:r w:rsidR="00C45302" w:rsidDel="00E474FD">
          <w:rPr>
            <w:sz w:val="24"/>
            <w:szCs w:val="24"/>
            <w:lang w:val="el-GR"/>
          </w:rPr>
          <w:delText>Κάθε μονάδα ψύξης</w:delText>
        </w:r>
        <w:r w:rsidR="007C40CD" w:rsidRPr="009F37EC" w:rsidDel="00E474FD">
          <w:rPr>
            <w:sz w:val="24"/>
            <w:szCs w:val="24"/>
            <w:lang w:val="el-GR"/>
          </w:rPr>
          <w:delText xml:space="preserve"> θα πρέπει να περιλαμβάνει ψ</w:delText>
        </w:r>
        <w:r w:rsidR="00690E5D" w:rsidRPr="009F37EC" w:rsidDel="00E474FD">
          <w:rPr>
            <w:sz w:val="24"/>
            <w:szCs w:val="24"/>
            <w:lang w:val="el-GR"/>
          </w:rPr>
          <w:delText>υκτικά σώματα</w:delText>
        </w:r>
        <w:r w:rsidR="007C40CD" w:rsidRPr="009F37EC" w:rsidDel="00E474FD">
          <w:rPr>
            <w:sz w:val="24"/>
            <w:szCs w:val="24"/>
            <w:lang w:val="el-GR"/>
          </w:rPr>
          <w:delText>, ανεμιστήρες</w:delText>
        </w:r>
        <w:r w:rsidR="0017673F" w:rsidRPr="009F37EC" w:rsidDel="00E474FD">
          <w:rPr>
            <w:sz w:val="24"/>
            <w:szCs w:val="24"/>
            <w:lang w:val="el-GR"/>
          </w:rPr>
          <w:delText xml:space="preserve"> </w:delText>
        </w:r>
        <w:r w:rsidR="007C40CD" w:rsidRPr="009F37EC" w:rsidDel="00E474FD">
          <w:rPr>
            <w:sz w:val="24"/>
            <w:szCs w:val="24"/>
            <w:lang w:val="el-GR"/>
          </w:rPr>
          <w:delText xml:space="preserve"> </w:delText>
        </w:r>
        <w:r w:rsidR="0017673F" w:rsidRPr="009F37EC" w:rsidDel="00E474FD">
          <w:rPr>
            <w:sz w:val="24"/>
            <w:szCs w:val="24"/>
            <w:lang w:val="el-GR"/>
          </w:rPr>
          <w:delText xml:space="preserve">και </w:delText>
        </w:r>
        <w:r w:rsidR="007C40CD" w:rsidRPr="009F37EC" w:rsidDel="00E474FD">
          <w:rPr>
            <w:sz w:val="24"/>
            <w:szCs w:val="24"/>
            <w:lang w:val="el-GR"/>
          </w:rPr>
          <w:delText>αντλί</w:delText>
        </w:r>
        <w:r w:rsidR="0017673F" w:rsidRPr="009F37EC" w:rsidDel="00E474FD">
          <w:rPr>
            <w:sz w:val="24"/>
            <w:szCs w:val="24"/>
            <w:lang w:val="el-GR"/>
          </w:rPr>
          <w:delText>α</w:delText>
        </w:r>
        <w:r w:rsidR="007C40CD" w:rsidRPr="009F37EC" w:rsidDel="00E474FD">
          <w:rPr>
            <w:sz w:val="24"/>
            <w:szCs w:val="24"/>
            <w:lang w:val="el-GR"/>
          </w:rPr>
          <w:delText xml:space="preserve"> κυκλοφορίας λαδιού.</w:delText>
        </w:r>
        <w:r w:rsidR="00C45302" w:rsidDel="00E474FD">
          <w:rPr>
            <w:sz w:val="24"/>
            <w:szCs w:val="24"/>
            <w:lang w:val="el-GR"/>
          </w:rPr>
          <w:delText xml:space="preserve"> Όλες οι μονάδες ψύξης θα πρέπει να είναι ίδιες, με την ίδια αντλία, ανεμιστήρες και ικανότητα ψύξης.</w:delText>
        </w:r>
      </w:del>
    </w:p>
    <w:p w:rsidR="002937D6" w:rsidRPr="009F37EC" w:rsidDel="00E474FD" w:rsidRDefault="007F2C9D" w:rsidP="007C40CD">
      <w:pPr>
        <w:ind w:left="2127" w:hanging="709"/>
        <w:jc w:val="both"/>
        <w:rPr>
          <w:del w:id="1073" w:author="Καρμίρης Αγγελος" w:date="2020-01-03T10:44:00Z"/>
          <w:sz w:val="24"/>
          <w:szCs w:val="24"/>
          <w:lang w:val="el-GR"/>
        </w:rPr>
      </w:pPr>
      <w:del w:id="1074" w:author="Καρμίρης Αγγελος" w:date="2020-01-03T10:44:00Z">
        <w:r w:rsidRPr="009F37EC" w:rsidDel="00E474FD">
          <w:rPr>
            <w:sz w:val="24"/>
            <w:szCs w:val="24"/>
            <w:lang w:val="el-GR"/>
          </w:rPr>
          <w:delText xml:space="preserve">  </w:delText>
        </w:r>
      </w:del>
    </w:p>
    <w:p w:rsidR="00EE5CE0" w:rsidRPr="009F37EC" w:rsidDel="00E474FD" w:rsidRDefault="007F2C9D" w:rsidP="008340D0">
      <w:pPr>
        <w:ind w:left="1418" w:hanging="425"/>
        <w:jc w:val="both"/>
        <w:rPr>
          <w:del w:id="1075" w:author="Καρμίρης Αγγελος" w:date="2020-01-03T10:44:00Z"/>
          <w:sz w:val="24"/>
          <w:szCs w:val="24"/>
          <w:lang w:val="el-GR"/>
        </w:rPr>
      </w:pPr>
      <w:del w:id="1076" w:author="Καρμίρης Αγγελος" w:date="2020-01-03T10:44:00Z">
        <w:r w:rsidRPr="009F37EC" w:rsidDel="00E474FD">
          <w:rPr>
            <w:sz w:val="24"/>
            <w:szCs w:val="24"/>
            <w:lang w:val="el-GR"/>
          </w:rPr>
          <w:delText>δ</w:delText>
        </w:r>
        <w:r w:rsidR="002937D6" w:rsidRPr="009F37EC" w:rsidDel="00E474FD">
          <w:rPr>
            <w:sz w:val="24"/>
            <w:szCs w:val="24"/>
            <w:lang w:val="el-GR"/>
          </w:rPr>
          <w:delText>.</w:delText>
        </w:r>
        <w:r w:rsidRPr="009F37EC" w:rsidDel="00E474FD">
          <w:rPr>
            <w:sz w:val="24"/>
            <w:szCs w:val="24"/>
            <w:lang w:val="el-GR"/>
          </w:rPr>
          <w:delText xml:space="preserve"> </w:delText>
        </w:r>
        <w:r w:rsidR="00C86FEC" w:rsidRPr="009F37EC" w:rsidDel="00E474FD">
          <w:rPr>
            <w:sz w:val="24"/>
            <w:szCs w:val="24"/>
            <w:lang w:val="el-GR"/>
          </w:rPr>
          <w:delText xml:space="preserve"> </w:delText>
        </w:r>
        <w:r w:rsidR="008340D0" w:rsidRPr="009F37EC" w:rsidDel="00E474FD">
          <w:rPr>
            <w:sz w:val="24"/>
            <w:szCs w:val="24"/>
            <w:lang w:val="el-GR"/>
          </w:rPr>
          <w:delText xml:space="preserve"> </w:delText>
        </w:r>
        <w:r w:rsidR="00EE5CE0" w:rsidRPr="009F37EC" w:rsidDel="00E474FD">
          <w:rPr>
            <w:sz w:val="24"/>
            <w:szCs w:val="24"/>
            <w:lang w:val="el-GR"/>
          </w:rPr>
          <w:delText>Ο αυτομετασχηματιστής πρέπει να έχει τη δυνατότητα σε περίπτωση που τεθεί μία μονάδα ψύξεως εκτός λειτουργίας αλλά με πέντε (5)</w:delText>
        </w:r>
        <w:r w:rsidR="00DF273E" w:rsidRPr="009F37EC" w:rsidDel="00E474FD">
          <w:rPr>
            <w:sz w:val="24"/>
            <w:szCs w:val="24"/>
            <w:lang w:val="el-GR"/>
          </w:rPr>
          <w:delText xml:space="preserve"> ή </w:delText>
        </w:r>
        <w:r w:rsidR="006B0BA7" w:rsidRPr="009F37EC" w:rsidDel="00E474FD">
          <w:rPr>
            <w:sz w:val="24"/>
            <w:szCs w:val="24"/>
            <w:lang w:val="el-GR"/>
          </w:rPr>
          <w:delText>τέσσερι</w:delText>
        </w:r>
        <w:r w:rsidR="00DF273E" w:rsidRPr="009F37EC" w:rsidDel="00E474FD">
          <w:rPr>
            <w:sz w:val="24"/>
            <w:szCs w:val="24"/>
            <w:lang w:val="el-GR"/>
          </w:rPr>
          <w:delText>ς (4)</w:delText>
        </w:r>
        <w:r w:rsidR="00EE5CE0" w:rsidRPr="009F37EC" w:rsidDel="00E474FD">
          <w:rPr>
            <w:sz w:val="24"/>
            <w:szCs w:val="24"/>
            <w:lang w:val="el-GR"/>
          </w:rPr>
          <w:delText xml:space="preserve"> μονάδες ψύξεως</w:delText>
        </w:r>
        <w:r w:rsidR="00DF273E" w:rsidRPr="009F37EC" w:rsidDel="00E474FD">
          <w:rPr>
            <w:sz w:val="24"/>
            <w:szCs w:val="24"/>
            <w:lang w:val="el-GR"/>
          </w:rPr>
          <w:delText xml:space="preserve"> </w:delText>
        </w:r>
        <w:r w:rsidR="00465C5A" w:rsidRPr="009F37EC" w:rsidDel="00E474FD">
          <w:rPr>
            <w:sz w:val="24"/>
            <w:szCs w:val="24"/>
            <w:lang w:val="el-GR"/>
          </w:rPr>
          <w:delText>(</w:delText>
        </w:r>
        <w:r w:rsidR="00DF273E" w:rsidRPr="009F37EC" w:rsidDel="00E474FD">
          <w:rPr>
            <w:sz w:val="24"/>
            <w:szCs w:val="24"/>
            <w:lang w:val="el-GR"/>
          </w:rPr>
          <w:delText>ανάλογα με τον συνολικό αριθμών μονάδων ψύξεως</w:delText>
        </w:r>
        <w:r w:rsidR="00465C5A" w:rsidRPr="009F37EC" w:rsidDel="00E474FD">
          <w:rPr>
            <w:sz w:val="24"/>
            <w:szCs w:val="24"/>
            <w:lang w:val="el-GR"/>
          </w:rPr>
          <w:delText>)</w:delText>
        </w:r>
        <w:r w:rsidR="00EE5CE0" w:rsidRPr="009F37EC" w:rsidDel="00E474FD">
          <w:rPr>
            <w:sz w:val="24"/>
            <w:szCs w:val="24"/>
            <w:lang w:val="el-GR"/>
          </w:rPr>
          <w:delText xml:space="preserve"> αρχικά σε λειτουργία</w:delText>
        </w:r>
        <w:r w:rsidR="0016496C" w:rsidRPr="009F37EC" w:rsidDel="00E474FD">
          <w:rPr>
            <w:sz w:val="24"/>
            <w:szCs w:val="24"/>
            <w:lang w:val="el-GR"/>
          </w:rPr>
          <w:delText>, να αντε</w:delText>
        </w:r>
        <w:r w:rsidR="00EE5CE0" w:rsidRPr="009F37EC" w:rsidDel="00E474FD">
          <w:rPr>
            <w:sz w:val="24"/>
            <w:szCs w:val="24"/>
            <w:lang w:val="el-GR"/>
          </w:rPr>
          <w:delText>πεξέρχεται το πλήρες ονομαστικό φορτίο 280MVA</w:delText>
        </w:r>
        <w:r w:rsidR="007A182E" w:rsidRPr="009F37EC" w:rsidDel="00E474FD">
          <w:rPr>
            <w:sz w:val="24"/>
            <w:szCs w:val="24"/>
            <w:lang w:val="el-GR"/>
          </w:rPr>
          <w:delText>,</w:delText>
        </w:r>
        <w:r w:rsidR="00EE5CE0" w:rsidRPr="009F37EC" w:rsidDel="00E474FD">
          <w:rPr>
            <w:sz w:val="24"/>
            <w:szCs w:val="24"/>
            <w:lang w:val="el-GR"/>
          </w:rPr>
          <w:delText xml:space="preserve"> χωρίς υπέρβαση τ</w:delText>
        </w:r>
        <w:r w:rsidR="00C45302" w:rsidDel="00E474FD">
          <w:rPr>
            <w:sz w:val="24"/>
            <w:szCs w:val="24"/>
            <w:lang w:val="el-GR"/>
          </w:rPr>
          <w:delText>ων</w:delText>
        </w:r>
        <w:r w:rsidR="00EE5CE0" w:rsidRPr="009F37EC" w:rsidDel="00E474FD">
          <w:rPr>
            <w:sz w:val="24"/>
            <w:szCs w:val="24"/>
            <w:lang w:val="el-GR"/>
          </w:rPr>
          <w:delText xml:space="preserve"> επιτρεπόμεν</w:delText>
        </w:r>
        <w:r w:rsidR="00C45302" w:rsidDel="00E474FD">
          <w:rPr>
            <w:sz w:val="24"/>
            <w:szCs w:val="24"/>
            <w:lang w:val="el-GR"/>
          </w:rPr>
          <w:delText>ων</w:delText>
        </w:r>
        <w:r w:rsidR="00EE5CE0" w:rsidRPr="009F37EC" w:rsidDel="00E474FD">
          <w:rPr>
            <w:sz w:val="24"/>
            <w:szCs w:val="24"/>
            <w:lang w:val="el-GR"/>
          </w:rPr>
          <w:delText xml:space="preserve"> ορί</w:delText>
        </w:r>
        <w:r w:rsidR="00C45302" w:rsidDel="00E474FD">
          <w:rPr>
            <w:sz w:val="24"/>
            <w:szCs w:val="24"/>
            <w:lang w:val="el-GR"/>
          </w:rPr>
          <w:delText>ων</w:delText>
        </w:r>
        <w:r w:rsidR="00EE5CE0" w:rsidRPr="009F37EC" w:rsidDel="00E474FD">
          <w:rPr>
            <w:sz w:val="24"/>
            <w:szCs w:val="24"/>
            <w:lang w:val="el-GR"/>
          </w:rPr>
          <w:delText xml:space="preserve"> αν</w:delText>
        </w:r>
        <w:r w:rsidR="00C45302" w:rsidDel="00E474FD">
          <w:rPr>
            <w:sz w:val="24"/>
            <w:szCs w:val="24"/>
            <w:lang w:val="el-GR"/>
          </w:rPr>
          <w:delText>ύ</w:delText>
        </w:r>
        <w:r w:rsidR="00EE5CE0" w:rsidRPr="009F37EC" w:rsidDel="00E474FD">
          <w:rPr>
            <w:sz w:val="24"/>
            <w:szCs w:val="24"/>
            <w:lang w:val="el-GR"/>
          </w:rPr>
          <w:delText>ψ</w:delText>
        </w:r>
        <w:r w:rsidR="00C45302" w:rsidDel="00E474FD">
          <w:rPr>
            <w:sz w:val="24"/>
            <w:szCs w:val="24"/>
            <w:lang w:val="el-GR"/>
          </w:rPr>
          <w:delText>ω</w:delText>
        </w:r>
        <w:r w:rsidR="00EE5CE0" w:rsidRPr="009F37EC" w:rsidDel="00E474FD">
          <w:rPr>
            <w:sz w:val="24"/>
            <w:szCs w:val="24"/>
            <w:lang w:val="el-GR"/>
          </w:rPr>
          <w:delText>σ</w:delText>
        </w:r>
        <w:r w:rsidR="00C45302" w:rsidDel="00E474FD">
          <w:rPr>
            <w:sz w:val="24"/>
            <w:szCs w:val="24"/>
            <w:lang w:val="el-GR"/>
          </w:rPr>
          <w:delText>η</w:delText>
        </w:r>
        <w:r w:rsidR="00EE5CE0" w:rsidRPr="009F37EC" w:rsidDel="00E474FD">
          <w:rPr>
            <w:sz w:val="24"/>
            <w:szCs w:val="24"/>
            <w:lang w:val="el-GR"/>
          </w:rPr>
          <w:delText>ς θερμοκρασίας.</w:delText>
        </w:r>
      </w:del>
    </w:p>
    <w:p w:rsidR="002C7F9C" w:rsidRPr="009F37EC" w:rsidDel="00E474FD" w:rsidRDefault="002C7F9C" w:rsidP="00EE5CE0">
      <w:pPr>
        <w:jc w:val="both"/>
        <w:rPr>
          <w:del w:id="1077" w:author="Καρμίρης Αγγελος" w:date="2020-01-03T10:44:00Z"/>
          <w:sz w:val="24"/>
          <w:szCs w:val="24"/>
          <w:lang w:val="el-GR"/>
        </w:rPr>
      </w:pPr>
    </w:p>
    <w:p w:rsidR="00EE5CE0" w:rsidRPr="009F37EC" w:rsidDel="00E474FD" w:rsidRDefault="008340D0" w:rsidP="008340D0">
      <w:pPr>
        <w:tabs>
          <w:tab w:val="left" w:pos="993"/>
        </w:tabs>
        <w:ind w:left="1418" w:hanging="687"/>
        <w:jc w:val="both"/>
        <w:rPr>
          <w:del w:id="1078" w:author="Καρμίρης Αγγελος" w:date="2020-01-03T10:44:00Z"/>
          <w:sz w:val="24"/>
          <w:szCs w:val="24"/>
          <w:lang w:val="el-GR"/>
        </w:rPr>
      </w:pPr>
      <w:del w:id="1079" w:author="Καρμίρης Αγγελος" w:date="2020-01-03T10:44:00Z">
        <w:r w:rsidRPr="009F37EC" w:rsidDel="00E474FD">
          <w:rPr>
            <w:sz w:val="24"/>
            <w:szCs w:val="24"/>
            <w:lang w:val="el-GR"/>
          </w:rPr>
          <w:delText xml:space="preserve">    </w:delText>
        </w:r>
        <w:r w:rsidR="00223AB6" w:rsidRPr="009F37EC" w:rsidDel="00E474FD">
          <w:rPr>
            <w:sz w:val="24"/>
            <w:szCs w:val="24"/>
            <w:lang w:val="el-GR"/>
          </w:rPr>
          <w:delText>ε</w:delText>
        </w:r>
        <w:r w:rsidR="00EE5CE0" w:rsidRPr="009F37EC" w:rsidDel="00E474FD">
          <w:rPr>
            <w:sz w:val="24"/>
            <w:szCs w:val="24"/>
            <w:lang w:val="el-GR"/>
          </w:rPr>
          <w:delText>.</w:delText>
        </w:r>
        <w:r w:rsidR="000534E3" w:rsidRPr="009F37EC" w:rsidDel="00E474FD">
          <w:rPr>
            <w:sz w:val="24"/>
            <w:szCs w:val="24"/>
            <w:lang w:val="el-GR"/>
          </w:rPr>
          <w:delText xml:space="preserve"> </w:delText>
        </w:r>
        <w:r w:rsidR="00C86FEC" w:rsidRPr="009F37EC" w:rsidDel="00E474FD">
          <w:rPr>
            <w:sz w:val="24"/>
            <w:szCs w:val="24"/>
            <w:lang w:val="el-GR"/>
          </w:rPr>
          <w:delText xml:space="preserve"> </w:delText>
        </w:r>
        <w:r w:rsidR="00EE5CE0" w:rsidRPr="009F37EC" w:rsidDel="00E474FD">
          <w:rPr>
            <w:sz w:val="24"/>
            <w:szCs w:val="24"/>
            <w:lang w:val="el-GR"/>
          </w:rPr>
          <w:delText xml:space="preserve">Με δύο </w:delText>
        </w:r>
        <w:r w:rsidR="004201C8" w:rsidRPr="009F37EC" w:rsidDel="00E474FD">
          <w:rPr>
            <w:sz w:val="24"/>
            <w:szCs w:val="24"/>
            <w:lang w:val="el-GR"/>
          </w:rPr>
          <w:delText xml:space="preserve">(2) </w:delText>
        </w:r>
        <w:r w:rsidR="00EE5CE0" w:rsidRPr="009F37EC" w:rsidDel="00E474FD">
          <w:rPr>
            <w:sz w:val="24"/>
            <w:szCs w:val="24"/>
            <w:lang w:val="el-GR"/>
          </w:rPr>
          <w:delText>μονάδες ψύξεως εκτός λειτου</w:delText>
        </w:r>
        <w:r w:rsidR="00793EA7" w:rsidRPr="009F37EC" w:rsidDel="00E474FD">
          <w:rPr>
            <w:sz w:val="24"/>
            <w:szCs w:val="24"/>
            <w:lang w:val="el-GR"/>
          </w:rPr>
          <w:delText>ργίας (πέντε (5)</w:delText>
        </w:r>
        <w:r w:rsidR="006B0BA7" w:rsidRPr="009F37EC" w:rsidDel="00E474FD">
          <w:rPr>
            <w:sz w:val="24"/>
            <w:szCs w:val="24"/>
            <w:lang w:val="el-GR"/>
          </w:rPr>
          <w:delText xml:space="preserve"> ή τέσσερι</w:delText>
        </w:r>
        <w:r w:rsidR="0016496C" w:rsidRPr="009F37EC" w:rsidDel="00E474FD">
          <w:rPr>
            <w:sz w:val="24"/>
            <w:szCs w:val="24"/>
            <w:lang w:val="el-GR"/>
          </w:rPr>
          <w:delText>ς</w:delText>
        </w:r>
        <w:r w:rsidR="00C86FEC" w:rsidRPr="009F37EC" w:rsidDel="00E474FD">
          <w:rPr>
            <w:sz w:val="24"/>
            <w:szCs w:val="24"/>
            <w:lang w:val="el-GR"/>
          </w:rPr>
          <w:delText xml:space="preserve"> </w:delText>
        </w:r>
        <w:r w:rsidR="004201C8" w:rsidRPr="009F37EC" w:rsidDel="00E474FD">
          <w:rPr>
            <w:sz w:val="24"/>
            <w:szCs w:val="24"/>
            <w:lang w:val="el-GR"/>
          </w:rPr>
          <w:delText xml:space="preserve"> (4) </w:delText>
        </w:r>
        <w:r w:rsidR="00C86FEC" w:rsidRPr="009F37EC" w:rsidDel="00E474FD">
          <w:rPr>
            <w:sz w:val="24"/>
            <w:szCs w:val="24"/>
            <w:lang w:val="el-GR"/>
          </w:rPr>
          <w:delText xml:space="preserve">μονάδες </w:delText>
        </w:r>
        <w:r w:rsidR="00793EA7" w:rsidRPr="009F37EC" w:rsidDel="00E474FD">
          <w:rPr>
            <w:sz w:val="24"/>
            <w:szCs w:val="24"/>
            <w:lang w:val="el-GR"/>
          </w:rPr>
          <w:delText xml:space="preserve">ψύξεως </w:delText>
        </w:r>
        <w:r w:rsidR="00EE5CE0" w:rsidRPr="009F37EC" w:rsidDel="00E474FD">
          <w:rPr>
            <w:sz w:val="24"/>
            <w:szCs w:val="24"/>
            <w:lang w:val="el-GR"/>
          </w:rPr>
          <w:delText>αρχικά σε λειτουργία), ο αυτομετασχηματιστής πρέπει να έχει την ικανότητα να φέρει το 80% του πλήρους ονομαστικού φορτίου.</w:delText>
        </w:r>
      </w:del>
    </w:p>
    <w:p w:rsidR="00EE5CE0" w:rsidRPr="009F37EC" w:rsidDel="00E474FD" w:rsidRDefault="00EE5CE0" w:rsidP="00EE5CE0">
      <w:pPr>
        <w:jc w:val="both"/>
        <w:rPr>
          <w:del w:id="1080" w:author="Καρμίρης Αγγελος" w:date="2020-01-03T10:44:00Z"/>
          <w:sz w:val="24"/>
          <w:szCs w:val="24"/>
          <w:lang w:val="el-GR"/>
        </w:rPr>
      </w:pPr>
    </w:p>
    <w:p w:rsidR="00CC4043" w:rsidRPr="009F37EC" w:rsidDel="00E474FD" w:rsidRDefault="00561A44" w:rsidP="008340D0">
      <w:pPr>
        <w:tabs>
          <w:tab w:val="left" w:pos="1701"/>
          <w:tab w:val="left" w:pos="1843"/>
        </w:tabs>
        <w:ind w:left="1418" w:hanging="425"/>
        <w:jc w:val="both"/>
        <w:rPr>
          <w:del w:id="1081" w:author="Καρμίρης Αγγελος" w:date="2020-01-03T10:44:00Z"/>
          <w:sz w:val="24"/>
          <w:szCs w:val="24"/>
          <w:lang w:val="el-GR"/>
        </w:rPr>
      </w:pPr>
      <w:del w:id="1082" w:author="Καρμίρης Αγγελος" w:date="2020-01-03T10:44:00Z">
        <w:r w:rsidDel="00E474FD">
          <w:rPr>
            <w:sz w:val="24"/>
            <w:szCs w:val="24"/>
            <w:lang w:val="el-GR"/>
          </w:rPr>
          <w:delText>στ</w:delText>
        </w:r>
        <w:r w:rsidR="004201C8" w:rsidRPr="009F37EC" w:rsidDel="00E474FD">
          <w:rPr>
            <w:sz w:val="24"/>
            <w:szCs w:val="24"/>
            <w:lang w:val="el-GR"/>
          </w:rPr>
          <w:delText xml:space="preserve">. </w:delText>
        </w:r>
        <w:r w:rsidR="008340D0" w:rsidRPr="009F37EC" w:rsidDel="00E474FD">
          <w:rPr>
            <w:sz w:val="24"/>
            <w:szCs w:val="24"/>
            <w:lang w:val="el-GR"/>
          </w:rPr>
          <w:delText xml:space="preserve"> </w:delText>
        </w:r>
        <w:r w:rsidR="00EE5CE0" w:rsidRPr="009F37EC" w:rsidDel="00E474FD">
          <w:rPr>
            <w:sz w:val="24"/>
            <w:szCs w:val="24"/>
            <w:lang w:val="el-GR"/>
          </w:rPr>
          <w:delText xml:space="preserve">Κάθε μονάδα ψύξεως </w:delText>
        </w:r>
        <w:r w:rsidR="00A23739" w:rsidRPr="009F37EC" w:rsidDel="00E474FD">
          <w:rPr>
            <w:sz w:val="24"/>
            <w:szCs w:val="24"/>
            <w:lang w:val="el-GR"/>
          </w:rPr>
          <w:delText>θα περιλαμβάνει σταθερό αριθμό ψυκτικών σωμάτων</w:delText>
        </w:r>
        <w:r w:rsidR="001B719B" w:rsidRPr="009F37EC" w:rsidDel="00E474FD">
          <w:rPr>
            <w:sz w:val="24"/>
            <w:szCs w:val="24"/>
            <w:lang w:val="el-GR"/>
          </w:rPr>
          <w:delText>,</w:delText>
        </w:r>
        <w:r w:rsidR="00A23739" w:rsidRPr="009F37EC" w:rsidDel="00E474FD">
          <w:rPr>
            <w:sz w:val="24"/>
            <w:szCs w:val="24"/>
            <w:lang w:val="el-GR"/>
          </w:rPr>
          <w:delText xml:space="preserve"> τα οποία θα αποτελούνται από στοιχεία συγκεκριμένου πλήθους και διαστάσεων και </w:delText>
        </w:r>
        <w:r w:rsidR="001B719B" w:rsidRPr="009F37EC" w:rsidDel="00E474FD">
          <w:rPr>
            <w:sz w:val="24"/>
            <w:szCs w:val="24"/>
            <w:lang w:val="el-GR"/>
          </w:rPr>
          <w:delText xml:space="preserve">θα </w:delText>
        </w:r>
        <w:r w:rsidR="00A23739" w:rsidRPr="009F37EC" w:rsidDel="00E474FD">
          <w:rPr>
            <w:sz w:val="24"/>
            <w:szCs w:val="24"/>
            <w:lang w:val="el-GR"/>
          </w:rPr>
          <w:delText>είναι εφοδιασμένα με βαλβίδ</w:delText>
        </w:r>
        <w:r w:rsidR="003A6653" w:rsidRPr="009F37EC" w:rsidDel="00E474FD">
          <w:rPr>
            <w:sz w:val="24"/>
            <w:szCs w:val="24"/>
            <w:lang w:val="el-GR"/>
          </w:rPr>
          <w:delText>ες</w:delText>
        </w:r>
        <w:r w:rsidR="00A23739" w:rsidRPr="009F37EC" w:rsidDel="00E474FD">
          <w:rPr>
            <w:sz w:val="24"/>
            <w:szCs w:val="24"/>
            <w:lang w:val="el-GR"/>
          </w:rPr>
          <w:delText xml:space="preserve"> εξαέρωσης και αποστράγγισης.</w:delText>
        </w:r>
        <w:r w:rsidR="003D51CE" w:rsidRPr="004F609D" w:rsidDel="00E474FD">
          <w:rPr>
            <w:lang w:val="el-GR"/>
          </w:rPr>
          <w:delText xml:space="preserve"> </w:delText>
        </w:r>
        <w:r w:rsidR="003D51CE" w:rsidRPr="003D51CE" w:rsidDel="00E474FD">
          <w:rPr>
            <w:sz w:val="24"/>
            <w:szCs w:val="24"/>
            <w:lang w:val="el-GR"/>
          </w:rPr>
          <w:delText>Τα ψυκτικά σώματα θα είναι σχεδιασμένα και δοκιμασμένα σύμφωνα με τα π</w:delText>
        </w:r>
        <w:r w:rsidR="003D51CE" w:rsidDel="00E474FD">
          <w:rPr>
            <w:sz w:val="24"/>
            <w:szCs w:val="24"/>
            <w:lang w:val="el-GR"/>
          </w:rPr>
          <w:delText>ρότυπα EN 50216-1 και EN 50216-10</w:delText>
        </w:r>
        <w:r w:rsidR="003D51CE" w:rsidRPr="003D51CE" w:rsidDel="00E474FD">
          <w:rPr>
            <w:sz w:val="24"/>
            <w:szCs w:val="24"/>
            <w:lang w:val="el-GR"/>
          </w:rPr>
          <w:delText>. Τα πιστοποιητικά δοκιμών θα πρέπει να επιδειχθούν στον επιθεωρητή του ΑΔΜΗΕ.</w:delText>
        </w:r>
      </w:del>
    </w:p>
    <w:p w:rsidR="005B7B09" w:rsidRPr="009F37EC" w:rsidDel="00E474FD" w:rsidRDefault="00A23739" w:rsidP="00DB1A60">
      <w:pPr>
        <w:ind w:left="2127" w:hanging="709"/>
        <w:jc w:val="both"/>
        <w:rPr>
          <w:del w:id="1083" w:author="Καρμίρης Αγγελος" w:date="2020-01-03T10:44:00Z"/>
          <w:sz w:val="24"/>
          <w:szCs w:val="24"/>
          <w:lang w:val="el-GR"/>
        </w:rPr>
      </w:pPr>
      <w:del w:id="1084" w:author="Καρμίρης Αγγελος" w:date="2020-01-03T10:44:00Z">
        <w:r w:rsidRPr="009F37EC" w:rsidDel="00E474FD">
          <w:rPr>
            <w:sz w:val="24"/>
            <w:szCs w:val="24"/>
            <w:lang w:val="el-GR"/>
          </w:rPr>
          <w:delText xml:space="preserve"> </w:delText>
        </w:r>
      </w:del>
    </w:p>
    <w:p w:rsidR="00CC4043" w:rsidRPr="009F37EC" w:rsidDel="00E474FD" w:rsidRDefault="00561A44" w:rsidP="008340D0">
      <w:pPr>
        <w:tabs>
          <w:tab w:val="left" w:pos="1418"/>
          <w:tab w:val="left" w:pos="1701"/>
        </w:tabs>
        <w:ind w:left="1440" w:hanging="447"/>
        <w:jc w:val="both"/>
        <w:rPr>
          <w:del w:id="1085" w:author="Καρμίρης Αγγελος" w:date="2020-01-03T10:44:00Z"/>
          <w:sz w:val="24"/>
          <w:szCs w:val="24"/>
          <w:lang w:val="el-GR"/>
        </w:rPr>
      </w:pPr>
      <w:del w:id="1086" w:author="Καρμίρης Αγγελος" w:date="2020-01-03T10:44:00Z">
        <w:r w:rsidDel="00E474FD">
          <w:rPr>
            <w:sz w:val="24"/>
            <w:szCs w:val="24"/>
            <w:lang w:val="el-GR"/>
          </w:rPr>
          <w:delText>ζ</w:delText>
        </w:r>
        <w:r w:rsidR="005B7B09" w:rsidRPr="009F37EC" w:rsidDel="00E474FD">
          <w:rPr>
            <w:sz w:val="24"/>
            <w:szCs w:val="24"/>
            <w:lang w:val="el-GR"/>
          </w:rPr>
          <w:delText>.</w:delText>
        </w:r>
        <w:r w:rsidR="005B7B09" w:rsidRPr="009F37EC" w:rsidDel="00E474FD">
          <w:rPr>
            <w:sz w:val="24"/>
            <w:szCs w:val="24"/>
            <w:lang w:val="el-GR"/>
          </w:rPr>
          <w:tab/>
          <w:delText>Η</w:delText>
        </w:r>
        <w:r w:rsidR="00A23739" w:rsidRPr="009F37EC" w:rsidDel="00E474FD">
          <w:rPr>
            <w:sz w:val="24"/>
            <w:szCs w:val="24"/>
            <w:lang w:val="el-GR"/>
          </w:rPr>
          <w:delText xml:space="preserve"> μονάδα ψύξεως θ</w:delText>
        </w:r>
        <w:r w:rsidR="00EE5CE0" w:rsidRPr="009F37EC" w:rsidDel="00E474FD">
          <w:rPr>
            <w:sz w:val="24"/>
            <w:szCs w:val="24"/>
            <w:lang w:val="el-GR"/>
          </w:rPr>
          <w:delText xml:space="preserve">α </w:delText>
        </w:r>
        <w:r w:rsidR="001B719B" w:rsidRPr="009F37EC" w:rsidDel="00E474FD">
          <w:rPr>
            <w:sz w:val="24"/>
            <w:szCs w:val="24"/>
            <w:lang w:val="el-GR"/>
          </w:rPr>
          <w:delText xml:space="preserve">περιλαμβάνει </w:delText>
        </w:r>
        <w:r w:rsidR="005B7B09" w:rsidRPr="009F37EC" w:rsidDel="00E474FD">
          <w:rPr>
            <w:sz w:val="24"/>
            <w:szCs w:val="24"/>
            <w:lang w:val="el-GR"/>
          </w:rPr>
          <w:delText>σταθερό αριθμό ανεμιστήρων συγκεκριμένων διαστάσεων</w:delText>
        </w:r>
        <w:r w:rsidR="001B719B" w:rsidRPr="009F37EC" w:rsidDel="00E474FD">
          <w:rPr>
            <w:sz w:val="24"/>
            <w:szCs w:val="24"/>
            <w:lang w:val="el-GR"/>
          </w:rPr>
          <w:delText>,</w:delText>
        </w:r>
        <w:r w:rsidR="005B7B09" w:rsidRPr="009F37EC" w:rsidDel="00E474FD">
          <w:rPr>
            <w:sz w:val="24"/>
            <w:szCs w:val="24"/>
            <w:lang w:val="el-GR"/>
          </w:rPr>
          <w:delText xml:space="preserve"> οι οποίοι θα τοποθετ</w:delText>
        </w:r>
        <w:r w:rsidR="001B719B" w:rsidRPr="009F37EC" w:rsidDel="00E474FD">
          <w:rPr>
            <w:sz w:val="24"/>
            <w:szCs w:val="24"/>
            <w:lang w:val="el-GR"/>
          </w:rPr>
          <w:delText>ούνται</w:delText>
        </w:r>
        <w:r w:rsidR="005B7B09" w:rsidRPr="009F37EC" w:rsidDel="00E474FD">
          <w:rPr>
            <w:sz w:val="24"/>
            <w:szCs w:val="24"/>
            <w:lang w:val="el-GR"/>
          </w:rPr>
          <w:delText xml:space="preserve"> κάτω από τα ψυκτικά σώματα </w:delText>
        </w:r>
        <w:r w:rsidR="002937D6" w:rsidRPr="009F37EC" w:rsidDel="00E474FD">
          <w:rPr>
            <w:sz w:val="24"/>
            <w:szCs w:val="24"/>
            <w:lang w:val="el-GR"/>
          </w:rPr>
          <w:delText xml:space="preserve">ή στα πλάγια αυτών </w:delText>
        </w:r>
        <w:r w:rsidR="005B7B09" w:rsidRPr="009F37EC" w:rsidDel="00E474FD">
          <w:rPr>
            <w:sz w:val="24"/>
            <w:szCs w:val="24"/>
            <w:lang w:val="el-GR"/>
          </w:rPr>
          <w:delText xml:space="preserve">και </w:delText>
        </w:r>
        <w:r w:rsidR="002937D6" w:rsidRPr="009F37EC" w:rsidDel="00E474FD">
          <w:rPr>
            <w:sz w:val="24"/>
            <w:szCs w:val="24"/>
            <w:lang w:val="el-GR"/>
          </w:rPr>
          <w:delText xml:space="preserve">θα είναι </w:delText>
        </w:r>
        <w:r w:rsidR="0017673F" w:rsidRPr="009F37EC" w:rsidDel="00E474FD">
          <w:rPr>
            <w:sz w:val="24"/>
            <w:szCs w:val="24"/>
            <w:lang w:val="el-GR"/>
          </w:rPr>
          <w:delText xml:space="preserve">επαρκούς ισχύος </w:delText>
        </w:r>
        <w:r w:rsidR="005B7B09" w:rsidRPr="009F37EC" w:rsidDel="00E474FD">
          <w:rPr>
            <w:sz w:val="24"/>
            <w:szCs w:val="24"/>
            <w:lang w:val="el-GR"/>
          </w:rPr>
          <w:delText xml:space="preserve">για την </w:delText>
        </w:r>
        <w:r w:rsidR="005B7B09" w:rsidRPr="009F37EC" w:rsidDel="00E474FD">
          <w:rPr>
            <w:sz w:val="24"/>
            <w:szCs w:val="24"/>
          </w:rPr>
          <w:delText>OFAF</w:delText>
        </w:r>
        <w:r w:rsidR="005B7B09" w:rsidRPr="009F37EC" w:rsidDel="00E474FD">
          <w:rPr>
            <w:sz w:val="24"/>
            <w:szCs w:val="24"/>
            <w:lang w:val="el-GR"/>
          </w:rPr>
          <w:delText xml:space="preserve"> λειτουργία.</w:delText>
        </w:r>
        <w:r w:rsidR="003D51CE" w:rsidRPr="004F609D" w:rsidDel="00E474FD">
          <w:rPr>
            <w:lang w:val="el-GR"/>
          </w:rPr>
          <w:delText xml:space="preserve"> </w:delText>
        </w:r>
        <w:r w:rsidR="003D51CE" w:rsidRPr="003D51CE" w:rsidDel="00E474FD">
          <w:rPr>
            <w:sz w:val="24"/>
            <w:szCs w:val="24"/>
            <w:lang w:val="el-GR"/>
          </w:rPr>
          <w:delText xml:space="preserve">Οι ανεμιστήρες θα είναι </w:delText>
        </w:r>
        <w:r w:rsidDel="00E474FD">
          <w:rPr>
            <w:sz w:val="24"/>
            <w:szCs w:val="24"/>
            <w:lang w:val="el-GR"/>
          </w:rPr>
          <w:delText xml:space="preserve">μεταλλικοί και θα είναι </w:delText>
        </w:r>
        <w:r w:rsidR="003D51CE" w:rsidRPr="003D51CE" w:rsidDel="00E474FD">
          <w:rPr>
            <w:sz w:val="24"/>
            <w:szCs w:val="24"/>
            <w:lang w:val="el-GR"/>
          </w:rPr>
          <w:delText>σχεδιασμένοι και δοκιμασμένοι</w:delText>
        </w:r>
        <w:r w:rsidR="003D51CE" w:rsidDel="00E474FD">
          <w:rPr>
            <w:sz w:val="24"/>
            <w:szCs w:val="24"/>
            <w:lang w:val="el-GR"/>
          </w:rPr>
          <w:delText xml:space="preserve"> σύμφωνα με τα πρότυπα EN 50216-1 και EN 50216-</w:delText>
        </w:r>
        <w:r w:rsidR="003D51CE" w:rsidRPr="003D51CE" w:rsidDel="00E474FD">
          <w:rPr>
            <w:sz w:val="24"/>
            <w:szCs w:val="24"/>
            <w:lang w:val="el-GR"/>
          </w:rPr>
          <w:delText>12. Τα πιστοποιητικά δοκιμών θα πρέπει να επιδειχθούν στον επιθεωρητή του ΑΔΜΗΕ.</w:delText>
        </w:r>
      </w:del>
    </w:p>
    <w:p w:rsidR="00CC4043" w:rsidRPr="009F37EC" w:rsidDel="00E474FD" w:rsidRDefault="00CC4043" w:rsidP="00DB1A60">
      <w:pPr>
        <w:ind w:left="2127" w:hanging="709"/>
        <w:jc w:val="both"/>
        <w:rPr>
          <w:del w:id="1087" w:author="Καρμίρης Αγγελος" w:date="2020-01-03T10:44:00Z"/>
          <w:sz w:val="24"/>
          <w:szCs w:val="24"/>
          <w:lang w:val="el-GR"/>
        </w:rPr>
      </w:pPr>
      <w:del w:id="1088" w:author="Καρμίρης Αγγελος" w:date="2020-01-03T10:44:00Z">
        <w:r w:rsidRPr="009F37EC" w:rsidDel="00E474FD">
          <w:rPr>
            <w:sz w:val="24"/>
            <w:szCs w:val="24"/>
            <w:lang w:val="el-GR"/>
          </w:rPr>
          <w:delText xml:space="preserve"> </w:delText>
        </w:r>
      </w:del>
    </w:p>
    <w:p w:rsidR="00EE5CE0" w:rsidRPr="009F37EC" w:rsidDel="00E474FD" w:rsidRDefault="008340D0" w:rsidP="004201C8">
      <w:pPr>
        <w:tabs>
          <w:tab w:val="left" w:pos="1276"/>
        </w:tabs>
        <w:ind w:left="1440" w:hanging="709"/>
        <w:jc w:val="both"/>
        <w:rPr>
          <w:del w:id="1089" w:author="Καρμίρης Αγγελος" w:date="2020-01-03T10:44:00Z"/>
          <w:i/>
          <w:iCs/>
          <w:sz w:val="24"/>
          <w:szCs w:val="24"/>
          <w:lang w:val="el-GR"/>
        </w:rPr>
      </w:pPr>
      <w:del w:id="1090" w:author="Καρμίρης Αγγελος" w:date="2020-01-03T10:44:00Z">
        <w:r w:rsidRPr="009F37EC" w:rsidDel="00E474FD">
          <w:rPr>
            <w:sz w:val="24"/>
            <w:szCs w:val="24"/>
            <w:lang w:val="el-GR"/>
          </w:rPr>
          <w:delText xml:space="preserve">   </w:delText>
        </w:r>
        <w:r w:rsidR="004201C8" w:rsidRPr="009F37EC" w:rsidDel="00E474FD">
          <w:rPr>
            <w:sz w:val="24"/>
            <w:szCs w:val="24"/>
            <w:lang w:val="el-GR"/>
          </w:rPr>
          <w:delText xml:space="preserve"> </w:delText>
        </w:r>
        <w:r w:rsidR="00561A44" w:rsidDel="00E474FD">
          <w:rPr>
            <w:sz w:val="24"/>
            <w:szCs w:val="24"/>
            <w:lang w:val="el-GR"/>
          </w:rPr>
          <w:delText>η</w:delText>
        </w:r>
        <w:r w:rsidR="002937D6" w:rsidRPr="009F37EC" w:rsidDel="00E474FD">
          <w:rPr>
            <w:sz w:val="24"/>
            <w:szCs w:val="24"/>
            <w:lang w:val="el-GR"/>
          </w:rPr>
          <w:delText>.</w:delText>
        </w:r>
        <w:r w:rsidR="00CC4043" w:rsidRPr="009F37EC" w:rsidDel="00E474FD">
          <w:rPr>
            <w:sz w:val="24"/>
            <w:szCs w:val="24"/>
            <w:lang w:val="el-GR"/>
          </w:rPr>
          <w:tab/>
        </w:r>
        <w:r w:rsidR="004201C8" w:rsidRPr="009F37EC" w:rsidDel="00E474FD">
          <w:rPr>
            <w:sz w:val="24"/>
            <w:szCs w:val="24"/>
            <w:lang w:val="el-GR"/>
          </w:rPr>
          <w:delText xml:space="preserve">  </w:delText>
        </w:r>
        <w:r w:rsidR="00CC4043" w:rsidRPr="009F37EC" w:rsidDel="00E474FD">
          <w:rPr>
            <w:sz w:val="24"/>
            <w:szCs w:val="24"/>
            <w:lang w:val="el-GR"/>
          </w:rPr>
          <w:delText xml:space="preserve">Επίσης κάθε μονάδα ψύξεως θα </w:delText>
        </w:r>
        <w:r w:rsidR="001B719B" w:rsidRPr="009F37EC" w:rsidDel="00E474FD">
          <w:rPr>
            <w:sz w:val="24"/>
            <w:szCs w:val="24"/>
            <w:lang w:val="el-GR"/>
          </w:rPr>
          <w:delText>είναι εφοδιασμένη με</w:delText>
        </w:r>
        <w:r w:rsidR="00CC4043" w:rsidRPr="009F37EC" w:rsidDel="00E474FD">
          <w:rPr>
            <w:sz w:val="24"/>
            <w:szCs w:val="24"/>
            <w:lang w:val="el-GR"/>
          </w:rPr>
          <w:delText xml:space="preserve"> μια αντλία κυκλοφορίας λαδιού κατάλληλης παροχής για την OFAF λειτουργία</w:delText>
        </w:r>
        <w:r w:rsidR="002937D6" w:rsidRPr="009F37EC" w:rsidDel="00E474FD">
          <w:rPr>
            <w:sz w:val="24"/>
            <w:szCs w:val="24"/>
            <w:lang w:val="el-GR"/>
          </w:rPr>
          <w:delText>.</w:delText>
        </w:r>
        <w:r w:rsidR="00CC4043" w:rsidRPr="009F37EC" w:rsidDel="00E474FD">
          <w:rPr>
            <w:sz w:val="24"/>
            <w:szCs w:val="24"/>
            <w:lang w:val="el-GR"/>
          </w:rPr>
          <w:delText xml:space="preserve"> </w:delText>
        </w:r>
        <w:r w:rsidR="002937D6" w:rsidRPr="009F37EC" w:rsidDel="00E474FD">
          <w:rPr>
            <w:sz w:val="24"/>
            <w:szCs w:val="24"/>
            <w:lang w:val="el-GR"/>
          </w:rPr>
          <w:delText>Η</w:delText>
        </w:r>
        <w:r w:rsidR="001B719B" w:rsidRPr="009F37EC" w:rsidDel="00E474FD">
          <w:rPr>
            <w:sz w:val="24"/>
            <w:szCs w:val="24"/>
            <w:lang w:val="el-GR"/>
          </w:rPr>
          <w:delText xml:space="preserve"> μονάδα</w:delText>
        </w:r>
        <w:r w:rsidR="00CC4043" w:rsidRPr="009F37EC" w:rsidDel="00E474FD">
          <w:rPr>
            <w:sz w:val="24"/>
            <w:szCs w:val="24"/>
            <w:lang w:val="el-GR"/>
          </w:rPr>
          <w:delText xml:space="preserve"> π</w:delText>
        </w:r>
        <w:r w:rsidR="00EE5CE0" w:rsidRPr="009F37EC" w:rsidDel="00E474FD">
          <w:rPr>
            <w:sz w:val="24"/>
            <w:szCs w:val="24"/>
            <w:lang w:val="el-GR"/>
          </w:rPr>
          <w:delText>ρέπει να είναι εφοδιασμέν</w:delText>
        </w:r>
        <w:r w:rsidR="00A23739" w:rsidRPr="009F37EC" w:rsidDel="00E474FD">
          <w:rPr>
            <w:sz w:val="24"/>
            <w:szCs w:val="24"/>
            <w:lang w:val="el-GR"/>
          </w:rPr>
          <w:delText>η</w:delText>
        </w:r>
        <w:r w:rsidR="00EE5CE0" w:rsidRPr="009F37EC" w:rsidDel="00E474FD">
          <w:rPr>
            <w:sz w:val="24"/>
            <w:szCs w:val="24"/>
            <w:lang w:val="el-GR"/>
          </w:rPr>
          <w:delText xml:space="preserve"> με δείκτη ροής </w:delText>
        </w:r>
        <w:r w:rsidR="00A23739" w:rsidRPr="009F37EC" w:rsidDel="00E474FD">
          <w:rPr>
            <w:sz w:val="24"/>
            <w:szCs w:val="24"/>
            <w:lang w:val="el-GR"/>
          </w:rPr>
          <w:delText xml:space="preserve">λαδιού </w:delText>
        </w:r>
        <w:r w:rsidR="00EE5CE0" w:rsidRPr="009F37EC" w:rsidDel="00E474FD">
          <w:rPr>
            <w:sz w:val="24"/>
            <w:szCs w:val="24"/>
            <w:lang w:val="el-GR"/>
          </w:rPr>
          <w:delText xml:space="preserve"> και βαλβίδες κλεισίματος στο επάνω και κάτω μέρος έτσι ώστε να είναι δυνατή η πλήρης απομόνωση ενός ιδιαίτερου κλάδου με τον αυτομετασχηματιστή υπό φορτίο.</w:delText>
        </w:r>
        <w:r w:rsidR="003D51CE" w:rsidRPr="003D51CE" w:rsidDel="00E474FD">
          <w:rPr>
            <w:sz w:val="24"/>
            <w:szCs w:val="24"/>
            <w:lang w:val="el-GR"/>
          </w:rPr>
          <w:delText xml:space="preserve"> </w:delText>
        </w:r>
        <w:r w:rsidR="003D51CE" w:rsidDel="00E474FD">
          <w:rPr>
            <w:sz w:val="24"/>
            <w:szCs w:val="24"/>
            <w:lang w:val="el-GR"/>
          </w:rPr>
          <w:delText>Οι αντλίες</w:delText>
        </w:r>
        <w:r w:rsidR="003D51CE" w:rsidRPr="003D51CE" w:rsidDel="00E474FD">
          <w:rPr>
            <w:sz w:val="24"/>
            <w:szCs w:val="24"/>
            <w:lang w:val="el-GR"/>
          </w:rPr>
          <w:delText xml:space="preserve"> θα είναι σχεδ</w:delText>
        </w:r>
        <w:r w:rsidR="003D51CE" w:rsidDel="00E474FD">
          <w:rPr>
            <w:sz w:val="24"/>
            <w:szCs w:val="24"/>
            <w:lang w:val="el-GR"/>
          </w:rPr>
          <w:delText>ιασμένες και δοκιμασμένες σύμφωνα με τα πρότυπα EN 50216-1 και EN 50216-7</w:delText>
        </w:r>
        <w:r w:rsidR="003D51CE" w:rsidRPr="003D51CE" w:rsidDel="00E474FD">
          <w:rPr>
            <w:sz w:val="24"/>
            <w:szCs w:val="24"/>
            <w:lang w:val="el-GR"/>
          </w:rPr>
          <w:delText>. Τα πιστοποιητικά δοκιμών θα πρέπει να επιδειχθούν στον επιθεωρητή του ΑΔΜΗΕ.</w:delText>
        </w:r>
        <w:r w:rsidR="00AD632D" w:rsidRPr="009F37EC" w:rsidDel="00E474FD">
          <w:rPr>
            <w:sz w:val="24"/>
            <w:szCs w:val="24"/>
            <w:lang w:val="el-GR"/>
          </w:rPr>
          <w:delText xml:space="preserve"> Η εκκίνηση και η παύση των αντλιών δεν πρέ</w:delText>
        </w:r>
        <w:r w:rsidR="0081510B" w:rsidRPr="009F37EC" w:rsidDel="00E474FD">
          <w:rPr>
            <w:sz w:val="24"/>
            <w:szCs w:val="24"/>
            <w:lang w:val="el-GR"/>
          </w:rPr>
          <w:delText>πει να δημιουργεί καμία δυσλειτουργία</w:delText>
        </w:r>
        <w:r w:rsidR="002C7F9C" w:rsidRPr="009F37EC" w:rsidDel="00E474FD">
          <w:rPr>
            <w:sz w:val="24"/>
            <w:szCs w:val="24"/>
            <w:lang w:val="el-GR"/>
          </w:rPr>
          <w:delText>,</w:delText>
        </w:r>
        <w:r w:rsidR="00AD632D" w:rsidRPr="009F37EC" w:rsidDel="00E474FD">
          <w:rPr>
            <w:sz w:val="24"/>
            <w:szCs w:val="24"/>
            <w:lang w:val="el-GR"/>
          </w:rPr>
          <w:delText xml:space="preserve"> </w:delText>
        </w:r>
        <w:r w:rsidR="002C7F9C" w:rsidRPr="009F37EC" w:rsidDel="00E474FD">
          <w:rPr>
            <w:sz w:val="24"/>
            <w:szCs w:val="24"/>
            <w:lang w:val="el-GR"/>
          </w:rPr>
          <w:delText xml:space="preserve">στις ενεργοποιούμενες από αέριο ή λάδι, </w:delText>
        </w:r>
        <w:r w:rsidR="0081510B" w:rsidRPr="009F37EC" w:rsidDel="00E474FD">
          <w:rPr>
            <w:sz w:val="24"/>
            <w:szCs w:val="24"/>
            <w:lang w:val="el-GR"/>
          </w:rPr>
          <w:delText>συσκευές</w:delText>
        </w:r>
        <w:r w:rsidR="002937D6" w:rsidRPr="009F37EC" w:rsidDel="00E474FD">
          <w:rPr>
            <w:sz w:val="24"/>
            <w:szCs w:val="24"/>
            <w:lang w:val="el-GR"/>
          </w:rPr>
          <w:delText xml:space="preserve"> προστασίας</w:delText>
        </w:r>
        <w:r w:rsidR="00AD632D" w:rsidRPr="009F37EC" w:rsidDel="00E474FD">
          <w:rPr>
            <w:sz w:val="24"/>
            <w:szCs w:val="24"/>
            <w:lang w:val="el-GR"/>
          </w:rPr>
          <w:delText>.</w:delText>
        </w:r>
        <w:r w:rsidR="002C7F9C" w:rsidRPr="009F37EC" w:rsidDel="00E474FD">
          <w:rPr>
            <w:sz w:val="24"/>
            <w:szCs w:val="24"/>
            <w:lang w:val="el-GR"/>
          </w:rPr>
          <w:delText xml:space="preserve"> </w:delText>
        </w:r>
        <w:r w:rsidR="00EE5CE0" w:rsidRPr="009F37EC" w:rsidDel="00E474FD">
          <w:rPr>
            <w:sz w:val="24"/>
            <w:szCs w:val="24"/>
            <w:lang w:val="el-GR"/>
          </w:rPr>
          <w:delText>Οι αντλίες λαδιού πρέπει να έχουν και από τις δύο μεριές βαλβίδες για την εύκολη αλλαγή σε περίπτωση βλάβης.</w:delText>
        </w:r>
        <w:r w:rsidR="00EC5677" w:rsidRPr="009F37EC" w:rsidDel="00E474FD">
          <w:rPr>
            <w:sz w:val="24"/>
            <w:szCs w:val="24"/>
            <w:lang w:val="el-GR"/>
          </w:rPr>
          <w:delText xml:space="preserve"> Η αντικατάσταση ή συντήρηση των αντλιών λαδιού θα γίνεται χωρίς να απαιτείται η απομάκρυνση των ψυκτικών σωμάτων.</w:delText>
        </w:r>
      </w:del>
    </w:p>
    <w:p w:rsidR="007A182E" w:rsidRPr="009F37EC" w:rsidDel="00E474FD" w:rsidRDefault="007A182E" w:rsidP="00DB1A60">
      <w:pPr>
        <w:ind w:left="2127" w:hanging="709"/>
        <w:jc w:val="both"/>
        <w:rPr>
          <w:del w:id="1091" w:author="Καρμίρης Αγγελος" w:date="2020-01-03T10:44:00Z"/>
          <w:sz w:val="24"/>
          <w:szCs w:val="24"/>
          <w:lang w:val="el-GR"/>
        </w:rPr>
      </w:pPr>
    </w:p>
    <w:p w:rsidR="007A182E" w:rsidRPr="009F37EC" w:rsidDel="00E474FD" w:rsidRDefault="008340D0" w:rsidP="008340D0">
      <w:pPr>
        <w:tabs>
          <w:tab w:val="left" w:pos="993"/>
          <w:tab w:val="left" w:pos="1276"/>
        </w:tabs>
        <w:ind w:left="1440" w:hanging="709"/>
        <w:jc w:val="both"/>
        <w:rPr>
          <w:del w:id="1092" w:author="Καρμίρης Αγγελος" w:date="2020-01-03T10:44:00Z"/>
          <w:sz w:val="24"/>
          <w:szCs w:val="24"/>
          <w:lang w:val="el-GR"/>
        </w:rPr>
      </w:pPr>
      <w:del w:id="1093" w:author="Καρμίρης Αγγελος" w:date="2020-01-03T10:44:00Z">
        <w:r w:rsidRPr="009F37EC" w:rsidDel="00E474FD">
          <w:rPr>
            <w:sz w:val="24"/>
            <w:szCs w:val="24"/>
            <w:lang w:val="el-GR"/>
          </w:rPr>
          <w:delText xml:space="preserve">    </w:delText>
        </w:r>
        <w:r w:rsidR="00561A44" w:rsidDel="00E474FD">
          <w:rPr>
            <w:sz w:val="24"/>
            <w:szCs w:val="24"/>
            <w:lang w:val="el-GR"/>
          </w:rPr>
          <w:delText>θ</w:delText>
        </w:r>
        <w:r w:rsidR="007A182E" w:rsidRPr="009F37EC" w:rsidDel="00E474FD">
          <w:rPr>
            <w:sz w:val="24"/>
            <w:szCs w:val="24"/>
            <w:lang w:val="el-GR"/>
          </w:rPr>
          <w:delText>.</w:delText>
        </w:r>
        <w:r w:rsidR="007A182E" w:rsidRPr="009F37EC" w:rsidDel="00E474FD">
          <w:rPr>
            <w:sz w:val="24"/>
            <w:szCs w:val="24"/>
            <w:lang w:val="el-GR"/>
          </w:rPr>
          <w:tab/>
        </w:r>
        <w:r w:rsidR="004201C8" w:rsidRPr="009F37EC" w:rsidDel="00E474FD">
          <w:rPr>
            <w:sz w:val="24"/>
            <w:szCs w:val="24"/>
            <w:lang w:val="el-GR"/>
          </w:rPr>
          <w:delText xml:space="preserve">  </w:delText>
        </w:r>
        <w:r w:rsidR="007A182E" w:rsidRPr="009F37EC" w:rsidDel="00E474FD">
          <w:rPr>
            <w:sz w:val="24"/>
            <w:szCs w:val="24"/>
            <w:lang w:val="el-GR"/>
          </w:rPr>
          <w:delText xml:space="preserve">Το σύστημα ψύξης κάθε αυτομετασχηματιστή πρέπει να διαιρείται σε δύο </w:delText>
        </w:r>
        <w:r w:rsidR="004201C8" w:rsidRPr="009F37EC" w:rsidDel="00E474FD">
          <w:rPr>
            <w:sz w:val="24"/>
            <w:szCs w:val="24"/>
            <w:lang w:val="el-GR"/>
          </w:rPr>
          <w:delText xml:space="preserve">(2) </w:delText>
        </w:r>
        <w:r w:rsidR="007A182E" w:rsidRPr="009F37EC" w:rsidDel="00E474FD">
          <w:rPr>
            <w:sz w:val="24"/>
            <w:szCs w:val="24"/>
            <w:lang w:val="el-GR"/>
          </w:rPr>
          <w:delText xml:space="preserve">ομάδες για λόγους ελέγχου. Θα </w:delText>
        </w:r>
        <w:r w:rsidR="007C2666" w:rsidRPr="009F37EC" w:rsidDel="00E474FD">
          <w:rPr>
            <w:sz w:val="24"/>
            <w:szCs w:val="24"/>
            <w:lang w:val="el-GR"/>
          </w:rPr>
          <w:delText xml:space="preserve">πρέπει να </w:delText>
        </w:r>
        <w:r w:rsidR="007A182E" w:rsidRPr="009F37EC" w:rsidDel="00E474FD">
          <w:rPr>
            <w:sz w:val="24"/>
            <w:szCs w:val="24"/>
            <w:lang w:val="el-GR"/>
          </w:rPr>
          <w:delText>προβλ</w:delText>
        </w:r>
        <w:r w:rsidR="007C2666" w:rsidRPr="009F37EC" w:rsidDel="00E474FD">
          <w:rPr>
            <w:sz w:val="24"/>
            <w:szCs w:val="24"/>
            <w:lang w:val="el-GR"/>
          </w:rPr>
          <w:delText xml:space="preserve">έπεται </w:delText>
        </w:r>
        <w:r w:rsidR="00561A44" w:rsidRPr="009F37EC" w:rsidDel="00E474FD">
          <w:rPr>
            <w:sz w:val="24"/>
            <w:szCs w:val="24"/>
            <w:lang w:val="el-GR"/>
          </w:rPr>
          <w:delText xml:space="preserve">αυτόματη </w:delText>
        </w:r>
        <w:r w:rsidR="007C2666" w:rsidRPr="009F37EC" w:rsidDel="00E474FD">
          <w:rPr>
            <w:sz w:val="24"/>
            <w:szCs w:val="24"/>
            <w:lang w:val="el-GR"/>
          </w:rPr>
          <w:delText xml:space="preserve">εκκίνηση </w:delText>
        </w:r>
        <w:r w:rsidR="007A182E" w:rsidRPr="009F37EC" w:rsidDel="00E474FD">
          <w:rPr>
            <w:sz w:val="24"/>
            <w:szCs w:val="24"/>
            <w:lang w:val="el-GR"/>
          </w:rPr>
          <w:delText xml:space="preserve">της </w:delText>
        </w:r>
        <w:r w:rsidR="00561A44" w:rsidDel="00E474FD">
          <w:rPr>
            <w:sz w:val="24"/>
            <w:szCs w:val="24"/>
            <w:lang w:val="el-GR"/>
          </w:rPr>
          <w:delText>πρώτης</w:delText>
        </w:r>
        <w:r w:rsidR="007A182E" w:rsidRPr="009F37EC" w:rsidDel="00E474FD">
          <w:rPr>
            <w:sz w:val="24"/>
            <w:szCs w:val="24"/>
            <w:lang w:val="el-GR"/>
          </w:rPr>
          <w:delText xml:space="preserve"> ομάδας μονάδων ψύξ</w:delText>
        </w:r>
        <w:r w:rsidR="00EE636A" w:rsidDel="00E474FD">
          <w:rPr>
            <w:sz w:val="24"/>
            <w:szCs w:val="24"/>
            <w:lang w:val="el-GR"/>
          </w:rPr>
          <w:delText>ης</w:delText>
        </w:r>
        <w:r w:rsidR="007A182E" w:rsidRPr="009F37EC" w:rsidDel="00E474FD">
          <w:rPr>
            <w:sz w:val="24"/>
            <w:szCs w:val="24"/>
            <w:lang w:val="el-GR"/>
          </w:rPr>
          <w:delText>ς μόλις ο αυτομετασχηματιστής τεθεί υπό τάση (πρώτη ομάδα ελέγχου)</w:delText>
        </w:r>
        <w:r w:rsidR="007C2666" w:rsidRPr="009F37EC" w:rsidDel="00E474FD">
          <w:rPr>
            <w:sz w:val="24"/>
            <w:szCs w:val="24"/>
            <w:lang w:val="el-GR"/>
          </w:rPr>
          <w:delText>.</w:delText>
        </w:r>
        <w:r w:rsidR="00711B14" w:rsidRPr="009F37EC" w:rsidDel="00E474FD">
          <w:rPr>
            <w:sz w:val="24"/>
            <w:szCs w:val="24"/>
            <w:lang w:val="el-GR"/>
          </w:rPr>
          <w:delText xml:space="preserve"> </w:delText>
        </w:r>
      </w:del>
    </w:p>
    <w:p w:rsidR="007A182E" w:rsidDel="00E474FD" w:rsidRDefault="007A182E" w:rsidP="004201C8">
      <w:pPr>
        <w:ind w:left="1418"/>
        <w:jc w:val="both"/>
        <w:rPr>
          <w:del w:id="1094" w:author="Καρμίρης Αγγελος" w:date="2020-01-03T10:44:00Z"/>
          <w:sz w:val="24"/>
          <w:szCs w:val="24"/>
          <w:lang w:val="el-GR"/>
        </w:rPr>
      </w:pPr>
      <w:del w:id="1095" w:author="Καρμίρης Αγγελος" w:date="2020-01-03T10:44:00Z">
        <w:r w:rsidRPr="009F37EC" w:rsidDel="00E474FD">
          <w:rPr>
            <w:sz w:val="24"/>
            <w:szCs w:val="24"/>
            <w:lang w:val="el-GR"/>
          </w:rPr>
          <w:delText>Κατά την αυτόματη λειτουργία του σ</w:delText>
        </w:r>
        <w:r w:rsidR="004201C8" w:rsidRPr="009F37EC" w:rsidDel="00E474FD">
          <w:rPr>
            <w:sz w:val="24"/>
            <w:szCs w:val="24"/>
            <w:lang w:val="el-GR"/>
          </w:rPr>
          <w:delText xml:space="preserve">υστήματος και ενώ η πρώτη ομάδα </w:delText>
        </w:r>
        <w:r w:rsidRPr="009F37EC" w:rsidDel="00E474FD">
          <w:rPr>
            <w:sz w:val="24"/>
            <w:szCs w:val="24"/>
            <w:lang w:val="el-GR"/>
          </w:rPr>
          <w:delText>ελέγχου βρίσκεται συνεχώς σε λειτουργία,</w:delText>
        </w:r>
        <w:r w:rsidR="003A6653" w:rsidRPr="009F37EC" w:rsidDel="00E474FD">
          <w:rPr>
            <w:sz w:val="24"/>
            <w:szCs w:val="24"/>
            <w:lang w:val="el-GR"/>
          </w:rPr>
          <w:delText xml:space="preserve"> </w:delText>
        </w:r>
        <w:r w:rsidRPr="009F37EC" w:rsidDel="00E474FD">
          <w:rPr>
            <w:sz w:val="24"/>
            <w:szCs w:val="24"/>
            <w:lang w:val="el-GR"/>
          </w:rPr>
          <w:delText>η</w:delText>
        </w:r>
        <w:r w:rsidR="0081510B" w:rsidRPr="009F37EC" w:rsidDel="00E474FD">
          <w:rPr>
            <w:sz w:val="24"/>
            <w:szCs w:val="24"/>
            <w:lang w:val="el-GR"/>
          </w:rPr>
          <w:delText xml:space="preserve"> υπέρβαση</w:delText>
        </w:r>
        <w:r w:rsidRPr="009F37EC" w:rsidDel="00E474FD">
          <w:rPr>
            <w:sz w:val="24"/>
            <w:szCs w:val="24"/>
            <w:lang w:val="el-GR"/>
          </w:rPr>
          <w:delText xml:space="preserve"> κάποι</w:delText>
        </w:r>
        <w:r w:rsidR="003A6653" w:rsidRPr="009F37EC" w:rsidDel="00E474FD">
          <w:rPr>
            <w:sz w:val="24"/>
            <w:szCs w:val="24"/>
            <w:lang w:val="el-GR"/>
          </w:rPr>
          <w:delText>α</w:delText>
        </w:r>
        <w:r w:rsidR="0081510B" w:rsidRPr="009F37EC" w:rsidDel="00E474FD">
          <w:rPr>
            <w:sz w:val="24"/>
            <w:szCs w:val="24"/>
            <w:lang w:val="el-GR"/>
          </w:rPr>
          <w:delText>ς</w:delText>
        </w:r>
        <w:r w:rsidRPr="009F37EC" w:rsidDel="00E474FD">
          <w:rPr>
            <w:sz w:val="24"/>
            <w:szCs w:val="24"/>
            <w:lang w:val="el-GR"/>
          </w:rPr>
          <w:delText xml:space="preserve"> προκαθορισμέν</w:delText>
        </w:r>
        <w:r w:rsidR="003A6653" w:rsidRPr="009F37EC" w:rsidDel="00E474FD">
          <w:rPr>
            <w:sz w:val="24"/>
            <w:szCs w:val="24"/>
            <w:lang w:val="el-GR"/>
          </w:rPr>
          <w:delText>η</w:delText>
        </w:r>
        <w:r w:rsidR="008625E8" w:rsidRPr="009F37EC" w:rsidDel="00E474FD">
          <w:rPr>
            <w:sz w:val="24"/>
            <w:szCs w:val="24"/>
            <w:lang w:val="el-GR"/>
          </w:rPr>
          <w:delText>ς</w:delText>
        </w:r>
        <w:r w:rsidR="0081510B" w:rsidRPr="009F37EC" w:rsidDel="00E474FD">
          <w:rPr>
            <w:sz w:val="24"/>
            <w:szCs w:val="24"/>
            <w:lang w:val="el-GR"/>
          </w:rPr>
          <w:delText xml:space="preserve"> θερμοκρασιακή</w:delText>
        </w:r>
        <w:r w:rsidR="008625E8" w:rsidRPr="009F37EC" w:rsidDel="00E474FD">
          <w:rPr>
            <w:sz w:val="24"/>
            <w:szCs w:val="24"/>
            <w:lang w:val="el-GR"/>
          </w:rPr>
          <w:delText>ς</w:delText>
        </w:r>
        <w:r w:rsidRPr="009F37EC" w:rsidDel="00E474FD">
          <w:rPr>
            <w:sz w:val="24"/>
            <w:szCs w:val="24"/>
            <w:lang w:val="el-GR"/>
          </w:rPr>
          <w:delText xml:space="preserve"> τιμ</w:delText>
        </w:r>
        <w:r w:rsidR="003A6653" w:rsidRPr="009F37EC" w:rsidDel="00E474FD">
          <w:rPr>
            <w:sz w:val="24"/>
            <w:szCs w:val="24"/>
            <w:lang w:val="el-GR"/>
          </w:rPr>
          <w:delText>ή</w:delText>
        </w:r>
        <w:r w:rsidR="0081510B" w:rsidRPr="009F37EC" w:rsidDel="00E474FD">
          <w:rPr>
            <w:sz w:val="24"/>
            <w:szCs w:val="24"/>
            <w:lang w:val="el-GR"/>
          </w:rPr>
          <w:delText>ς</w:delText>
        </w:r>
        <w:r w:rsidRPr="009F37EC" w:rsidDel="00E474FD">
          <w:rPr>
            <w:sz w:val="24"/>
            <w:szCs w:val="24"/>
            <w:lang w:val="el-GR"/>
          </w:rPr>
          <w:delText xml:space="preserve"> </w:delText>
        </w:r>
        <w:r w:rsidR="00AF259B" w:rsidRPr="009F37EC" w:rsidDel="00E474FD">
          <w:rPr>
            <w:sz w:val="24"/>
            <w:szCs w:val="24"/>
            <w:lang w:val="el-GR"/>
          </w:rPr>
          <w:delText xml:space="preserve">των τυλιγμάτων θα πρέπει να ενεργοποιεί </w:delText>
        </w:r>
        <w:r w:rsidRPr="009F37EC" w:rsidDel="00E474FD">
          <w:rPr>
            <w:sz w:val="24"/>
            <w:szCs w:val="24"/>
            <w:lang w:val="el-GR"/>
          </w:rPr>
          <w:delText>εντολή, μέσω επαφών του οργάνου ένδειξης της θερμοκρασίας τυλ</w:delText>
        </w:r>
        <w:r w:rsidR="00561A44" w:rsidDel="00E474FD">
          <w:rPr>
            <w:sz w:val="24"/>
            <w:szCs w:val="24"/>
            <w:lang w:val="el-GR"/>
          </w:rPr>
          <w:delText>ί</w:delText>
        </w:r>
        <w:r w:rsidRPr="009F37EC" w:rsidDel="00E474FD">
          <w:rPr>
            <w:sz w:val="24"/>
            <w:szCs w:val="24"/>
            <w:lang w:val="el-GR"/>
          </w:rPr>
          <w:delText>γμ</w:delText>
        </w:r>
        <w:r w:rsidR="00561A44" w:rsidDel="00E474FD">
          <w:rPr>
            <w:sz w:val="24"/>
            <w:szCs w:val="24"/>
            <w:lang w:val="el-GR"/>
          </w:rPr>
          <w:delText>α</w:delText>
        </w:r>
        <w:r w:rsidRPr="009F37EC" w:rsidDel="00E474FD">
          <w:rPr>
            <w:sz w:val="24"/>
            <w:szCs w:val="24"/>
            <w:lang w:val="el-GR"/>
          </w:rPr>
          <w:delText>τ</w:delText>
        </w:r>
        <w:r w:rsidR="00561A44" w:rsidDel="00E474FD">
          <w:rPr>
            <w:sz w:val="24"/>
            <w:szCs w:val="24"/>
            <w:lang w:val="el-GR"/>
          </w:rPr>
          <w:delText>ος σειράς</w:delText>
        </w:r>
        <w:r w:rsidRPr="009F37EC" w:rsidDel="00E474FD">
          <w:rPr>
            <w:sz w:val="24"/>
            <w:szCs w:val="24"/>
            <w:lang w:val="el-GR"/>
          </w:rPr>
          <w:delText xml:space="preserve"> και με τη βοήθεια ηλεκτρονόμων, </w:delText>
        </w:r>
        <w:r w:rsidR="00DA4155" w:rsidRPr="009F37EC" w:rsidDel="00E474FD">
          <w:rPr>
            <w:sz w:val="24"/>
            <w:szCs w:val="24"/>
            <w:lang w:val="el-GR"/>
          </w:rPr>
          <w:delText xml:space="preserve">για την αυτόματη </w:delText>
        </w:r>
        <w:r w:rsidR="00711B14" w:rsidRPr="009F37EC" w:rsidDel="00E474FD">
          <w:rPr>
            <w:sz w:val="24"/>
            <w:szCs w:val="24"/>
            <w:lang w:val="el-GR"/>
          </w:rPr>
          <w:delText>ενεργοπο</w:delText>
        </w:r>
        <w:r w:rsidR="00DA4155" w:rsidRPr="009F37EC" w:rsidDel="00E474FD">
          <w:rPr>
            <w:sz w:val="24"/>
            <w:szCs w:val="24"/>
            <w:lang w:val="el-GR"/>
          </w:rPr>
          <w:delText>ίηση</w:delText>
        </w:r>
        <w:r w:rsidR="00711B14" w:rsidRPr="009F37EC" w:rsidDel="00E474FD">
          <w:rPr>
            <w:sz w:val="24"/>
            <w:szCs w:val="24"/>
            <w:lang w:val="el-GR"/>
          </w:rPr>
          <w:delText xml:space="preserve"> </w:delText>
        </w:r>
        <w:r w:rsidR="00F5507B" w:rsidRPr="009F37EC" w:rsidDel="00E474FD">
          <w:rPr>
            <w:sz w:val="24"/>
            <w:szCs w:val="24"/>
            <w:lang w:val="el-GR"/>
          </w:rPr>
          <w:delText>τη</w:delText>
        </w:r>
        <w:r w:rsidR="00AF259B" w:rsidRPr="009F37EC" w:rsidDel="00E474FD">
          <w:rPr>
            <w:sz w:val="24"/>
            <w:szCs w:val="24"/>
            <w:lang w:val="el-GR"/>
          </w:rPr>
          <w:delText>ς</w:delText>
        </w:r>
        <w:r w:rsidR="00F5507B" w:rsidRPr="009F37EC" w:rsidDel="00E474FD">
          <w:rPr>
            <w:sz w:val="24"/>
            <w:szCs w:val="24"/>
            <w:lang w:val="el-GR"/>
          </w:rPr>
          <w:delText xml:space="preserve"> </w:delText>
        </w:r>
        <w:r w:rsidR="00711B14" w:rsidRPr="009F37EC" w:rsidDel="00E474FD">
          <w:rPr>
            <w:sz w:val="24"/>
            <w:szCs w:val="24"/>
            <w:lang w:val="el-GR"/>
          </w:rPr>
          <w:delText>δεύτερη</w:delText>
        </w:r>
        <w:r w:rsidR="00AF259B" w:rsidRPr="009F37EC" w:rsidDel="00E474FD">
          <w:rPr>
            <w:sz w:val="24"/>
            <w:szCs w:val="24"/>
            <w:lang w:val="el-GR"/>
          </w:rPr>
          <w:delText>ς</w:delText>
        </w:r>
        <w:r w:rsidR="00711B14" w:rsidRPr="009F37EC" w:rsidDel="00E474FD">
          <w:rPr>
            <w:sz w:val="24"/>
            <w:szCs w:val="24"/>
            <w:lang w:val="el-GR"/>
          </w:rPr>
          <w:delText xml:space="preserve"> </w:delText>
        </w:r>
        <w:r w:rsidR="00F5507B" w:rsidRPr="009F37EC" w:rsidDel="00E474FD">
          <w:rPr>
            <w:sz w:val="24"/>
            <w:szCs w:val="24"/>
            <w:lang w:val="el-GR"/>
          </w:rPr>
          <w:delText>ομάδα</w:delText>
        </w:r>
        <w:r w:rsidR="00AF259B" w:rsidRPr="009F37EC" w:rsidDel="00E474FD">
          <w:rPr>
            <w:sz w:val="24"/>
            <w:szCs w:val="24"/>
            <w:lang w:val="el-GR"/>
          </w:rPr>
          <w:delText>ς</w:delText>
        </w:r>
        <w:r w:rsidR="00F5507B" w:rsidRPr="009F37EC" w:rsidDel="00E474FD">
          <w:rPr>
            <w:sz w:val="24"/>
            <w:szCs w:val="24"/>
            <w:lang w:val="el-GR"/>
          </w:rPr>
          <w:delText xml:space="preserve"> </w:delText>
        </w:r>
        <w:r w:rsidR="00711B14" w:rsidRPr="009F37EC" w:rsidDel="00E474FD">
          <w:rPr>
            <w:sz w:val="24"/>
            <w:szCs w:val="24"/>
            <w:lang w:val="el-GR"/>
          </w:rPr>
          <w:delText>ελέγχου</w:delText>
        </w:r>
        <w:r w:rsidR="00F5507B" w:rsidRPr="009F37EC" w:rsidDel="00E474FD">
          <w:rPr>
            <w:sz w:val="24"/>
            <w:szCs w:val="24"/>
            <w:lang w:val="el-GR"/>
          </w:rPr>
          <w:delText>.</w:delText>
        </w:r>
        <w:r w:rsidR="00561A44" w:rsidDel="00E474FD">
          <w:rPr>
            <w:sz w:val="24"/>
            <w:szCs w:val="24"/>
            <w:lang w:val="el-GR"/>
          </w:rPr>
          <w:delText xml:space="preserve"> Η πρώτη ομάδα ελέγχου θα πρέπει να περιλαμβάνει τουλάχιστον δύο μονάδες ψύξης, εάν υπάρχουν συνολικά έξι μονάδες ψύξης, ή τουλάχιστον μία μονάδα ψύξης, εάν υπάρχουν συνολικά πέντε μονάδες ψύξης.</w:delText>
        </w:r>
      </w:del>
    </w:p>
    <w:p w:rsidR="00561A44" w:rsidRPr="009F37EC" w:rsidDel="00E474FD" w:rsidRDefault="00561A44" w:rsidP="004201C8">
      <w:pPr>
        <w:ind w:left="1418"/>
        <w:jc w:val="both"/>
        <w:rPr>
          <w:del w:id="1096" w:author="Καρμίρης Αγγελος" w:date="2020-01-03T10:44:00Z"/>
          <w:sz w:val="24"/>
          <w:szCs w:val="24"/>
          <w:lang w:val="el-GR"/>
        </w:rPr>
      </w:pPr>
      <w:del w:id="1097" w:author="Καρμίρης Αγγελος" w:date="2020-01-03T10:44:00Z">
        <w:r w:rsidDel="00E474FD">
          <w:rPr>
            <w:sz w:val="24"/>
            <w:szCs w:val="24"/>
            <w:lang w:val="el-GR"/>
          </w:rPr>
          <w:delText>Η εφεδρική μονάδα ψύξης δεν θα περιλαμβάνεται σε καμία ομάδα ελέγχου. Θα ξεκινά αυτόματα, εάν υπάρξει σφάλμα σε οποιαδήποτε λειτουργούσα μονάδα ψύξης.</w:delText>
        </w:r>
      </w:del>
    </w:p>
    <w:p w:rsidR="004201C8" w:rsidRPr="009F37EC" w:rsidDel="00E474FD" w:rsidRDefault="004201C8" w:rsidP="004201C8">
      <w:pPr>
        <w:ind w:left="1418"/>
        <w:jc w:val="both"/>
        <w:rPr>
          <w:del w:id="1098" w:author="Καρμίρης Αγγελος" w:date="2020-01-03T10:44:00Z"/>
          <w:sz w:val="24"/>
          <w:szCs w:val="24"/>
          <w:lang w:val="el-GR"/>
        </w:rPr>
      </w:pPr>
    </w:p>
    <w:p w:rsidR="00AF259B" w:rsidRPr="009F37EC" w:rsidDel="00E474FD" w:rsidRDefault="008340D0" w:rsidP="008340D0">
      <w:pPr>
        <w:ind w:left="1440" w:hanging="708"/>
        <w:jc w:val="both"/>
        <w:rPr>
          <w:del w:id="1099" w:author="Καρμίρης Αγγελος" w:date="2020-01-03T10:44:00Z"/>
          <w:sz w:val="24"/>
          <w:szCs w:val="24"/>
          <w:lang w:val="el-GR"/>
        </w:rPr>
      </w:pPr>
      <w:del w:id="1100" w:author="Καρμίρης Αγγελος" w:date="2020-01-03T10:44:00Z">
        <w:r w:rsidRPr="009F37EC" w:rsidDel="00E474FD">
          <w:rPr>
            <w:sz w:val="24"/>
            <w:szCs w:val="24"/>
            <w:lang w:val="el-GR"/>
          </w:rPr>
          <w:delText xml:space="preserve">   </w:delText>
        </w:r>
        <w:r w:rsidR="00F23F13" w:rsidDel="00E474FD">
          <w:rPr>
            <w:sz w:val="24"/>
            <w:szCs w:val="24"/>
            <w:lang w:val="el-GR"/>
          </w:rPr>
          <w:delText>ι.</w:delText>
        </w:r>
        <w:r w:rsidR="007A182E" w:rsidRPr="009F37EC" w:rsidDel="00E474FD">
          <w:rPr>
            <w:sz w:val="24"/>
            <w:szCs w:val="24"/>
            <w:lang w:val="el-GR"/>
          </w:rPr>
          <w:tab/>
          <w:delText>Για την επιλογή “αυτόματης</w:delText>
        </w:r>
        <w:r w:rsidR="00AF259B" w:rsidRPr="009F37EC" w:rsidDel="00E474FD">
          <w:rPr>
            <w:sz w:val="24"/>
            <w:szCs w:val="24"/>
            <w:lang w:val="el-GR"/>
          </w:rPr>
          <w:delText xml:space="preserve"> ή</w:delText>
        </w:r>
        <w:r w:rsidR="007A182E" w:rsidRPr="009F37EC" w:rsidDel="00E474FD">
          <w:rPr>
            <w:sz w:val="24"/>
            <w:szCs w:val="24"/>
            <w:lang w:val="el-GR"/>
          </w:rPr>
          <w:delText xml:space="preserve"> χειροκίνητης” λειτουργίας </w:delText>
        </w:r>
        <w:r w:rsidR="00DA4155" w:rsidRPr="009F37EC" w:rsidDel="00E474FD">
          <w:rPr>
            <w:sz w:val="24"/>
            <w:szCs w:val="24"/>
            <w:lang w:val="el-GR"/>
          </w:rPr>
          <w:delText xml:space="preserve">του συστήματος ψύξης </w:delText>
        </w:r>
        <w:r w:rsidR="007A182E" w:rsidRPr="009F37EC" w:rsidDel="00E474FD">
          <w:rPr>
            <w:sz w:val="24"/>
            <w:szCs w:val="24"/>
            <w:lang w:val="el-GR"/>
          </w:rPr>
          <w:delText xml:space="preserve">θα </w:delText>
        </w:r>
        <w:r w:rsidR="00DA4155" w:rsidRPr="009F37EC" w:rsidDel="00E474FD">
          <w:rPr>
            <w:sz w:val="24"/>
            <w:szCs w:val="24"/>
            <w:lang w:val="el-GR"/>
          </w:rPr>
          <w:delText xml:space="preserve">πρέπει να </w:delText>
        </w:r>
        <w:r w:rsidR="007A182E" w:rsidRPr="009F37EC" w:rsidDel="00E474FD">
          <w:rPr>
            <w:sz w:val="24"/>
            <w:szCs w:val="24"/>
            <w:lang w:val="el-GR"/>
          </w:rPr>
          <w:delText>διατ</w:delText>
        </w:r>
        <w:r w:rsidR="00DA4155" w:rsidRPr="009F37EC" w:rsidDel="00E474FD">
          <w:rPr>
            <w:sz w:val="24"/>
            <w:szCs w:val="24"/>
            <w:lang w:val="el-GR"/>
          </w:rPr>
          <w:delText>ίθ</w:delText>
        </w:r>
        <w:r w:rsidR="007A182E" w:rsidRPr="009F37EC" w:rsidDel="00E474FD">
          <w:rPr>
            <w:sz w:val="24"/>
            <w:szCs w:val="24"/>
            <w:lang w:val="el-GR"/>
          </w:rPr>
          <w:delText>ε</w:delText>
        </w:r>
        <w:r w:rsidR="00DA4155" w:rsidRPr="009F37EC" w:rsidDel="00E474FD">
          <w:rPr>
            <w:sz w:val="24"/>
            <w:szCs w:val="24"/>
            <w:lang w:val="el-GR"/>
          </w:rPr>
          <w:delText>ται</w:delText>
        </w:r>
        <w:r w:rsidR="007A182E" w:rsidRPr="009F37EC" w:rsidDel="00E474FD">
          <w:rPr>
            <w:sz w:val="24"/>
            <w:szCs w:val="24"/>
            <w:lang w:val="el-GR"/>
          </w:rPr>
          <w:delText xml:space="preserve"> ένας </w:delText>
        </w:r>
        <w:r w:rsidR="00DA4155" w:rsidRPr="009F37EC" w:rsidDel="00E474FD">
          <w:rPr>
            <w:sz w:val="24"/>
            <w:szCs w:val="24"/>
            <w:lang w:val="el-GR"/>
          </w:rPr>
          <w:delText xml:space="preserve">επιλογικός </w:delText>
        </w:r>
        <w:r w:rsidR="007A182E" w:rsidRPr="009F37EC" w:rsidDel="00E474FD">
          <w:rPr>
            <w:sz w:val="24"/>
            <w:szCs w:val="24"/>
            <w:lang w:val="el-GR"/>
          </w:rPr>
          <w:delText xml:space="preserve">διακόπτης </w:delText>
        </w:r>
        <w:r w:rsidR="003A6653" w:rsidRPr="009F37EC" w:rsidDel="00E474FD">
          <w:rPr>
            <w:sz w:val="24"/>
            <w:szCs w:val="24"/>
            <w:lang w:val="el-GR"/>
          </w:rPr>
          <w:delText xml:space="preserve">που </w:delText>
        </w:r>
        <w:r w:rsidR="007A182E" w:rsidRPr="009F37EC" w:rsidDel="00E474FD">
          <w:rPr>
            <w:sz w:val="24"/>
            <w:szCs w:val="24"/>
            <w:lang w:val="el-GR"/>
          </w:rPr>
          <w:delText xml:space="preserve">να </w:delText>
        </w:r>
        <w:r w:rsidR="003A6653" w:rsidRPr="009F37EC" w:rsidDel="00E474FD">
          <w:rPr>
            <w:sz w:val="24"/>
            <w:szCs w:val="24"/>
            <w:lang w:val="el-GR"/>
          </w:rPr>
          <w:delText>επιτρέπει τ</w:delText>
        </w:r>
        <w:r w:rsidR="007A182E" w:rsidRPr="009F37EC" w:rsidDel="00E474FD">
          <w:rPr>
            <w:sz w:val="24"/>
            <w:szCs w:val="24"/>
            <w:lang w:val="el-GR"/>
          </w:rPr>
          <w:delText xml:space="preserve">η δυνατότητα επιλογής </w:delText>
        </w:r>
        <w:r w:rsidR="003A6653" w:rsidRPr="009F37EC" w:rsidDel="00E474FD">
          <w:rPr>
            <w:sz w:val="24"/>
            <w:szCs w:val="24"/>
            <w:lang w:val="el-GR"/>
          </w:rPr>
          <w:delText xml:space="preserve">της </w:delText>
        </w:r>
        <w:r w:rsidR="007A182E" w:rsidRPr="009F37EC" w:rsidDel="00E474FD">
          <w:rPr>
            <w:sz w:val="24"/>
            <w:szCs w:val="24"/>
            <w:lang w:val="el-GR"/>
          </w:rPr>
          <w:delText>αυτόματης ή χειροκίνητης λειτουργίας του συστήματος ψύξης.</w:delText>
        </w:r>
      </w:del>
    </w:p>
    <w:p w:rsidR="00E13462" w:rsidRPr="009F37EC" w:rsidDel="00E474FD" w:rsidRDefault="0014498C" w:rsidP="008340D0">
      <w:pPr>
        <w:ind w:left="1418" w:firstLine="1"/>
        <w:jc w:val="both"/>
        <w:rPr>
          <w:del w:id="1101" w:author="Καρμίρης Αγγελος" w:date="2020-01-03T10:44:00Z"/>
          <w:sz w:val="24"/>
          <w:szCs w:val="24"/>
          <w:lang w:val="el-GR"/>
        </w:rPr>
      </w:pPr>
      <w:del w:id="1102" w:author="Καρμίρης Αγγελος" w:date="2020-01-03T10:44:00Z">
        <w:r w:rsidRPr="009F37EC" w:rsidDel="00E474FD">
          <w:rPr>
            <w:sz w:val="24"/>
            <w:szCs w:val="24"/>
            <w:lang w:val="el-GR"/>
          </w:rPr>
          <w:delText>Για</w:delText>
        </w:r>
        <w:r w:rsidR="005C79AC" w:rsidRPr="009F37EC" w:rsidDel="00E474FD">
          <w:rPr>
            <w:sz w:val="24"/>
            <w:szCs w:val="24"/>
            <w:lang w:val="el-GR"/>
          </w:rPr>
          <w:delText xml:space="preserve"> </w:delText>
        </w:r>
        <w:r w:rsidRPr="009F37EC" w:rsidDel="00E474FD">
          <w:rPr>
            <w:sz w:val="24"/>
            <w:szCs w:val="24"/>
            <w:lang w:val="el-GR"/>
          </w:rPr>
          <w:delText xml:space="preserve">τη </w:delText>
        </w:r>
        <w:r w:rsidR="005C79AC" w:rsidRPr="009F37EC" w:rsidDel="00E474FD">
          <w:rPr>
            <w:sz w:val="24"/>
            <w:szCs w:val="24"/>
            <w:lang w:val="el-GR"/>
          </w:rPr>
          <w:delText>χειροκίνητη λειτουργία, η εν</w:delText>
        </w:r>
        <w:r w:rsidR="008340D0" w:rsidRPr="009F37EC" w:rsidDel="00E474FD">
          <w:rPr>
            <w:sz w:val="24"/>
            <w:szCs w:val="24"/>
            <w:lang w:val="el-GR"/>
          </w:rPr>
          <w:delText xml:space="preserve">εργοποίηση της πρώτης ομάδας θα </w:delText>
        </w:r>
        <w:r w:rsidR="005C79AC" w:rsidRPr="009F37EC" w:rsidDel="00E474FD">
          <w:rPr>
            <w:sz w:val="24"/>
            <w:szCs w:val="24"/>
            <w:lang w:val="el-GR"/>
          </w:rPr>
          <w:delText xml:space="preserve">γίνεται όπως </w:delText>
        </w:r>
        <w:r w:rsidR="003A6653" w:rsidRPr="009F37EC" w:rsidDel="00E474FD">
          <w:rPr>
            <w:sz w:val="24"/>
            <w:szCs w:val="24"/>
            <w:lang w:val="el-GR"/>
          </w:rPr>
          <w:delText>αναφέρεται</w:delText>
        </w:r>
        <w:r w:rsidR="008625E8" w:rsidRPr="009F37EC" w:rsidDel="00E474FD">
          <w:rPr>
            <w:sz w:val="24"/>
            <w:szCs w:val="24"/>
            <w:lang w:val="el-GR"/>
          </w:rPr>
          <w:delText xml:space="preserve"> στην παράγραφο (</w:delText>
        </w:r>
        <w:r w:rsidR="00F23F13" w:rsidDel="00E474FD">
          <w:rPr>
            <w:sz w:val="24"/>
            <w:szCs w:val="24"/>
            <w:lang w:val="el-GR"/>
          </w:rPr>
          <w:delText>θ</w:delText>
        </w:r>
        <w:r w:rsidR="008625E8" w:rsidRPr="009F37EC" w:rsidDel="00E474FD">
          <w:rPr>
            <w:sz w:val="24"/>
            <w:szCs w:val="24"/>
            <w:lang w:val="el-GR"/>
          </w:rPr>
          <w:delText>)</w:delText>
        </w:r>
        <w:r w:rsidR="005C79AC" w:rsidRPr="009F37EC" w:rsidDel="00E474FD">
          <w:rPr>
            <w:sz w:val="24"/>
            <w:szCs w:val="24"/>
            <w:lang w:val="el-GR"/>
          </w:rPr>
          <w:delText xml:space="preserve"> παραπάνω</w:delText>
        </w:r>
        <w:r w:rsidR="00D0051E" w:rsidRPr="00CF1D4B" w:rsidDel="00E474FD">
          <w:rPr>
            <w:sz w:val="24"/>
            <w:szCs w:val="24"/>
            <w:lang w:val="el-GR"/>
          </w:rPr>
          <w:delText>,</w:delText>
        </w:r>
        <w:r w:rsidR="005C79AC" w:rsidRPr="009F37EC" w:rsidDel="00E474FD">
          <w:rPr>
            <w:sz w:val="24"/>
            <w:szCs w:val="24"/>
            <w:lang w:val="el-GR"/>
          </w:rPr>
          <w:delText xml:space="preserve"> </w:delText>
        </w:r>
        <w:r w:rsidR="00F23F13" w:rsidDel="00E474FD">
          <w:rPr>
            <w:sz w:val="24"/>
            <w:szCs w:val="24"/>
            <w:lang w:val="el-GR"/>
          </w:rPr>
          <w:delText>ενώ</w:delText>
        </w:r>
        <w:r w:rsidR="00D0051E" w:rsidRPr="00CF1D4B" w:rsidDel="00E474FD">
          <w:rPr>
            <w:sz w:val="24"/>
            <w:szCs w:val="24"/>
            <w:lang w:val="el-GR"/>
          </w:rPr>
          <w:delText xml:space="preserve"> </w:delText>
        </w:r>
        <w:r w:rsidR="00D0051E" w:rsidDel="00E474FD">
          <w:rPr>
            <w:sz w:val="24"/>
            <w:szCs w:val="24"/>
            <w:lang w:val="el-GR"/>
          </w:rPr>
          <w:delText>η ενεργοποίηση</w:delText>
        </w:r>
        <w:r w:rsidR="005C79AC" w:rsidRPr="009F37EC" w:rsidDel="00E474FD">
          <w:rPr>
            <w:sz w:val="24"/>
            <w:szCs w:val="24"/>
            <w:lang w:val="el-GR"/>
          </w:rPr>
          <w:delText xml:space="preserve"> της δεύτερης ομάδας</w:delText>
        </w:r>
        <w:r w:rsidR="00F23F13" w:rsidRPr="00CF1D4B" w:rsidDel="00E474FD">
          <w:rPr>
            <w:sz w:val="24"/>
            <w:szCs w:val="24"/>
            <w:lang w:val="el-GR"/>
          </w:rPr>
          <w:delText xml:space="preserve"> </w:delText>
        </w:r>
        <w:r w:rsidR="00F23F13" w:rsidDel="00E474FD">
          <w:rPr>
            <w:sz w:val="24"/>
            <w:szCs w:val="24"/>
            <w:lang w:val="el-GR"/>
          </w:rPr>
          <w:delText>και της εφεδρικής μονάδας</w:delText>
        </w:r>
        <w:r w:rsidR="00D0051E" w:rsidDel="00E474FD">
          <w:rPr>
            <w:sz w:val="24"/>
            <w:szCs w:val="24"/>
            <w:lang w:val="el-GR"/>
          </w:rPr>
          <w:delText xml:space="preserve"> ψύξης θα γίνεται</w:delText>
        </w:r>
        <w:r w:rsidR="005C79AC" w:rsidRPr="009F37EC" w:rsidDel="00E474FD">
          <w:rPr>
            <w:sz w:val="24"/>
            <w:szCs w:val="24"/>
            <w:lang w:val="el-GR"/>
          </w:rPr>
          <w:delText xml:space="preserve"> χειροκίνητα.</w:delText>
        </w:r>
      </w:del>
    </w:p>
    <w:p w:rsidR="00EE5CE0" w:rsidRPr="009F37EC" w:rsidDel="00E474FD" w:rsidRDefault="005C79AC" w:rsidP="007A182E">
      <w:pPr>
        <w:ind w:left="2127" w:hanging="709"/>
        <w:jc w:val="both"/>
        <w:rPr>
          <w:del w:id="1103" w:author="Καρμίρης Αγγελος" w:date="2020-01-03T10:44:00Z"/>
          <w:sz w:val="24"/>
          <w:szCs w:val="24"/>
          <w:lang w:val="el-GR"/>
        </w:rPr>
      </w:pPr>
      <w:del w:id="1104" w:author="Καρμίρης Αγγελος" w:date="2020-01-03T10:44:00Z">
        <w:r w:rsidRPr="009F37EC" w:rsidDel="00E474FD">
          <w:rPr>
            <w:sz w:val="24"/>
            <w:szCs w:val="24"/>
            <w:lang w:val="el-GR"/>
          </w:rPr>
          <w:delText xml:space="preserve">   </w:delText>
        </w:r>
        <w:r w:rsidR="00EE5CE0" w:rsidRPr="009F37EC" w:rsidDel="00E474FD">
          <w:rPr>
            <w:sz w:val="24"/>
            <w:szCs w:val="24"/>
            <w:lang w:val="el-GR"/>
          </w:rPr>
          <w:tab/>
        </w:r>
      </w:del>
    </w:p>
    <w:p w:rsidR="00F23F13" w:rsidRPr="00F23F13" w:rsidDel="00E474FD" w:rsidRDefault="008340D0" w:rsidP="008340D0">
      <w:pPr>
        <w:tabs>
          <w:tab w:val="left" w:pos="851"/>
        </w:tabs>
        <w:ind w:left="1418" w:hanging="698"/>
        <w:jc w:val="both"/>
        <w:rPr>
          <w:del w:id="1105" w:author="Καρμίρης Αγγελος" w:date="2020-01-03T10:44:00Z"/>
          <w:sz w:val="24"/>
          <w:szCs w:val="24"/>
          <w:lang w:val="el-GR"/>
        </w:rPr>
      </w:pPr>
      <w:del w:id="1106" w:author="Καρμίρης Αγγελος" w:date="2020-01-03T10:44:00Z">
        <w:r w:rsidRPr="009F37EC" w:rsidDel="00E474FD">
          <w:rPr>
            <w:sz w:val="24"/>
            <w:szCs w:val="24"/>
            <w:lang w:val="el-GR"/>
          </w:rPr>
          <w:delText xml:space="preserve">   </w:delText>
        </w:r>
        <w:r w:rsidR="00F23F13" w:rsidDel="00E474FD">
          <w:rPr>
            <w:sz w:val="24"/>
            <w:szCs w:val="24"/>
            <w:lang w:val="el-GR"/>
          </w:rPr>
          <w:delText>ια</w:delText>
        </w:r>
        <w:r w:rsidR="00EE5CE0" w:rsidRPr="009F37EC" w:rsidDel="00E474FD">
          <w:rPr>
            <w:sz w:val="24"/>
            <w:szCs w:val="24"/>
            <w:lang w:val="el-GR"/>
          </w:rPr>
          <w:delText>.</w:delText>
        </w:r>
        <w:r w:rsidR="00EE5CE0" w:rsidRPr="009F37EC" w:rsidDel="00E474FD">
          <w:rPr>
            <w:sz w:val="24"/>
            <w:szCs w:val="24"/>
            <w:lang w:val="el-GR"/>
          </w:rPr>
          <w:tab/>
        </w:r>
        <w:r w:rsidR="007A182E" w:rsidRPr="009F37EC" w:rsidDel="00E474FD">
          <w:rPr>
            <w:sz w:val="24"/>
            <w:szCs w:val="24"/>
            <w:lang w:val="el-GR"/>
          </w:rPr>
          <w:delText>'</w:delText>
        </w:r>
        <w:r w:rsidR="009C4632" w:rsidRPr="009F37EC" w:rsidDel="00E474FD">
          <w:rPr>
            <w:sz w:val="24"/>
            <w:szCs w:val="24"/>
            <w:lang w:val="el-GR"/>
          </w:rPr>
          <w:delText>Όλοι</w:delText>
        </w:r>
        <w:r w:rsidR="007A182E" w:rsidRPr="009F37EC" w:rsidDel="00E474FD">
          <w:rPr>
            <w:sz w:val="24"/>
            <w:szCs w:val="24"/>
            <w:lang w:val="el-GR"/>
          </w:rPr>
          <w:delText xml:space="preserve"> οι κινητήρες των ανεμιστήρων και των αντλιών πρέπει να είναι τύπου κλωβού, τριών φάσεων </w:delText>
        </w:r>
        <w:r w:rsidR="00B44A71" w:rsidDel="00E474FD">
          <w:rPr>
            <w:sz w:val="24"/>
            <w:szCs w:val="24"/>
            <w:lang w:val="el-GR"/>
          </w:rPr>
          <w:delText>40</w:delText>
        </w:r>
        <w:r w:rsidR="007A182E" w:rsidRPr="009F37EC" w:rsidDel="00E474FD">
          <w:rPr>
            <w:sz w:val="24"/>
            <w:szCs w:val="24"/>
            <w:lang w:val="el-GR"/>
          </w:rPr>
          <w:delText>0</w:delText>
        </w:r>
        <w:r w:rsidR="007A182E" w:rsidRPr="009F37EC" w:rsidDel="00E474FD">
          <w:rPr>
            <w:sz w:val="24"/>
            <w:szCs w:val="24"/>
          </w:rPr>
          <w:delText>V</w:delText>
        </w:r>
        <w:r w:rsidR="007A182E" w:rsidRPr="009F37EC" w:rsidDel="00E474FD">
          <w:rPr>
            <w:sz w:val="24"/>
            <w:szCs w:val="24"/>
            <w:lang w:val="el-GR"/>
          </w:rPr>
          <w:delText xml:space="preserve"> </w:delText>
        </w:r>
        <w:r w:rsidR="007A182E" w:rsidRPr="009F37EC" w:rsidDel="00E474FD">
          <w:rPr>
            <w:sz w:val="24"/>
            <w:szCs w:val="24"/>
          </w:rPr>
          <w:delText>AC</w:delText>
        </w:r>
        <w:r w:rsidR="007A182E" w:rsidRPr="009F37EC" w:rsidDel="00E474FD">
          <w:rPr>
            <w:sz w:val="24"/>
            <w:szCs w:val="24"/>
            <w:lang w:val="el-GR"/>
          </w:rPr>
          <w:delText>, κλειστού  τύπου.</w:delText>
        </w:r>
        <w:r w:rsidR="00B44A71" w:rsidDel="00E474FD">
          <w:rPr>
            <w:sz w:val="24"/>
            <w:szCs w:val="24"/>
            <w:lang w:val="el-GR"/>
          </w:rPr>
          <w:delText xml:space="preserve"> </w:delText>
        </w:r>
        <w:r w:rsidR="00F23F13" w:rsidDel="00E474FD">
          <w:rPr>
            <w:sz w:val="24"/>
            <w:szCs w:val="24"/>
            <w:lang w:val="el-GR"/>
          </w:rPr>
          <w:delText>Στον πίνακα</w:delText>
        </w:r>
        <w:r w:rsidR="00192948" w:rsidRPr="00CF1D4B" w:rsidDel="00E474FD">
          <w:rPr>
            <w:sz w:val="24"/>
            <w:szCs w:val="24"/>
            <w:lang w:val="el-GR"/>
          </w:rPr>
          <w:delText xml:space="preserve"> </w:delText>
        </w:r>
        <w:r w:rsidR="00192948" w:rsidDel="00E474FD">
          <w:rPr>
            <w:sz w:val="24"/>
            <w:szCs w:val="24"/>
            <w:lang w:val="el-GR"/>
          </w:rPr>
          <w:delText>ελέγχου</w:delText>
        </w:r>
        <w:r w:rsidR="00F23F13" w:rsidDel="00E474FD">
          <w:rPr>
            <w:sz w:val="24"/>
            <w:szCs w:val="24"/>
            <w:lang w:val="el-GR"/>
          </w:rPr>
          <w:delText xml:space="preserve"> θα περιλαμβάνεται ένας ηλεκτρονόμος επιτήρησης τάσης και ακολουθίας φάσεων, ο οποίος θα απαγορεύει τη λειτουργία των κινητήρων σε περίπτωση ακατάλληλης τάσης τροφοδοσίας. Ο ηλεκτρονόμος θα παρέχει σήμανση σφάλματος με επαφή ελεύθερη τάσης, κατάλληλης για 220 </w:delText>
        </w:r>
        <w:r w:rsidR="00F23F13" w:rsidDel="00E474FD">
          <w:rPr>
            <w:sz w:val="24"/>
            <w:szCs w:val="24"/>
          </w:rPr>
          <w:delText>V</w:delText>
        </w:r>
        <w:r w:rsidR="00F23F13" w:rsidRPr="00CF1D4B" w:rsidDel="00E474FD">
          <w:rPr>
            <w:sz w:val="24"/>
            <w:szCs w:val="24"/>
            <w:lang w:val="el-GR"/>
          </w:rPr>
          <w:delText xml:space="preserve"> </w:delText>
        </w:r>
        <w:r w:rsidR="00F23F13" w:rsidDel="00E474FD">
          <w:rPr>
            <w:sz w:val="24"/>
            <w:szCs w:val="24"/>
          </w:rPr>
          <w:delText>DC</w:delText>
        </w:r>
        <w:r w:rsidR="00F23F13" w:rsidDel="00E474FD">
          <w:rPr>
            <w:sz w:val="24"/>
            <w:szCs w:val="24"/>
            <w:lang w:val="el-GR"/>
          </w:rPr>
          <w:delText>, 0.5Α</w:delText>
        </w:r>
        <w:r w:rsidR="00F23F13" w:rsidRPr="00CF1D4B" w:rsidDel="00E474FD">
          <w:rPr>
            <w:sz w:val="24"/>
            <w:szCs w:val="24"/>
            <w:lang w:val="el-GR"/>
          </w:rPr>
          <w:delText xml:space="preserve">. </w:delText>
        </w:r>
      </w:del>
    </w:p>
    <w:p w:rsidR="007A182E" w:rsidRPr="00B44A71" w:rsidDel="00E474FD" w:rsidRDefault="00F23F13" w:rsidP="008340D0">
      <w:pPr>
        <w:tabs>
          <w:tab w:val="left" w:pos="851"/>
        </w:tabs>
        <w:ind w:left="1418" w:hanging="698"/>
        <w:jc w:val="both"/>
        <w:rPr>
          <w:del w:id="1107" w:author="Καρμίρης Αγγελος" w:date="2020-01-03T10:44:00Z"/>
          <w:sz w:val="24"/>
          <w:szCs w:val="24"/>
          <w:lang w:val="el-GR"/>
        </w:rPr>
      </w:pPr>
      <w:del w:id="1108" w:author="Καρμίρης Αγγελος" w:date="2020-01-03T10:44:00Z">
        <w:r w:rsidDel="00E474FD">
          <w:rPr>
            <w:sz w:val="24"/>
            <w:szCs w:val="24"/>
            <w:lang w:val="el-GR"/>
          </w:rPr>
          <w:tab/>
        </w:r>
        <w:r w:rsidDel="00E474FD">
          <w:rPr>
            <w:sz w:val="24"/>
            <w:szCs w:val="24"/>
            <w:lang w:val="el-GR"/>
          </w:rPr>
          <w:tab/>
        </w:r>
        <w:r w:rsidR="00B44A71" w:rsidDel="00E474FD">
          <w:rPr>
            <w:sz w:val="24"/>
            <w:szCs w:val="24"/>
            <w:lang w:val="el-GR"/>
          </w:rPr>
          <w:delText>Η τάση ελέγχου</w:delText>
        </w:r>
        <w:r w:rsidDel="00E474FD">
          <w:rPr>
            <w:sz w:val="24"/>
            <w:szCs w:val="24"/>
            <w:lang w:val="el-GR"/>
          </w:rPr>
          <w:delText xml:space="preserve"> του συστήματος ψύξης</w:delText>
        </w:r>
        <w:r w:rsidR="00B44A71" w:rsidDel="00E474FD">
          <w:rPr>
            <w:sz w:val="24"/>
            <w:szCs w:val="24"/>
            <w:lang w:val="el-GR"/>
          </w:rPr>
          <w:delText xml:space="preserve"> θα είναι 2</w:delText>
        </w:r>
        <w:r w:rsidR="009C4632" w:rsidRPr="009C4632" w:rsidDel="00E474FD">
          <w:rPr>
            <w:sz w:val="24"/>
            <w:szCs w:val="24"/>
            <w:lang w:val="el-GR"/>
          </w:rPr>
          <w:delText>3</w:delText>
        </w:r>
        <w:r w:rsidR="00B44A71" w:rsidDel="00E474FD">
          <w:rPr>
            <w:sz w:val="24"/>
            <w:szCs w:val="24"/>
            <w:lang w:val="el-GR"/>
          </w:rPr>
          <w:delText xml:space="preserve">0 </w:delText>
        </w:r>
        <w:r w:rsidR="00B44A71" w:rsidDel="00E474FD">
          <w:rPr>
            <w:sz w:val="24"/>
            <w:szCs w:val="24"/>
          </w:rPr>
          <w:delText>V</w:delText>
        </w:r>
        <w:r w:rsidR="00B44A71" w:rsidRPr="004F609D" w:rsidDel="00E474FD">
          <w:rPr>
            <w:sz w:val="24"/>
            <w:szCs w:val="24"/>
            <w:lang w:val="el-GR"/>
          </w:rPr>
          <w:delText xml:space="preserve"> </w:delText>
        </w:r>
        <w:r w:rsidR="009C4632" w:rsidDel="00E474FD">
          <w:rPr>
            <w:sz w:val="24"/>
            <w:szCs w:val="24"/>
          </w:rPr>
          <w:delText>A</w:delText>
        </w:r>
        <w:r w:rsidR="00B44A71" w:rsidDel="00E474FD">
          <w:rPr>
            <w:sz w:val="24"/>
            <w:szCs w:val="24"/>
          </w:rPr>
          <w:delText>C</w:delText>
        </w:r>
        <w:r w:rsidR="00B44A71" w:rsidRPr="004F609D" w:rsidDel="00E474FD">
          <w:rPr>
            <w:sz w:val="24"/>
            <w:szCs w:val="24"/>
            <w:lang w:val="el-GR"/>
          </w:rPr>
          <w:delText xml:space="preserve">. </w:delText>
        </w:r>
        <w:r w:rsidR="00B44A71" w:rsidDel="00E474FD">
          <w:rPr>
            <w:sz w:val="24"/>
            <w:szCs w:val="24"/>
            <w:lang w:val="el-GR"/>
          </w:rPr>
          <w:delText>Η σήμανση θα υλοποιείται με επαφές ελεύθερες τάσης.</w:delText>
        </w:r>
      </w:del>
    </w:p>
    <w:p w:rsidR="00A9238B" w:rsidRPr="009F37EC" w:rsidDel="00E474FD" w:rsidRDefault="00A9238B" w:rsidP="00EE5CE0">
      <w:pPr>
        <w:ind w:left="2127" w:hanging="709"/>
        <w:jc w:val="both"/>
        <w:rPr>
          <w:del w:id="1109" w:author="Καρμίρης Αγγελος" w:date="2020-01-03T10:44:00Z"/>
          <w:sz w:val="24"/>
          <w:szCs w:val="24"/>
          <w:lang w:val="el-GR"/>
        </w:rPr>
      </w:pPr>
    </w:p>
    <w:p w:rsidR="00EE5CE0" w:rsidRPr="009F37EC" w:rsidDel="00E474FD" w:rsidRDefault="008340D0" w:rsidP="008340D0">
      <w:pPr>
        <w:ind w:left="1418" w:hanging="567"/>
        <w:jc w:val="both"/>
        <w:rPr>
          <w:del w:id="1110" w:author="Καρμίρης Αγγελος" w:date="2020-01-03T10:44:00Z"/>
          <w:sz w:val="24"/>
          <w:szCs w:val="24"/>
          <w:lang w:val="el-GR"/>
        </w:rPr>
      </w:pPr>
      <w:del w:id="1111" w:author="Καρμίρης Αγγελος" w:date="2020-01-03T10:44:00Z">
        <w:r w:rsidRPr="009F37EC" w:rsidDel="00E474FD">
          <w:rPr>
            <w:sz w:val="24"/>
            <w:szCs w:val="24"/>
            <w:lang w:val="el-GR"/>
          </w:rPr>
          <w:delText xml:space="preserve"> </w:delText>
        </w:r>
        <w:r w:rsidR="00F23F13" w:rsidDel="00E474FD">
          <w:rPr>
            <w:sz w:val="24"/>
            <w:szCs w:val="24"/>
            <w:lang w:val="el-GR"/>
          </w:rPr>
          <w:delText>ιβ</w:delText>
        </w:r>
        <w:r w:rsidR="002C7F9C" w:rsidRPr="009F37EC" w:rsidDel="00E474FD">
          <w:rPr>
            <w:sz w:val="24"/>
            <w:szCs w:val="24"/>
            <w:lang w:val="el-GR"/>
          </w:rPr>
          <w:delText>.</w:delText>
        </w:r>
        <w:r w:rsidR="007A182E" w:rsidRPr="009F37EC" w:rsidDel="00E474FD">
          <w:rPr>
            <w:sz w:val="24"/>
            <w:szCs w:val="24"/>
            <w:lang w:val="el-GR"/>
          </w:rPr>
          <w:tab/>
        </w:r>
        <w:r w:rsidR="00EE5CE0" w:rsidRPr="009F37EC" w:rsidDel="00E474FD">
          <w:rPr>
            <w:sz w:val="24"/>
            <w:szCs w:val="24"/>
            <w:lang w:val="el-GR"/>
          </w:rPr>
          <w:delText>'</w:delText>
        </w:r>
        <w:r w:rsidR="009C4632" w:rsidDel="00E474FD">
          <w:rPr>
            <w:sz w:val="24"/>
            <w:szCs w:val="24"/>
            <w:lang w:val="el-GR"/>
          </w:rPr>
          <w:delText>Ό</w:delText>
        </w:r>
        <w:r w:rsidR="009C4632" w:rsidRPr="009F37EC" w:rsidDel="00E474FD">
          <w:rPr>
            <w:sz w:val="24"/>
            <w:szCs w:val="24"/>
            <w:lang w:val="el-GR"/>
          </w:rPr>
          <w:delText>λος</w:delText>
        </w:r>
        <w:r w:rsidR="00EE5CE0" w:rsidRPr="009F37EC" w:rsidDel="00E474FD">
          <w:rPr>
            <w:sz w:val="24"/>
            <w:szCs w:val="24"/>
            <w:lang w:val="el-GR"/>
          </w:rPr>
          <w:delText xml:space="preserve"> ο απαραίτητο</w:delText>
        </w:r>
        <w:r w:rsidR="00460063" w:rsidRPr="009F37EC" w:rsidDel="00E474FD">
          <w:rPr>
            <w:sz w:val="24"/>
            <w:szCs w:val="24"/>
            <w:lang w:val="el-GR"/>
          </w:rPr>
          <w:delText>ς</w:delText>
        </w:r>
        <w:r w:rsidR="00EE5CE0" w:rsidRPr="009F37EC" w:rsidDel="00E474FD">
          <w:rPr>
            <w:sz w:val="24"/>
            <w:szCs w:val="24"/>
            <w:lang w:val="el-GR"/>
          </w:rPr>
          <w:delText xml:space="preserve"> </w:delText>
        </w:r>
        <w:r w:rsidR="00460063" w:rsidRPr="009F37EC" w:rsidDel="00E474FD">
          <w:rPr>
            <w:sz w:val="24"/>
            <w:szCs w:val="24"/>
            <w:lang w:val="el-GR"/>
          </w:rPr>
          <w:delText>εξοπλισμός αυτοματισμού</w:delText>
        </w:r>
        <w:r w:rsidR="00EE5CE0" w:rsidRPr="009F37EC" w:rsidDel="00E474FD">
          <w:rPr>
            <w:sz w:val="24"/>
            <w:szCs w:val="24"/>
            <w:lang w:val="el-GR"/>
          </w:rPr>
          <w:delText xml:space="preserve"> για το σύστημα ψύξεως πρέπει να είναι </w:delText>
        </w:r>
        <w:r w:rsidR="00460063" w:rsidRPr="009F37EC" w:rsidDel="00E474FD">
          <w:rPr>
            <w:sz w:val="24"/>
            <w:szCs w:val="24"/>
            <w:lang w:val="el-GR"/>
          </w:rPr>
          <w:delText>εντός</w:delText>
        </w:r>
        <w:r w:rsidR="00EE5CE0" w:rsidRPr="009F37EC" w:rsidDel="00E474FD">
          <w:rPr>
            <w:sz w:val="24"/>
            <w:szCs w:val="24"/>
            <w:lang w:val="el-GR"/>
          </w:rPr>
          <w:delText xml:space="preserve"> μεταλλικ</w:delText>
        </w:r>
        <w:r w:rsidR="00460063" w:rsidRPr="009F37EC" w:rsidDel="00E474FD">
          <w:rPr>
            <w:sz w:val="24"/>
            <w:szCs w:val="24"/>
            <w:lang w:val="el-GR"/>
          </w:rPr>
          <w:delText>ού</w:delText>
        </w:r>
        <w:r w:rsidR="00EE5CE0" w:rsidRPr="009F37EC" w:rsidDel="00E474FD">
          <w:rPr>
            <w:sz w:val="24"/>
            <w:szCs w:val="24"/>
            <w:lang w:val="el-GR"/>
          </w:rPr>
          <w:delText xml:space="preserve"> πίνακα</w:delText>
        </w:r>
        <w:r w:rsidR="00192948" w:rsidDel="00E474FD">
          <w:rPr>
            <w:sz w:val="24"/>
            <w:szCs w:val="24"/>
            <w:lang w:val="el-GR"/>
          </w:rPr>
          <w:delText xml:space="preserve"> ελέγχου</w:delText>
        </w:r>
        <w:r w:rsidR="00EE5CE0" w:rsidRPr="009F37EC" w:rsidDel="00E474FD">
          <w:rPr>
            <w:sz w:val="24"/>
            <w:szCs w:val="24"/>
            <w:lang w:val="el-GR"/>
          </w:rPr>
          <w:delText xml:space="preserve"> </w:delText>
        </w:r>
        <w:r w:rsidR="00460063" w:rsidRPr="009F37EC" w:rsidDel="00E474FD">
          <w:rPr>
            <w:sz w:val="24"/>
            <w:szCs w:val="24"/>
            <w:lang w:val="el-GR"/>
          </w:rPr>
          <w:delText xml:space="preserve">κλάσεως προστασίας </w:delText>
        </w:r>
        <w:r w:rsidR="00E61C72" w:rsidRPr="009F37EC" w:rsidDel="00E474FD">
          <w:rPr>
            <w:sz w:val="24"/>
            <w:szCs w:val="24"/>
            <w:lang w:val="el-GR"/>
          </w:rPr>
          <w:delText>(</w:delText>
        </w:r>
        <w:r w:rsidR="00E61C72" w:rsidRPr="009F37EC" w:rsidDel="00E474FD">
          <w:rPr>
            <w:sz w:val="24"/>
            <w:szCs w:val="24"/>
          </w:rPr>
          <w:delText>IP</w:delText>
        </w:r>
        <w:r w:rsidR="00E61C72" w:rsidRPr="009F37EC" w:rsidDel="00E474FD">
          <w:rPr>
            <w:sz w:val="24"/>
            <w:szCs w:val="24"/>
            <w:lang w:val="el-GR"/>
          </w:rPr>
          <w:delText>5</w:delText>
        </w:r>
        <w:r w:rsidR="008625E8" w:rsidRPr="009F37EC" w:rsidDel="00E474FD">
          <w:rPr>
            <w:sz w:val="24"/>
            <w:szCs w:val="24"/>
            <w:lang w:val="el-GR"/>
          </w:rPr>
          <w:delText>5</w:delText>
        </w:r>
        <w:r w:rsidR="00E61C72" w:rsidRPr="009F37EC" w:rsidDel="00E474FD">
          <w:rPr>
            <w:sz w:val="24"/>
            <w:szCs w:val="24"/>
            <w:lang w:val="el-GR"/>
          </w:rPr>
          <w:delText>)</w:delText>
        </w:r>
        <w:r w:rsidR="0000355F" w:rsidRPr="009F37EC" w:rsidDel="00E474FD">
          <w:rPr>
            <w:sz w:val="24"/>
            <w:szCs w:val="24"/>
            <w:lang w:val="el-GR"/>
          </w:rPr>
          <w:delText xml:space="preserve">, </w:delText>
        </w:r>
        <w:r w:rsidR="00EE5CE0" w:rsidRPr="009F37EC" w:rsidDel="00E474FD">
          <w:rPr>
            <w:sz w:val="24"/>
            <w:szCs w:val="24"/>
            <w:lang w:val="el-GR"/>
          </w:rPr>
          <w:delText xml:space="preserve">ο οποίος θα βρίσκεται πάνω </w:delText>
        </w:r>
        <w:r w:rsidR="00192948" w:rsidDel="00E474FD">
          <w:rPr>
            <w:sz w:val="24"/>
            <w:szCs w:val="24"/>
            <w:lang w:val="el-GR"/>
          </w:rPr>
          <w:delText xml:space="preserve">στον </w:delText>
        </w:r>
        <w:r w:rsidR="00EE5CE0" w:rsidRPr="009F37EC" w:rsidDel="00E474FD">
          <w:rPr>
            <w:sz w:val="24"/>
            <w:szCs w:val="24"/>
            <w:lang w:val="el-GR"/>
          </w:rPr>
          <w:delText>αυτομετασχηματιστή.</w:delText>
        </w:r>
        <w:r w:rsidR="00460063" w:rsidRPr="009F37EC" w:rsidDel="00E474FD">
          <w:rPr>
            <w:sz w:val="24"/>
            <w:szCs w:val="24"/>
            <w:lang w:val="el-GR"/>
          </w:rPr>
          <w:delText xml:space="preserve"> </w:delText>
        </w:r>
      </w:del>
    </w:p>
    <w:p w:rsidR="00192948" w:rsidRPr="009F37EC" w:rsidDel="00E474FD" w:rsidRDefault="00192948" w:rsidP="00192948">
      <w:pPr>
        <w:ind w:left="2127" w:hanging="709"/>
        <w:jc w:val="both"/>
        <w:rPr>
          <w:del w:id="1112" w:author="Καρμίρης Αγγελος" w:date="2020-01-03T10:44:00Z"/>
          <w:sz w:val="24"/>
          <w:szCs w:val="24"/>
          <w:lang w:val="el-GR"/>
        </w:rPr>
      </w:pPr>
    </w:p>
    <w:p w:rsidR="00192948" w:rsidRPr="001C60C5" w:rsidDel="00E474FD" w:rsidRDefault="00192948" w:rsidP="00192948">
      <w:pPr>
        <w:ind w:left="1418" w:hanging="567"/>
        <w:jc w:val="both"/>
        <w:rPr>
          <w:del w:id="1113" w:author="Καρμίρης Αγγελος" w:date="2020-01-03T10:44:00Z"/>
          <w:sz w:val="24"/>
          <w:szCs w:val="24"/>
          <w:lang w:val="el-GR"/>
        </w:rPr>
      </w:pPr>
      <w:del w:id="1114" w:author="Καρμίρης Αγγελος" w:date="2020-01-03T10:44:00Z">
        <w:r w:rsidRPr="009F37EC" w:rsidDel="00E474FD">
          <w:rPr>
            <w:sz w:val="24"/>
            <w:szCs w:val="24"/>
            <w:lang w:val="el-GR"/>
          </w:rPr>
          <w:delText xml:space="preserve"> </w:delText>
        </w:r>
        <w:r w:rsidDel="00E474FD">
          <w:rPr>
            <w:sz w:val="24"/>
            <w:szCs w:val="24"/>
            <w:lang w:val="el-GR"/>
          </w:rPr>
          <w:delText>ιγ</w:delText>
        </w:r>
        <w:r w:rsidRPr="009F37EC" w:rsidDel="00E474FD">
          <w:rPr>
            <w:sz w:val="24"/>
            <w:szCs w:val="24"/>
            <w:lang w:val="el-GR"/>
          </w:rPr>
          <w:delText>.</w:delText>
        </w:r>
        <w:r w:rsidRPr="009F37EC" w:rsidDel="00E474FD">
          <w:rPr>
            <w:sz w:val="24"/>
            <w:szCs w:val="24"/>
            <w:lang w:val="el-GR"/>
          </w:rPr>
          <w:tab/>
        </w:r>
        <w:r w:rsidR="001C60C5" w:rsidDel="00E474FD">
          <w:rPr>
            <w:sz w:val="24"/>
            <w:szCs w:val="24"/>
            <w:lang w:val="el-GR"/>
          </w:rPr>
          <w:delText>Ο ίδιος πίνακας ελέγχου θα χρησιμοποιείται επίσης ως πίνακας</w:delText>
        </w:r>
        <w:r w:rsidR="00F30F89" w:rsidDel="00E474FD">
          <w:rPr>
            <w:sz w:val="24"/>
            <w:szCs w:val="24"/>
            <w:lang w:val="el-GR"/>
          </w:rPr>
          <w:delText xml:space="preserve"> διακλάδωσης</w:delText>
        </w:r>
        <w:r w:rsidR="001C60C5" w:rsidDel="00E474FD">
          <w:rPr>
            <w:sz w:val="24"/>
            <w:szCs w:val="24"/>
            <w:lang w:val="el-GR"/>
          </w:rPr>
          <w:delText xml:space="preserve"> για τη σύνδεση όλης της καλωδίωσης ελέγχου προς τις διάφορες συσκευές, οι οποίες είναι τοποθετημένες στον αυτομετασχηματιστή (</w:delText>
        </w:r>
        <w:r w:rsidR="001C60C5" w:rsidDel="00E474FD">
          <w:rPr>
            <w:sz w:val="24"/>
            <w:szCs w:val="24"/>
          </w:rPr>
          <w:delText>OLTC</w:delText>
        </w:r>
        <w:r w:rsidR="001C60C5" w:rsidRPr="00CF1D4B" w:rsidDel="00E474FD">
          <w:rPr>
            <w:sz w:val="24"/>
            <w:szCs w:val="24"/>
            <w:lang w:val="el-GR"/>
          </w:rPr>
          <w:delText xml:space="preserve">, </w:delText>
        </w:r>
        <w:r w:rsidR="001C60C5" w:rsidDel="00E474FD">
          <w:rPr>
            <w:sz w:val="24"/>
            <w:szCs w:val="24"/>
          </w:rPr>
          <w:delText>Buchholz</w:delText>
        </w:r>
        <w:r w:rsidR="001C60C5" w:rsidRPr="00CF1D4B" w:rsidDel="00E474FD">
          <w:rPr>
            <w:sz w:val="24"/>
            <w:szCs w:val="24"/>
            <w:lang w:val="el-GR"/>
          </w:rPr>
          <w:delText xml:space="preserve">, </w:delText>
        </w:r>
        <w:r w:rsidR="001C60C5" w:rsidDel="00E474FD">
          <w:rPr>
            <w:sz w:val="24"/>
            <w:szCs w:val="24"/>
            <w:lang w:val="el-GR"/>
          </w:rPr>
          <w:delText>θερμόμετρα, κλπ), εξαιρώντας το σύστημα αποφυγής έκρηξης και φωτιάς.</w:delText>
        </w:r>
      </w:del>
    </w:p>
    <w:p w:rsidR="005C79AC" w:rsidRPr="009F37EC" w:rsidDel="00E474FD" w:rsidRDefault="005C79AC" w:rsidP="00EE5CE0">
      <w:pPr>
        <w:ind w:left="2127" w:hanging="687"/>
        <w:jc w:val="both"/>
        <w:rPr>
          <w:del w:id="1115" w:author="Καρμίρης Αγγελος" w:date="2020-01-03T10:44:00Z"/>
          <w:b/>
          <w:bCs/>
          <w:sz w:val="24"/>
          <w:szCs w:val="24"/>
          <w:lang w:val="el-GR"/>
        </w:rPr>
      </w:pPr>
    </w:p>
    <w:p w:rsidR="00EE5CE0" w:rsidRPr="009F37EC" w:rsidDel="00E474FD" w:rsidRDefault="00353427" w:rsidP="00EE5CE0">
      <w:pPr>
        <w:ind w:firstLine="720"/>
        <w:jc w:val="both"/>
        <w:rPr>
          <w:del w:id="1116" w:author="Καρμίρης Αγγελος" w:date="2020-01-03T10:44:00Z"/>
          <w:b/>
          <w:bCs/>
          <w:sz w:val="24"/>
          <w:szCs w:val="24"/>
          <w:lang w:val="el-GR"/>
        </w:rPr>
      </w:pPr>
      <w:del w:id="1117" w:author="Καρμίρης Αγγελος" w:date="2020-01-03T10:44:00Z">
        <w:r w:rsidRPr="009F37EC" w:rsidDel="00E474FD">
          <w:rPr>
            <w:b/>
            <w:bCs/>
            <w:sz w:val="24"/>
            <w:szCs w:val="24"/>
            <w:lang w:val="el-GR"/>
          </w:rPr>
          <w:delText>2</w:delText>
        </w:r>
        <w:r w:rsidR="00EE5CE0" w:rsidRPr="009F37EC" w:rsidDel="00E474FD">
          <w:rPr>
            <w:b/>
            <w:bCs/>
            <w:sz w:val="24"/>
            <w:szCs w:val="24"/>
            <w:lang w:val="el-GR"/>
          </w:rPr>
          <w:delText>.</w:delText>
        </w:r>
        <w:r w:rsidR="00EE5CE0" w:rsidRPr="009F37EC" w:rsidDel="00E474FD">
          <w:rPr>
            <w:b/>
            <w:bCs/>
            <w:sz w:val="24"/>
            <w:szCs w:val="24"/>
            <w:lang w:val="el-GR"/>
          </w:rPr>
          <w:tab/>
        </w:r>
        <w:r w:rsidR="00460063" w:rsidRPr="009F37EC" w:rsidDel="00E474FD">
          <w:rPr>
            <w:b/>
            <w:bCs/>
            <w:sz w:val="24"/>
            <w:szCs w:val="24"/>
            <w:u w:val="single"/>
            <w:lang w:val="el-GR"/>
          </w:rPr>
          <w:delText>Κέλυφος</w:delText>
        </w:r>
        <w:r w:rsidR="007B097F" w:rsidRPr="00CF1D4B" w:rsidDel="00E474FD">
          <w:rPr>
            <w:b/>
            <w:bCs/>
            <w:sz w:val="24"/>
            <w:szCs w:val="24"/>
            <w:u w:val="single"/>
            <w:lang w:val="el-GR"/>
          </w:rPr>
          <w:delText xml:space="preserve"> (</w:delText>
        </w:r>
        <w:r w:rsidR="007B097F" w:rsidDel="00E474FD">
          <w:rPr>
            <w:b/>
            <w:bCs/>
            <w:sz w:val="24"/>
            <w:szCs w:val="24"/>
            <w:u w:val="single"/>
            <w:lang w:val="el-GR"/>
          </w:rPr>
          <w:delText>δοχείο)</w:delText>
        </w:r>
        <w:r w:rsidR="001B31F3" w:rsidRPr="009F37EC" w:rsidDel="00E474FD">
          <w:rPr>
            <w:b/>
            <w:bCs/>
            <w:sz w:val="24"/>
            <w:szCs w:val="24"/>
            <w:u w:val="single"/>
            <w:lang w:val="el-GR"/>
          </w:rPr>
          <w:delText xml:space="preserve"> Αυτομετασχηματιστή</w:delText>
        </w:r>
        <w:r w:rsidR="00EE5CE0" w:rsidRPr="009F37EC" w:rsidDel="00E474FD">
          <w:rPr>
            <w:b/>
            <w:bCs/>
            <w:sz w:val="24"/>
            <w:szCs w:val="24"/>
            <w:lang w:val="el-GR"/>
          </w:rPr>
          <w:delText>.</w:delText>
        </w:r>
      </w:del>
    </w:p>
    <w:p w:rsidR="00B45ECE" w:rsidRPr="009F37EC" w:rsidDel="00E474FD" w:rsidRDefault="00B45ECE" w:rsidP="00EE5CE0">
      <w:pPr>
        <w:ind w:firstLine="720"/>
        <w:jc w:val="both"/>
        <w:rPr>
          <w:del w:id="1118" w:author="Καρμίρης Αγγελος" w:date="2020-01-03T10:44:00Z"/>
          <w:b/>
          <w:bCs/>
          <w:sz w:val="24"/>
          <w:szCs w:val="24"/>
          <w:lang w:val="el-GR"/>
        </w:rPr>
      </w:pPr>
    </w:p>
    <w:p w:rsidR="00EE5CE0" w:rsidRPr="009F37EC" w:rsidDel="00E474FD" w:rsidRDefault="00460063" w:rsidP="00A32737">
      <w:pPr>
        <w:ind w:left="1418" w:hanging="425"/>
        <w:jc w:val="both"/>
        <w:rPr>
          <w:del w:id="1119" w:author="Καρμίρης Αγγελος" w:date="2020-01-03T10:44:00Z"/>
          <w:sz w:val="24"/>
          <w:szCs w:val="24"/>
          <w:lang w:val="el-GR"/>
        </w:rPr>
      </w:pPr>
      <w:del w:id="1120" w:author="Καρμίρης Αγγελος" w:date="2020-01-03T10:44:00Z">
        <w:r w:rsidRPr="009F37EC" w:rsidDel="00E474FD">
          <w:rPr>
            <w:sz w:val="24"/>
            <w:szCs w:val="24"/>
            <w:lang w:val="el-GR"/>
          </w:rPr>
          <w:delText>α.</w:delText>
        </w:r>
        <w:r w:rsidR="00A32737" w:rsidRPr="00A32737" w:rsidDel="00E474FD">
          <w:rPr>
            <w:sz w:val="24"/>
            <w:szCs w:val="24"/>
            <w:lang w:val="el-GR"/>
          </w:rPr>
          <w:tab/>
        </w:r>
        <w:r w:rsidR="00EE5CE0" w:rsidRPr="009F37EC" w:rsidDel="00E474FD">
          <w:rPr>
            <w:sz w:val="24"/>
            <w:szCs w:val="24"/>
            <w:lang w:val="el-GR"/>
          </w:rPr>
          <w:delText>Το</w:delText>
        </w:r>
        <w:r w:rsidRPr="009F37EC" w:rsidDel="00E474FD">
          <w:rPr>
            <w:sz w:val="24"/>
            <w:szCs w:val="24"/>
            <w:lang w:val="el-GR"/>
          </w:rPr>
          <w:delText xml:space="preserve"> </w:delText>
        </w:r>
        <w:r w:rsidR="007B097F" w:rsidDel="00E474FD">
          <w:rPr>
            <w:sz w:val="24"/>
            <w:szCs w:val="24"/>
            <w:lang w:val="el-GR"/>
          </w:rPr>
          <w:delText>δοχείο</w:delText>
        </w:r>
        <w:r w:rsidR="007B097F" w:rsidRPr="009F37EC" w:rsidDel="00E474FD">
          <w:rPr>
            <w:sz w:val="24"/>
            <w:szCs w:val="24"/>
            <w:lang w:val="el-GR"/>
          </w:rPr>
          <w:delText xml:space="preserve"> </w:delText>
        </w:r>
        <w:r w:rsidR="00EE5CE0" w:rsidRPr="009F37EC" w:rsidDel="00E474FD">
          <w:rPr>
            <w:sz w:val="24"/>
            <w:szCs w:val="24"/>
            <w:lang w:val="el-GR"/>
          </w:rPr>
          <w:delText>του αυτομετασχηματιστή θα είναι τύπου καμπάνας (BELL</w:delText>
        </w:r>
        <w:r w:rsidR="00A9238B" w:rsidRPr="009F37EC" w:rsidDel="00E474FD">
          <w:rPr>
            <w:sz w:val="24"/>
            <w:szCs w:val="24"/>
            <w:lang w:val="el-GR"/>
          </w:rPr>
          <w:delText xml:space="preserve"> </w:delText>
        </w:r>
        <w:r w:rsidR="008625E8" w:rsidRPr="00A32737" w:rsidDel="00E474FD">
          <w:rPr>
            <w:sz w:val="24"/>
            <w:szCs w:val="24"/>
            <w:lang w:val="el-GR"/>
          </w:rPr>
          <w:delText>type</w:delText>
        </w:r>
        <w:r w:rsidR="00EE5CE0" w:rsidRPr="009F37EC" w:rsidDel="00E474FD">
          <w:rPr>
            <w:sz w:val="24"/>
            <w:szCs w:val="24"/>
            <w:lang w:val="el-GR"/>
          </w:rPr>
          <w:delText>)</w:delText>
        </w:r>
        <w:r w:rsidR="00520B4E" w:rsidRPr="009F37EC" w:rsidDel="00E474FD">
          <w:rPr>
            <w:sz w:val="24"/>
            <w:szCs w:val="24"/>
            <w:lang w:val="el-GR"/>
          </w:rPr>
          <w:delText xml:space="preserve"> ή τύπου βιδωτού καλύμματος</w:delText>
        </w:r>
        <w:r w:rsidR="007D6A8D" w:rsidDel="00E474FD">
          <w:rPr>
            <w:sz w:val="24"/>
            <w:szCs w:val="24"/>
            <w:lang w:val="el-GR"/>
          </w:rPr>
          <w:delText xml:space="preserve"> </w:delText>
        </w:r>
        <w:r w:rsidR="007D6A8D" w:rsidRPr="00CF1D4B" w:rsidDel="00E474FD">
          <w:rPr>
            <w:sz w:val="24"/>
            <w:szCs w:val="24"/>
            <w:lang w:val="el-GR"/>
          </w:rPr>
          <w:delText>(</w:delText>
        </w:r>
        <w:r w:rsidR="007D6A8D" w:rsidRPr="00A32737" w:rsidDel="00E474FD">
          <w:rPr>
            <w:sz w:val="24"/>
            <w:szCs w:val="24"/>
            <w:lang w:val="el-GR"/>
          </w:rPr>
          <w:delText>COVER</w:delText>
        </w:r>
        <w:r w:rsidR="007D6A8D" w:rsidRPr="00CF1D4B" w:rsidDel="00E474FD">
          <w:rPr>
            <w:sz w:val="24"/>
            <w:szCs w:val="24"/>
            <w:lang w:val="el-GR"/>
          </w:rPr>
          <w:delText xml:space="preserve"> </w:delText>
        </w:r>
        <w:r w:rsidR="007D6A8D" w:rsidRPr="00A32737" w:rsidDel="00E474FD">
          <w:rPr>
            <w:sz w:val="24"/>
            <w:szCs w:val="24"/>
            <w:lang w:val="el-GR"/>
          </w:rPr>
          <w:delText>BOLTED</w:delText>
        </w:r>
        <w:r w:rsidR="007D6A8D" w:rsidRPr="00CF1D4B" w:rsidDel="00E474FD">
          <w:rPr>
            <w:sz w:val="24"/>
            <w:szCs w:val="24"/>
            <w:lang w:val="el-GR"/>
          </w:rPr>
          <w:delText>)</w:delText>
        </w:r>
        <w:r w:rsidRPr="009F37EC" w:rsidDel="00E474FD">
          <w:rPr>
            <w:sz w:val="24"/>
            <w:szCs w:val="24"/>
            <w:lang w:val="el-GR"/>
          </w:rPr>
          <w:delText xml:space="preserve"> </w:delText>
        </w:r>
        <w:r w:rsidR="00EE5CE0" w:rsidRPr="009F37EC" w:rsidDel="00E474FD">
          <w:rPr>
            <w:sz w:val="24"/>
            <w:szCs w:val="24"/>
            <w:lang w:val="el-GR"/>
          </w:rPr>
          <w:delText>.</w:delText>
        </w:r>
      </w:del>
    </w:p>
    <w:p w:rsidR="00EE5CE0" w:rsidRPr="009F37EC" w:rsidDel="00E474FD" w:rsidRDefault="00431DC9" w:rsidP="00A32737">
      <w:pPr>
        <w:ind w:left="1418" w:hanging="425"/>
        <w:jc w:val="both"/>
        <w:rPr>
          <w:del w:id="1121" w:author="Καρμίρης Αγγελος" w:date="2020-01-03T10:44:00Z"/>
          <w:sz w:val="24"/>
          <w:szCs w:val="24"/>
          <w:lang w:val="el-GR"/>
        </w:rPr>
      </w:pPr>
      <w:del w:id="1122" w:author="Καρμίρης Αγγελος" w:date="2020-01-03T10:44:00Z">
        <w:r w:rsidRPr="009F37EC" w:rsidDel="00E474FD">
          <w:rPr>
            <w:sz w:val="24"/>
            <w:szCs w:val="24"/>
            <w:lang w:val="el-GR"/>
          </w:rPr>
          <w:delText>β.</w:delText>
        </w:r>
        <w:r w:rsidRPr="009F37EC" w:rsidDel="00E474FD">
          <w:rPr>
            <w:sz w:val="24"/>
            <w:szCs w:val="24"/>
            <w:lang w:val="el-GR"/>
          </w:rPr>
          <w:tab/>
        </w:r>
        <w:r w:rsidR="00EE5CE0" w:rsidRPr="009F37EC" w:rsidDel="00E474FD">
          <w:rPr>
            <w:sz w:val="24"/>
            <w:szCs w:val="24"/>
            <w:lang w:val="el-GR"/>
          </w:rPr>
          <w:delText xml:space="preserve">Το </w:delText>
        </w:r>
        <w:r w:rsidR="007B097F" w:rsidDel="00E474FD">
          <w:rPr>
            <w:sz w:val="24"/>
            <w:szCs w:val="24"/>
            <w:lang w:val="el-GR"/>
          </w:rPr>
          <w:delText>δοχείο</w:delText>
        </w:r>
        <w:r w:rsidR="007B097F" w:rsidRPr="009F37EC" w:rsidDel="00E474FD">
          <w:rPr>
            <w:sz w:val="24"/>
            <w:szCs w:val="24"/>
            <w:lang w:val="el-GR"/>
          </w:rPr>
          <w:delText xml:space="preserve"> </w:delText>
        </w:r>
        <w:r w:rsidR="00EE5CE0" w:rsidRPr="009F37EC" w:rsidDel="00E474FD">
          <w:rPr>
            <w:sz w:val="24"/>
            <w:szCs w:val="24"/>
            <w:lang w:val="el-GR"/>
          </w:rPr>
          <w:delText>τύπου καμπάνας θα πρέπει να συνδέεται με τη βάση του αυτομετασχηματιστή με βιδωτή φλάντζα.</w:delText>
        </w:r>
      </w:del>
    </w:p>
    <w:p w:rsidR="00EE5CE0" w:rsidRPr="00A32737" w:rsidDel="00E474FD" w:rsidRDefault="00431DC9" w:rsidP="00A32737">
      <w:pPr>
        <w:ind w:left="1418" w:hanging="425"/>
        <w:jc w:val="both"/>
        <w:rPr>
          <w:del w:id="1123" w:author="Καρμίρης Αγγελος" w:date="2020-01-03T10:44:00Z"/>
          <w:sz w:val="24"/>
          <w:szCs w:val="24"/>
          <w:lang w:val="el-GR"/>
        </w:rPr>
      </w:pPr>
      <w:del w:id="1124" w:author="Καρμίρης Αγγελος" w:date="2020-01-03T10:44:00Z">
        <w:r w:rsidRPr="009F37EC" w:rsidDel="00E474FD">
          <w:rPr>
            <w:sz w:val="24"/>
            <w:szCs w:val="24"/>
            <w:lang w:val="el-GR"/>
          </w:rPr>
          <w:delText>γ.</w:delText>
        </w:r>
        <w:r w:rsidR="00A32737" w:rsidRPr="00A32737" w:rsidDel="00E474FD">
          <w:rPr>
            <w:sz w:val="24"/>
            <w:szCs w:val="24"/>
            <w:lang w:val="el-GR"/>
          </w:rPr>
          <w:tab/>
        </w:r>
        <w:r w:rsidRPr="009F37EC" w:rsidDel="00E474FD">
          <w:rPr>
            <w:sz w:val="24"/>
            <w:szCs w:val="24"/>
            <w:lang w:val="el-GR"/>
          </w:rPr>
          <w:delText xml:space="preserve"> </w:delText>
        </w:r>
        <w:r w:rsidR="00EE5CE0" w:rsidRPr="009F37EC" w:rsidDel="00E474FD">
          <w:rPr>
            <w:sz w:val="24"/>
            <w:szCs w:val="24"/>
            <w:lang w:val="el-GR"/>
          </w:rPr>
          <w:delText>Τ</w:delText>
        </w:r>
        <w:r w:rsidR="009567D5" w:rsidRPr="009F37EC" w:rsidDel="00E474FD">
          <w:rPr>
            <w:sz w:val="24"/>
            <w:szCs w:val="24"/>
            <w:lang w:val="el-GR"/>
          </w:rPr>
          <w:delText xml:space="preserve">ο </w:delText>
        </w:r>
        <w:r w:rsidR="007B097F" w:rsidDel="00E474FD">
          <w:rPr>
            <w:sz w:val="24"/>
            <w:szCs w:val="24"/>
            <w:lang w:val="el-GR"/>
          </w:rPr>
          <w:delText>δοχείο</w:delText>
        </w:r>
        <w:r w:rsidR="007B097F" w:rsidRPr="009F37EC" w:rsidDel="00E474FD">
          <w:rPr>
            <w:sz w:val="24"/>
            <w:szCs w:val="24"/>
            <w:lang w:val="el-GR"/>
          </w:rPr>
          <w:delText xml:space="preserve"> </w:delText>
        </w:r>
        <w:r w:rsidR="00EE5CE0" w:rsidRPr="009F37EC" w:rsidDel="00E474FD">
          <w:rPr>
            <w:sz w:val="24"/>
            <w:szCs w:val="24"/>
            <w:lang w:val="el-GR"/>
          </w:rPr>
          <w:delText xml:space="preserve">του </w:delText>
        </w:r>
        <w:r w:rsidR="00E61C72" w:rsidRPr="009F37EC" w:rsidDel="00E474FD">
          <w:rPr>
            <w:sz w:val="24"/>
            <w:szCs w:val="24"/>
            <w:lang w:val="el-GR"/>
          </w:rPr>
          <w:delText>αυτο</w:delText>
        </w:r>
        <w:r w:rsidR="00EE5CE0" w:rsidRPr="009F37EC" w:rsidDel="00E474FD">
          <w:rPr>
            <w:sz w:val="24"/>
            <w:szCs w:val="24"/>
            <w:lang w:val="el-GR"/>
          </w:rPr>
          <w:delText>μετασχηματιστή θα είναι κατασκευασμέν</w:delText>
        </w:r>
        <w:r w:rsidRPr="009F37EC" w:rsidDel="00E474FD">
          <w:rPr>
            <w:sz w:val="24"/>
            <w:szCs w:val="24"/>
            <w:lang w:val="el-GR"/>
          </w:rPr>
          <w:delText>ο</w:delText>
        </w:r>
        <w:r w:rsidR="00EE5CE0" w:rsidRPr="009F37EC" w:rsidDel="00E474FD">
          <w:rPr>
            <w:sz w:val="24"/>
            <w:szCs w:val="24"/>
            <w:lang w:val="el-GR"/>
          </w:rPr>
          <w:delText xml:space="preserve"> για να </w:delText>
        </w:r>
        <w:r w:rsidRPr="009F37EC" w:rsidDel="00E474FD">
          <w:rPr>
            <w:sz w:val="24"/>
            <w:szCs w:val="24"/>
            <w:lang w:val="el-GR"/>
          </w:rPr>
          <w:tab/>
        </w:r>
        <w:r w:rsidR="00EE5CE0" w:rsidRPr="009F37EC" w:rsidDel="00E474FD">
          <w:rPr>
            <w:sz w:val="24"/>
            <w:szCs w:val="24"/>
            <w:lang w:val="el-GR"/>
          </w:rPr>
          <w:delText>αντέχ</w:delText>
        </w:r>
        <w:r w:rsidRPr="009F37EC" w:rsidDel="00E474FD">
          <w:rPr>
            <w:sz w:val="24"/>
            <w:szCs w:val="24"/>
            <w:lang w:val="el-GR"/>
          </w:rPr>
          <w:delText>ει</w:delText>
        </w:r>
        <w:r w:rsidR="00EE5CE0" w:rsidRPr="009F37EC" w:rsidDel="00E474FD">
          <w:rPr>
            <w:sz w:val="24"/>
            <w:szCs w:val="24"/>
            <w:lang w:val="el-GR"/>
          </w:rPr>
          <w:delText xml:space="preserve"> σε κενό</w:delText>
        </w:r>
        <w:r w:rsidRPr="009F37EC" w:rsidDel="00E474FD">
          <w:rPr>
            <w:sz w:val="24"/>
            <w:szCs w:val="24"/>
            <w:lang w:val="el-GR"/>
          </w:rPr>
          <w:delText>.</w:delText>
        </w:r>
      </w:del>
    </w:p>
    <w:p w:rsidR="006B2158" w:rsidRPr="009F37EC" w:rsidDel="00E474FD" w:rsidRDefault="00431DC9" w:rsidP="00A32737">
      <w:pPr>
        <w:ind w:left="1418" w:hanging="425"/>
        <w:jc w:val="both"/>
        <w:rPr>
          <w:del w:id="1125" w:author="Καρμίρης Αγγελος" w:date="2020-01-03T10:44:00Z"/>
          <w:sz w:val="24"/>
          <w:szCs w:val="24"/>
          <w:lang w:val="el-GR"/>
        </w:rPr>
      </w:pPr>
      <w:del w:id="1126" w:author="Καρμίρης Αγγελος" w:date="2020-01-03T10:44:00Z">
        <w:r w:rsidRPr="009F37EC" w:rsidDel="00E474FD">
          <w:rPr>
            <w:sz w:val="24"/>
            <w:szCs w:val="24"/>
            <w:lang w:val="el-GR"/>
          </w:rPr>
          <w:delText>δ.</w:delText>
        </w:r>
        <w:r w:rsidR="00EE5CE0" w:rsidRPr="009F37EC" w:rsidDel="00E474FD">
          <w:rPr>
            <w:sz w:val="24"/>
            <w:szCs w:val="24"/>
            <w:lang w:val="el-GR"/>
          </w:rPr>
          <w:tab/>
        </w:r>
        <w:r w:rsidR="00F00A32" w:rsidRPr="009F37EC" w:rsidDel="00E474FD">
          <w:rPr>
            <w:sz w:val="24"/>
            <w:szCs w:val="24"/>
            <w:lang w:val="el-GR"/>
          </w:rPr>
          <w:delText>Για την ανύψωσ</w:delText>
        </w:r>
        <w:r w:rsidR="008D035C" w:rsidRPr="009F37EC" w:rsidDel="00E474FD">
          <w:rPr>
            <w:sz w:val="24"/>
            <w:szCs w:val="24"/>
            <w:lang w:val="el-GR"/>
          </w:rPr>
          <w:delText>η</w:delText>
        </w:r>
        <w:r w:rsidR="003A6653" w:rsidRPr="009F37EC" w:rsidDel="00E474FD">
          <w:rPr>
            <w:sz w:val="24"/>
            <w:szCs w:val="24"/>
            <w:lang w:val="el-GR"/>
          </w:rPr>
          <w:delText>,</w:delText>
        </w:r>
        <w:r w:rsidR="00F00A32" w:rsidRPr="009F37EC" w:rsidDel="00E474FD">
          <w:rPr>
            <w:sz w:val="24"/>
            <w:szCs w:val="24"/>
            <w:lang w:val="el-GR"/>
          </w:rPr>
          <w:delText xml:space="preserve"> το </w:delText>
        </w:r>
        <w:r w:rsidR="007B097F" w:rsidDel="00E474FD">
          <w:rPr>
            <w:sz w:val="24"/>
            <w:szCs w:val="24"/>
            <w:lang w:val="el-GR"/>
          </w:rPr>
          <w:delText>δοχείο</w:delText>
        </w:r>
        <w:r w:rsidR="007B097F" w:rsidRPr="009F37EC" w:rsidDel="00E474FD">
          <w:rPr>
            <w:sz w:val="24"/>
            <w:szCs w:val="24"/>
            <w:lang w:val="el-GR"/>
          </w:rPr>
          <w:delText xml:space="preserve"> </w:delText>
        </w:r>
        <w:r w:rsidR="003A6653" w:rsidRPr="009F37EC" w:rsidDel="00E474FD">
          <w:rPr>
            <w:sz w:val="24"/>
            <w:szCs w:val="24"/>
            <w:lang w:val="el-GR"/>
          </w:rPr>
          <w:delText xml:space="preserve">του </w:delText>
        </w:r>
        <w:r w:rsidR="00AE641F" w:rsidRPr="009F37EC" w:rsidDel="00E474FD">
          <w:rPr>
            <w:sz w:val="24"/>
            <w:szCs w:val="24"/>
            <w:lang w:val="el-GR"/>
          </w:rPr>
          <w:delText>Α</w:delText>
        </w:r>
        <w:r w:rsidR="00F00A32" w:rsidRPr="009F37EC" w:rsidDel="00E474FD">
          <w:rPr>
            <w:sz w:val="24"/>
            <w:szCs w:val="24"/>
            <w:lang w:val="el-GR"/>
          </w:rPr>
          <w:delText>Μ</w:delText>
        </w:r>
        <w:r w:rsidR="00AE641F" w:rsidRPr="009F37EC" w:rsidDel="00E474FD">
          <w:rPr>
            <w:sz w:val="24"/>
            <w:szCs w:val="24"/>
            <w:lang w:val="el-GR"/>
          </w:rPr>
          <w:delText>/</w:delText>
        </w:r>
        <w:r w:rsidR="00F00A32" w:rsidRPr="009F37EC" w:rsidDel="00E474FD">
          <w:rPr>
            <w:sz w:val="24"/>
            <w:szCs w:val="24"/>
            <w:lang w:val="el-GR"/>
          </w:rPr>
          <w:delText xml:space="preserve">Σ </w:delText>
        </w:r>
        <w:r w:rsidR="00EE5CE0" w:rsidRPr="009F37EC" w:rsidDel="00E474FD">
          <w:rPr>
            <w:sz w:val="24"/>
            <w:szCs w:val="24"/>
            <w:lang w:val="el-GR"/>
          </w:rPr>
          <w:delText xml:space="preserve">πρέπει να </w:delText>
        </w:r>
        <w:r w:rsidR="00F00A32" w:rsidRPr="009F37EC" w:rsidDel="00E474FD">
          <w:rPr>
            <w:sz w:val="24"/>
            <w:szCs w:val="24"/>
            <w:lang w:val="el-GR"/>
          </w:rPr>
          <w:delText xml:space="preserve">διαθέτει </w:delText>
        </w:r>
        <w:r w:rsidR="00F00A32" w:rsidRPr="009F37EC" w:rsidDel="00E474FD">
          <w:rPr>
            <w:sz w:val="24"/>
            <w:szCs w:val="24"/>
            <w:lang w:val="el-GR"/>
          </w:rPr>
          <w:tab/>
          <w:delText>κατάλληλες</w:delText>
        </w:r>
        <w:r w:rsidR="00EE5CE0" w:rsidRPr="009F37EC" w:rsidDel="00E474FD">
          <w:rPr>
            <w:sz w:val="24"/>
            <w:szCs w:val="24"/>
            <w:lang w:val="el-GR"/>
          </w:rPr>
          <w:delText xml:space="preserve"> </w:delText>
        </w:r>
        <w:r w:rsidR="00A32737" w:rsidRPr="00A32737" w:rsidDel="00E474FD">
          <w:rPr>
            <w:sz w:val="24"/>
            <w:szCs w:val="24"/>
            <w:lang w:val="el-GR"/>
          </w:rPr>
          <w:tab/>
        </w:r>
        <w:r w:rsidR="00EE5CE0" w:rsidRPr="009F37EC" w:rsidDel="00E474FD">
          <w:rPr>
            <w:sz w:val="24"/>
            <w:szCs w:val="24"/>
            <w:lang w:val="el-GR"/>
          </w:rPr>
          <w:delText>υποδοχές.</w:delText>
        </w:r>
      </w:del>
    </w:p>
    <w:p w:rsidR="006B2158" w:rsidRPr="009F37EC" w:rsidDel="00E474FD" w:rsidRDefault="00431DC9" w:rsidP="00A32737">
      <w:pPr>
        <w:ind w:left="1418" w:hanging="425"/>
        <w:jc w:val="both"/>
        <w:rPr>
          <w:del w:id="1127" w:author="Καρμίρης Αγγελος" w:date="2020-01-03T10:44:00Z"/>
          <w:sz w:val="24"/>
          <w:szCs w:val="24"/>
          <w:lang w:val="el-GR"/>
        </w:rPr>
      </w:pPr>
      <w:del w:id="1128" w:author="Καρμίρης Αγγελος" w:date="2020-01-03T10:44:00Z">
        <w:r w:rsidRPr="009F37EC" w:rsidDel="00E474FD">
          <w:rPr>
            <w:sz w:val="24"/>
            <w:szCs w:val="24"/>
            <w:lang w:val="el-GR"/>
          </w:rPr>
          <w:delText>ε.</w:delText>
        </w:r>
        <w:r w:rsidRPr="009F37EC" w:rsidDel="00E474FD">
          <w:rPr>
            <w:sz w:val="24"/>
            <w:szCs w:val="24"/>
            <w:lang w:val="el-GR"/>
          </w:rPr>
          <w:tab/>
        </w:r>
        <w:r w:rsidR="006B2158" w:rsidRPr="009F37EC" w:rsidDel="00E474FD">
          <w:rPr>
            <w:sz w:val="24"/>
            <w:szCs w:val="24"/>
            <w:lang w:val="el-GR"/>
          </w:rPr>
          <w:delText>Στο κάλυ</w:delText>
        </w:r>
        <w:r w:rsidR="000534E3" w:rsidRPr="009F37EC" w:rsidDel="00E474FD">
          <w:rPr>
            <w:sz w:val="24"/>
            <w:szCs w:val="24"/>
            <w:lang w:val="el-GR"/>
          </w:rPr>
          <w:delText>μ</w:delText>
        </w:r>
        <w:r w:rsidR="006B2158" w:rsidRPr="009F37EC" w:rsidDel="00E474FD">
          <w:rPr>
            <w:sz w:val="24"/>
            <w:szCs w:val="24"/>
            <w:lang w:val="el-GR"/>
          </w:rPr>
          <w:delText xml:space="preserve">μα του </w:delText>
        </w:r>
        <w:r w:rsidR="007B097F" w:rsidDel="00E474FD">
          <w:rPr>
            <w:sz w:val="24"/>
            <w:szCs w:val="24"/>
            <w:lang w:val="el-GR"/>
          </w:rPr>
          <w:delText>δοχείου</w:delText>
        </w:r>
        <w:r w:rsidR="007B097F" w:rsidRPr="009F37EC" w:rsidDel="00E474FD">
          <w:rPr>
            <w:sz w:val="24"/>
            <w:szCs w:val="24"/>
            <w:lang w:val="el-GR"/>
          </w:rPr>
          <w:delText xml:space="preserve"> </w:delText>
        </w:r>
        <w:r w:rsidR="006B2158" w:rsidRPr="009F37EC" w:rsidDel="00E474FD">
          <w:rPr>
            <w:sz w:val="24"/>
            <w:szCs w:val="24"/>
            <w:lang w:val="el-GR"/>
          </w:rPr>
          <w:delText>και σε παράπλευρες επιφάνειες θα πρέπει να προβλεφθούν ανθρωποθυρίδες διαστάσεων τουλάχιστον 50Χ50</w:delText>
        </w:r>
        <w:r w:rsidR="006B2158" w:rsidRPr="00A32737" w:rsidDel="00E474FD">
          <w:rPr>
            <w:sz w:val="24"/>
            <w:szCs w:val="24"/>
            <w:lang w:val="el-GR"/>
          </w:rPr>
          <w:delText>cm</w:delText>
        </w:r>
        <w:r w:rsidR="00AE641F" w:rsidRPr="009F37EC" w:rsidDel="00E474FD">
          <w:rPr>
            <w:sz w:val="24"/>
            <w:szCs w:val="24"/>
            <w:lang w:val="el-GR"/>
          </w:rPr>
          <w:delText>.</w:delText>
        </w:r>
        <w:r w:rsidRPr="009F37EC" w:rsidDel="00E474FD">
          <w:rPr>
            <w:sz w:val="24"/>
            <w:szCs w:val="24"/>
            <w:lang w:val="el-GR"/>
          </w:rPr>
          <w:tab/>
        </w:r>
        <w:r w:rsidR="00A32737" w:rsidRPr="00A32737" w:rsidDel="00E474FD">
          <w:rPr>
            <w:sz w:val="24"/>
            <w:szCs w:val="24"/>
            <w:lang w:val="el-GR"/>
          </w:rPr>
          <w:delText xml:space="preserve"> </w:delText>
        </w:r>
        <w:r w:rsidR="003C4A73" w:rsidRPr="009F37EC" w:rsidDel="00E474FD">
          <w:rPr>
            <w:sz w:val="24"/>
            <w:szCs w:val="24"/>
            <w:lang w:val="el-GR"/>
          </w:rPr>
          <w:delText>Δύο τουλάχιστον ανθρωποθυρίδες θα απαιτηθούν στο κάλυ</w:delText>
        </w:r>
        <w:r w:rsidR="000534E3" w:rsidRPr="009F37EC" w:rsidDel="00E474FD">
          <w:rPr>
            <w:sz w:val="24"/>
            <w:szCs w:val="24"/>
            <w:lang w:val="el-GR"/>
          </w:rPr>
          <w:delText>μ</w:delText>
        </w:r>
        <w:r w:rsidR="003C4A73" w:rsidRPr="009F37EC" w:rsidDel="00E474FD">
          <w:rPr>
            <w:sz w:val="24"/>
            <w:szCs w:val="24"/>
            <w:lang w:val="el-GR"/>
          </w:rPr>
          <w:delText xml:space="preserve">μα του </w:delText>
        </w:r>
        <w:r w:rsidR="007B097F" w:rsidDel="00E474FD">
          <w:rPr>
            <w:sz w:val="24"/>
            <w:szCs w:val="24"/>
            <w:lang w:val="el-GR"/>
          </w:rPr>
          <w:delText>δοχείου</w:delText>
        </w:r>
        <w:r w:rsidR="007B097F" w:rsidRPr="009F37EC" w:rsidDel="00E474FD">
          <w:rPr>
            <w:sz w:val="24"/>
            <w:szCs w:val="24"/>
            <w:lang w:val="el-GR"/>
          </w:rPr>
          <w:delText xml:space="preserve"> </w:delText>
        </w:r>
        <w:r w:rsidR="003C4A73" w:rsidRPr="009F37EC" w:rsidDel="00E474FD">
          <w:rPr>
            <w:sz w:val="24"/>
            <w:szCs w:val="24"/>
            <w:lang w:val="el-GR"/>
          </w:rPr>
          <w:delText xml:space="preserve">για την πρόσβαση στο εσωτερικό του </w:delText>
        </w:r>
        <w:r w:rsidR="007B097F" w:rsidDel="00E474FD">
          <w:rPr>
            <w:sz w:val="24"/>
            <w:szCs w:val="24"/>
            <w:lang w:val="el-GR"/>
          </w:rPr>
          <w:delText>δοχείου</w:delText>
        </w:r>
        <w:r w:rsidR="007B097F" w:rsidRPr="009F37EC" w:rsidDel="00E474FD">
          <w:rPr>
            <w:sz w:val="24"/>
            <w:szCs w:val="24"/>
            <w:lang w:val="el-GR"/>
          </w:rPr>
          <w:delText xml:space="preserve"> </w:delText>
        </w:r>
        <w:r w:rsidR="00AE641F" w:rsidRPr="009F37EC" w:rsidDel="00E474FD">
          <w:rPr>
            <w:sz w:val="24"/>
            <w:szCs w:val="24"/>
            <w:lang w:val="el-GR"/>
          </w:rPr>
          <w:delText>του Α</w:delText>
        </w:r>
        <w:r w:rsidR="003C4A73" w:rsidRPr="009F37EC" w:rsidDel="00E474FD">
          <w:rPr>
            <w:sz w:val="24"/>
            <w:szCs w:val="24"/>
            <w:lang w:val="el-GR"/>
          </w:rPr>
          <w:delText>Μ</w:delText>
        </w:r>
        <w:r w:rsidR="00AE641F" w:rsidRPr="009F37EC" w:rsidDel="00E474FD">
          <w:rPr>
            <w:sz w:val="24"/>
            <w:szCs w:val="24"/>
            <w:lang w:val="el-GR"/>
          </w:rPr>
          <w:delText>/</w:delText>
        </w:r>
        <w:r w:rsidR="003C4A73" w:rsidRPr="009F37EC" w:rsidDel="00E474FD">
          <w:rPr>
            <w:sz w:val="24"/>
            <w:szCs w:val="24"/>
            <w:lang w:val="el-GR"/>
          </w:rPr>
          <w:delText>Σ.</w:delText>
        </w:r>
      </w:del>
    </w:p>
    <w:p w:rsidR="00A10A2E" w:rsidRPr="009F37EC" w:rsidDel="00E474FD" w:rsidRDefault="00A10A2E" w:rsidP="00A10A2E">
      <w:pPr>
        <w:ind w:left="1418" w:hanging="425"/>
        <w:jc w:val="both"/>
        <w:rPr>
          <w:del w:id="1129" w:author="Καρμίρης Αγγελος" w:date="2020-01-03T10:44:00Z"/>
          <w:sz w:val="24"/>
          <w:szCs w:val="24"/>
          <w:lang w:val="el-GR"/>
        </w:rPr>
      </w:pPr>
      <w:del w:id="1130" w:author="Καρμίρης Αγγελος" w:date="2020-01-03T10:44:00Z">
        <w:r w:rsidRPr="009F37EC" w:rsidDel="00E474FD">
          <w:rPr>
            <w:sz w:val="24"/>
            <w:szCs w:val="24"/>
            <w:lang w:val="el-GR"/>
          </w:rPr>
          <w:delText>στ.</w:delText>
        </w:r>
        <w:r w:rsidRPr="009F37EC" w:rsidDel="00E474FD">
          <w:rPr>
            <w:sz w:val="24"/>
            <w:szCs w:val="24"/>
            <w:lang w:val="el-GR"/>
          </w:rPr>
          <w:tab/>
          <w:delText>Κοντά στο κάτω μέρος του</w:delText>
        </w:r>
        <w:r w:rsidR="00F00A32" w:rsidRPr="009F37EC" w:rsidDel="00E474FD">
          <w:rPr>
            <w:sz w:val="24"/>
            <w:szCs w:val="24"/>
            <w:lang w:val="el-GR"/>
          </w:rPr>
          <w:delText xml:space="preserve"> </w:delText>
        </w:r>
        <w:r w:rsidR="007B097F" w:rsidDel="00E474FD">
          <w:rPr>
            <w:sz w:val="24"/>
            <w:szCs w:val="24"/>
            <w:lang w:val="el-GR"/>
          </w:rPr>
          <w:delText>δοχείου</w:delText>
        </w:r>
        <w:r w:rsidR="007B097F" w:rsidRPr="009F37EC" w:rsidDel="00E474FD">
          <w:rPr>
            <w:sz w:val="24"/>
            <w:szCs w:val="24"/>
            <w:lang w:val="el-GR"/>
          </w:rPr>
          <w:delText xml:space="preserve"> </w:delText>
        </w:r>
        <w:r w:rsidRPr="009F37EC" w:rsidDel="00E474FD">
          <w:rPr>
            <w:sz w:val="24"/>
            <w:szCs w:val="24"/>
            <w:lang w:val="el-GR"/>
          </w:rPr>
          <w:delText xml:space="preserve">του αυτομετασχηματιστή πρέπει να υπάρχουν σημεία γειώσεως. </w:delText>
        </w:r>
        <w:r w:rsidR="003C4A73" w:rsidRPr="009F37EC" w:rsidDel="00E474FD">
          <w:rPr>
            <w:sz w:val="24"/>
            <w:szCs w:val="24"/>
            <w:lang w:val="el-GR"/>
          </w:rPr>
          <w:delText xml:space="preserve">Το </w:delText>
        </w:r>
        <w:r w:rsidR="00F00A32" w:rsidRPr="009F37EC" w:rsidDel="00E474FD">
          <w:rPr>
            <w:sz w:val="24"/>
            <w:szCs w:val="24"/>
            <w:lang w:val="el-GR"/>
          </w:rPr>
          <w:delText>κέλυφος</w:delText>
        </w:r>
        <w:r w:rsidR="003C4A73" w:rsidRPr="009F37EC" w:rsidDel="00E474FD">
          <w:rPr>
            <w:sz w:val="24"/>
            <w:szCs w:val="24"/>
            <w:lang w:val="el-GR"/>
          </w:rPr>
          <w:delText xml:space="preserve"> θα γειώνεται σε δύο τουλάχιστον σημεία διαγωνίως.</w:delText>
        </w:r>
      </w:del>
    </w:p>
    <w:p w:rsidR="00C87AF1" w:rsidRPr="009F37EC" w:rsidDel="00E474FD" w:rsidRDefault="00A10A2E" w:rsidP="00A10A2E">
      <w:pPr>
        <w:ind w:left="1418" w:hanging="425"/>
        <w:jc w:val="both"/>
        <w:rPr>
          <w:del w:id="1131" w:author="Καρμίρης Αγγελος" w:date="2020-01-03T10:44:00Z"/>
          <w:sz w:val="24"/>
          <w:szCs w:val="24"/>
          <w:lang w:val="el-GR"/>
        </w:rPr>
      </w:pPr>
      <w:del w:id="1132" w:author="Καρμίρης Αγγελος" w:date="2020-01-03T10:44:00Z">
        <w:r w:rsidRPr="009F37EC" w:rsidDel="00E474FD">
          <w:rPr>
            <w:sz w:val="24"/>
            <w:szCs w:val="24"/>
            <w:lang w:val="el-GR"/>
          </w:rPr>
          <w:tab/>
          <w:delText>Ο</w:delText>
        </w:r>
        <w:r w:rsidR="00D82881" w:rsidRPr="009F37EC" w:rsidDel="00E474FD">
          <w:rPr>
            <w:sz w:val="24"/>
            <w:szCs w:val="24"/>
            <w:lang w:val="el-GR"/>
          </w:rPr>
          <w:delText xml:space="preserve"> σχεδιασμός του </w:delText>
        </w:r>
        <w:r w:rsidR="007B097F" w:rsidDel="00E474FD">
          <w:rPr>
            <w:sz w:val="24"/>
            <w:szCs w:val="24"/>
            <w:lang w:val="el-GR"/>
          </w:rPr>
          <w:delText>δοχείου</w:delText>
        </w:r>
        <w:r w:rsidR="007B097F" w:rsidRPr="009F37EC" w:rsidDel="00E474FD">
          <w:rPr>
            <w:sz w:val="24"/>
            <w:szCs w:val="24"/>
            <w:lang w:val="el-GR"/>
          </w:rPr>
          <w:delText xml:space="preserve"> </w:delText>
        </w:r>
        <w:r w:rsidR="00AE641F" w:rsidRPr="009F37EC" w:rsidDel="00E474FD">
          <w:rPr>
            <w:sz w:val="24"/>
            <w:szCs w:val="24"/>
            <w:lang w:val="el-GR"/>
          </w:rPr>
          <w:delText>του Α</w:delText>
        </w:r>
        <w:r w:rsidR="00D82881" w:rsidRPr="009F37EC" w:rsidDel="00E474FD">
          <w:rPr>
            <w:sz w:val="24"/>
            <w:szCs w:val="24"/>
            <w:lang w:val="el-GR"/>
          </w:rPr>
          <w:delText>Μ</w:delText>
        </w:r>
        <w:r w:rsidR="00AE641F" w:rsidRPr="009F37EC" w:rsidDel="00E474FD">
          <w:rPr>
            <w:sz w:val="24"/>
            <w:szCs w:val="24"/>
            <w:lang w:val="el-GR"/>
          </w:rPr>
          <w:delText>/</w:delText>
        </w:r>
        <w:r w:rsidR="00D82881" w:rsidRPr="009F37EC" w:rsidDel="00E474FD">
          <w:rPr>
            <w:sz w:val="24"/>
            <w:szCs w:val="24"/>
            <w:lang w:val="el-GR"/>
          </w:rPr>
          <w:delText xml:space="preserve">Σ θα πρέπει να γίνεται έτσι ώστε να </w:delText>
        </w:r>
        <w:r w:rsidR="00813FC3" w:rsidRPr="009F37EC" w:rsidDel="00E474FD">
          <w:rPr>
            <w:sz w:val="24"/>
            <w:szCs w:val="24"/>
            <w:lang w:val="el-GR"/>
          </w:rPr>
          <w:delText xml:space="preserve">ελαχιστοποιούνται οι απώλειες από δημιουργία </w:delText>
        </w:r>
        <w:r w:rsidRPr="009F37EC" w:rsidDel="00E474FD">
          <w:rPr>
            <w:sz w:val="24"/>
            <w:szCs w:val="24"/>
            <w:lang w:val="el-GR"/>
          </w:rPr>
          <w:delText xml:space="preserve">κυκλοφορούντων </w:delText>
        </w:r>
        <w:r w:rsidR="00813FC3" w:rsidRPr="009F37EC" w:rsidDel="00E474FD">
          <w:rPr>
            <w:sz w:val="24"/>
            <w:szCs w:val="24"/>
            <w:lang w:val="el-GR"/>
          </w:rPr>
          <w:delText>δινορ</w:delText>
        </w:r>
        <w:r w:rsidR="009C4632" w:rsidDel="00E474FD">
          <w:rPr>
            <w:sz w:val="24"/>
            <w:szCs w:val="24"/>
            <w:lang w:val="el-GR"/>
          </w:rPr>
          <w:delText>ρ</w:delText>
        </w:r>
        <w:r w:rsidR="00813FC3" w:rsidRPr="009F37EC" w:rsidDel="00E474FD">
          <w:rPr>
            <w:sz w:val="24"/>
            <w:szCs w:val="24"/>
            <w:lang w:val="el-GR"/>
          </w:rPr>
          <w:delText xml:space="preserve">ευμάτων και </w:delText>
        </w:r>
        <w:r w:rsidRPr="009F37EC" w:rsidDel="00E474FD">
          <w:rPr>
            <w:sz w:val="24"/>
            <w:szCs w:val="24"/>
            <w:lang w:val="el-GR"/>
          </w:rPr>
          <w:delText>να αποφεύγεται η ανάπτυξη υψηλών θερμοκρασιών στην επι</w:delText>
        </w:r>
        <w:r w:rsidR="00F00A32" w:rsidRPr="009F37EC" w:rsidDel="00E474FD">
          <w:rPr>
            <w:sz w:val="24"/>
            <w:szCs w:val="24"/>
            <w:lang w:val="el-GR"/>
          </w:rPr>
          <w:delText xml:space="preserve">φάνεια του </w:delText>
        </w:r>
        <w:r w:rsidR="007B097F" w:rsidDel="00E474FD">
          <w:rPr>
            <w:sz w:val="24"/>
            <w:szCs w:val="24"/>
            <w:lang w:val="el-GR"/>
          </w:rPr>
          <w:delText>δοχείου</w:delText>
        </w:r>
        <w:r w:rsidR="00F00A32" w:rsidRPr="009F37EC" w:rsidDel="00E474FD">
          <w:rPr>
            <w:sz w:val="24"/>
            <w:szCs w:val="24"/>
            <w:lang w:val="el-GR"/>
          </w:rPr>
          <w:delText>.</w:delText>
        </w:r>
      </w:del>
    </w:p>
    <w:p w:rsidR="00B44A71" w:rsidRPr="009F37EC" w:rsidDel="00E474FD" w:rsidRDefault="00B44A71" w:rsidP="00B44A71">
      <w:pPr>
        <w:ind w:left="1418" w:hanging="425"/>
        <w:jc w:val="both"/>
        <w:rPr>
          <w:del w:id="1133" w:author="Καρμίρης Αγγελος" w:date="2020-01-03T10:44:00Z"/>
          <w:sz w:val="24"/>
          <w:szCs w:val="24"/>
          <w:lang w:val="el-GR"/>
        </w:rPr>
      </w:pPr>
      <w:del w:id="1134" w:author="Καρμίρης Αγγελος" w:date="2020-01-03T10:44:00Z">
        <w:r w:rsidRPr="009F37EC" w:rsidDel="00E474FD">
          <w:rPr>
            <w:sz w:val="24"/>
            <w:szCs w:val="24"/>
            <w:lang w:val="el-GR"/>
          </w:rPr>
          <w:delText>ζ.</w:delText>
        </w:r>
        <w:r w:rsidRPr="009F37EC" w:rsidDel="00E474FD">
          <w:rPr>
            <w:sz w:val="24"/>
            <w:szCs w:val="24"/>
            <w:lang w:val="el-GR"/>
          </w:rPr>
          <w:tab/>
        </w:r>
        <w:r w:rsidRPr="00B44A71" w:rsidDel="00E474FD">
          <w:rPr>
            <w:sz w:val="24"/>
            <w:szCs w:val="24"/>
            <w:lang w:val="el-GR"/>
          </w:rPr>
          <w:delText xml:space="preserve">Ο μαγνητικός πυρήνας του </w:delText>
        </w:r>
        <w:r w:rsidDel="00E474FD">
          <w:rPr>
            <w:sz w:val="24"/>
            <w:szCs w:val="24"/>
            <w:lang w:val="el-GR"/>
          </w:rPr>
          <w:delText>αυτο</w:delText>
        </w:r>
        <w:r w:rsidRPr="00B44A71" w:rsidDel="00E474FD">
          <w:rPr>
            <w:sz w:val="24"/>
            <w:szCs w:val="24"/>
            <w:lang w:val="el-GR"/>
          </w:rPr>
          <w:delText xml:space="preserve">μετασχηματιστή θα είναι γειωμένος σε ένα μόνο σημείο. Η γείωση του πυρήνα θα υλοποιηθεί με έναν γειωμένο αγωγό, ο οποίος θα συνδέει τον πυρήνα με ένα κουτί γείωσης, τοποθετημένο εξωτερικά στο δοχείο του </w:delText>
        </w:r>
        <w:r w:rsidDel="00E474FD">
          <w:rPr>
            <w:sz w:val="24"/>
            <w:szCs w:val="24"/>
            <w:lang w:val="el-GR"/>
          </w:rPr>
          <w:delText>αυτο</w:delText>
        </w:r>
        <w:r w:rsidRPr="00B44A71" w:rsidDel="00E474FD">
          <w:rPr>
            <w:sz w:val="24"/>
            <w:szCs w:val="24"/>
            <w:lang w:val="el-GR"/>
          </w:rPr>
          <w:delText xml:space="preserve">μετασχηματιστή. Με αυτόν τον τρόπο η γείωση του πυρήνα θα μπορεί να ελεγχθεί χωρίς άνοιγμα του δοχείου του </w:delText>
        </w:r>
        <w:r w:rsidDel="00E474FD">
          <w:rPr>
            <w:sz w:val="24"/>
            <w:szCs w:val="24"/>
            <w:lang w:val="el-GR"/>
          </w:rPr>
          <w:delText>αυτο</w:delText>
        </w:r>
        <w:r w:rsidRPr="00B44A71" w:rsidDel="00E474FD">
          <w:rPr>
            <w:sz w:val="24"/>
            <w:szCs w:val="24"/>
            <w:lang w:val="el-GR"/>
          </w:rPr>
          <w:delText>μετασχηματιστή.</w:delText>
        </w:r>
      </w:del>
    </w:p>
    <w:p w:rsidR="00AE641F" w:rsidRPr="009F37EC" w:rsidDel="00E474FD" w:rsidRDefault="00B44A71" w:rsidP="00A10A2E">
      <w:pPr>
        <w:ind w:left="1418" w:hanging="425"/>
        <w:jc w:val="both"/>
        <w:rPr>
          <w:del w:id="1135" w:author="Καρμίρης Αγγελος" w:date="2020-01-03T10:44:00Z"/>
          <w:sz w:val="24"/>
          <w:szCs w:val="24"/>
          <w:lang w:val="el-GR"/>
        </w:rPr>
      </w:pPr>
      <w:del w:id="1136" w:author="Καρμίρης Αγγελος" w:date="2020-01-03T10:44:00Z">
        <w:r w:rsidDel="00E474FD">
          <w:rPr>
            <w:sz w:val="24"/>
            <w:szCs w:val="24"/>
            <w:lang w:val="el-GR"/>
          </w:rPr>
          <w:delText>η</w:delText>
        </w:r>
        <w:r w:rsidR="00AE641F" w:rsidRPr="009F37EC" w:rsidDel="00E474FD">
          <w:rPr>
            <w:sz w:val="24"/>
            <w:szCs w:val="24"/>
            <w:lang w:val="el-GR"/>
          </w:rPr>
          <w:delText>.</w:delText>
        </w:r>
        <w:r w:rsidR="00AE641F" w:rsidRPr="009F37EC" w:rsidDel="00E474FD">
          <w:rPr>
            <w:sz w:val="24"/>
            <w:szCs w:val="24"/>
            <w:lang w:val="el-GR"/>
          </w:rPr>
          <w:tab/>
          <w:delText xml:space="preserve">Το κάλυμμα του </w:delText>
        </w:r>
        <w:r w:rsidR="007B097F" w:rsidDel="00E474FD">
          <w:rPr>
            <w:sz w:val="24"/>
            <w:szCs w:val="24"/>
            <w:lang w:val="el-GR"/>
          </w:rPr>
          <w:delText>δοχείου</w:delText>
        </w:r>
        <w:r w:rsidR="007B097F" w:rsidRPr="009F37EC" w:rsidDel="00E474FD">
          <w:rPr>
            <w:sz w:val="24"/>
            <w:szCs w:val="24"/>
            <w:lang w:val="el-GR"/>
          </w:rPr>
          <w:delText xml:space="preserve"> </w:delText>
        </w:r>
        <w:r w:rsidR="00AE641F" w:rsidRPr="009F37EC" w:rsidDel="00E474FD">
          <w:rPr>
            <w:sz w:val="24"/>
            <w:szCs w:val="24"/>
            <w:lang w:val="el-GR"/>
          </w:rPr>
          <w:delText>του ΑΜ/Σ θα πρέπει να είναι σχεδιασμένο με τέτοιο τρόπο ώστε να αποφεύγεται η παραμονή του νερού σε αυτό.</w:delText>
        </w:r>
      </w:del>
    </w:p>
    <w:p w:rsidR="004201C8" w:rsidRPr="009F37EC" w:rsidDel="00E474FD" w:rsidRDefault="004201C8" w:rsidP="00EE5CE0">
      <w:pPr>
        <w:ind w:left="1418"/>
        <w:jc w:val="both"/>
        <w:rPr>
          <w:del w:id="1137" w:author="Καρμίρης Αγγελος" w:date="2020-01-03T10:44:00Z"/>
          <w:sz w:val="24"/>
          <w:szCs w:val="24"/>
          <w:lang w:val="el-GR"/>
        </w:rPr>
      </w:pPr>
    </w:p>
    <w:p w:rsidR="001B31F3" w:rsidRPr="009F37EC" w:rsidDel="00E474FD" w:rsidRDefault="00353427" w:rsidP="0098106E">
      <w:pPr>
        <w:ind w:left="851"/>
        <w:jc w:val="both"/>
        <w:rPr>
          <w:del w:id="1138" w:author="Καρμίρης Αγγελος" w:date="2020-01-03T10:44:00Z"/>
          <w:b/>
          <w:bCs/>
          <w:sz w:val="24"/>
          <w:szCs w:val="24"/>
          <w:u w:val="single"/>
          <w:lang w:val="el-GR"/>
        </w:rPr>
      </w:pPr>
      <w:del w:id="1139" w:author="Καρμίρης Αγγελος" w:date="2020-01-03T10:44:00Z">
        <w:r w:rsidRPr="009F37EC" w:rsidDel="00E474FD">
          <w:rPr>
            <w:b/>
            <w:bCs/>
            <w:sz w:val="24"/>
            <w:szCs w:val="24"/>
            <w:lang w:val="el-GR"/>
          </w:rPr>
          <w:delText>3.</w:delText>
        </w:r>
        <w:r w:rsidR="00831B9F" w:rsidRPr="009F37EC" w:rsidDel="00E474FD">
          <w:rPr>
            <w:b/>
            <w:bCs/>
            <w:sz w:val="24"/>
            <w:szCs w:val="24"/>
            <w:lang w:val="el-GR"/>
          </w:rPr>
          <w:delText xml:space="preserve"> </w:delText>
        </w:r>
        <w:r w:rsidR="00AE641F" w:rsidRPr="009F37EC" w:rsidDel="00E474FD">
          <w:rPr>
            <w:b/>
            <w:bCs/>
            <w:sz w:val="24"/>
            <w:szCs w:val="24"/>
            <w:lang w:val="el-GR"/>
          </w:rPr>
          <w:delText xml:space="preserve"> </w:delText>
        </w:r>
        <w:r w:rsidR="00831B9F" w:rsidRPr="009F37EC" w:rsidDel="00E474FD">
          <w:rPr>
            <w:b/>
            <w:bCs/>
            <w:sz w:val="24"/>
            <w:szCs w:val="24"/>
            <w:lang w:val="el-GR"/>
          </w:rPr>
          <w:delText xml:space="preserve">   </w:delText>
        </w:r>
        <w:r w:rsidR="001B31F3" w:rsidRPr="009F37EC" w:rsidDel="00E474FD">
          <w:rPr>
            <w:b/>
            <w:bCs/>
            <w:sz w:val="24"/>
            <w:szCs w:val="24"/>
            <w:u w:val="single"/>
            <w:lang w:val="el-GR"/>
          </w:rPr>
          <w:delText xml:space="preserve">Δοχείο </w:delText>
        </w:r>
        <w:r w:rsidR="007B097F" w:rsidDel="00E474FD">
          <w:rPr>
            <w:b/>
            <w:bCs/>
            <w:sz w:val="24"/>
            <w:szCs w:val="24"/>
            <w:u w:val="single"/>
            <w:lang w:val="el-GR"/>
          </w:rPr>
          <w:delText>δ</w:delText>
        </w:r>
        <w:r w:rsidR="001B31F3" w:rsidRPr="009F37EC" w:rsidDel="00E474FD">
          <w:rPr>
            <w:b/>
            <w:bCs/>
            <w:sz w:val="24"/>
            <w:szCs w:val="24"/>
            <w:u w:val="single"/>
            <w:lang w:val="el-GR"/>
          </w:rPr>
          <w:delText>ιαστολής</w:delText>
        </w:r>
        <w:r w:rsidR="007B097F" w:rsidDel="00E474FD">
          <w:rPr>
            <w:b/>
            <w:bCs/>
            <w:sz w:val="24"/>
            <w:szCs w:val="24"/>
            <w:u w:val="single"/>
            <w:lang w:val="el-GR"/>
          </w:rPr>
          <w:delText xml:space="preserve"> λαδιού</w:delText>
        </w:r>
      </w:del>
    </w:p>
    <w:p w:rsidR="006B0BA7" w:rsidRPr="009F37EC" w:rsidDel="00E474FD" w:rsidRDefault="006B0BA7" w:rsidP="0098106E">
      <w:pPr>
        <w:ind w:left="851"/>
        <w:jc w:val="both"/>
        <w:rPr>
          <w:del w:id="1140" w:author="Καρμίρης Αγγελος" w:date="2020-01-03T10:44:00Z"/>
          <w:b/>
          <w:bCs/>
          <w:sz w:val="24"/>
          <w:szCs w:val="24"/>
          <w:u w:val="single"/>
          <w:lang w:val="el-GR"/>
        </w:rPr>
      </w:pPr>
    </w:p>
    <w:p w:rsidR="00984F42" w:rsidRPr="009F37EC" w:rsidDel="00E474FD" w:rsidRDefault="0098106E" w:rsidP="00854EBB">
      <w:pPr>
        <w:ind w:left="1418" w:hanging="709"/>
        <w:jc w:val="both"/>
        <w:rPr>
          <w:del w:id="1141" w:author="Καρμίρης Αγγελος" w:date="2020-01-03T10:44:00Z"/>
          <w:sz w:val="24"/>
          <w:szCs w:val="24"/>
          <w:lang w:val="el-GR"/>
        </w:rPr>
      </w:pPr>
      <w:del w:id="1142" w:author="Καρμίρης Αγγελος" w:date="2020-01-03T10:44:00Z">
        <w:r w:rsidRPr="009F37EC" w:rsidDel="00E474FD">
          <w:rPr>
            <w:sz w:val="24"/>
            <w:szCs w:val="24"/>
            <w:lang w:val="el-GR"/>
          </w:rPr>
          <w:delText xml:space="preserve">         </w:delText>
        </w:r>
        <w:r w:rsidR="00B45ECE" w:rsidRPr="009F37EC" w:rsidDel="00E474FD">
          <w:rPr>
            <w:sz w:val="24"/>
            <w:szCs w:val="24"/>
            <w:lang w:val="el-GR"/>
          </w:rPr>
          <w:delText xml:space="preserve">  </w:delText>
        </w:r>
        <w:r w:rsidR="001B31F3" w:rsidRPr="009F37EC" w:rsidDel="00E474FD">
          <w:rPr>
            <w:sz w:val="24"/>
            <w:szCs w:val="24"/>
            <w:lang w:val="el-GR"/>
          </w:rPr>
          <w:delText>Ο αυτομετασχηματιστ</w:delText>
        </w:r>
        <w:r w:rsidR="00F00A32" w:rsidRPr="009F37EC" w:rsidDel="00E474FD">
          <w:rPr>
            <w:sz w:val="24"/>
            <w:szCs w:val="24"/>
            <w:lang w:val="el-GR"/>
          </w:rPr>
          <w:delText>ή</w:delText>
        </w:r>
        <w:r w:rsidR="001B31F3" w:rsidRPr="009F37EC" w:rsidDel="00E474FD">
          <w:rPr>
            <w:sz w:val="24"/>
            <w:szCs w:val="24"/>
            <w:lang w:val="el-GR"/>
          </w:rPr>
          <w:delText>ς πρέπει να είναι εξοπλισμένο</w:delText>
        </w:r>
        <w:r w:rsidR="00F00A32" w:rsidRPr="009F37EC" w:rsidDel="00E474FD">
          <w:rPr>
            <w:sz w:val="24"/>
            <w:szCs w:val="24"/>
            <w:lang w:val="el-GR"/>
          </w:rPr>
          <w:delText>ς</w:delText>
        </w:r>
        <w:r w:rsidR="001B31F3" w:rsidRPr="009F37EC" w:rsidDel="00E474FD">
          <w:rPr>
            <w:sz w:val="24"/>
            <w:szCs w:val="24"/>
            <w:lang w:val="el-GR"/>
          </w:rPr>
          <w:delText xml:space="preserve"> με δοχείο διαστολής </w:delText>
        </w:r>
        <w:r w:rsidR="00FC38CB" w:rsidRPr="009F37EC" w:rsidDel="00E474FD">
          <w:rPr>
            <w:sz w:val="24"/>
            <w:szCs w:val="24"/>
            <w:lang w:val="el-GR"/>
          </w:rPr>
          <w:delText>λαδιού</w:delText>
        </w:r>
        <w:r w:rsidR="00984F42" w:rsidRPr="009F37EC" w:rsidDel="00E474FD">
          <w:rPr>
            <w:sz w:val="24"/>
            <w:szCs w:val="24"/>
            <w:lang w:val="el-GR"/>
          </w:rPr>
          <w:delText xml:space="preserve"> για να αντισταθμίζει τις αλλαγές στον όγκο του λαδιού</w:delText>
        </w:r>
        <w:r w:rsidR="00F00A32" w:rsidRPr="009F37EC" w:rsidDel="00E474FD">
          <w:rPr>
            <w:sz w:val="24"/>
            <w:szCs w:val="24"/>
            <w:lang w:val="el-GR"/>
          </w:rPr>
          <w:delText xml:space="preserve"> του Α/ΜΣ,</w:delText>
        </w:r>
        <w:r w:rsidR="00984F42" w:rsidRPr="009F37EC" w:rsidDel="00E474FD">
          <w:rPr>
            <w:sz w:val="24"/>
            <w:szCs w:val="24"/>
            <w:lang w:val="el-GR"/>
          </w:rPr>
          <w:delText xml:space="preserve"> που προκαλούνται από αλλαγές στη θερμοκρασία περιβάλλοντος ή </w:delText>
        </w:r>
        <w:r w:rsidR="00F00A32" w:rsidRPr="009F37EC" w:rsidDel="00E474FD">
          <w:rPr>
            <w:sz w:val="24"/>
            <w:szCs w:val="24"/>
            <w:lang w:val="el-GR"/>
          </w:rPr>
          <w:delText xml:space="preserve">από το </w:delText>
        </w:r>
        <w:r w:rsidR="00AE641F" w:rsidRPr="009F37EC" w:rsidDel="00E474FD">
          <w:rPr>
            <w:sz w:val="24"/>
            <w:szCs w:val="24"/>
            <w:lang w:val="el-GR"/>
          </w:rPr>
          <w:delText>φορτίο του Α</w:delText>
        </w:r>
        <w:r w:rsidR="00984F42" w:rsidRPr="009F37EC" w:rsidDel="00E474FD">
          <w:rPr>
            <w:sz w:val="24"/>
            <w:szCs w:val="24"/>
            <w:lang w:val="el-GR"/>
          </w:rPr>
          <w:delText>Μ</w:delText>
        </w:r>
        <w:r w:rsidR="00AE641F" w:rsidRPr="009F37EC" w:rsidDel="00E474FD">
          <w:rPr>
            <w:sz w:val="24"/>
            <w:szCs w:val="24"/>
            <w:lang w:val="el-GR"/>
          </w:rPr>
          <w:delText>/</w:delText>
        </w:r>
        <w:r w:rsidR="00984F42" w:rsidRPr="009F37EC" w:rsidDel="00E474FD">
          <w:rPr>
            <w:sz w:val="24"/>
            <w:szCs w:val="24"/>
            <w:lang w:val="el-GR"/>
          </w:rPr>
          <w:delText>Σ</w:delText>
        </w:r>
        <w:r w:rsidR="001B31F3" w:rsidRPr="009F37EC" w:rsidDel="00E474FD">
          <w:rPr>
            <w:sz w:val="24"/>
            <w:szCs w:val="24"/>
            <w:lang w:val="el-GR"/>
          </w:rPr>
          <w:delText>.</w:delText>
        </w:r>
      </w:del>
    </w:p>
    <w:p w:rsidR="0098106E" w:rsidRPr="009F37EC" w:rsidDel="00E474FD" w:rsidRDefault="0098106E" w:rsidP="00854EBB">
      <w:pPr>
        <w:ind w:left="1418" w:hanging="709"/>
        <w:jc w:val="both"/>
        <w:rPr>
          <w:del w:id="1143" w:author="Καρμίρης Αγγελος" w:date="2020-01-03T10:44:00Z"/>
          <w:sz w:val="24"/>
          <w:szCs w:val="24"/>
          <w:lang w:val="el-GR"/>
        </w:rPr>
      </w:pPr>
      <w:del w:id="1144" w:author="Καρμίρης Αγγελος" w:date="2020-01-03T10:44:00Z">
        <w:r w:rsidRPr="009F37EC" w:rsidDel="00E474FD">
          <w:rPr>
            <w:sz w:val="24"/>
            <w:szCs w:val="24"/>
            <w:lang w:val="el-GR"/>
          </w:rPr>
          <w:delText xml:space="preserve">           </w:delText>
        </w:r>
        <w:r w:rsidR="00AE641F" w:rsidRPr="009F37EC" w:rsidDel="00E474FD">
          <w:rPr>
            <w:sz w:val="24"/>
            <w:szCs w:val="24"/>
            <w:lang w:val="el-GR"/>
          </w:rPr>
          <w:delText xml:space="preserve"> </w:delText>
        </w:r>
        <w:r w:rsidRPr="009F37EC" w:rsidDel="00E474FD">
          <w:rPr>
            <w:sz w:val="24"/>
            <w:szCs w:val="24"/>
            <w:lang w:val="el-GR"/>
          </w:rPr>
          <w:delText xml:space="preserve">Το δοχείο διαστολής θα αποτελείται από ένα ενιαίο τεμάχιο έτοιμο για τοποθέτηση. </w:delText>
        </w:r>
      </w:del>
    </w:p>
    <w:p w:rsidR="007B097F" w:rsidDel="00E474FD" w:rsidRDefault="0095363D" w:rsidP="0095363D">
      <w:pPr>
        <w:ind w:left="1418" w:hanging="709"/>
        <w:jc w:val="both"/>
        <w:rPr>
          <w:del w:id="1145" w:author="Καρμίρης Αγγελος" w:date="2020-01-03T10:44:00Z"/>
          <w:sz w:val="24"/>
          <w:szCs w:val="24"/>
          <w:lang w:val="el-GR"/>
        </w:rPr>
      </w:pPr>
      <w:del w:id="1146" w:author="Καρμίρης Αγγελος" w:date="2020-01-03T10:44:00Z">
        <w:r w:rsidRPr="009F37EC" w:rsidDel="00E474FD">
          <w:rPr>
            <w:sz w:val="24"/>
            <w:szCs w:val="24"/>
            <w:lang w:val="el-GR"/>
          </w:rPr>
          <w:tab/>
        </w:r>
        <w:r w:rsidR="001B31F3" w:rsidRPr="009F37EC" w:rsidDel="00E474FD">
          <w:rPr>
            <w:sz w:val="24"/>
            <w:szCs w:val="24"/>
            <w:lang w:val="el-GR"/>
          </w:rPr>
          <w:delText>Η σχεδίαση πρέπει να είναι τέτοια ώστε να αποφεύγεται η άμεση επαφή αέρος και λαδιού.</w:delText>
        </w:r>
        <w:r w:rsidR="00984F42" w:rsidRPr="009F37EC" w:rsidDel="00E474FD">
          <w:rPr>
            <w:sz w:val="24"/>
            <w:szCs w:val="24"/>
            <w:lang w:val="el-GR"/>
          </w:rPr>
          <w:delText xml:space="preserve"> Για την αποφυγή εισόδου της υγρασίας στο λάδι του δοχείου διαστολής </w:delText>
        </w:r>
        <w:r w:rsidR="00FC38CB" w:rsidRPr="009F37EC" w:rsidDel="00E474FD">
          <w:rPr>
            <w:sz w:val="24"/>
            <w:szCs w:val="24"/>
            <w:lang w:val="el-GR"/>
          </w:rPr>
          <w:delText>κατά τη διάρκεια των αυξομειώσεων του όγκου του λαδιού,</w:delText>
        </w:r>
        <w:r w:rsidR="00984F42" w:rsidRPr="009F37EC" w:rsidDel="00E474FD">
          <w:rPr>
            <w:sz w:val="24"/>
            <w:szCs w:val="24"/>
            <w:lang w:val="el-GR"/>
          </w:rPr>
          <w:delText xml:space="preserve"> </w:delText>
        </w:r>
        <w:r w:rsidR="00FC38CB" w:rsidRPr="009F37EC" w:rsidDel="00E474FD">
          <w:rPr>
            <w:sz w:val="24"/>
            <w:szCs w:val="24"/>
            <w:lang w:val="el-GR"/>
          </w:rPr>
          <w:delText xml:space="preserve">το δοχείο θα συνδέεται με </w:delText>
        </w:r>
        <w:r w:rsidR="001C28B5" w:rsidRPr="009F37EC" w:rsidDel="00E474FD">
          <w:rPr>
            <w:sz w:val="24"/>
            <w:szCs w:val="24"/>
            <w:lang w:val="el-GR"/>
          </w:rPr>
          <w:delText>αναπνευστήρα</w:delText>
        </w:r>
        <w:r w:rsidR="00FC659B" w:rsidDel="00E474FD">
          <w:rPr>
            <w:sz w:val="24"/>
            <w:szCs w:val="24"/>
            <w:lang w:val="el-GR"/>
          </w:rPr>
          <w:delText xml:space="preserve"> για κάθε χωριστό διαμέρισμα,</w:delText>
        </w:r>
        <w:r w:rsidRPr="009F37EC" w:rsidDel="00E474FD">
          <w:rPr>
            <w:sz w:val="24"/>
            <w:szCs w:val="24"/>
            <w:lang w:val="el-GR"/>
          </w:rPr>
          <w:delText xml:space="preserve"> </w:delText>
        </w:r>
        <w:r w:rsidR="001C28B5" w:rsidRPr="009F37EC" w:rsidDel="00E474FD">
          <w:rPr>
            <w:sz w:val="24"/>
            <w:szCs w:val="24"/>
            <w:lang w:val="el-GR"/>
          </w:rPr>
          <w:delText>ο</w:delText>
        </w:r>
        <w:r w:rsidRPr="009F37EC" w:rsidDel="00E474FD">
          <w:rPr>
            <w:sz w:val="24"/>
            <w:szCs w:val="24"/>
            <w:lang w:val="el-GR"/>
          </w:rPr>
          <w:delText xml:space="preserve"> οποίο</w:delText>
        </w:r>
        <w:r w:rsidR="001C28B5" w:rsidRPr="009F37EC" w:rsidDel="00E474FD">
          <w:rPr>
            <w:sz w:val="24"/>
            <w:szCs w:val="24"/>
            <w:lang w:val="el-GR"/>
          </w:rPr>
          <w:delText>ς</w:delText>
        </w:r>
        <w:r w:rsidR="00FC38CB" w:rsidRPr="009F37EC" w:rsidDel="00E474FD">
          <w:rPr>
            <w:sz w:val="24"/>
            <w:szCs w:val="24"/>
            <w:lang w:val="el-GR"/>
          </w:rPr>
          <w:delText xml:space="preserve"> θα περιέχει υγροσκοπική ουσία (σιλικόνη) </w:delText>
        </w:r>
        <w:r w:rsidR="00FD5277" w:rsidRPr="009F37EC" w:rsidDel="00E474FD">
          <w:rPr>
            <w:sz w:val="24"/>
            <w:szCs w:val="24"/>
            <w:lang w:val="el-GR"/>
          </w:rPr>
          <w:delText xml:space="preserve">καθώς </w:delText>
        </w:r>
        <w:r w:rsidR="00FC38CB" w:rsidRPr="009F37EC" w:rsidDel="00E474FD">
          <w:rPr>
            <w:sz w:val="24"/>
            <w:szCs w:val="24"/>
            <w:lang w:val="el-GR"/>
          </w:rPr>
          <w:delText xml:space="preserve">και ένα δοχείο αποστράγγισης. </w:delText>
        </w:r>
        <w:r w:rsidR="00DE3714" w:rsidRPr="00DE3714" w:rsidDel="00E474FD">
          <w:rPr>
            <w:sz w:val="24"/>
            <w:szCs w:val="24"/>
            <w:lang w:val="el-GR"/>
          </w:rPr>
          <w:delText>Οι αναπνευστήρες θα είναι σχεδιασμένοι και δοκιμασμένοι</w:delText>
        </w:r>
        <w:r w:rsidR="00DE3714" w:rsidDel="00E474FD">
          <w:rPr>
            <w:sz w:val="24"/>
            <w:szCs w:val="24"/>
            <w:lang w:val="el-GR"/>
          </w:rPr>
          <w:delText xml:space="preserve"> σύμφωνα με τα πρότυπα EN 50216-1 και EN 50216-</w:delText>
        </w:r>
        <w:r w:rsidR="00DE3714" w:rsidRPr="00DE3714" w:rsidDel="00E474FD">
          <w:rPr>
            <w:sz w:val="24"/>
            <w:szCs w:val="24"/>
            <w:lang w:val="el-GR"/>
          </w:rPr>
          <w:delText>5. Τα πιστοποιητικά δοκιμών θα πρέπει να επιδειχθούν στον επιθεωρητή του ΑΔΜΗΕ.</w:delText>
        </w:r>
        <w:r w:rsidR="00DE3714" w:rsidDel="00E474FD">
          <w:rPr>
            <w:sz w:val="24"/>
            <w:szCs w:val="24"/>
            <w:lang w:val="el-GR"/>
          </w:rPr>
          <w:delText xml:space="preserve"> </w:delText>
        </w:r>
        <w:r w:rsidR="00FC38CB" w:rsidRPr="009F37EC" w:rsidDel="00E474FD">
          <w:rPr>
            <w:sz w:val="24"/>
            <w:szCs w:val="24"/>
            <w:lang w:val="el-GR"/>
          </w:rPr>
          <w:delText>Επίσης για τον ίδιο λόγο</w:delText>
        </w:r>
        <w:r w:rsidR="000E159F" w:rsidRPr="009F37EC" w:rsidDel="00E474FD">
          <w:rPr>
            <w:sz w:val="24"/>
            <w:szCs w:val="24"/>
            <w:lang w:val="el-GR"/>
          </w:rPr>
          <w:delText xml:space="preserve"> στην επιφάνεια του λαδιού,</w:delText>
        </w:r>
        <w:r w:rsidR="00B45ECE" w:rsidRPr="009F37EC" w:rsidDel="00E474FD">
          <w:rPr>
            <w:sz w:val="24"/>
            <w:szCs w:val="24"/>
            <w:lang w:val="el-GR"/>
          </w:rPr>
          <w:delText xml:space="preserve"> θα βρίσκεται στρώμα ξηρού</w:delText>
        </w:r>
        <w:r w:rsidR="00FC38CB" w:rsidRPr="009F37EC" w:rsidDel="00E474FD">
          <w:rPr>
            <w:sz w:val="24"/>
            <w:szCs w:val="24"/>
            <w:lang w:val="el-GR"/>
          </w:rPr>
          <w:delText xml:space="preserve"> αέρος το οποίο θα διαστέλλεται ή θα συστέλλεται </w:delText>
        </w:r>
        <w:r w:rsidR="0000355F" w:rsidRPr="009F37EC" w:rsidDel="00E474FD">
          <w:rPr>
            <w:sz w:val="24"/>
            <w:szCs w:val="24"/>
            <w:lang w:val="el-GR"/>
          </w:rPr>
          <w:delText>όπως θα</w:delText>
        </w:r>
        <w:r w:rsidR="00FC38CB" w:rsidRPr="009F37EC" w:rsidDel="00E474FD">
          <w:rPr>
            <w:sz w:val="24"/>
            <w:szCs w:val="24"/>
            <w:lang w:val="el-GR"/>
          </w:rPr>
          <w:delText xml:space="preserve"> αυξομειώ</w:delText>
        </w:r>
        <w:r w:rsidR="0000355F" w:rsidRPr="009F37EC" w:rsidDel="00E474FD">
          <w:rPr>
            <w:sz w:val="24"/>
            <w:szCs w:val="24"/>
            <w:lang w:val="el-GR"/>
          </w:rPr>
          <w:delText>νεται</w:delText>
        </w:r>
        <w:r w:rsidR="00FC38CB" w:rsidRPr="009F37EC" w:rsidDel="00E474FD">
          <w:rPr>
            <w:sz w:val="24"/>
            <w:szCs w:val="24"/>
            <w:lang w:val="el-GR"/>
          </w:rPr>
          <w:delText xml:space="preserve"> </w:delText>
        </w:r>
        <w:r w:rsidR="0000355F" w:rsidRPr="009F37EC" w:rsidDel="00E474FD">
          <w:rPr>
            <w:sz w:val="24"/>
            <w:szCs w:val="24"/>
            <w:lang w:val="el-GR"/>
          </w:rPr>
          <w:delText>ο</w:delText>
        </w:r>
        <w:r w:rsidR="00FC38CB" w:rsidRPr="009F37EC" w:rsidDel="00E474FD">
          <w:rPr>
            <w:sz w:val="24"/>
            <w:szCs w:val="24"/>
            <w:lang w:val="el-GR"/>
          </w:rPr>
          <w:delText xml:space="preserve"> όγκο</w:delText>
        </w:r>
        <w:r w:rsidR="0000355F" w:rsidRPr="009F37EC" w:rsidDel="00E474FD">
          <w:rPr>
            <w:sz w:val="24"/>
            <w:szCs w:val="24"/>
            <w:lang w:val="el-GR"/>
          </w:rPr>
          <w:delText>ς</w:delText>
        </w:r>
        <w:r w:rsidR="00FC38CB" w:rsidRPr="009F37EC" w:rsidDel="00E474FD">
          <w:rPr>
            <w:sz w:val="24"/>
            <w:szCs w:val="24"/>
            <w:lang w:val="el-GR"/>
          </w:rPr>
          <w:delText xml:space="preserve"> του λαδιού.</w:delText>
        </w:r>
        <w:r w:rsidR="00B45ECE" w:rsidRPr="009F37EC" w:rsidDel="00E474FD">
          <w:rPr>
            <w:sz w:val="24"/>
            <w:szCs w:val="24"/>
            <w:lang w:val="el-GR"/>
          </w:rPr>
          <w:delText xml:space="preserve"> Το στρώμα ξηρού αέρος θα είναι σε επαφή</w:delText>
        </w:r>
        <w:r w:rsidR="00743222" w:rsidRPr="009F37EC" w:rsidDel="00E474FD">
          <w:rPr>
            <w:sz w:val="24"/>
            <w:szCs w:val="24"/>
            <w:lang w:val="el-GR"/>
          </w:rPr>
          <w:delText xml:space="preserve"> με τον αναπνευστήρα  έτσι ώστε να βρίσκεται πάντα υπό ατμοσφαιρική πίεση και ο εισερχόμενος αέρας να είναι πάντα ξηρός. </w:delText>
        </w:r>
      </w:del>
    </w:p>
    <w:p w:rsidR="00743222" w:rsidDel="00E474FD" w:rsidRDefault="007B097F" w:rsidP="001B31F3">
      <w:pPr>
        <w:ind w:left="1418" w:hanging="709"/>
        <w:jc w:val="both"/>
        <w:rPr>
          <w:del w:id="1147" w:author="Καρμίρης Αγγελος" w:date="2020-01-03T10:44:00Z"/>
          <w:sz w:val="24"/>
          <w:szCs w:val="24"/>
          <w:lang w:val="el-GR"/>
        </w:rPr>
      </w:pPr>
      <w:del w:id="1148" w:author="Καρμίρης Αγγελος" w:date="2020-01-03T10:44:00Z">
        <w:r w:rsidDel="00E474FD">
          <w:rPr>
            <w:sz w:val="24"/>
            <w:szCs w:val="24"/>
            <w:lang w:val="el-GR"/>
          </w:rPr>
          <w:tab/>
        </w:r>
        <w:r w:rsidR="00743222" w:rsidRPr="009F37EC" w:rsidDel="00E474FD">
          <w:rPr>
            <w:sz w:val="24"/>
            <w:szCs w:val="24"/>
            <w:lang w:val="el-GR"/>
          </w:rPr>
          <w:delText xml:space="preserve">Οι κρύσταλλοι της σιλικόνης θα πρέπει να διατηρούνται ενεργοί ώστε να μπορούν να απορροφούν την υγρασία και αυτό θα ελέγχεται με </w:delText>
        </w:r>
        <w:r w:rsidR="000E159F" w:rsidRPr="009F37EC" w:rsidDel="00E474FD">
          <w:rPr>
            <w:sz w:val="24"/>
            <w:szCs w:val="24"/>
            <w:lang w:val="el-GR"/>
          </w:rPr>
          <w:delText xml:space="preserve">περιοδικό οπτικό έλεγχο </w:delText>
        </w:r>
        <w:r w:rsidR="00743222" w:rsidRPr="009F37EC" w:rsidDel="00E474FD">
          <w:rPr>
            <w:sz w:val="24"/>
            <w:szCs w:val="24"/>
            <w:lang w:val="el-GR"/>
          </w:rPr>
          <w:delText>του χρώματός τους.</w:delText>
        </w:r>
        <w:r w:rsidDel="00E474FD">
          <w:rPr>
            <w:sz w:val="24"/>
            <w:szCs w:val="24"/>
            <w:lang w:val="el-GR"/>
          </w:rPr>
          <w:delText xml:space="preserve"> </w:delText>
        </w:r>
        <w:r w:rsidR="00743222" w:rsidRPr="009F37EC" w:rsidDel="00E474FD">
          <w:rPr>
            <w:sz w:val="24"/>
            <w:szCs w:val="24"/>
            <w:lang w:val="el-GR"/>
          </w:rPr>
          <w:delText>Στο δοχείο διαστολής εκτός του οργάνου μέτρησης της στάθμης λαδιού θα προσαρμόζεται βαλβίδα αποστράγγισης.</w:delText>
        </w:r>
      </w:del>
    </w:p>
    <w:p w:rsidR="007B097F" w:rsidRPr="000A1F93" w:rsidDel="00E474FD" w:rsidRDefault="007B097F" w:rsidP="001B31F3">
      <w:pPr>
        <w:ind w:left="1418" w:hanging="709"/>
        <w:jc w:val="both"/>
        <w:rPr>
          <w:del w:id="1149" w:author="Καρμίρης Αγγελος" w:date="2020-01-03T10:44:00Z"/>
          <w:sz w:val="24"/>
          <w:szCs w:val="24"/>
          <w:lang w:val="el-GR"/>
        </w:rPr>
      </w:pPr>
      <w:del w:id="1150" w:author="Καρμίρης Αγγελος" w:date="2020-01-03T10:44:00Z">
        <w:r w:rsidDel="00E474FD">
          <w:rPr>
            <w:sz w:val="24"/>
            <w:szCs w:val="24"/>
            <w:lang w:val="el-GR"/>
          </w:rPr>
          <w:tab/>
          <w:delText xml:space="preserve">Εάν το δοχείο διαστολής δεν εδράζεται επάνω στο δοχείο του αυτομετασχηματιστή, </w:delText>
        </w:r>
        <w:r w:rsidR="000A1F93" w:rsidDel="00E474FD">
          <w:rPr>
            <w:sz w:val="24"/>
            <w:szCs w:val="24"/>
            <w:lang w:val="el-GR"/>
          </w:rPr>
          <w:delText>αλλά σε χωριστή μεταλλική βάση, ο σωλήνας λαδιού μεταξύ του δοχείου διαστολής και του δοχείου του αυτομετασχηματιστή θα περιλαμβάνει εύκαμπτο μεταλλικό σύνδεσμο, έτσι ώστε να αντέχει οποιαδήποτε σεισμική καταπόνηση (επιτάχυνση 0.5</w:delText>
        </w:r>
        <w:r w:rsidR="000A1F93" w:rsidDel="00E474FD">
          <w:rPr>
            <w:sz w:val="24"/>
            <w:szCs w:val="24"/>
          </w:rPr>
          <w:delText>g</w:delText>
        </w:r>
        <w:r w:rsidR="000A1F93" w:rsidRPr="00CF1D4B" w:rsidDel="00E474FD">
          <w:rPr>
            <w:sz w:val="24"/>
            <w:szCs w:val="24"/>
            <w:lang w:val="el-GR"/>
          </w:rPr>
          <w:delText xml:space="preserve"> </w:delText>
        </w:r>
        <w:r w:rsidR="000A1F93" w:rsidDel="00E474FD">
          <w:rPr>
            <w:sz w:val="24"/>
            <w:szCs w:val="24"/>
            <w:lang w:val="el-GR"/>
          </w:rPr>
          <w:delText>οριζόντια και 0.25</w:delText>
        </w:r>
        <w:r w:rsidR="000A1F93" w:rsidDel="00E474FD">
          <w:rPr>
            <w:sz w:val="24"/>
            <w:szCs w:val="24"/>
          </w:rPr>
          <w:delText>g</w:delText>
        </w:r>
        <w:r w:rsidR="000A1F93" w:rsidDel="00E474FD">
          <w:rPr>
            <w:sz w:val="24"/>
            <w:szCs w:val="24"/>
            <w:lang w:val="el-GR"/>
          </w:rPr>
          <w:delText xml:space="preserve"> κατακόρυφα).</w:delText>
        </w:r>
      </w:del>
    </w:p>
    <w:p w:rsidR="00EC6641" w:rsidRPr="009F37EC" w:rsidDel="00E474FD" w:rsidRDefault="00743222" w:rsidP="003530E1">
      <w:pPr>
        <w:ind w:left="1418" w:hanging="709"/>
        <w:jc w:val="both"/>
        <w:rPr>
          <w:del w:id="1151" w:author="Καρμίρης Αγγελος" w:date="2020-01-03T10:44:00Z"/>
          <w:sz w:val="24"/>
          <w:szCs w:val="24"/>
          <w:lang w:val="el-GR"/>
        </w:rPr>
      </w:pPr>
      <w:del w:id="1152" w:author="Καρμίρης Αγγελος" w:date="2020-01-03T10:44:00Z">
        <w:r w:rsidRPr="009F37EC" w:rsidDel="00E474FD">
          <w:rPr>
            <w:sz w:val="24"/>
            <w:szCs w:val="24"/>
            <w:lang w:val="el-GR"/>
          </w:rPr>
          <w:delText xml:space="preserve"> </w:delText>
        </w:r>
        <w:r w:rsidR="00FC38CB" w:rsidRPr="009F37EC" w:rsidDel="00E474FD">
          <w:rPr>
            <w:sz w:val="24"/>
            <w:szCs w:val="24"/>
            <w:lang w:val="el-GR"/>
          </w:rPr>
          <w:delText xml:space="preserve">  </w:delText>
        </w:r>
        <w:r w:rsidR="00984F42" w:rsidRPr="009F37EC" w:rsidDel="00E474FD">
          <w:rPr>
            <w:sz w:val="24"/>
            <w:szCs w:val="24"/>
            <w:lang w:val="el-GR"/>
          </w:rPr>
          <w:tab/>
        </w:r>
      </w:del>
    </w:p>
    <w:p w:rsidR="007A1D51" w:rsidRPr="009F37EC" w:rsidDel="00E474FD" w:rsidRDefault="00027DBB" w:rsidP="00353427">
      <w:pPr>
        <w:tabs>
          <w:tab w:val="left" w:pos="1418"/>
          <w:tab w:val="left" w:pos="1701"/>
          <w:tab w:val="left" w:pos="1985"/>
        </w:tabs>
        <w:ind w:left="851"/>
        <w:jc w:val="both"/>
        <w:rPr>
          <w:del w:id="1153" w:author="Καρμίρης Αγγελος" w:date="2020-01-03T10:44:00Z"/>
          <w:b/>
          <w:bCs/>
          <w:sz w:val="24"/>
          <w:szCs w:val="24"/>
          <w:u w:val="single"/>
          <w:lang w:val="el-GR"/>
        </w:rPr>
      </w:pPr>
      <w:del w:id="1154" w:author="Καρμίρης Αγγελος" w:date="2020-01-03T10:44:00Z">
        <w:r w:rsidDel="00E474FD">
          <w:rPr>
            <w:b/>
            <w:bCs/>
            <w:sz w:val="24"/>
            <w:szCs w:val="24"/>
            <w:lang w:val="el-GR"/>
          </w:rPr>
          <w:delText>4</w:delText>
        </w:r>
        <w:r w:rsidR="00353427" w:rsidRPr="009F37EC" w:rsidDel="00E474FD">
          <w:rPr>
            <w:b/>
            <w:bCs/>
            <w:sz w:val="24"/>
            <w:szCs w:val="24"/>
            <w:lang w:val="el-GR"/>
          </w:rPr>
          <w:delText>.</w:delText>
        </w:r>
        <w:r w:rsidR="007A1D51" w:rsidRPr="009F37EC" w:rsidDel="00E474FD">
          <w:rPr>
            <w:b/>
            <w:bCs/>
            <w:sz w:val="24"/>
            <w:szCs w:val="24"/>
            <w:lang w:val="el-GR"/>
          </w:rPr>
          <w:delText xml:space="preserve">     </w:delText>
        </w:r>
        <w:r w:rsidR="007A1D51" w:rsidRPr="009F37EC" w:rsidDel="00E474FD">
          <w:rPr>
            <w:b/>
            <w:bCs/>
            <w:sz w:val="24"/>
            <w:szCs w:val="24"/>
            <w:u w:val="single"/>
            <w:lang w:val="el-GR"/>
          </w:rPr>
          <w:delText>Βαλβίδες</w:delText>
        </w:r>
      </w:del>
    </w:p>
    <w:p w:rsidR="007A1D51" w:rsidRPr="009F37EC" w:rsidDel="00E474FD" w:rsidRDefault="007A1D51" w:rsidP="007A1D51">
      <w:pPr>
        <w:ind w:left="710"/>
        <w:jc w:val="both"/>
        <w:rPr>
          <w:del w:id="1155" w:author="Καρμίρης Αγγελος" w:date="2020-01-03T10:44:00Z"/>
          <w:sz w:val="24"/>
          <w:szCs w:val="24"/>
          <w:lang w:val="el-GR"/>
        </w:rPr>
      </w:pPr>
    </w:p>
    <w:p w:rsidR="00EF6AFE" w:rsidRPr="009F37EC" w:rsidDel="00E474FD" w:rsidRDefault="007A1D51">
      <w:pPr>
        <w:ind w:left="1418"/>
        <w:jc w:val="both"/>
        <w:rPr>
          <w:del w:id="1156" w:author="Καρμίρης Αγγελος" w:date="2020-01-03T10:44:00Z"/>
          <w:sz w:val="24"/>
          <w:szCs w:val="24"/>
          <w:lang w:val="el-GR"/>
        </w:rPr>
      </w:pPr>
      <w:del w:id="1157" w:author="Καρμίρης Αγγελος" w:date="2020-01-03T10:44:00Z">
        <w:r w:rsidRPr="009F37EC" w:rsidDel="00E474FD">
          <w:rPr>
            <w:sz w:val="24"/>
            <w:szCs w:val="24"/>
            <w:lang w:val="el-GR"/>
          </w:rPr>
          <w:delText xml:space="preserve">Κάθε αυτομετασχηματιστής θα είναι εξοπλισμένος με τον απαραίτητο αριθμό βαλβίδων π.χ. για την κένωση του </w:delText>
        </w:r>
        <w:r w:rsidR="0000355F" w:rsidRPr="009F37EC" w:rsidDel="00E474FD">
          <w:rPr>
            <w:sz w:val="24"/>
            <w:szCs w:val="24"/>
            <w:lang w:val="el-GR"/>
          </w:rPr>
          <w:delText>κελύφους</w:delText>
        </w:r>
        <w:r w:rsidRPr="009F37EC" w:rsidDel="00E474FD">
          <w:rPr>
            <w:sz w:val="24"/>
            <w:szCs w:val="24"/>
            <w:lang w:val="el-GR"/>
          </w:rPr>
          <w:delText>, για δειγματική λήψη λαδιού</w:delText>
        </w:r>
        <w:r w:rsidR="0014498C" w:rsidRPr="009F37EC" w:rsidDel="00E474FD">
          <w:rPr>
            <w:sz w:val="24"/>
            <w:szCs w:val="24"/>
            <w:lang w:val="el-GR"/>
          </w:rPr>
          <w:delText>, απομόνωση κάθε μονάδας ψύξης</w:delText>
        </w:r>
        <w:r w:rsidR="003530E1" w:rsidRPr="009F37EC" w:rsidDel="00E474FD">
          <w:rPr>
            <w:sz w:val="24"/>
            <w:szCs w:val="24"/>
            <w:lang w:val="el-GR"/>
          </w:rPr>
          <w:delText xml:space="preserve"> κτλ</w:delText>
        </w:r>
        <w:r w:rsidR="00D818B9" w:rsidRPr="009F37EC" w:rsidDel="00E474FD">
          <w:rPr>
            <w:sz w:val="24"/>
            <w:szCs w:val="24"/>
            <w:lang w:val="el-GR"/>
          </w:rPr>
          <w:delText xml:space="preserve">. </w:delText>
        </w:r>
        <w:r w:rsidR="007F3F0D" w:rsidDel="00E474FD">
          <w:rPr>
            <w:sz w:val="24"/>
            <w:szCs w:val="24"/>
            <w:lang w:val="el-GR"/>
          </w:rPr>
          <w:delText>Θ</w:delText>
        </w:r>
        <w:r w:rsidR="0000355F" w:rsidRPr="009F37EC" w:rsidDel="00E474FD">
          <w:rPr>
            <w:sz w:val="24"/>
            <w:szCs w:val="24"/>
            <w:lang w:val="el-GR"/>
          </w:rPr>
          <w:delText>α προ</w:delText>
        </w:r>
        <w:r w:rsidRPr="009F37EC" w:rsidDel="00E474FD">
          <w:rPr>
            <w:sz w:val="24"/>
            <w:szCs w:val="24"/>
            <w:lang w:val="el-GR"/>
          </w:rPr>
          <w:delText>β</w:delText>
        </w:r>
        <w:r w:rsidR="0000355F" w:rsidRPr="009F37EC" w:rsidDel="00E474FD">
          <w:rPr>
            <w:sz w:val="24"/>
            <w:szCs w:val="24"/>
            <w:lang w:val="el-GR"/>
          </w:rPr>
          <w:delText>λεφθούν</w:delText>
        </w:r>
        <w:r w:rsidR="007F3F0D" w:rsidDel="00E474FD">
          <w:rPr>
            <w:sz w:val="24"/>
            <w:szCs w:val="24"/>
            <w:lang w:val="el-GR"/>
          </w:rPr>
          <w:delText xml:space="preserve"> βαλβίδα για πλήρωση λαδιού,</w:delText>
        </w:r>
        <w:r w:rsidR="0000355F" w:rsidRPr="009F37EC" w:rsidDel="00E474FD">
          <w:rPr>
            <w:sz w:val="24"/>
            <w:szCs w:val="24"/>
            <w:lang w:val="el-GR"/>
          </w:rPr>
          <w:delText xml:space="preserve"> β</w:delText>
        </w:r>
        <w:r w:rsidRPr="009F37EC" w:rsidDel="00E474FD">
          <w:rPr>
            <w:sz w:val="24"/>
            <w:szCs w:val="24"/>
            <w:lang w:val="el-GR"/>
          </w:rPr>
          <w:delText>αλβίδα για φιλτράρισμα λαδιού και βαλβίδα συνδέσεως κενού.</w:delText>
        </w:r>
        <w:r w:rsidR="000E1957" w:rsidRPr="00CF1D4B" w:rsidDel="00E474FD">
          <w:rPr>
            <w:sz w:val="24"/>
            <w:szCs w:val="24"/>
            <w:lang w:val="el-GR"/>
          </w:rPr>
          <w:delText xml:space="preserve"> </w:delText>
        </w:r>
        <w:r w:rsidR="000E1957" w:rsidDel="00E474FD">
          <w:rPr>
            <w:sz w:val="24"/>
            <w:szCs w:val="24"/>
            <w:lang w:val="el-GR"/>
          </w:rPr>
          <w:delText>Μια</w:delText>
        </w:r>
        <w:r w:rsidR="000E1957" w:rsidRPr="000E1957" w:rsidDel="00E474FD">
          <w:rPr>
            <w:sz w:val="24"/>
            <w:szCs w:val="24"/>
            <w:lang w:val="el-GR"/>
          </w:rPr>
          <w:delText xml:space="preserve"> </w:delText>
        </w:r>
        <w:r w:rsidR="000E1957" w:rsidDel="00E474FD">
          <w:rPr>
            <w:sz w:val="24"/>
            <w:szCs w:val="24"/>
            <w:lang w:val="el-GR"/>
          </w:rPr>
          <w:delText>βαλβίδα</w:delText>
        </w:r>
        <w:r w:rsidR="000E1957" w:rsidRPr="000E1957" w:rsidDel="00E474FD">
          <w:rPr>
            <w:sz w:val="24"/>
            <w:szCs w:val="24"/>
            <w:lang w:val="el-GR"/>
          </w:rPr>
          <w:delText xml:space="preserve"> </w:delText>
        </w:r>
        <w:r w:rsidR="005418B3" w:rsidDel="00E474FD">
          <w:rPr>
            <w:sz w:val="24"/>
            <w:szCs w:val="24"/>
            <w:lang w:val="el-GR"/>
          </w:rPr>
          <w:delText>δειγματοληψίας</w:delText>
        </w:r>
        <w:r w:rsidR="000E1957" w:rsidRPr="000E1957" w:rsidDel="00E474FD">
          <w:rPr>
            <w:sz w:val="24"/>
            <w:szCs w:val="24"/>
            <w:lang w:val="el-GR"/>
          </w:rPr>
          <w:delText xml:space="preserve"> </w:delText>
        </w:r>
        <w:r w:rsidR="000E1957" w:rsidDel="00E474FD">
          <w:rPr>
            <w:sz w:val="24"/>
            <w:szCs w:val="24"/>
            <w:lang w:val="el-GR"/>
          </w:rPr>
          <w:delText>λαδιού</w:delText>
        </w:r>
        <w:r w:rsidR="000E1957" w:rsidRPr="000E1957" w:rsidDel="00E474FD">
          <w:rPr>
            <w:sz w:val="24"/>
            <w:szCs w:val="24"/>
            <w:lang w:val="el-GR"/>
          </w:rPr>
          <w:delText xml:space="preserve"> </w:delText>
        </w:r>
        <w:r w:rsidR="000E1957" w:rsidDel="00E474FD">
          <w:rPr>
            <w:sz w:val="24"/>
            <w:szCs w:val="24"/>
            <w:lang w:val="el-GR"/>
          </w:rPr>
          <w:delText>θα</w:delText>
        </w:r>
        <w:r w:rsidR="000E1957" w:rsidRPr="000E1957" w:rsidDel="00E474FD">
          <w:rPr>
            <w:sz w:val="24"/>
            <w:szCs w:val="24"/>
            <w:lang w:val="el-GR"/>
          </w:rPr>
          <w:delText xml:space="preserve"> </w:delText>
        </w:r>
        <w:r w:rsidR="000E1957" w:rsidDel="00E474FD">
          <w:rPr>
            <w:sz w:val="24"/>
            <w:szCs w:val="24"/>
            <w:lang w:val="el-GR"/>
          </w:rPr>
          <w:delText>βρίσκεται</w:delText>
        </w:r>
        <w:r w:rsidR="000E1957" w:rsidRPr="000E1957" w:rsidDel="00E474FD">
          <w:rPr>
            <w:sz w:val="24"/>
            <w:szCs w:val="24"/>
            <w:lang w:val="el-GR"/>
          </w:rPr>
          <w:delText xml:space="preserve"> </w:delText>
        </w:r>
        <w:r w:rsidR="000E1957" w:rsidDel="00E474FD">
          <w:rPr>
            <w:sz w:val="24"/>
            <w:szCs w:val="24"/>
            <w:lang w:val="el-GR"/>
          </w:rPr>
          <w:delText>σε</w:delText>
        </w:r>
        <w:r w:rsidR="000E1957" w:rsidRPr="000E1957" w:rsidDel="00E474FD">
          <w:rPr>
            <w:sz w:val="24"/>
            <w:szCs w:val="24"/>
            <w:lang w:val="el-GR"/>
          </w:rPr>
          <w:delText xml:space="preserve"> </w:delText>
        </w:r>
        <w:r w:rsidR="000E1957" w:rsidDel="00E474FD">
          <w:rPr>
            <w:sz w:val="24"/>
            <w:szCs w:val="24"/>
            <w:lang w:val="el-GR"/>
          </w:rPr>
          <w:delText>σωλήνα</w:delText>
        </w:r>
        <w:r w:rsidR="000E1957" w:rsidRPr="000E1957" w:rsidDel="00E474FD">
          <w:rPr>
            <w:sz w:val="24"/>
            <w:szCs w:val="24"/>
            <w:lang w:val="el-GR"/>
          </w:rPr>
          <w:delText xml:space="preserve"> </w:delText>
        </w:r>
        <w:r w:rsidR="000E1957" w:rsidDel="00E474FD">
          <w:rPr>
            <w:sz w:val="24"/>
            <w:szCs w:val="24"/>
            <w:lang w:val="el-GR"/>
          </w:rPr>
          <w:delText>που</w:delText>
        </w:r>
        <w:r w:rsidR="000E1957" w:rsidRPr="000E1957" w:rsidDel="00E474FD">
          <w:rPr>
            <w:sz w:val="24"/>
            <w:szCs w:val="24"/>
            <w:lang w:val="el-GR"/>
          </w:rPr>
          <w:delText xml:space="preserve"> </w:delText>
        </w:r>
        <w:r w:rsidR="000E1957" w:rsidDel="00E474FD">
          <w:rPr>
            <w:sz w:val="24"/>
            <w:szCs w:val="24"/>
            <w:lang w:val="el-GR"/>
          </w:rPr>
          <w:delText>συνδέει</w:delText>
        </w:r>
        <w:r w:rsidR="000E1957" w:rsidRPr="000E1957" w:rsidDel="00E474FD">
          <w:rPr>
            <w:sz w:val="24"/>
            <w:szCs w:val="24"/>
            <w:lang w:val="el-GR"/>
          </w:rPr>
          <w:delText xml:space="preserve"> </w:delText>
        </w:r>
        <w:r w:rsidR="000E1957" w:rsidDel="00E474FD">
          <w:rPr>
            <w:sz w:val="24"/>
            <w:szCs w:val="24"/>
            <w:lang w:val="el-GR"/>
          </w:rPr>
          <w:delText>το</w:delText>
        </w:r>
        <w:r w:rsidR="000E1957" w:rsidRPr="000E1957" w:rsidDel="00E474FD">
          <w:rPr>
            <w:sz w:val="24"/>
            <w:szCs w:val="24"/>
            <w:lang w:val="el-GR"/>
          </w:rPr>
          <w:delText xml:space="preserve"> </w:delText>
        </w:r>
        <w:r w:rsidR="000E1957" w:rsidDel="00E474FD">
          <w:rPr>
            <w:sz w:val="24"/>
            <w:szCs w:val="24"/>
            <w:lang w:val="el-GR"/>
          </w:rPr>
          <w:delText>σύστημα</w:delText>
        </w:r>
        <w:r w:rsidR="000E1957" w:rsidRPr="000E1957" w:rsidDel="00E474FD">
          <w:rPr>
            <w:sz w:val="24"/>
            <w:szCs w:val="24"/>
            <w:lang w:val="el-GR"/>
          </w:rPr>
          <w:delText xml:space="preserve"> </w:delText>
        </w:r>
        <w:r w:rsidR="000E1957" w:rsidDel="00E474FD">
          <w:rPr>
            <w:sz w:val="24"/>
            <w:szCs w:val="24"/>
            <w:lang w:val="el-GR"/>
          </w:rPr>
          <w:delText>ψύξης με το δοχείο του αυτομετασχηματιστή, στην πλευρά εξόδου των αντλιών.</w:delText>
        </w:r>
        <w:r w:rsidR="000E1957" w:rsidRPr="00CF1D4B" w:rsidDel="00E474FD">
          <w:rPr>
            <w:sz w:val="24"/>
            <w:szCs w:val="24"/>
            <w:lang w:val="el-GR"/>
          </w:rPr>
          <w:delText xml:space="preserve"> </w:delText>
        </w:r>
        <w:r w:rsidR="007F3F0D" w:rsidDel="00E474FD">
          <w:rPr>
            <w:sz w:val="24"/>
            <w:szCs w:val="24"/>
            <w:lang w:val="el-GR"/>
          </w:rPr>
          <w:delText xml:space="preserve">Όλες οι βαλβίδες κενού θα πρέπει να είναι σχεδιασμένες και δοκιμασμένες σύμφωνα με τα πρότυπα </w:delText>
        </w:r>
        <w:r w:rsidR="007F3F0D" w:rsidDel="00E474FD">
          <w:rPr>
            <w:sz w:val="24"/>
            <w:szCs w:val="24"/>
          </w:rPr>
          <w:delText>EN</w:delText>
        </w:r>
        <w:r w:rsidR="007F3F0D" w:rsidRPr="00CF1D4B" w:rsidDel="00E474FD">
          <w:rPr>
            <w:sz w:val="24"/>
            <w:szCs w:val="24"/>
            <w:lang w:val="el-GR"/>
          </w:rPr>
          <w:delText xml:space="preserve"> 12266-1, -2</w:delText>
        </w:r>
        <w:r w:rsidR="007F3F0D" w:rsidDel="00E474FD">
          <w:rPr>
            <w:sz w:val="24"/>
            <w:szCs w:val="24"/>
            <w:lang w:val="el-GR"/>
          </w:rPr>
          <w:delText>.</w:delText>
        </w:r>
        <w:r w:rsidR="0087774B" w:rsidRPr="004F609D" w:rsidDel="00E474FD">
          <w:rPr>
            <w:lang w:val="el-GR"/>
          </w:rPr>
          <w:delText xml:space="preserve"> </w:delText>
        </w:r>
        <w:r w:rsidR="0087774B" w:rsidRPr="0087774B" w:rsidDel="00E474FD">
          <w:rPr>
            <w:sz w:val="24"/>
            <w:szCs w:val="24"/>
            <w:lang w:val="el-GR"/>
          </w:rPr>
          <w:delText>Οι βαλβίδες</w:delText>
        </w:r>
        <w:r w:rsidR="007F3F0D" w:rsidDel="00E474FD">
          <w:rPr>
            <w:sz w:val="24"/>
            <w:szCs w:val="24"/>
            <w:lang w:val="el-GR"/>
          </w:rPr>
          <w:delText xml:space="preserve"> πεταλούδας</w:delText>
        </w:r>
        <w:r w:rsidR="0087774B" w:rsidRPr="0087774B" w:rsidDel="00E474FD">
          <w:rPr>
            <w:sz w:val="24"/>
            <w:szCs w:val="24"/>
            <w:lang w:val="el-GR"/>
          </w:rPr>
          <w:delText xml:space="preserve"> θα είναι σχεδιασμένες και δοκιμασμένες</w:delText>
        </w:r>
        <w:r w:rsidR="0087774B" w:rsidDel="00E474FD">
          <w:rPr>
            <w:sz w:val="24"/>
            <w:szCs w:val="24"/>
            <w:lang w:val="el-GR"/>
          </w:rPr>
          <w:delText xml:space="preserve"> σύμφωνα με τα πρότυπα EN 50216-1 και EN 50216-</w:delText>
        </w:r>
        <w:r w:rsidR="0087774B" w:rsidRPr="0087774B" w:rsidDel="00E474FD">
          <w:rPr>
            <w:sz w:val="24"/>
            <w:szCs w:val="24"/>
            <w:lang w:val="el-GR"/>
          </w:rPr>
          <w:delText>8. Τα πιστοποιητικά δοκιμών θα πρέπει να επιδειχθούν στον επιθεωρητή του ΑΔΜΗΕ.</w:delText>
        </w:r>
      </w:del>
    </w:p>
    <w:p w:rsidR="00F14FEF" w:rsidRPr="009F37EC" w:rsidDel="00E474FD" w:rsidRDefault="00F14FEF" w:rsidP="007A1D51">
      <w:pPr>
        <w:ind w:left="1418" w:hanging="1418"/>
        <w:jc w:val="both"/>
        <w:rPr>
          <w:del w:id="1158" w:author="Καρμίρης Αγγελος" w:date="2020-01-03T10:44:00Z"/>
          <w:sz w:val="24"/>
          <w:szCs w:val="24"/>
          <w:lang w:val="el-GR"/>
        </w:rPr>
      </w:pPr>
    </w:p>
    <w:p w:rsidR="007A1D51" w:rsidRPr="009F37EC" w:rsidDel="00E474FD" w:rsidRDefault="00027DBB" w:rsidP="00353427">
      <w:pPr>
        <w:tabs>
          <w:tab w:val="left" w:pos="1418"/>
          <w:tab w:val="left" w:pos="1701"/>
          <w:tab w:val="left" w:pos="1985"/>
        </w:tabs>
        <w:ind w:left="851"/>
        <w:jc w:val="both"/>
        <w:rPr>
          <w:del w:id="1159" w:author="Καρμίρης Αγγελος" w:date="2020-01-03T10:44:00Z"/>
          <w:sz w:val="24"/>
          <w:szCs w:val="24"/>
          <w:lang w:val="el-GR"/>
        </w:rPr>
      </w:pPr>
      <w:del w:id="1160" w:author="Καρμίρης Αγγελος" w:date="2020-01-03T10:44:00Z">
        <w:r w:rsidDel="00E474FD">
          <w:rPr>
            <w:b/>
            <w:bCs/>
            <w:sz w:val="24"/>
            <w:szCs w:val="24"/>
            <w:lang w:val="el-GR"/>
          </w:rPr>
          <w:delText>5</w:delText>
        </w:r>
        <w:r w:rsidR="00353427" w:rsidRPr="009F37EC" w:rsidDel="00E474FD">
          <w:rPr>
            <w:b/>
            <w:bCs/>
            <w:sz w:val="24"/>
            <w:szCs w:val="24"/>
            <w:lang w:val="el-GR"/>
          </w:rPr>
          <w:delText>.</w:delText>
        </w:r>
        <w:r w:rsidR="007A1D51" w:rsidRPr="009F37EC" w:rsidDel="00E474FD">
          <w:rPr>
            <w:b/>
            <w:bCs/>
            <w:sz w:val="24"/>
            <w:szCs w:val="24"/>
            <w:lang w:val="el-GR"/>
          </w:rPr>
          <w:delText xml:space="preserve">     </w:delText>
        </w:r>
        <w:r w:rsidR="007A1D51" w:rsidRPr="009F37EC" w:rsidDel="00E474FD">
          <w:rPr>
            <w:b/>
            <w:bCs/>
            <w:sz w:val="24"/>
            <w:szCs w:val="24"/>
            <w:u w:val="single"/>
            <w:lang w:val="el-GR"/>
          </w:rPr>
          <w:delText>Συνδετικό υλικό</w:delText>
        </w:r>
      </w:del>
    </w:p>
    <w:p w:rsidR="007A1D51" w:rsidRPr="009F37EC" w:rsidDel="00E474FD" w:rsidRDefault="007A1D51" w:rsidP="007A1D51">
      <w:pPr>
        <w:tabs>
          <w:tab w:val="left" w:pos="1418"/>
          <w:tab w:val="left" w:pos="1701"/>
          <w:tab w:val="left" w:pos="1985"/>
        </w:tabs>
        <w:ind w:left="710"/>
        <w:jc w:val="both"/>
        <w:rPr>
          <w:del w:id="1161" w:author="Καρμίρης Αγγελος" w:date="2020-01-03T10:44:00Z"/>
          <w:sz w:val="24"/>
          <w:szCs w:val="24"/>
          <w:lang w:val="el-GR"/>
        </w:rPr>
      </w:pPr>
    </w:p>
    <w:p w:rsidR="00D818B9" w:rsidRPr="009F37EC" w:rsidDel="00E474FD" w:rsidRDefault="007A1D51" w:rsidP="007A1D51">
      <w:pPr>
        <w:ind w:left="1418" w:hanging="709"/>
        <w:jc w:val="both"/>
        <w:rPr>
          <w:del w:id="1162" w:author="Καρμίρης Αγγελος" w:date="2020-01-03T10:44:00Z"/>
          <w:sz w:val="24"/>
          <w:szCs w:val="24"/>
          <w:lang w:val="el-GR"/>
        </w:rPr>
      </w:pPr>
      <w:del w:id="1163" w:author="Καρμίρης Αγγελος" w:date="2020-01-03T10:44:00Z">
        <w:r w:rsidRPr="009F37EC" w:rsidDel="00E474FD">
          <w:rPr>
            <w:sz w:val="24"/>
            <w:szCs w:val="24"/>
            <w:lang w:val="el-GR"/>
          </w:rPr>
          <w:tab/>
          <w:delText>Όλο το συνδετικό υλικό, δηλαδή κοχλίες, περικόχλια και παράκυκλοι ασφαλείας, θα πρέπει να είναι γαλβανισμένο εν θερμώ.</w:delText>
        </w:r>
      </w:del>
    </w:p>
    <w:p w:rsidR="00F14FEF" w:rsidRPr="007157AE" w:rsidDel="00E474FD" w:rsidRDefault="00F14FEF" w:rsidP="00353427">
      <w:pPr>
        <w:tabs>
          <w:tab w:val="left" w:pos="1418"/>
          <w:tab w:val="left" w:pos="1701"/>
          <w:tab w:val="left" w:pos="1985"/>
        </w:tabs>
        <w:ind w:left="851"/>
        <w:jc w:val="both"/>
        <w:rPr>
          <w:del w:id="1164" w:author="Καρμίρης Αγγελος" w:date="2020-01-03T10:44:00Z"/>
          <w:b/>
          <w:bCs/>
          <w:sz w:val="24"/>
          <w:szCs w:val="24"/>
          <w:lang w:val="el-GR"/>
        </w:rPr>
      </w:pPr>
    </w:p>
    <w:p w:rsidR="00AF6985" w:rsidRPr="007157AE" w:rsidDel="00E474FD" w:rsidRDefault="00AF6985" w:rsidP="00353427">
      <w:pPr>
        <w:tabs>
          <w:tab w:val="left" w:pos="1418"/>
          <w:tab w:val="left" w:pos="1701"/>
          <w:tab w:val="left" w:pos="1985"/>
        </w:tabs>
        <w:ind w:left="851"/>
        <w:jc w:val="both"/>
        <w:rPr>
          <w:del w:id="1165" w:author="Καρμίρης Αγγελος" w:date="2020-01-03T10:44:00Z"/>
          <w:b/>
          <w:bCs/>
          <w:sz w:val="24"/>
          <w:szCs w:val="24"/>
          <w:lang w:val="el-GR"/>
        </w:rPr>
      </w:pPr>
    </w:p>
    <w:p w:rsidR="00AF6985" w:rsidRPr="007157AE" w:rsidDel="00E474FD" w:rsidRDefault="00AF6985" w:rsidP="00353427">
      <w:pPr>
        <w:tabs>
          <w:tab w:val="left" w:pos="1418"/>
          <w:tab w:val="left" w:pos="1701"/>
          <w:tab w:val="left" w:pos="1985"/>
        </w:tabs>
        <w:ind w:left="851"/>
        <w:jc w:val="both"/>
        <w:rPr>
          <w:del w:id="1166" w:author="Καρμίρης Αγγελος" w:date="2020-01-03T10:44:00Z"/>
          <w:b/>
          <w:bCs/>
          <w:sz w:val="24"/>
          <w:szCs w:val="24"/>
          <w:lang w:val="el-GR"/>
        </w:rPr>
      </w:pPr>
    </w:p>
    <w:p w:rsidR="00AF6985" w:rsidRPr="007157AE" w:rsidDel="00E474FD" w:rsidRDefault="00AF6985" w:rsidP="00353427">
      <w:pPr>
        <w:tabs>
          <w:tab w:val="left" w:pos="1418"/>
          <w:tab w:val="left" w:pos="1701"/>
          <w:tab w:val="left" w:pos="1985"/>
        </w:tabs>
        <w:ind w:left="851"/>
        <w:jc w:val="both"/>
        <w:rPr>
          <w:del w:id="1167" w:author="Καρμίρης Αγγελος" w:date="2020-01-03T10:44:00Z"/>
          <w:b/>
          <w:bCs/>
          <w:sz w:val="24"/>
          <w:szCs w:val="24"/>
          <w:lang w:val="el-GR"/>
        </w:rPr>
      </w:pPr>
    </w:p>
    <w:p w:rsidR="00D818B9" w:rsidRPr="009F37EC" w:rsidDel="00E474FD" w:rsidRDefault="00027DBB" w:rsidP="00353427">
      <w:pPr>
        <w:tabs>
          <w:tab w:val="left" w:pos="1418"/>
          <w:tab w:val="left" w:pos="1701"/>
          <w:tab w:val="left" w:pos="1985"/>
        </w:tabs>
        <w:ind w:left="851"/>
        <w:jc w:val="both"/>
        <w:rPr>
          <w:del w:id="1168" w:author="Καρμίρης Αγγελος" w:date="2020-01-03T10:44:00Z"/>
          <w:sz w:val="24"/>
          <w:szCs w:val="24"/>
          <w:lang w:val="el-GR"/>
        </w:rPr>
      </w:pPr>
      <w:del w:id="1169" w:author="Καρμίρης Αγγελος" w:date="2020-01-03T10:44:00Z">
        <w:r w:rsidDel="00E474FD">
          <w:rPr>
            <w:b/>
            <w:bCs/>
            <w:sz w:val="24"/>
            <w:szCs w:val="24"/>
            <w:lang w:val="el-GR"/>
          </w:rPr>
          <w:delText>6</w:delText>
        </w:r>
        <w:r w:rsidR="00353427" w:rsidRPr="009F37EC" w:rsidDel="00E474FD">
          <w:rPr>
            <w:b/>
            <w:bCs/>
            <w:sz w:val="24"/>
            <w:szCs w:val="24"/>
            <w:lang w:val="el-GR"/>
          </w:rPr>
          <w:delText>.</w:delText>
        </w:r>
        <w:r w:rsidR="00D818B9" w:rsidRPr="009F37EC" w:rsidDel="00E474FD">
          <w:rPr>
            <w:b/>
            <w:bCs/>
            <w:sz w:val="24"/>
            <w:szCs w:val="24"/>
            <w:lang w:val="el-GR"/>
          </w:rPr>
          <w:delText xml:space="preserve">     </w:delText>
        </w:r>
        <w:r w:rsidR="00D818B9" w:rsidRPr="009F37EC" w:rsidDel="00E474FD">
          <w:rPr>
            <w:b/>
            <w:bCs/>
            <w:sz w:val="24"/>
            <w:szCs w:val="24"/>
            <w:u w:val="single"/>
            <w:lang w:val="el-GR"/>
          </w:rPr>
          <w:delText>Σωληνώσεις</w:delText>
        </w:r>
      </w:del>
    </w:p>
    <w:p w:rsidR="00D818B9" w:rsidRPr="009F37EC" w:rsidDel="00E474FD" w:rsidRDefault="00D818B9" w:rsidP="007A1D51">
      <w:pPr>
        <w:ind w:left="1418" w:hanging="709"/>
        <w:jc w:val="both"/>
        <w:rPr>
          <w:del w:id="1170" w:author="Καρμίρης Αγγελος" w:date="2020-01-03T10:44:00Z"/>
          <w:sz w:val="24"/>
          <w:szCs w:val="24"/>
          <w:lang w:val="el-GR"/>
        </w:rPr>
      </w:pPr>
    </w:p>
    <w:p w:rsidR="0000355F" w:rsidRPr="009F37EC" w:rsidDel="00E474FD" w:rsidRDefault="00D818B9" w:rsidP="007A1D51">
      <w:pPr>
        <w:ind w:left="1418" w:hanging="709"/>
        <w:jc w:val="both"/>
        <w:rPr>
          <w:del w:id="1171" w:author="Καρμίρης Αγγελος" w:date="2020-01-03T10:44:00Z"/>
          <w:sz w:val="24"/>
          <w:szCs w:val="24"/>
          <w:lang w:val="el-GR"/>
        </w:rPr>
      </w:pPr>
      <w:del w:id="1172" w:author="Καρμίρης Αγγελος" w:date="2020-01-03T10:44:00Z">
        <w:r w:rsidRPr="009F37EC" w:rsidDel="00E474FD">
          <w:rPr>
            <w:sz w:val="24"/>
            <w:szCs w:val="24"/>
            <w:lang w:val="el-GR"/>
          </w:rPr>
          <w:delText xml:space="preserve">            </w:delText>
        </w:r>
        <w:r w:rsidR="007A1D51" w:rsidRPr="009F37EC" w:rsidDel="00E474FD">
          <w:rPr>
            <w:sz w:val="24"/>
            <w:szCs w:val="24"/>
            <w:lang w:val="el-GR"/>
          </w:rPr>
          <w:delText>Οι σωληνώσεις επάνω στο σώμα του ΑΜ/Σ θα πρέπει να είναι όσο το δυνατό λιγότερες και ορθολογικά οργανωμένες.</w:delText>
        </w:r>
        <w:r w:rsidR="00FF6225" w:rsidRPr="009F37EC" w:rsidDel="00E474FD">
          <w:rPr>
            <w:sz w:val="24"/>
            <w:szCs w:val="24"/>
            <w:lang w:val="el-GR"/>
          </w:rPr>
          <w:delText xml:space="preserve"> Σε οποιεσδήποτε συνθήκες λειτουργίας του ΑΜ</w:delText>
        </w:r>
        <w:r w:rsidR="00F14FEF" w:rsidRPr="009F37EC" w:rsidDel="00E474FD">
          <w:rPr>
            <w:sz w:val="24"/>
            <w:szCs w:val="24"/>
            <w:lang w:val="el-GR"/>
          </w:rPr>
          <w:delText>/</w:delText>
        </w:r>
        <w:r w:rsidR="00FF6225" w:rsidRPr="009F37EC" w:rsidDel="00E474FD">
          <w:rPr>
            <w:sz w:val="24"/>
            <w:szCs w:val="24"/>
            <w:lang w:val="el-GR"/>
          </w:rPr>
          <w:delText xml:space="preserve">Σ </w:delText>
        </w:r>
        <w:r w:rsidR="0009069E" w:rsidRPr="009F37EC" w:rsidDel="00E474FD">
          <w:rPr>
            <w:sz w:val="24"/>
            <w:szCs w:val="24"/>
            <w:lang w:val="el-GR"/>
          </w:rPr>
          <w:delText xml:space="preserve">δεν </w:delText>
        </w:r>
        <w:r w:rsidR="0014498C" w:rsidRPr="009F37EC" w:rsidDel="00E474FD">
          <w:rPr>
            <w:sz w:val="24"/>
            <w:szCs w:val="24"/>
            <w:lang w:val="el-GR"/>
          </w:rPr>
          <w:delText>επιτρέπονται</w:delText>
        </w:r>
        <w:r w:rsidR="0009069E" w:rsidRPr="009F37EC" w:rsidDel="00E474FD">
          <w:rPr>
            <w:sz w:val="24"/>
            <w:szCs w:val="24"/>
            <w:lang w:val="el-GR"/>
          </w:rPr>
          <w:delText xml:space="preserve"> διαρροές λαδιού </w:delText>
        </w:r>
        <w:r w:rsidR="0000355F" w:rsidRPr="009F37EC" w:rsidDel="00E474FD">
          <w:rPr>
            <w:sz w:val="24"/>
            <w:szCs w:val="24"/>
            <w:lang w:val="el-GR"/>
          </w:rPr>
          <w:delText>από</w:delText>
        </w:r>
        <w:r w:rsidR="0009069E" w:rsidRPr="009F37EC" w:rsidDel="00E474FD">
          <w:rPr>
            <w:sz w:val="24"/>
            <w:szCs w:val="24"/>
            <w:lang w:val="el-GR"/>
          </w:rPr>
          <w:delText xml:space="preserve"> διάφορ</w:delText>
        </w:r>
        <w:r w:rsidR="0000355F" w:rsidRPr="009F37EC" w:rsidDel="00E474FD">
          <w:rPr>
            <w:sz w:val="24"/>
            <w:szCs w:val="24"/>
            <w:lang w:val="el-GR"/>
          </w:rPr>
          <w:delText>ες</w:delText>
        </w:r>
        <w:r w:rsidR="0009069E" w:rsidRPr="009F37EC" w:rsidDel="00E474FD">
          <w:rPr>
            <w:sz w:val="24"/>
            <w:szCs w:val="24"/>
            <w:lang w:val="el-GR"/>
          </w:rPr>
          <w:delText xml:space="preserve"> </w:delText>
        </w:r>
        <w:r w:rsidR="0000355F" w:rsidRPr="009F37EC" w:rsidDel="00E474FD">
          <w:rPr>
            <w:sz w:val="24"/>
            <w:szCs w:val="24"/>
            <w:lang w:val="el-GR"/>
          </w:rPr>
          <w:delText>ενώσεις σ</w:delText>
        </w:r>
        <w:r w:rsidR="0009069E" w:rsidRPr="009F37EC" w:rsidDel="00E474FD">
          <w:rPr>
            <w:sz w:val="24"/>
            <w:szCs w:val="24"/>
            <w:lang w:val="el-GR"/>
          </w:rPr>
          <w:delText xml:space="preserve">το </w:delText>
        </w:r>
        <w:r w:rsidR="0000355F" w:rsidRPr="009F37EC" w:rsidDel="00E474FD">
          <w:rPr>
            <w:sz w:val="24"/>
            <w:szCs w:val="24"/>
            <w:lang w:val="el-GR"/>
          </w:rPr>
          <w:delText>σώμα</w:delText>
        </w:r>
        <w:r w:rsidR="0009069E" w:rsidRPr="009F37EC" w:rsidDel="00E474FD">
          <w:rPr>
            <w:sz w:val="24"/>
            <w:szCs w:val="24"/>
            <w:lang w:val="el-GR"/>
          </w:rPr>
          <w:delText xml:space="preserve"> του ΑΜ</w:delText>
        </w:r>
        <w:r w:rsidR="00F14FEF" w:rsidRPr="009F37EC" w:rsidDel="00E474FD">
          <w:rPr>
            <w:sz w:val="24"/>
            <w:szCs w:val="24"/>
            <w:lang w:val="el-GR"/>
          </w:rPr>
          <w:delText>/</w:delText>
        </w:r>
        <w:r w:rsidR="0009069E" w:rsidRPr="009F37EC" w:rsidDel="00E474FD">
          <w:rPr>
            <w:sz w:val="24"/>
            <w:szCs w:val="24"/>
            <w:lang w:val="el-GR"/>
          </w:rPr>
          <w:delText>Σ ή άλλ</w:delText>
        </w:r>
        <w:r w:rsidR="0000355F" w:rsidRPr="009F37EC" w:rsidDel="00E474FD">
          <w:rPr>
            <w:sz w:val="24"/>
            <w:szCs w:val="24"/>
            <w:lang w:val="el-GR"/>
          </w:rPr>
          <w:delText>ες</w:delText>
        </w:r>
        <w:r w:rsidR="0009069E" w:rsidRPr="009F37EC" w:rsidDel="00E474FD">
          <w:rPr>
            <w:sz w:val="24"/>
            <w:szCs w:val="24"/>
            <w:lang w:val="el-GR"/>
          </w:rPr>
          <w:delText xml:space="preserve"> </w:delText>
        </w:r>
        <w:r w:rsidR="0000355F" w:rsidRPr="009F37EC" w:rsidDel="00E474FD">
          <w:rPr>
            <w:sz w:val="24"/>
            <w:szCs w:val="24"/>
            <w:lang w:val="el-GR"/>
          </w:rPr>
          <w:delText xml:space="preserve">συνδέσεις </w:delText>
        </w:r>
        <w:r w:rsidR="0009069E" w:rsidRPr="009F37EC" w:rsidDel="00E474FD">
          <w:rPr>
            <w:sz w:val="24"/>
            <w:szCs w:val="24"/>
            <w:lang w:val="el-GR"/>
          </w:rPr>
          <w:delText>του κυκλώματος κυκλοφορίας του λαδιού.</w:delText>
        </w:r>
        <w:r w:rsidR="00FF6225" w:rsidRPr="009F37EC" w:rsidDel="00E474FD">
          <w:rPr>
            <w:sz w:val="24"/>
            <w:szCs w:val="24"/>
            <w:lang w:val="el-GR"/>
          </w:rPr>
          <w:delText xml:space="preserve"> </w:delText>
        </w:r>
      </w:del>
    </w:p>
    <w:p w:rsidR="00F14FEF" w:rsidRPr="009F37EC" w:rsidDel="00E474FD" w:rsidRDefault="00F14FEF" w:rsidP="007A1D51">
      <w:pPr>
        <w:ind w:left="1418" w:hanging="709"/>
        <w:jc w:val="both"/>
        <w:rPr>
          <w:del w:id="1173" w:author="Καρμίρης Αγγελος" w:date="2020-01-03T10:44:00Z"/>
          <w:sz w:val="24"/>
          <w:szCs w:val="24"/>
          <w:lang w:val="el-GR"/>
        </w:rPr>
      </w:pPr>
    </w:p>
    <w:p w:rsidR="00C76322" w:rsidRPr="009F37EC" w:rsidDel="00E474FD" w:rsidRDefault="00027DBB" w:rsidP="00353427">
      <w:pPr>
        <w:tabs>
          <w:tab w:val="left" w:pos="1418"/>
          <w:tab w:val="left" w:pos="1701"/>
          <w:tab w:val="left" w:pos="1985"/>
        </w:tabs>
        <w:ind w:left="851"/>
        <w:jc w:val="both"/>
        <w:rPr>
          <w:del w:id="1174" w:author="Καρμίρης Αγγελος" w:date="2020-01-03T10:44:00Z"/>
          <w:sz w:val="24"/>
          <w:szCs w:val="24"/>
          <w:u w:val="single"/>
          <w:lang w:val="el-GR"/>
        </w:rPr>
      </w:pPr>
      <w:del w:id="1175" w:author="Καρμίρης Αγγελος" w:date="2020-01-03T10:44:00Z">
        <w:r w:rsidDel="00E474FD">
          <w:rPr>
            <w:b/>
            <w:bCs/>
            <w:sz w:val="24"/>
            <w:szCs w:val="24"/>
            <w:lang w:val="el-GR"/>
          </w:rPr>
          <w:delText>7</w:delText>
        </w:r>
        <w:r w:rsidR="00353427" w:rsidRPr="009F37EC" w:rsidDel="00E474FD">
          <w:rPr>
            <w:b/>
            <w:bCs/>
            <w:sz w:val="24"/>
            <w:szCs w:val="24"/>
            <w:lang w:val="el-GR"/>
          </w:rPr>
          <w:delText>.</w:delText>
        </w:r>
        <w:r w:rsidR="00C76322" w:rsidRPr="009F37EC" w:rsidDel="00E474FD">
          <w:rPr>
            <w:b/>
            <w:bCs/>
            <w:sz w:val="24"/>
            <w:szCs w:val="24"/>
            <w:lang w:val="el-GR"/>
          </w:rPr>
          <w:delText xml:space="preserve">  </w:delText>
        </w:r>
        <w:r w:rsidR="00F14FEF" w:rsidRPr="009F37EC" w:rsidDel="00E474FD">
          <w:rPr>
            <w:b/>
            <w:bCs/>
            <w:sz w:val="24"/>
            <w:szCs w:val="24"/>
            <w:lang w:val="el-GR"/>
          </w:rPr>
          <w:delText xml:space="preserve"> </w:delText>
        </w:r>
        <w:r w:rsidR="00C76322" w:rsidRPr="009F37EC" w:rsidDel="00E474FD">
          <w:rPr>
            <w:b/>
            <w:bCs/>
            <w:sz w:val="24"/>
            <w:szCs w:val="24"/>
            <w:lang w:val="el-GR"/>
          </w:rPr>
          <w:delText xml:space="preserve">  </w:delText>
        </w:r>
        <w:r w:rsidR="007F3F0D" w:rsidRPr="00A32737" w:rsidDel="00E474FD">
          <w:rPr>
            <w:b/>
            <w:bCs/>
            <w:sz w:val="24"/>
            <w:szCs w:val="24"/>
            <w:u w:val="single"/>
            <w:lang w:val="el-GR"/>
          </w:rPr>
          <w:delText>Μονωτικό χαρτί και λ</w:delText>
        </w:r>
        <w:r w:rsidR="00C76322" w:rsidRPr="00A32737" w:rsidDel="00E474FD">
          <w:rPr>
            <w:b/>
            <w:bCs/>
            <w:sz w:val="24"/>
            <w:szCs w:val="24"/>
            <w:u w:val="single"/>
            <w:lang w:val="el-GR"/>
          </w:rPr>
          <w:delText>άδι</w:delText>
        </w:r>
      </w:del>
    </w:p>
    <w:p w:rsidR="00C76322" w:rsidRPr="009F37EC" w:rsidDel="00E474FD" w:rsidRDefault="00C76322" w:rsidP="007A1D51">
      <w:pPr>
        <w:ind w:left="1418" w:hanging="709"/>
        <w:jc w:val="both"/>
        <w:rPr>
          <w:del w:id="1176" w:author="Καρμίρης Αγγελος" w:date="2020-01-03T10:44:00Z"/>
          <w:sz w:val="24"/>
          <w:szCs w:val="24"/>
          <w:lang w:val="el-GR"/>
        </w:rPr>
      </w:pPr>
    </w:p>
    <w:p w:rsidR="00C76322" w:rsidRPr="009F37EC" w:rsidDel="00E474FD" w:rsidRDefault="00C76322" w:rsidP="00C76322">
      <w:pPr>
        <w:ind w:left="1418"/>
        <w:jc w:val="both"/>
        <w:rPr>
          <w:del w:id="1177" w:author="Καρμίρης Αγγελος" w:date="2020-01-03T10:44:00Z"/>
          <w:sz w:val="24"/>
          <w:szCs w:val="24"/>
          <w:lang w:val="el-GR"/>
        </w:rPr>
      </w:pPr>
      <w:del w:id="1178" w:author="Καρμίρης Αγγελος" w:date="2020-01-03T10:44:00Z">
        <w:r w:rsidRPr="009F37EC" w:rsidDel="00E474FD">
          <w:rPr>
            <w:sz w:val="24"/>
            <w:szCs w:val="24"/>
            <w:lang w:val="el-GR"/>
          </w:rPr>
          <w:delText xml:space="preserve">Το </w:delText>
        </w:r>
        <w:r w:rsidR="007F3F0D" w:rsidDel="00E474FD">
          <w:rPr>
            <w:sz w:val="24"/>
            <w:szCs w:val="24"/>
            <w:lang w:val="el-GR"/>
          </w:rPr>
          <w:delText>υγρό μόνωσης του αυτομετασχηματιστή</w:delText>
        </w:r>
        <w:r w:rsidRPr="009F37EC" w:rsidDel="00E474FD">
          <w:rPr>
            <w:sz w:val="24"/>
            <w:szCs w:val="24"/>
            <w:lang w:val="el-GR"/>
          </w:rPr>
          <w:delText xml:space="preserve"> θα είναι</w:delText>
        </w:r>
        <w:r w:rsidR="007F3F0D" w:rsidDel="00E474FD">
          <w:rPr>
            <w:sz w:val="24"/>
            <w:szCs w:val="24"/>
            <w:lang w:val="el-GR"/>
          </w:rPr>
          <w:delText xml:space="preserve"> αχρησιμοποίητο</w:delText>
        </w:r>
        <w:r w:rsidRPr="009F37EC" w:rsidDel="00E474FD">
          <w:rPr>
            <w:sz w:val="24"/>
            <w:szCs w:val="24"/>
            <w:lang w:val="el-GR"/>
          </w:rPr>
          <w:delText xml:space="preserve"> </w:delText>
        </w:r>
        <w:r w:rsidR="00D818B9" w:rsidRPr="009F37EC" w:rsidDel="00E474FD">
          <w:rPr>
            <w:sz w:val="24"/>
            <w:szCs w:val="24"/>
            <w:lang w:val="el-GR"/>
          </w:rPr>
          <w:delText>ορυκτέλαιο</w:delText>
        </w:r>
        <w:r w:rsidR="007F3F0D" w:rsidDel="00E474FD">
          <w:rPr>
            <w:sz w:val="24"/>
            <w:szCs w:val="24"/>
            <w:lang w:val="el-GR"/>
          </w:rPr>
          <w:delText xml:space="preserve"> </w:delText>
        </w:r>
        <w:r w:rsidR="00EA749E" w:rsidDel="00E474FD">
          <w:rPr>
            <w:sz w:val="24"/>
            <w:szCs w:val="24"/>
            <w:lang w:val="el-GR"/>
          </w:rPr>
          <w:delText>κατηγορίας «λάδι μετασχηματιστή με ανασταλτικά οξείδωσης (Ι)»</w:delText>
        </w:r>
        <w:r w:rsidR="00D818B9" w:rsidRPr="009F37EC" w:rsidDel="00E474FD">
          <w:rPr>
            <w:sz w:val="24"/>
            <w:szCs w:val="24"/>
            <w:lang w:val="el-GR"/>
          </w:rPr>
          <w:delText xml:space="preserve"> </w:delText>
        </w:r>
        <w:r w:rsidRPr="009F37EC" w:rsidDel="00E474FD">
          <w:rPr>
            <w:sz w:val="24"/>
            <w:szCs w:val="24"/>
            <w:lang w:val="el-GR"/>
          </w:rPr>
          <w:delText>σύμφων</w:delText>
        </w:r>
        <w:r w:rsidR="00EA749E" w:rsidDel="00E474FD">
          <w:rPr>
            <w:sz w:val="24"/>
            <w:szCs w:val="24"/>
            <w:lang w:val="el-GR"/>
          </w:rPr>
          <w:delText>α</w:delText>
        </w:r>
        <w:r w:rsidRPr="009F37EC" w:rsidDel="00E474FD">
          <w:rPr>
            <w:sz w:val="24"/>
            <w:szCs w:val="24"/>
            <w:lang w:val="el-GR"/>
          </w:rPr>
          <w:delText xml:space="preserve"> με το</w:delText>
        </w:r>
        <w:r w:rsidR="00C87AF1" w:rsidRPr="009F37EC" w:rsidDel="00E474FD">
          <w:rPr>
            <w:sz w:val="24"/>
            <w:szCs w:val="24"/>
            <w:lang w:val="el-GR"/>
          </w:rPr>
          <w:delText xml:space="preserve"> </w:delText>
        </w:r>
        <w:r w:rsidR="00EA749E" w:rsidDel="00E474FD">
          <w:rPr>
            <w:sz w:val="24"/>
            <w:szCs w:val="24"/>
            <w:lang w:val="el-GR"/>
          </w:rPr>
          <w:delText>πρότυπο</w:delText>
        </w:r>
        <w:r w:rsidRPr="009F37EC" w:rsidDel="00E474FD">
          <w:rPr>
            <w:sz w:val="24"/>
            <w:szCs w:val="24"/>
            <w:lang w:val="el-GR"/>
          </w:rPr>
          <w:delText xml:space="preserve"> IEC</w:delText>
        </w:r>
        <w:r w:rsidR="00EA749E" w:rsidDel="00E474FD">
          <w:rPr>
            <w:sz w:val="24"/>
            <w:szCs w:val="24"/>
            <w:lang w:val="el-GR"/>
          </w:rPr>
          <w:delText xml:space="preserve"> </w:delText>
        </w:r>
        <w:r w:rsidR="0009069E" w:rsidRPr="009F37EC" w:rsidDel="00E474FD">
          <w:rPr>
            <w:sz w:val="24"/>
            <w:szCs w:val="24"/>
            <w:lang w:val="el-GR"/>
          </w:rPr>
          <w:delText>60296</w:delText>
        </w:r>
        <w:r w:rsidR="00D818B9" w:rsidRPr="009F37EC" w:rsidDel="00E474FD">
          <w:rPr>
            <w:sz w:val="24"/>
            <w:szCs w:val="24"/>
            <w:lang w:val="el-GR"/>
          </w:rPr>
          <w:delText>.</w:delText>
        </w:r>
        <w:r w:rsidR="00D818B9" w:rsidRPr="009F37EC" w:rsidDel="00E474FD">
          <w:rPr>
            <w:i/>
            <w:iCs/>
            <w:sz w:val="24"/>
            <w:szCs w:val="24"/>
            <w:lang w:val="el-GR"/>
          </w:rPr>
          <w:delText xml:space="preserve"> </w:delText>
        </w:r>
        <w:r w:rsidR="00D818B9" w:rsidRPr="009F37EC" w:rsidDel="00E474FD">
          <w:rPr>
            <w:sz w:val="24"/>
            <w:szCs w:val="24"/>
            <w:lang w:val="el-GR"/>
          </w:rPr>
          <w:delText>Δ</w:delText>
        </w:r>
        <w:r w:rsidRPr="009F37EC" w:rsidDel="00E474FD">
          <w:rPr>
            <w:sz w:val="24"/>
            <w:szCs w:val="24"/>
            <w:lang w:val="el-GR"/>
          </w:rPr>
          <w:delText>εν θα περιέχει τοξικές ουσίες</w:delText>
        </w:r>
        <w:r w:rsidR="00C87AF1" w:rsidRPr="009F37EC" w:rsidDel="00E474FD">
          <w:rPr>
            <w:sz w:val="24"/>
            <w:szCs w:val="24"/>
            <w:lang w:val="el-GR"/>
          </w:rPr>
          <w:delText>,</w:delText>
        </w:r>
        <w:r w:rsidR="00397FE8" w:rsidRPr="009F37EC" w:rsidDel="00E474FD">
          <w:rPr>
            <w:sz w:val="24"/>
            <w:szCs w:val="24"/>
            <w:lang w:val="el-GR"/>
          </w:rPr>
          <w:delText xml:space="preserve"> όπως</w:delText>
        </w:r>
        <w:r w:rsidRPr="009F37EC" w:rsidDel="00E474FD">
          <w:rPr>
            <w:sz w:val="24"/>
            <w:szCs w:val="24"/>
            <w:lang w:val="el-GR"/>
          </w:rPr>
          <w:delText xml:space="preserve"> PC</w:delText>
        </w:r>
        <w:r w:rsidR="0017673F" w:rsidRPr="009F37EC" w:rsidDel="00E474FD">
          <w:rPr>
            <w:sz w:val="24"/>
            <w:szCs w:val="24"/>
            <w:lang w:val="el-GR"/>
          </w:rPr>
          <w:delText>Β</w:delText>
        </w:r>
        <w:r w:rsidRPr="009F37EC" w:rsidDel="00E474FD">
          <w:rPr>
            <w:sz w:val="24"/>
            <w:szCs w:val="24"/>
            <w:lang w:val="el-GR"/>
          </w:rPr>
          <w:delText>s</w:delText>
        </w:r>
        <w:r w:rsidR="00EA749E" w:rsidDel="00E474FD">
          <w:rPr>
            <w:sz w:val="24"/>
            <w:szCs w:val="24"/>
            <w:lang w:val="el-GR"/>
          </w:rPr>
          <w:delText>,</w:delText>
        </w:r>
        <w:r w:rsidR="00D818B9" w:rsidRPr="009F37EC" w:rsidDel="00E474FD">
          <w:rPr>
            <w:sz w:val="24"/>
            <w:szCs w:val="24"/>
            <w:lang w:val="el-GR"/>
          </w:rPr>
          <w:delText xml:space="preserve"> PCΤs</w:delText>
        </w:r>
        <w:r w:rsidR="00EA749E" w:rsidDel="00E474FD">
          <w:rPr>
            <w:sz w:val="24"/>
            <w:szCs w:val="24"/>
            <w:lang w:val="el-GR"/>
          </w:rPr>
          <w:delText xml:space="preserve"> και διαβρωτικό θείο</w:delText>
        </w:r>
        <w:r w:rsidRPr="009F37EC" w:rsidDel="00E474FD">
          <w:rPr>
            <w:sz w:val="24"/>
            <w:szCs w:val="24"/>
            <w:lang w:val="el-GR"/>
          </w:rPr>
          <w:delText xml:space="preserve"> και θα είναι </w:delText>
        </w:r>
        <w:r w:rsidR="00EA749E" w:rsidDel="00E474FD">
          <w:rPr>
            <w:sz w:val="24"/>
            <w:szCs w:val="24"/>
            <w:lang w:val="el-GR"/>
          </w:rPr>
          <w:delText>βιο</w:delText>
        </w:r>
        <w:r w:rsidR="00EA749E" w:rsidRPr="009F37EC" w:rsidDel="00E474FD">
          <w:rPr>
            <w:sz w:val="24"/>
            <w:szCs w:val="24"/>
            <w:lang w:val="el-GR"/>
          </w:rPr>
          <w:delText>διασπώμενο</w:delText>
        </w:r>
        <w:r w:rsidRPr="009F37EC" w:rsidDel="00E474FD">
          <w:rPr>
            <w:sz w:val="24"/>
            <w:szCs w:val="24"/>
            <w:lang w:val="el-GR"/>
          </w:rPr>
          <w:delText xml:space="preserve">. </w:delText>
        </w:r>
      </w:del>
    </w:p>
    <w:p w:rsidR="0009069E" w:rsidDel="00E474FD" w:rsidRDefault="0009069E" w:rsidP="005E1C38">
      <w:pPr>
        <w:ind w:left="1418"/>
        <w:jc w:val="both"/>
        <w:rPr>
          <w:del w:id="1179" w:author="Καρμίρης Αγγελος" w:date="2020-01-03T10:44:00Z"/>
          <w:sz w:val="24"/>
          <w:szCs w:val="24"/>
          <w:lang w:val="el-GR"/>
        </w:rPr>
      </w:pPr>
      <w:del w:id="1180" w:author="Καρμίρης Αγγελος" w:date="2020-01-03T10:44:00Z">
        <w:r w:rsidRPr="009F37EC" w:rsidDel="00E474FD">
          <w:rPr>
            <w:sz w:val="24"/>
            <w:szCs w:val="24"/>
            <w:lang w:val="el-GR"/>
          </w:rPr>
          <w:delText>Σε καμιά περίπτωση δεν θα</w:delText>
        </w:r>
        <w:r w:rsidR="00397FE8" w:rsidRPr="009F37EC" w:rsidDel="00E474FD">
          <w:rPr>
            <w:sz w:val="24"/>
            <w:szCs w:val="24"/>
            <w:lang w:val="el-GR"/>
          </w:rPr>
          <w:delText xml:space="preserve"> πρέπει να</w:delText>
        </w:r>
        <w:r w:rsidRPr="009F37EC" w:rsidDel="00E474FD">
          <w:rPr>
            <w:sz w:val="24"/>
            <w:szCs w:val="24"/>
            <w:lang w:val="el-GR"/>
          </w:rPr>
          <w:delText xml:space="preserve"> υπάρξει κίνδυνος δημιουργίας στατικού ηλεκτρισμού κατά τη</w:delText>
        </w:r>
        <w:r w:rsidR="00C66818" w:rsidRPr="009F37EC" w:rsidDel="00E474FD">
          <w:rPr>
            <w:sz w:val="24"/>
            <w:szCs w:val="24"/>
            <w:lang w:val="el-GR"/>
          </w:rPr>
          <w:delText>ν</w:delText>
        </w:r>
        <w:r w:rsidRPr="009F37EC" w:rsidDel="00E474FD">
          <w:rPr>
            <w:sz w:val="24"/>
            <w:szCs w:val="24"/>
            <w:lang w:val="el-GR"/>
          </w:rPr>
          <w:delText xml:space="preserve"> </w:delText>
        </w:r>
        <w:r w:rsidR="0014498C" w:rsidRPr="009F37EC" w:rsidDel="00E474FD">
          <w:rPr>
            <w:sz w:val="24"/>
            <w:szCs w:val="24"/>
            <w:lang w:val="el-GR"/>
          </w:rPr>
          <w:delText>εξαναγκασμένη κυκλοφορία</w:delText>
        </w:r>
        <w:r w:rsidRPr="009F37EC" w:rsidDel="00E474FD">
          <w:rPr>
            <w:sz w:val="24"/>
            <w:szCs w:val="24"/>
            <w:lang w:val="el-GR"/>
          </w:rPr>
          <w:delText xml:space="preserve"> του λαδιού στο κύκλωμα κυκλοφορίας του</w:delText>
        </w:r>
        <w:r w:rsidR="00505624" w:rsidRPr="009F37EC" w:rsidDel="00E474FD">
          <w:rPr>
            <w:sz w:val="24"/>
            <w:szCs w:val="24"/>
            <w:lang w:val="el-GR"/>
          </w:rPr>
          <w:delText xml:space="preserve">, </w:delText>
        </w:r>
        <w:r w:rsidRPr="009F37EC" w:rsidDel="00E474FD">
          <w:rPr>
            <w:sz w:val="24"/>
            <w:szCs w:val="24"/>
            <w:lang w:val="el-GR"/>
          </w:rPr>
          <w:delText xml:space="preserve">στα διάφορα τμήματα του </w:delText>
        </w:r>
        <w:r w:rsidR="00EA749E" w:rsidDel="00E474FD">
          <w:rPr>
            <w:sz w:val="24"/>
            <w:szCs w:val="24"/>
            <w:lang w:val="el-GR"/>
          </w:rPr>
          <w:delText>αυτομετασχηματιστή</w:delText>
        </w:r>
        <w:r w:rsidR="00397FE8" w:rsidRPr="009F37EC" w:rsidDel="00E474FD">
          <w:rPr>
            <w:sz w:val="24"/>
            <w:szCs w:val="24"/>
            <w:lang w:val="el-GR"/>
          </w:rPr>
          <w:delText>.</w:delText>
        </w:r>
      </w:del>
    </w:p>
    <w:p w:rsidR="00EA749E" w:rsidRPr="00F52B12" w:rsidDel="00E474FD" w:rsidRDefault="00EA749E" w:rsidP="00EA749E">
      <w:pPr>
        <w:ind w:left="1418"/>
        <w:jc w:val="both"/>
        <w:rPr>
          <w:del w:id="1181" w:author="Καρμίρης Αγγελος" w:date="2020-01-03T10:44:00Z"/>
          <w:sz w:val="24"/>
          <w:szCs w:val="24"/>
          <w:lang w:val="el-GR"/>
        </w:rPr>
      </w:pPr>
      <w:del w:id="1182" w:author="Καρμίρης Αγγελος" w:date="2020-01-03T10:44:00Z">
        <w:r w:rsidRPr="00EA749E" w:rsidDel="00E474FD">
          <w:rPr>
            <w:sz w:val="24"/>
            <w:szCs w:val="24"/>
            <w:lang w:val="el-GR"/>
          </w:rPr>
          <w:delText xml:space="preserve">Οι αγωγοί όλων των τυλιγμάτων, όπως και </w:delText>
        </w:r>
        <w:r w:rsidDel="00E474FD">
          <w:rPr>
            <w:sz w:val="24"/>
            <w:szCs w:val="24"/>
            <w:lang w:val="el-GR"/>
          </w:rPr>
          <w:delText xml:space="preserve">όλοι </w:delText>
        </w:r>
        <w:r w:rsidRPr="00EA749E" w:rsidDel="00E474FD">
          <w:rPr>
            <w:sz w:val="24"/>
            <w:szCs w:val="24"/>
            <w:lang w:val="el-GR"/>
          </w:rPr>
          <w:delText xml:space="preserve">οι συνδετήριοι αγωγοί εντός του δοχείου, θα είναι μονωμένοι με </w:delText>
        </w:r>
        <w:r w:rsidDel="00E474FD">
          <w:rPr>
            <w:sz w:val="24"/>
            <w:szCs w:val="24"/>
            <w:lang w:val="el-GR"/>
          </w:rPr>
          <w:delText xml:space="preserve">θερμικά αναβαθμισμένο </w:delText>
        </w:r>
        <w:r w:rsidRPr="00EA749E" w:rsidDel="00E474FD">
          <w:rPr>
            <w:sz w:val="24"/>
            <w:szCs w:val="24"/>
            <w:lang w:val="el-GR"/>
          </w:rPr>
          <w:delText>χαρτί</w:delText>
        </w:r>
        <w:r w:rsidDel="00E474FD">
          <w:rPr>
            <w:sz w:val="24"/>
            <w:szCs w:val="24"/>
            <w:lang w:val="el-GR"/>
          </w:rPr>
          <w:delText xml:space="preserve"> (</w:delText>
        </w:r>
        <w:r w:rsidDel="00E474FD">
          <w:rPr>
            <w:sz w:val="24"/>
            <w:szCs w:val="24"/>
          </w:rPr>
          <w:delText>thermal</w:delText>
        </w:r>
        <w:r w:rsidR="00EA1F32" w:rsidDel="00E474FD">
          <w:rPr>
            <w:sz w:val="24"/>
            <w:szCs w:val="24"/>
          </w:rPr>
          <w:delText>l</w:delText>
        </w:r>
        <w:r w:rsidDel="00E474FD">
          <w:rPr>
            <w:sz w:val="24"/>
            <w:szCs w:val="24"/>
          </w:rPr>
          <w:delText>y</w:delText>
        </w:r>
        <w:r w:rsidRPr="00CF1D4B" w:rsidDel="00E474FD">
          <w:rPr>
            <w:sz w:val="24"/>
            <w:szCs w:val="24"/>
            <w:lang w:val="el-GR"/>
          </w:rPr>
          <w:delText xml:space="preserve"> </w:delText>
        </w:r>
        <w:r w:rsidDel="00E474FD">
          <w:rPr>
            <w:sz w:val="24"/>
            <w:szCs w:val="24"/>
          </w:rPr>
          <w:delText>upgraded</w:delText>
        </w:r>
        <w:r w:rsidRPr="00CF1D4B" w:rsidDel="00E474FD">
          <w:rPr>
            <w:sz w:val="24"/>
            <w:szCs w:val="24"/>
            <w:lang w:val="el-GR"/>
          </w:rPr>
          <w:delText xml:space="preserve"> </w:delText>
        </w:r>
        <w:r w:rsidDel="00E474FD">
          <w:rPr>
            <w:sz w:val="24"/>
            <w:szCs w:val="24"/>
          </w:rPr>
          <w:delText>paper</w:delText>
        </w:r>
        <w:r w:rsidRPr="00CF1D4B" w:rsidDel="00E474FD">
          <w:rPr>
            <w:sz w:val="24"/>
            <w:szCs w:val="24"/>
            <w:lang w:val="el-GR"/>
          </w:rPr>
          <w:delText xml:space="preserve"> – </w:delText>
        </w:r>
        <w:r w:rsidDel="00E474FD">
          <w:rPr>
            <w:sz w:val="24"/>
            <w:szCs w:val="24"/>
          </w:rPr>
          <w:delText>TUP</w:delText>
        </w:r>
        <w:r w:rsidRPr="00CF1D4B" w:rsidDel="00E474FD">
          <w:rPr>
            <w:sz w:val="24"/>
            <w:szCs w:val="24"/>
            <w:lang w:val="el-GR"/>
          </w:rPr>
          <w:delText>)</w:delText>
        </w:r>
        <w:r w:rsidRPr="00EA749E" w:rsidDel="00E474FD">
          <w:rPr>
            <w:sz w:val="24"/>
            <w:szCs w:val="24"/>
            <w:lang w:val="el-GR"/>
          </w:rPr>
          <w:delText xml:space="preserve">, φτιαγμένο από 100% θειικό πολτό ξύλου, κατασκευασμένο και δοκιμασμένο σύμφωνα με την σειρά προτύπων </w:delText>
        </w:r>
        <w:r w:rsidRPr="00EA749E" w:rsidDel="00E474FD">
          <w:rPr>
            <w:sz w:val="24"/>
            <w:szCs w:val="24"/>
          </w:rPr>
          <w:delText>IEC</w:delText>
        </w:r>
        <w:r w:rsidRPr="00EA749E" w:rsidDel="00E474FD">
          <w:rPr>
            <w:sz w:val="24"/>
            <w:szCs w:val="24"/>
            <w:lang w:val="el-GR"/>
          </w:rPr>
          <w:delText xml:space="preserve"> 60641.</w:delText>
        </w:r>
        <w:r w:rsidDel="00E474FD">
          <w:rPr>
            <w:sz w:val="24"/>
            <w:szCs w:val="24"/>
            <w:lang w:val="el-GR"/>
          </w:rPr>
          <w:delText xml:space="preserve"> </w:delText>
        </w:r>
        <w:r w:rsidR="00941A9C" w:rsidDel="00E474FD">
          <w:rPr>
            <w:sz w:val="24"/>
            <w:szCs w:val="24"/>
            <w:lang w:val="el-GR"/>
          </w:rPr>
          <w:delText xml:space="preserve">Σύμφωνα με το </w:delText>
        </w:r>
        <w:r w:rsidR="00941A9C" w:rsidDel="00E474FD">
          <w:rPr>
            <w:sz w:val="24"/>
            <w:szCs w:val="24"/>
          </w:rPr>
          <w:delText>IEC</w:delText>
        </w:r>
        <w:r w:rsidR="00941A9C" w:rsidDel="00E474FD">
          <w:rPr>
            <w:sz w:val="24"/>
            <w:szCs w:val="24"/>
            <w:lang w:val="el-GR"/>
          </w:rPr>
          <w:delText xml:space="preserve"> 60076-2, τ</w:delText>
        </w:r>
        <w:r w:rsidDel="00E474FD">
          <w:rPr>
            <w:sz w:val="24"/>
            <w:szCs w:val="24"/>
            <w:lang w:val="el-GR"/>
          </w:rPr>
          <w:delText xml:space="preserve">ο χαρτί θεωρείται ως θερμικά αναβαθμισμένο, εάν διατηρεί το 50% της αρχικής του αντοχής σε εφελκυσμό μετά από </w:delText>
        </w:r>
        <w:r w:rsidR="00941A9C" w:rsidDel="00E474FD">
          <w:rPr>
            <w:sz w:val="24"/>
            <w:szCs w:val="24"/>
            <w:lang w:val="el-GR"/>
          </w:rPr>
          <w:delText xml:space="preserve">παραμονή για </w:delText>
        </w:r>
        <w:r w:rsidDel="00E474FD">
          <w:rPr>
            <w:sz w:val="24"/>
            <w:szCs w:val="24"/>
            <w:lang w:val="el-GR"/>
          </w:rPr>
          <w:delText>65000 ώρες σε κλειστό σωλήνα</w:delText>
        </w:r>
        <w:r w:rsidR="00941A9C" w:rsidDel="00E474FD">
          <w:rPr>
            <w:sz w:val="24"/>
            <w:szCs w:val="24"/>
            <w:lang w:val="el-GR"/>
          </w:rPr>
          <w:delText xml:space="preserve"> με ορυκτέλαιο στους 110°</w:delText>
        </w:r>
        <w:r w:rsidR="00941A9C" w:rsidDel="00E474FD">
          <w:rPr>
            <w:sz w:val="24"/>
            <w:szCs w:val="24"/>
          </w:rPr>
          <w:delText>C</w:delText>
        </w:r>
        <w:r w:rsidR="00941A9C" w:rsidDel="00E474FD">
          <w:rPr>
            <w:sz w:val="24"/>
            <w:szCs w:val="24"/>
            <w:lang w:val="el-GR"/>
          </w:rPr>
          <w:delText xml:space="preserve">. Το χαρτί </w:delText>
        </w:r>
        <w:r w:rsidR="00F52B12" w:rsidDel="00E474FD">
          <w:rPr>
            <w:sz w:val="24"/>
            <w:szCs w:val="24"/>
            <w:lang w:val="el-GR"/>
          </w:rPr>
          <w:delText xml:space="preserve">θα περιέχει 1% – 4% οργανικό άζωτο, μετρημένο σύμφωνα με το </w:delText>
        </w:r>
        <w:r w:rsidR="00F52B12" w:rsidDel="00E474FD">
          <w:rPr>
            <w:sz w:val="24"/>
            <w:szCs w:val="24"/>
          </w:rPr>
          <w:delText>ASTM</w:delText>
        </w:r>
        <w:r w:rsidR="00F52B12" w:rsidRPr="00CF1D4B" w:rsidDel="00E474FD">
          <w:rPr>
            <w:sz w:val="24"/>
            <w:szCs w:val="24"/>
            <w:lang w:val="el-GR"/>
          </w:rPr>
          <w:delText xml:space="preserve"> </w:delText>
        </w:r>
        <w:r w:rsidR="00F52B12" w:rsidDel="00E474FD">
          <w:rPr>
            <w:sz w:val="24"/>
            <w:szCs w:val="24"/>
          </w:rPr>
          <w:delText>D</w:delText>
        </w:r>
        <w:r w:rsidR="00F52B12" w:rsidRPr="00CF1D4B" w:rsidDel="00E474FD">
          <w:rPr>
            <w:sz w:val="24"/>
            <w:szCs w:val="24"/>
            <w:lang w:val="el-GR"/>
          </w:rPr>
          <w:delText>982.</w:delText>
        </w:r>
      </w:del>
    </w:p>
    <w:p w:rsidR="00F14FEF" w:rsidRPr="009F37EC" w:rsidDel="00E474FD" w:rsidRDefault="00F14FEF" w:rsidP="00C76322">
      <w:pPr>
        <w:ind w:left="1418"/>
        <w:jc w:val="both"/>
        <w:rPr>
          <w:del w:id="1183" w:author="Καρμίρης Αγγελος" w:date="2020-01-03T10:44:00Z"/>
          <w:sz w:val="24"/>
          <w:szCs w:val="24"/>
          <w:lang w:val="el-GR"/>
        </w:rPr>
      </w:pPr>
    </w:p>
    <w:p w:rsidR="00E96456" w:rsidRPr="009F37EC" w:rsidDel="00E474FD" w:rsidRDefault="00E96456" w:rsidP="00E96456">
      <w:pPr>
        <w:ind w:firstLine="709"/>
        <w:jc w:val="both"/>
        <w:rPr>
          <w:del w:id="1184" w:author="Καρμίρης Αγγελος" w:date="2020-01-03T10:44:00Z"/>
          <w:sz w:val="24"/>
          <w:szCs w:val="24"/>
          <w:lang w:val="el-GR"/>
        </w:rPr>
      </w:pPr>
      <w:del w:id="1185" w:author="Καρμίρης Αγγελος" w:date="2020-01-03T10:44:00Z">
        <w:r w:rsidRPr="009F37EC" w:rsidDel="00E474FD">
          <w:rPr>
            <w:b/>
            <w:bCs/>
            <w:sz w:val="24"/>
            <w:szCs w:val="24"/>
            <w:lang w:val="el-GR"/>
          </w:rPr>
          <w:delText xml:space="preserve">   </w:delText>
        </w:r>
        <w:r w:rsidR="00027DBB" w:rsidDel="00E474FD">
          <w:rPr>
            <w:b/>
            <w:bCs/>
            <w:sz w:val="24"/>
            <w:szCs w:val="24"/>
            <w:lang w:val="el-GR"/>
          </w:rPr>
          <w:delText>8</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 xml:space="preserve">Μονωτήρες </w:delText>
        </w:r>
        <w:r w:rsidR="00A57402" w:rsidDel="00E474FD">
          <w:rPr>
            <w:b/>
            <w:bCs/>
            <w:sz w:val="24"/>
            <w:szCs w:val="24"/>
            <w:u w:val="single"/>
            <w:lang w:val="el-GR"/>
          </w:rPr>
          <w:delText>Διέλευσης</w:delText>
        </w:r>
      </w:del>
    </w:p>
    <w:p w:rsidR="00E96456" w:rsidRPr="009F37EC" w:rsidDel="00E474FD" w:rsidRDefault="00E96456" w:rsidP="00E96456">
      <w:pPr>
        <w:ind w:left="1418"/>
        <w:jc w:val="both"/>
        <w:rPr>
          <w:del w:id="1186" w:author="Καρμίρης Αγγελος" w:date="2020-01-03T10:44:00Z"/>
          <w:sz w:val="24"/>
          <w:szCs w:val="24"/>
          <w:lang w:val="el-GR"/>
        </w:rPr>
      </w:pPr>
    </w:p>
    <w:p w:rsidR="00E96456" w:rsidRPr="009F37EC" w:rsidDel="00E474FD" w:rsidRDefault="00E96456" w:rsidP="00E96456">
      <w:pPr>
        <w:ind w:left="1418"/>
        <w:jc w:val="both"/>
        <w:rPr>
          <w:del w:id="1187" w:author="Καρμίρης Αγγελος" w:date="2020-01-03T10:44:00Z"/>
          <w:sz w:val="24"/>
          <w:szCs w:val="24"/>
          <w:lang w:val="el-GR"/>
        </w:rPr>
      </w:pPr>
      <w:del w:id="1188" w:author="Καρμίρης Αγγελος" w:date="2020-01-03T10:44:00Z">
        <w:r w:rsidRPr="009F37EC" w:rsidDel="00E474FD">
          <w:rPr>
            <w:sz w:val="24"/>
            <w:szCs w:val="24"/>
            <w:lang w:val="el-GR"/>
          </w:rPr>
          <w:delText xml:space="preserve">Η σχεδίαση των μονωτήρων </w:delText>
        </w:r>
        <w:r w:rsidR="00A57402" w:rsidDel="00E474FD">
          <w:rPr>
            <w:sz w:val="24"/>
            <w:szCs w:val="24"/>
            <w:lang w:val="el-GR"/>
          </w:rPr>
          <w:delText>διέλευσης</w:delText>
        </w:r>
        <w:r w:rsidRPr="009F37EC" w:rsidDel="00E474FD">
          <w:rPr>
            <w:sz w:val="24"/>
            <w:szCs w:val="24"/>
            <w:lang w:val="el-GR"/>
          </w:rPr>
          <w:delText xml:space="preserve"> θα είναι σύμφωνη με τ</w:delText>
        </w:r>
        <w:r w:rsidR="006E3E60" w:rsidDel="00E474FD">
          <w:rPr>
            <w:sz w:val="24"/>
            <w:szCs w:val="24"/>
            <w:lang w:val="el-GR"/>
          </w:rPr>
          <w:delText>α πρότυπα</w:delText>
        </w:r>
        <w:r w:rsidRPr="009F37EC" w:rsidDel="00E474FD">
          <w:rPr>
            <w:sz w:val="24"/>
            <w:szCs w:val="24"/>
            <w:lang w:val="el-GR"/>
          </w:rPr>
          <w:delText xml:space="preserve"> </w:delText>
        </w:r>
        <w:r w:rsidRPr="009F37EC" w:rsidDel="00E474FD">
          <w:rPr>
            <w:sz w:val="24"/>
            <w:szCs w:val="24"/>
          </w:rPr>
          <w:delText>IEC</w:delText>
        </w:r>
        <w:r w:rsidRPr="009F37EC" w:rsidDel="00E474FD">
          <w:rPr>
            <w:sz w:val="24"/>
            <w:szCs w:val="24"/>
            <w:lang w:val="el-GR"/>
          </w:rPr>
          <w:delText xml:space="preserve"> 60137</w:delText>
        </w:r>
        <w:r w:rsidR="006E3E60" w:rsidDel="00E474FD">
          <w:rPr>
            <w:sz w:val="24"/>
            <w:szCs w:val="24"/>
            <w:lang w:val="el-GR"/>
          </w:rPr>
          <w:delText xml:space="preserve"> και </w:delText>
        </w:r>
        <w:r w:rsidR="006E3E60" w:rsidDel="00E474FD">
          <w:rPr>
            <w:sz w:val="24"/>
            <w:szCs w:val="24"/>
          </w:rPr>
          <w:delText>EN</w:delText>
        </w:r>
        <w:r w:rsidR="006E3E60" w:rsidRPr="00CF1D4B" w:rsidDel="00E474FD">
          <w:rPr>
            <w:sz w:val="24"/>
            <w:szCs w:val="24"/>
            <w:lang w:val="el-GR"/>
          </w:rPr>
          <w:delText xml:space="preserve"> </w:delText>
        </w:r>
        <w:r w:rsidR="006E3E60" w:rsidDel="00E474FD">
          <w:rPr>
            <w:sz w:val="24"/>
            <w:szCs w:val="24"/>
            <w:lang w:val="el-GR"/>
          </w:rPr>
          <w:delText>50458</w:delText>
        </w:r>
        <w:r w:rsidRPr="009F37EC" w:rsidDel="00E474FD">
          <w:rPr>
            <w:sz w:val="24"/>
            <w:szCs w:val="24"/>
            <w:lang w:val="el-GR"/>
          </w:rPr>
          <w:delText>.</w:delText>
        </w:r>
      </w:del>
    </w:p>
    <w:p w:rsidR="00E96456" w:rsidRPr="009F37EC" w:rsidDel="00E474FD" w:rsidRDefault="00E96456" w:rsidP="00E96456">
      <w:pPr>
        <w:ind w:left="1418"/>
        <w:jc w:val="both"/>
        <w:rPr>
          <w:del w:id="1189" w:author="Καρμίρης Αγγελος" w:date="2020-01-03T10:44:00Z"/>
          <w:sz w:val="24"/>
          <w:szCs w:val="24"/>
          <w:lang w:val="el-GR"/>
        </w:rPr>
      </w:pPr>
    </w:p>
    <w:p w:rsidR="00E96456" w:rsidRPr="009F37EC" w:rsidDel="00E474FD" w:rsidRDefault="00E96456" w:rsidP="00C66818">
      <w:pPr>
        <w:ind w:left="1418" w:hanging="1418"/>
        <w:jc w:val="both"/>
        <w:rPr>
          <w:del w:id="1190" w:author="Καρμίρης Αγγελος" w:date="2020-01-03T10:44:00Z"/>
          <w:sz w:val="24"/>
          <w:szCs w:val="24"/>
          <w:lang w:val="el-GR"/>
        </w:rPr>
      </w:pPr>
      <w:del w:id="1191" w:author="Καρμίρης Αγγελος" w:date="2020-01-03T10:44:00Z">
        <w:r w:rsidRPr="009F37EC" w:rsidDel="00E474FD">
          <w:rPr>
            <w:sz w:val="24"/>
            <w:szCs w:val="24"/>
            <w:lang w:val="el-GR"/>
          </w:rPr>
          <w:delText xml:space="preserve">                </w:delText>
        </w:r>
        <w:r w:rsidR="00027DBB" w:rsidRPr="00CF1D4B" w:rsidDel="00E474FD">
          <w:rPr>
            <w:bCs/>
            <w:sz w:val="24"/>
            <w:szCs w:val="24"/>
            <w:lang w:val="el-GR"/>
          </w:rPr>
          <w:delText>8</w:delText>
        </w:r>
        <w:r w:rsidR="00397FE8" w:rsidRPr="00CF1D4B" w:rsidDel="00E474FD">
          <w:rPr>
            <w:bCs/>
            <w:sz w:val="24"/>
            <w:szCs w:val="24"/>
            <w:lang w:val="el-GR"/>
          </w:rPr>
          <w:delText>.</w:delText>
        </w:r>
        <w:r w:rsidRPr="00CF1D4B" w:rsidDel="00E474FD">
          <w:rPr>
            <w:bCs/>
            <w:sz w:val="24"/>
            <w:szCs w:val="24"/>
            <w:lang w:val="el-GR"/>
          </w:rPr>
          <w:delText>1</w:delText>
        </w:r>
        <w:r w:rsidRPr="006E3E60" w:rsidDel="00E474FD">
          <w:rPr>
            <w:sz w:val="24"/>
            <w:szCs w:val="24"/>
            <w:lang w:val="el-GR"/>
          </w:rPr>
          <w:delText xml:space="preserve"> </w:delText>
        </w:r>
        <w:r w:rsidRPr="009F37EC" w:rsidDel="00E474FD">
          <w:rPr>
            <w:sz w:val="24"/>
            <w:szCs w:val="24"/>
            <w:lang w:val="el-GR"/>
          </w:rPr>
          <w:delText xml:space="preserve"> </w:delText>
        </w:r>
        <w:r w:rsidR="006E3E60" w:rsidDel="00E474FD">
          <w:rPr>
            <w:sz w:val="24"/>
            <w:szCs w:val="24"/>
            <w:lang w:val="el-GR"/>
          </w:rPr>
          <w:delText>Όλοι ο</w:delText>
        </w:r>
        <w:r w:rsidRPr="009F37EC" w:rsidDel="00E474FD">
          <w:rPr>
            <w:sz w:val="24"/>
            <w:szCs w:val="24"/>
            <w:lang w:val="el-GR"/>
          </w:rPr>
          <w:delText xml:space="preserve">ι μονωτήρες </w:delText>
        </w:r>
        <w:r w:rsidR="00A57402" w:rsidDel="00E474FD">
          <w:rPr>
            <w:sz w:val="24"/>
            <w:szCs w:val="24"/>
            <w:lang w:val="el-GR"/>
          </w:rPr>
          <w:delText>διέλευσης</w:delText>
        </w:r>
        <w:r w:rsidRPr="009F37EC" w:rsidDel="00E474FD">
          <w:rPr>
            <w:sz w:val="24"/>
            <w:szCs w:val="24"/>
            <w:lang w:val="el-GR"/>
          </w:rPr>
          <w:delText xml:space="preserve"> του </w:delText>
        </w:r>
        <w:r w:rsidR="006E3E60" w:rsidDel="00E474FD">
          <w:rPr>
            <w:sz w:val="24"/>
            <w:szCs w:val="24"/>
            <w:lang w:val="el-GR"/>
          </w:rPr>
          <w:delText>α</w:delText>
        </w:r>
        <w:r w:rsidRPr="009F37EC" w:rsidDel="00E474FD">
          <w:rPr>
            <w:sz w:val="24"/>
            <w:szCs w:val="24"/>
            <w:lang w:val="el-GR"/>
          </w:rPr>
          <w:delText>υτομετασχηματιστή θα είναι</w:delText>
        </w:r>
        <w:r w:rsidR="000C2075" w:rsidRPr="009F37EC" w:rsidDel="00E474FD">
          <w:rPr>
            <w:sz w:val="24"/>
            <w:szCs w:val="24"/>
            <w:lang w:val="el-GR"/>
          </w:rPr>
          <w:delText xml:space="preserve"> </w:delText>
        </w:r>
        <w:r w:rsidRPr="009F37EC" w:rsidDel="00E474FD">
          <w:rPr>
            <w:sz w:val="24"/>
            <w:szCs w:val="24"/>
            <w:lang w:val="el-GR"/>
          </w:rPr>
          <w:delText>υπαίθριου</w:delText>
        </w:r>
        <w:r w:rsidR="00C66818" w:rsidRPr="009F37EC" w:rsidDel="00E474FD">
          <w:rPr>
            <w:sz w:val="24"/>
            <w:szCs w:val="24"/>
            <w:lang w:val="el-GR"/>
          </w:rPr>
          <w:delText xml:space="preserve"> χωρητικού</w:delText>
        </w:r>
        <w:r w:rsidR="00397FE8" w:rsidRPr="009F37EC" w:rsidDel="00E474FD">
          <w:rPr>
            <w:sz w:val="24"/>
            <w:szCs w:val="24"/>
            <w:lang w:val="el-GR"/>
          </w:rPr>
          <w:delText xml:space="preserve"> </w:delText>
        </w:r>
        <w:r w:rsidR="006E3E60" w:rsidRPr="009F37EC" w:rsidDel="00E474FD">
          <w:rPr>
            <w:sz w:val="24"/>
            <w:szCs w:val="24"/>
            <w:lang w:val="el-GR"/>
          </w:rPr>
          <w:delText>τύπου</w:delText>
        </w:r>
        <w:r w:rsidR="00C66818" w:rsidRPr="009F37EC" w:rsidDel="00E474FD">
          <w:rPr>
            <w:sz w:val="24"/>
            <w:szCs w:val="24"/>
            <w:lang w:val="el-GR"/>
          </w:rPr>
          <w:delText>,</w:delText>
        </w:r>
        <w:r w:rsidR="00397FE8" w:rsidRPr="009F37EC" w:rsidDel="00E474FD">
          <w:rPr>
            <w:sz w:val="24"/>
            <w:szCs w:val="24"/>
            <w:lang w:val="el-GR"/>
          </w:rPr>
          <w:delText xml:space="preserve"> </w:delText>
        </w:r>
        <w:r w:rsidR="00C66818" w:rsidRPr="009F37EC" w:rsidDel="00E474FD">
          <w:rPr>
            <w:sz w:val="24"/>
            <w:szCs w:val="24"/>
            <w:lang w:val="el-GR"/>
          </w:rPr>
          <w:delText xml:space="preserve">με το ένα άκρο </w:delText>
        </w:r>
        <w:r w:rsidRPr="009F37EC" w:rsidDel="00E474FD">
          <w:rPr>
            <w:sz w:val="24"/>
            <w:szCs w:val="24"/>
            <w:lang w:val="el-GR"/>
          </w:rPr>
          <w:delText>εκτεθειμένο στον αέρα και το άλλο εμβαπτισμένο στο λάδι του ΑΜ</w:delText>
        </w:r>
        <w:r w:rsidR="00F14FEF" w:rsidRPr="009F37EC" w:rsidDel="00E474FD">
          <w:rPr>
            <w:sz w:val="24"/>
            <w:szCs w:val="24"/>
            <w:lang w:val="el-GR"/>
          </w:rPr>
          <w:delText>/</w:delText>
        </w:r>
        <w:r w:rsidRPr="009F37EC" w:rsidDel="00E474FD">
          <w:rPr>
            <w:sz w:val="24"/>
            <w:szCs w:val="24"/>
            <w:lang w:val="el-GR"/>
          </w:rPr>
          <w:delText>Σ.</w:delText>
        </w:r>
      </w:del>
    </w:p>
    <w:p w:rsidR="00E96456" w:rsidRPr="009F37EC" w:rsidDel="00E474FD" w:rsidRDefault="00E96456" w:rsidP="00E96456">
      <w:pPr>
        <w:ind w:left="1418"/>
        <w:jc w:val="both"/>
        <w:rPr>
          <w:del w:id="1192" w:author="Καρμίρης Αγγελος" w:date="2020-01-03T10:44:00Z"/>
          <w:sz w:val="24"/>
          <w:szCs w:val="24"/>
          <w:lang w:val="el-GR"/>
        </w:rPr>
      </w:pPr>
    </w:p>
    <w:p w:rsidR="00E96456" w:rsidRPr="009F4E60" w:rsidDel="00E474FD" w:rsidRDefault="00027DBB" w:rsidP="00CF1D4B">
      <w:pPr>
        <w:ind w:left="1418" w:hanging="425"/>
        <w:jc w:val="both"/>
        <w:rPr>
          <w:del w:id="1193" w:author="Καρμίρης Αγγελος" w:date="2020-01-03T10:44:00Z"/>
          <w:sz w:val="24"/>
          <w:szCs w:val="24"/>
          <w:lang w:val="el-GR"/>
        </w:rPr>
      </w:pPr>
      <w:del w:id="1194" w:author="Καρμίρης Αγγελος" w:date="2020-01-03T10:44:00Z">
        <w:r w:rsidRPr="00CF1D4B" w:rsidDel="00E474FD">
          <w:rPr>
            <w:bCs/>
            <w:sz w:val="24"/>
            <w:szCs w:val="24"/>
            <w:lang w:val="el-GR"/>
          </w:rPr>
          <w:delText>8</w:delText>
        </w:r>
        <w:r w:rsidR="00FA7105" w:rsidRPr="00CF1D4B" w:rsidDel="00E474FD">
          <w:rPr>
            <w:bCs/>
            <w:sz w:val="24"/>
            <w:szCs w:val="24"/>
            <w:lang w:val="el-GR"/>
          </w:rPr>
          <w:delText>.</w:delText>
        </w:r>
        <w:r w:rsidR="00E96456" w:rsidRPr="00CF1D4B" w:rsidDel="00E474FD">
          <w:rPr>
            <w:bCs/>
            <w:sz w:val="24"/>
            <w:szCs w:val="24"/>
            <w:lang w:val="el-GR"/>
          </w:rPr>
          <w:delText>2</w:delText>
        </w:r>
        <w:r w:rsidR="00E96456" w:rsidRPr="006E3E60" w:rsidDel="00E474FD">
          <w:rPr>
            <w:sz w:val="24"/>
            <w:szCs w:val="24"/>
            <w:lang w:val="el-GR"/>
          </w:rPr>
          <w:delText xml:space="preserve">  </w:delText>
        </w:r>
        <w:r w:rsidR="00E96456" w:rsidRPr="009F37EC" w:rsidDel="00E474FD">
          <w:rPr>
            <w:sz w:val="24"/>
            <w:szCs w:val="24"/>
            <w:lang w:val="el-GR"/>
          </w:rPr>
          <w:delText xml:space="preserve">Το ενεργό μέρος του μονωτήρα </w:delText>
        </w:r>
        <w:r w:rsidR="00A57402" w:rsidDel="00E474FD">
          <w:rPr>
            <w:sz w:val="24"/>
            <w:szCs w:val="24"/>
            <w:lang w:val="el-GR"/>
          </w:rPr>
          <w:delText>διέλευσης</w:delText>
        </w:r>
        <w:r w:rsidR="00E96456" w:rsidRPr="009F37EC" w:rsidDel="00E474FD">
          <w:rPr>
            <w:sz w:val="24"/>
            <w:szCs w:val="24"/>
            <w:lang w:val="el-GR"/>
          </w:rPr>
          <w:delText xml:space="preserve"> θα αποτελείται από πυρήνα</w:delText>
        </w:r>
        <w:r w:rsidR="00F14FEF" w:rsidRPr="009F37EC" w:rsidDel="00E474FD">
          <w:rPr>
            <w:sz w:val="24"/>
            <w:szCs w:val="24"/>
            <w:lang w:val="el-GR"/>
          </w:rPr>
          <w:delText xml:space="preserve"> τύπου</w:delText>
        </w:r>
        <w:r w:rsidR="00FA7105" w:rsidRPr="009F37EC" w:rsidDel="00E474FD">
          <w:rPr>
            <w:sz w:val="24"/>
            <w:szCs w:val="24"/>
            <w:lang w:val="el-GR"/>
          </w:rPr>
          <w:delText xml:space="preserve">     </w:delText>
        </w:r>
        <w:r w:rsidR="00E96456" w:rsidRPr="009F37EC" w:rsidDel="00E474FD">
          <w:rPr>
            <w:sz w:val="24"/>
            <w:szCs w:val="24"/>
            <w:lang w:val="el-GR"/>
          </w:rPr>
          <w:delText>πυκνωτή</w:delText>
        </w:r>
        <w:r w:rsidR="006E3E60" w:rsidDel="00E474FD">
          <w:rPr>
            <w:sz w:val="24"/>
            <w:szCs w:val="24"/>
            <w:lang w:val="el-GR"/>
          </w:rPr>
          <w:delText>,</w:delText>
        </w:r>
        <w:r w:rsidR="00E96456" w:rsidRPr="009F37EC" w:rsidDel="00E474FD">
          <w:rPr>
            <w:sz w:val="24"/>
            <w:szCs w:val="24"/>
            <w:lang w:val="el-GR"/>
          </w:rPr>
          <w:delText xml:space="preserve"> </w:delText>
        </w:r>
        <w:r w:rsidR="006E3E60" w:rsidDel="00E474FD">
          <w:rPr>
            <w:sz w:val="24"/>
            <w:szCs w:val="24"/>
            <w:lang w:val="el-GR"/>
          </w:rPr>
          <w:delText>με μόνωση</w:delText>
        </w:r>
        <w:r w:rsidR="00E96456" w:rsidRPr="009F37EC" w:rsidDel="00E474FD">
          <w:rPr>
            <w:sz w:val="24"/>
            <w:szCs w:val="24"/>
            <w:lang w:val="el-GR"/>
          </w:rPr>
          <w:delText xml:space="preserve"> εμποτισμένο</w:delText>
        </w:r>
        <w:r w:rsidR="006E3E60" w:rsidDel="00E474FD">
          <w:rPr>
            <w:sz w:val="24"/>
            <w:szCs w:val="24"/>
            <w:lang w:val="el-GR"/>
          </w:rPr>
          <w:delText>υ</w:delText>
        </w:r>
        <w:r w:rsidR="00E96456" w:rsidRPr="009F37EC" w:rsidDel="00E474FD">
          <w:rPr>
            <w:sz w:val="24"/>
            <w:szCs w:val="24"/>
            <w:lang w:val="el-GR"/>
          </w:rPr>
          <w:delText xml:space="preserve"> χαρτ</w:delText>
        </w:r>
        <w:r w:rsidR="006E3E60" w:rsidDel="00E474FD">
          <w:rPr>
            <w:sz w:val="24"/>
            <w:szCs w:val="24"/>
            <w:lang w:val="el-GR"/>
          </w:rPr>
          <w:delText>ιού</w:delText>
        </w:r>
        <w:r w:rsidR="00E96456" w:rsidRPr="009F37EC" w:rsidDel="00E474FD">
          <w:rPr>
            <w:sz w:val="24"/>
            <w:szCs w:val="24"/>
            <w:lang w:val="el-GR"/>
          </w:rPr>
          <w:delText xml:space="preserve"> </w:delText>
        </w:r>
        <w:r w:rsidR="009F4E60" w:rsidDel="00E474FD">
          <w:rPr>
            <w:sz w:val="24"/>
            <w:szCs w:val="24"/>
            <w:lang w:val="el-GR"/>
          </w:rPr>
          <w:delText>με</w:delText>
        </w:r>
        <w:r w:rsidR="006E3E60" w:rsidRPr="009F37EC" w:rsidDel="00E474FD">
          <w:rPr>
            <w:sz w:val="24"/>
            <w:szCs w:val="24"/>
            <w:lang w:val="el-GR"/>
          </w:rPr>
          <w:delText xml:space="preserve"> </w:delText>
        </w:r>
        <w:r w:rsidR="00E96456" w:rsidRPr="009F37EC" w:rsidDel="00E474FD">
          <w:rPr>
            <w:sz w:val="24"/>
            <w:szCs w:val="24"/>
            <w:lang w:val="el-GR"/>
          </w:rPr>
          <w:delText>λάδι</w:delText>
        </w:r>
        <w:r w:rsidR="006E3E60" w:rsidDel="00E474FD">
          <w:rPr>
            <w:sz w:val="24"/>
            <w:szCs w:val="24"/>
            <w:lang w:val="el-GR"/>
          </w:rPr>
          <w:delText xml:space="preserve"> (</w:delText>
        </w:r>
        <w:r w:rsidR="006E3E60" w:rsidDel="00E474FD">
          <w:rPr>
            <w:sz w:val="24"/>
            <w:szCs w:val="24"/>
          </w:rPr>
          <w:delText>oil</w:delText>
        </w:r>
        <w:r w:rsidR="006E3E60" w:rsidRPr="00CF1D4B" w:rsidDel="00E474FD">
          <w:rPr>
            <w:sz w:val="24"/>
            <w:szCs w:val="24"/>
            <w:lang w:val="el-GR"/>
          </w:rPr>
          <w:delText xml:space="preserve"> </w:delText>
        </w:r>
        <w:r w:rsidR="006E3E60" w:rsidDel="00E474FD">
          <w:rPr>
            <w:sz w:val="24"/>
            <w:szCs w:val="24"/>
          </w:rPr>
          <w:delText>impregnated</w:delText>
        </w:r>
        <w:r w:rsidR="006E3E60" w:rsidRPr="00CF1D4B" w:rsidDel="00E474FD">
          <w:rPr>
            <w:sz w:val="24"/>
            <w:szCs w:val="24"/>
            <w:lang w:val="el-GR"/>
          </w:rPr>
          <w:delText xml:space="preserve"> </w:delText>
        </w:r>
        <w:r w:rsidR="006E3E60" w:rsidDel="00E474FD">
          <w:rPr>
            <w:sz w:val="24"/>
            <w:szCs w:val="24"/>
          </w:rPr>
          <w:delText>paper</w:delText>
        </w:r>
        <w:r w:rsidR="006E3E60" w:rsidRPr="00CF1D4B" w:rsidDel="00E474FD">
          <w:rPr>
            <w:sz w:val="24"/>
            <w:szCs w:val="24"/>
            <w:lang w:val="el-GR"/>
          </w:rPr>
          <w:delText xml:space="preserve"> – </w:delText>
        </w:r>
        <w:r w:rsidR="006E3E60" w:rsidDel="00E474FD">
          <w:rPr>
            <w:sz w:val="24"/>
            <w:szCs w:val="24"/>
          </w:rPr>
          <w:delText>OIP</w:delText>
        </w:r>
        <w:r w:rsidR="006E3E60" w:rsidRPr="00CF1D4B" w:rsidDel="00E474FD">
          <w:rPr>
            <w:sz w:val="24"/>
            <w:szCs w:val="24"/>
            <w:lang w:val="el-GR"/>
          </w:rPr>
          <w:delText>)</w:delText>
        </w:r>
        <w:r w:rsidR="00E96456" w:rsidRPr="009F37EC" w:rsidDel="00E474FD">
          <w:rPr>
            <w:sz w:val="24"/>
            <w:szCs w:val="24"/>
            <w:lang w:val="el-GR"/>
          </w:rPr>
          <w:delText>.</w:delText>
        </w:r>
        <w:r w:rsidR="006E3E60" w:rsidRPr="00CF1D4B" w:rsidDel="00E474FD">
          <w:rPr>
            <w:sz w:val="24"/>
            <w:szCs w:val="24"/>
            <w:lang w:val="el-GR"/>
          </w:rPr>
          <w:delText xml:space="preserve"> </w:delText>
        </w:r>
        <w:r w:rsidR="00A57402" w:rsidDel="00E474FD">
          <w:rPr>
            <w:sz w:val="24"/>
            <w:szCs w:val="24"/>
            <w:lang w:val="el-GR"/>
          </w:rPr>
          <w:delText xml:space="preserve">Για τους μονωτήρες </w:delText>
        </w:r>
        <w:r w:rsidR="009F4E60" w:rsidDel="00E474FD">
          <w:rPr>
            <w:sz w:val="24"/>
            <w:szCs w:val="24"/>
            <w:lang w:val="el-GR"/>
          </w:rPr>
          <w:delText>διέλευσης ΧΤ</w:delText>
        </w:r>
        <w:r w:rsidR="009F4E60" w:rsidRPr="00CF1D4B" w:rsidDel="00E474FD">
          <w:rPr>
            <w:sz w:val="24"/>
            <w:szCs w:val="24"/>
            <w:lang w:val="el-GR"/>
          </w:rPr>
          <w:delText xml:space="preserve">, </w:delText>
        </w:r>
        <w:r w:rsidR="009F4E60" w:rsidDel="00E474FD">
          <w:rPr>
            <w:sz w:val="24"/>
            <w:szCs w:val="24"/>
            <w:lang w:val="el-GR"/>
          </w:rPr>
          <w:delText>ο πυρήνας μπορεί εναλλακτικά να έχει μόνωση εμποτισμένου λαδιού με ρητίνη (</w:delText>
        </w:r>
        <w:r w:rsidR="009F4E60" w:rsidDel="00E474FD">
          <w:rPr>
            <w:sz w:val="24"/>
            <w:szCs w:val="24"/>
          </w:rPr>
          <w:delText>resin</w:delText>
        </w:r>
        <w:r w:rsidR="009F4E60" w:rsidRPr="00CF1D4B" w:rsidDel="00E474FD">
          <w:rPr>
            <w:sz w:val="24"/>
            <w:szCs w:val="24"/>
            <w:lang w:val="el-GR"/>
          </w:rPr>
          <w:delText xml:space="preserve"> </w:delText>
        </w:r>
        <w:r w:rsidR="009F4E60" w:rsidDel="00E474FD">
          <w:rPr>
            <w:sz w:val="24"/>
            <w:szCs w:val="24"/>
          </w:rPr>
          <w:delText>impregnated</w:delText>
        </w:r>
        <w:r w:rsidR="009F4E60" w:rsidRPr="00CF1D4B" w:rsidDel="00E474FD">
          <w:rPr>
            <w:sz w:val="24"/>
            <w:szCs w:val="24"/>
            <w:lang w:val="el-GR"/>
          </w:rPr>
          <w:delText xml:space="preserve"> </w:delText>
        </w:r>
        <w:r w:rsidR="009F4E60" w:rsidDel="00E474FD">
          <w:rPr>
            <w:sz w:val="24"/>
            <w:szCs w:val="24"/>
          </w:rPr>
          <w:delText>paper</w:delText>
        </w:r>
        <w:r w:rsidR="009F4E60" w:rsidRPr="00CF1D4B" w:rsidDel="00E474FD">
          <w:rPr>
            <w:sz w:val="24"/>
            <w:szCs w:val="24"/>
            <w:lang w:val="el-GR"/>
          </w:rPr>
          <w:delText xml:space="preserve"> – </w:delText>
        </w:r>
        <w:r w:rsidR="009F4E60" w:rsidDel="00E474FD">
          <w:rPr>
            <w:sz w:val="24"/>
            <w:szCs w:val="24"/>
          </w:rPr>
          <w:delText>RIP</w:delText>
        </w:r>
        <w:r w:rsidR="009F4E60" w:rsidRPr="00CF1D4B" w:rsidDel="00E474FD">
          <w:rPr>
            <w:sz w:val="24"/>
            <w:szCs w:val="24"/>
            <w:lang w:val="el-GR"/>
          </w:rPr>
          <w:delText>).</w:delText>
        </w:r>
      </w:del>
    </w:p>
    <w:p w:rsidR="00E96456" w:rsidRPr="009F37EC" w:rsidDel="00E474FD" w:rsidRDefault="00E96456" w:rsidP="00E96456">
      <w:pPr>
        <w:ind w:left="1134"/>
        <w:jc w:val="both"/>
        <w:rPr>
          <w:del w:id="1195" w:author="Καρμίρης Αγγελος" w:date="2020-01-03T10:44:00Z"/>
          <w:sz w:val="24"/>
          <w:szCs w:val="24"/>
          <w:lang w:val="el-GR"/>
        </w:rPr>
      </w:pPr>
    </w:p>
    <w:p w:rsidR="00E20821" w:rsidRPr="00C220ED" w:rsidDel="00E474FD" w:rsidRDefault="00C87AF1" w:rsidP="00CF1D4B">
      <w:pPr>
        <w:tabs>
          <w:tab w:val="left" w:pos="1134"/>
          <w:tab w:val="left" w:pos="1276"/>
        </w:tabs>
        <w:ind w:left="1418" w:hanging="709"/>
        <w:jc w:val="both"/>
        <w:rPr>
          <w:del w:id="1196" w:author="Καρμίρης Αγγελος" w:date="2020-01-03T10:44:00Z"/>
          <w:sz w:val="24"/>
          <w:szCs w:val="24"/>
          <w:lang w:val="el-GR"/>
        </w:rPr>
      </w:pPr>
      <w:del w:id="1197" w:author="Καρμίρης Αγγελος" w:date="2020-01-03T10:44:00Z">
        <w:r w:rsidRPr="009F37EC" w:rsidDel="00E474FD">
          <w:rPr>
            <w:b/>
            <w:bCs/>
            <w:sz w:val="24"/>
            <w:szCs w:val="24"/>
            <w:lang w:val="el-GR"/>
          </w:rPr>
          <w:delText xml:space="preserve">   </w:delText>
        </w:r>
        <w:r w:rsidRPr="00CF1D4B" w:rsidDel="00E474FD">
          <w:rPr>
            <w:bCs/>
            <w:sz w:val="24"/>
            <w:szCs w:val="24"/>
            <w:lang w:val="el-GR"/>
          </w:rPr>
          <w:delText xml:space="preserve"> </w:delText>
        </w:r>
        <w:r w:rsidR="00027DBB" w:rsidRPr="00CF1D4B" w:rsidDel="00E474FD">
          <w:rPr>
            <w:bCs/>
            <w:sz w:val="24"/>
            <w:szCs w:val="24"/>
            <w:lang w:val="el-GR"/>
          </w:rPr>
          <w:delText>8</w:delText>
        </w:r>
        <w:r w:rsidR="00FA7105" w:rsidRPr="00CF1D4B" w:rsidDel="00E474FD">
          <w:rPr>
            <w:bCs/>
            <w:sz w:val="24"/>
            <w:szCs w:val="24"/>
            <w:lang w:val="el-GR"/>
          </w:rPr>
          <w:delText>.3</w:delText>
        </w:r>
        <w:r w:rsidR="00E96456" w:rsidRPr="006E3E60" w:rsidDel="00E474FD">
          <w:rPr>
            <w:sz w:val="24"/>
            <w:szCs w:val="24"/>
            <w:lang w:val="el-GR"/>
          </w:rPr>
          <w:delText xml:space="preserve"> </w:delText>
        </w:r>
        <w:r w:rsidR="00E96456" w:rsidRPr="009F37EC" w:rsidDel="00E474FD">
          <w:rPr>
            <w:sz w:val="24"/>
            <w:szCs w:val="24"/>
            <w:lang w:val="el-GR"/>
          </w:rPr>
          <w:delText>Το περίβλημα μόνωσης</w:delText>
        </w:r>
        <w:r w:rsidR="00FA7105" w:rsidRPr="009F37EC" w:rsidDel="00E474FD">
          <w:rPr>
            <w:sz w:val="24"/>
            <w:szCs w:val="24"/>
            <w:lang w:val="el-GR"/>
          </w:rPr>
          <w:delText xml:space="preserve"> των μονωτήρων </w:delText>
        </w:r>
        <w:r w:rsidR="00A57402" w:rsidDel="00E474FD">
          <w:rPr>
            <w:sz w:val="24"/>
            <w:szCs w:val="24"/>
            <w:lang w:val="el-GR"/>
          </w:rPr>
          <w:delText>διέλευσης</w:delText>
        </w:r>
        <w:r w:rsidR="00FA7105" w:rsidRPr="009F37EC" w:rsidDel="00E474FD">
          <w:rPr>
            <w:sz w:val="24"/>
            <w:szCs w:val="24"/>
            <w:lang w:val="el-GR"/>
          </w:rPr>
          <w:delText xml:space="preserve"> ΥΤ, ΜΤ, ΧΤ και         ουδετέρου</w:delText>
        </w:r>
        <w:r w:rsidR="00E96456" w:rsidRPr="009F37EC" w:rsidDel="00E474FD">
          <w:rPr>
            <w:sz w:val="24"/>
            <w:szCs w:val="24"/>
            <w:lang w:val="el-GR"/>
          </w:rPr>
          <w:delText xml:space="preserve"> θα είναι από </w:delText>
        </w:r>
        <w:r w:rsidR="0024109B" w:rsidRPr="009F37EC" w:rsidDel="00E474FD">
          <w:rPr>
            <w:sz w:val="24"/>
            <w:szCs w:val="24"/>
            <w:lang w:val="el-GR"/>
          </w:rPr>
          <w:delText xml:space="preserve">υψηλής ποιότητας </w:delText>
        </w:r>
        <w:r w:rsidR="00E96456" w:rsidRPr="009F37EC" w:rsidDel="00E474FD">
          <w:rPr>
            <w:sz w:val="24"/>
            <w:szCs w:val="24"/>
            <w:lang w:val="el-GR"/>
          </w:rPr>
          <w:delText>πορσελάνη</w:delText>
        </w:r>
        <w:r w:rsidR="00FA7105" w:rsidRPr="009F37EC" w:rsidDel="00E474FD">
          <w:rPr>
            <w:sz w:val="24"/>
            <w:szCs w:val="24"/>
            <w:lang w:val="el-GR"/>
          </w:rPr>
          <w:delText>.</w:delText>
        </w:r>
        <w:r w:rsidR="00E96456" w:rsidRPr="009F37EC" w:rsidDel="00E474FD">
          <w:rPr>
            <w:sz w:val="24"/>
            <w:szCs w:val="24"/>
            <w:lang w:val="el-GR"/>
          </w:rPr>
          <w:delText xml:space="preserve"> </w:delText>
        </w:r>
        <w:r w:rsidR="0024109B" w:rsidRPr="009F37EC" w:rsidDel="00E474FD">
          <w:rPr>
            <w:sz w:val="24"/>
            <w:szCs w:val="24"/>
            <w:lang w:val="el-GR"/>
          </w:rPr>
          <w:delText>Το περίβλημα  από πορσελάνη θα πρέπει να σ</w:delText>
        </w:r>
        <w:r w:rsidR="00505624" w:rsidRPr="009F37EC" w:rsidDel="00E474FD">
          <w:rPr>
            <w:sz w:val="24"/>
            <w:szCs w:val="24"/>
            <w:lang w:val="el-GR"/>
          </w:rPr>
          <w:delText>υ</w:delText>
        </w:r>
        <w:r w:rsidR="0024109B" w:rsidRPr="009F37EC" w:rsidDel="00E474FD">
          <w:rPr>
            <w:sz w:val="24"/>
            <w:szCs w:val="24"/>
            <w:lang w:val="el-GR"/>
          </w:rPr>
          <w:delText>μφων</w:delText>
        </w:r>
        <w:r w:rsidR="00505624" w:rsidRPr="009F37EC" w:rsidDel="00E474FD">
          <w:rPr>
            <w:sz w:val="24"/>
            <w:szCs w:val="24"/>
            <w:lang w:val="el-GR"/>
          </w:rPr>
          <w:delText>εί πλήρως</w:delText>
        </w:r>
        <w:r w:rsidR="0024109B" w:rsidRPr="009F37EC" w:rsidDel="00E474FD">
          <w:rPr>
            <w:sz w:val="24"/>
            <w:szCs w:val="24"/>
            <w:lang w:val="el-GR"/>
          </w:rPr>
          <w:delText xml:space="preserve"> με το </w:delText>
        </w:r>
        <w:r w:rsidR="0024109B" w:rsidRPr="009F37EC" w:rsidDel="00E474FD">
          <w:rPr>
            <w:sz w:val="24"/>
            <w:szCs w:val="24"/>
          </w:rPr>
          <w:delText>IEC</w:delText>
        </w:r>
        <w:r w:rsidR="0024109B" w:rsidRPr="009F37EC" w:rsidDel="00E474FD">
          <w:rPr>
            <w:sz w:val="24"/>
            <w:szCs w:val="24"/>
            <w:lang w:val="el-GR"/>
          </w:rPr>
          <w:delText xml:space="preserve"> 6</w:delText>
        </w:r>
        <w:r w:rsidR="0006121D" w:rsidDel="00E474FD">
          <w:rPr>
            <w:sz w:val="24"/>
            <w:szCs w:val="24"/>
            <w:lang w:val="el-GR"/>
          </w:rPr>
          <w:delText>2155</w:delText>
        </w:r>
        <w:r w:rsidR="00527814" w:rsidRPr="009F37EC" w:rsidDel="00E474FD">
          <w:rPr>
            <w:sz w:val="24"/>
            <w:szCs w:val="24"/>
            <w:lang w:val="el-GR"/>
          </w:rPr>
          <w:delText>.</w:delText>
        </w:r>
        <w:r w:rsidR="0024109B" w:rsidRPr="009F37EC" w:rsidDel="00E474FD">
          <w:rPr>
            <w:sz w:val="24"/>
            <w:szCs w:val="24"/>
            <w:lang w:val="el-GR"/>
          </w:rPr>
          <w:delText xml:space="preserve"> </w:delText>
        </w:r>
        <w:r w:rsidR="009F4E60" w:rsidDel="00E474FD">
          <w:rPr>
            <w:sz w:val="24"/>
            <w:szCs w:val="24"/>
            <w:lang w:val="el-GR"/>
          </w:rPr>
          <w:delText xml:space="preserve">Για τους μονωτήρες ΧΤ τύπου </w:delText>
        </w:r>
        <w:r w:rsidR="009F4E60" w:rsidDel="00E474FD">
          <w:rPr>
            <w:sz w:val="24"/>
            <w:szCs w:val="24"/>
          </w:rPr>
          <w:delText>RIP</w:delText>
        </w:r>
        <w:r w:rsidR="00C220ED" w:rsidRPr="00CF1D4B" w:rsidDel="00E474FD">
          <w:rPr>
            <w:sz w:val="24"/>
            <w:szCs w:val="24"/>
            <w:lang w:val="el-GR"/>
          </w:rPr>
          <w:delText xml:space="preserve">, </w:delText>
        </w:r>
        <w:r w:rsidR="00C220ED" w:rsidDel="00E474FD">
          <w:rPr>
            <w:sz w:val="24"/>
            <w:szCs w:val="24"/>
            <w:lang w:val="el-GR"/>
          </w:rPr>
          <w:delText>το περίβλημα μόνωσης μπορεί εναλλακτικά να είναι από πυριτιούχο λάστιχο.</w:delText>
        </w:r>
      </w:del>
    </w:p>
    <w:p w:rsidR="00BB71A6" w:rsidRPr="009F37EC" w:rsidDel="00E474FD" w:rsidRDefault="00BB71A6" w:rsidP="00E20821">
      <w:pPr>
        <w:ind w:left="1134"/>
        <w:jc w:val="both"/>
        <w:rPr>
          <w:del w:id="1198" w:author="Καρμίρης Αγγελος" w:date="2020-01-03T10:44:00Z"/>
          <w:sz w:val="24"/>
          <w:szCs w:val="24"/>
          <w:lang w:val="el-GR"/>
        </w:rPr>
      </w:pPr>
    </w:p>
    <w:p w:rsidR="00E96456" w:rsidRPr="009F37EC" w:rsidDel="00E474FD" w:rsidRDefault="00FA7105" w:rsidP="00FA7105">
      <w:pPr>
        <w:jc w:val="both"/>
        <w:rPr>
          <w:del w:id="1199" w:author="Καρμίρης Αγγελος" w:date="2020-01-03T10:44:00Z"/>
          <w:sz w:val="24"/>
          <w:szCs w:val="24"/>
          <w:lang w:val="el-GR"/>
        </w:rPr>
      </w:pPr>
      <w:del w:id="1200" w:author="Καρμίρης Αγγελος" w:date="2020-01-03T10:44:00Z">
        <w:r w:rsidRPr="009F37EC" w:rsidDel="00E474FD">
          <w:rPr>
            <w:b/>
            <w:bCs/>
            <w:sz w:val="24"/>
            <w:szCs w:val="24"/>
            <w:lang w:val="el-GR"/>
          </w:rPr>
          <w:delText xml:space="preserve">           </w:delText>
        </w:r>
        <w:r w:rsidR="00C87AF1" w:rsidRPr="009F37EC" w:rsidDel="00E474FD">
          <w:rPr>
            <w:b/>
            <w:bCs/>
            <w:sz w:val="24"/>
            <w:szCs w:val="24"/>
            <w:lang w:val="el-GR"/>
          </w:rPr>
          <w:delText xml:space="preserve">   </w:delText>
        </w:r>
        <w:r w:rsidR="00F14FEF" w:rsidRPr="009F37EC" w:rsidDel="00E474FD">
          <w:rPr>
            <w:b/>
            <w:bCs/>
            <w:sz w:val="24"/>
            <w:szCs w:val="24"/>
            <w:lang w:val="el-GR"/>
          </w:rPr>
          <w:delText xml:space="preserve"> </w:delText>
        </w:r>
        <w:r w:rsidRPr="009F37EC" w:rsidDel="00E474FD">
          <w:rPr>
            <w:b/>
            <w:bCs/>
            <w:sz w:val="24"/>
            <w:szCs w:val="24"/>
            <w:lang w:val="el-GR"/>
          </w:rPr>
          <w:delText xml:space="preserve"> </w:delText>
        </w:r>
        <w:r w:rsidR="00027DBB" w:rsidRPr="00CF1D4B" w:rsidDel="00E474FD">
          <w:rPr>
            <w:bCs/>
            <w:sz w:val="24"/>
            <w:szCs w:val="24"/>
            <w:lang w:val="el-GR"/>
          </w:rPr>
          <w:delText>8</w:delText>
        </w:r>
        <w:r w:rsidRPr="00CF1D4B" w:rsidDel="00E474FD">
          <w:rPr>
            <w:bCs/>
            <w:sz w:val="24"/>
            <w:szCs w:val="24"/>
            <w:lang w:val="el-GR"/>
          </w:rPr>
          <w:delText>.</w:delText>
        </w:r>
        <w:r w:rsidR="00E96456" w:rsidRPr="00CF1D4B" w:rsidDel="00E474FD">
          <w:rPr>
            <w:bCs/>
            <w:sz w:val="24"/>
            <w:szCs w:val="24"/>
            <w:lang w:val="el-GR"/>
          </w:rPr>
          <w:delText>4</w:delText>
        </w:r>
        <w:r w:rsidR="00E96456" w:rsidRPr="006E3E60" w:rsidDel="00E474FD">
          <w:rPr>
            <w:sz w:val="24"/>
            <w:szCs w:val="24"/>
            <w:lang w:val="el-GR"/>
          </w:rPr>
          <w:delText xml:space="preserve"> </w:delText>
        </w:r>
        <w:r w:rsidR="00E96456" w:rsidRPr="009F37EC" w:rsidDel="00E474FD">
          <w:rPr>
            <w:sz w:val="24"/>
            <w:szCs w:val="24"/>
            <w:lang w:val="el-GR"/>
          </w:rPr>
          <w:delText xml:space="preserve"> Οι μονωτήρες </w:delText>
        </w:r>
        <w:r w:rsidR="00A57402" w:rsidDel="00E474FD">
          <w:rPr>
            <w:sz w:val="24"/>
            <w:szCs w:val="24"/>
            <w:lang w:val="el-GR"/>
          </w:rPr>
          <w:delText>διέλευσης</w:delText>
        </w:r>
        <w:r w:rsidR="00E96456" w:rsidRPr="009F37EC" w:rsidDel="00E474FD">
          <w:rPr>
            <w:sz w:val="24"/>
            <w:szCs w:val="24"/>
            <w:lang w:val="el-GR"/>
          </w:rPr>
          <w:delText xml:space="preserve"> τ</w:delText>
        </w:r>
        <w:r w:rsidR="00C220ED" w:rsidDel="00E474FD">
          <w:rPr>
            <w:sz w:val="24"/>
            <w:szCs w:val="24"/>
            <w:lang w:val="el-GR"/>
          </w:rPr>
          <w:delText>ου</w:delText>
        </w:r>
        <w:r w:rsidR="00E96456" w:rsidRPr="009F37EC" w:rsidDel="00E474FD">
          <w:rPr>
            <w:sz w:val="24"/>
            <w:szCs w:val="24"/>
            <w:lang w:val="el-GR"/>
          </w:rPr>
          <w:delText xml:space="preserve"> ΑΜ</w:delText>
        </w:r>
        <w:r w:rsidR="00F14FEF" w:rsidRPr="009F37EC" w:rsidDel="00E474FD">
          <w:rPr>
            <w:sz w:val="24"/>
            <w:szCs w:val="24"/>
            <w:lang w:val="el-GR"/>
          </w:rPr>
          <w:delText>/</w:delText>
        </w:r>
        <w:r w:rsidR="00E96456" w:rsidRPr="009F37EC" w:rsidDel="00E474FD">
          <w:rPr>
            <w:sz w:val="24"/>
            <w:szCs w:val="24"/>
            <w:lang w:val="el-GR"/>
          </w:rPr>
          <w:delText xml:space="preserve">Σ θα πρέπει να έχουν τα ακόλουθα </w:delText>
        </w:r>
      </w:del>
    </w:p>
    <w:p w:rsidR="00E96456" w:rsidRPr="009F37EC" w:rsidDel="00E474FD" w:rsidRDefault="00E96456" w:rsidP="00E96456">
      <w:pPr>
        <w:ind w:left="1134"/>
        <w:jc w:val="both"/>
        <w:rPr>
          <w:del w:id="1201" w:author="Καρμίρης Αγγελος" w:date="2020-01-03T10:44:00Z"/>
          <w:sz w:val="24"/>
          <w:szCs w:val="24"/>
          <w:lang w:val="el-GR"/>
        </w:rPr>
      </w:pPr>
      <w:del w:id="1202" w:author="Καρμίρης Αγγελος" w:date="2020-01-03T10:44:00Z">
        <w:r w:rsidRPr="009F37EC" w:rsidDel="00E474FD">
          <w:rPr>
            <w:sz w:val="24"/>
            <w:szCs w:val="24"/>
            <w:lang w:val="el-GR"/>
          </w:rPr>
          <w:delText xml:space="preserve">     χαρακτηριστικά :</w:delText>
        </w:r>
      </w:del>
    </w:p>
    <w:p w:rsidR="00831F4D" w:rsidRPr="009F37EC" w:rsidDel="00E474FD" w:rsidRDefault="00831F4D" w:rsidP="00E96456">
      <w:pPr>
        <w:ind w:left="1134"/>
        <w:jc w:val="both"/>
        <w:rPr>
          <w:del w:id="1203" w:author="Καρμίρης Αγγελος" w:date="2020-01-03T10:44:00Z"/>
          <w:sz w:val="24"/>
          <w:szCs w:val="24"/>
          <w:lang w:val="el-GR"/>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1"/>
        <w:gridCol w:w="1550"/>
        <w:gridCol w:w="1550"/>
        <w:gridCol w:w="1595"/>
        <w:gridCol w:w="1550"/>
      </w:tblGrid>
      <w:tr w:rsidR="005A115C" w:rsidRPr="00E474FD" w:rsidDel="00E474FD" w:rsidTr="005A115C">
        <w:trPr>
          <w:trHeight w:val="581"/>
          <w:del w:id="1204" w:author="Καρμίρης Αγγελος" w:date="2020-01-03T10:44:00Z"/>
        </w:trPr>
        <w:tc>
          <w:tcPr>
            <w:tcW w:w="3828" w:type="dxa"/>
            <w:shd w:val="clear" w:color="auto" w:fill="auto"/>
          </w:tcPr>
          <w:p w:rsidR="00411D80" w:rsidRPr="0077537B" w:rsidDel="00E474FD" w:rsidRDefault="00411D80" w:rsidP="00CF1D4B">
            <w:pPr>
              <w:ind w:left="318" w:hanging="318"/>
              <w:rPr>
                <w:del w:id="1205" w:author="Καρμίρης Αγγελος" w:date="2020-01-03T10:44:00Z"/>
                <w:sz w:val="24"/>
                <w:szCs w:val="24"/>
                <w:lang w:val="el-GR"/>
              </w:rPr>
            </w:pPr>
          </w:p>
        </w:tc>
        <w:tc>
          <w:tcPr>
            <w:tcW w:w="1275" w:type="dxa"/>
            <w:shd w:val="clear" w:color="auto" w:fill="auto"/>
          </w:tcPr>
          <w:p w:rsidR="00411D80" w:rsidRPr="0077537B" w:rsidDel="00E474FD" w:rsidRDefault="00411D80" w:rsidP="0077537B">
            <w:pPr>
              <w:jc w:val="both"/>
              <w:rPr>
                <w:del w:id="1206" w:author="Καρμίρης Αγγελος" w:date="2020-01-03T10:44:00Z"/>
                <w:sz w:val="24"/>
                <w:szCs w:val="24"/>
                <w:lang w:val="el-GR"/>
              </w:rPr>
            </w:pPr>
          </w:p>
          <w:p w:rsidR="00411D80" w:rsidRPr="0077537B" w:rsidDel="00E474FD" w:rsidRDefault="00411D80" w:rsidP="0077537B">
            <w:pPr>
              <w:jc w:val="center"/>
              <w:rPr>
                <w:del w:id="1207" w:author="Καρμίρης Αγγελος" w:date="2020-01-03T10:44:00Z"/>
                <w:sz w:val="24"/>
                <w:szCs w:val="24"/>
                <w:lang w:val="el-GR"/>
              </w:rPr>
            </w:pPr>
            <w:del w:id="1208" w:author="Καρμίρης Αγγελος" w:date="2020-01-03T10:44:00Z">
              <w:r w:rsidRPr="0077537B" w:rsidDel="00E474FD">
                <w:rPr>
                  <w:sz w:val="24"/>
                  <w:szCs w:val="24"/>
                  <w:lang w:val="el-GR"/>
                </w:rPr>
                <w:delText>ΥΤ</w:delText>
              </w:r>
            </w:del>
          </w:p>
        </w:tc>
        <w:tc>
          <w:tcPr>
            <w:tcW w:w="1276" w:type="dxa"/>
            <w:shd w:val="clear" w:color="auto" w:fill="auto"/>
          </w:tcPr>
          <w:p w:rsidR="00411D80" w:rsidRPr="00E474FD" w:rsidDel="00E474FD" w:rsidRDefault="00411D80" w:rsidP="0077537B">
            <w:pPr>
              <w:jc w:val="center"/>
              <w:rPr>
                <w:del w:id="1209" w:author="Καρμίρης Αγγελος" w:date="2020-01-03T10:44:00Z"/>
                <w:sz w:val="24"/>
                <w:szCs w:val="24"/>
                <w:lang w:val="el-GR"/>
                <w:rPrChange w:id="1210" w:author="Καρμίρης Αγγελος" w:date="2020-01-03T10:44:00Z">
                  <w:rPr>
                    <w:del w:id="1211" w:author="Καρμίρης Αγγελος" w:date="2020-01-03T10:44:00Z"/>
                    <w:sz w:val="24"/>
                    <w:szCs w:val="24"/>
                  </w:rPr>
                </w:rPrChange>
              </w:rPr>
            </w:pPr>
          </w:p>
          <w:p w:rsidR="00411D80" w:rsidRPr="0077537B" w:rsidDel="00E474FD" w:rsidRDefault="00411D80" w:rsidP="0077537B">
            <w:pPr>
              <w:jc w:val="center"/>
              <w:rPr>
                <w:del w:id="1212" w:author="Καρμίρης Αγγελος" w:date="2020-01-03T10:44:00Z"/>
                <w:sz w:val="24"/>
                <w:szCs w:val="24"/>
                <w:lang w:val="el-GR"/>
              </w:rPr>
            </w:pPr>
            <w:del w:id="1213" w:author="Καρμίρης Αγγελος" w:date="2020-01-03T10:44:00Z">
              <w:r w:rsidRPr="0077537B" w:rsidDel="00E474FD">
                <w:rPr>
                  <w:sz w:val="24"/>
                  <w:szCs w:val="24"/>
                  <w:lang w:val="el-GR"/>
                </w:rPr>
                <w:delText>ΜΤ</w:delText>
              </w:r>
            </w:del>
          </w:p>
        </w:tc>
        <w:tc>
          <w:tcPr>
            <w:tcW w:w="1699" w:type="dxa"/>
            <w:shd w:val="clear" w:color="auto" w:fill="auto"/>
          </w:tcPr>
          <w:p w:rsidR="00411D80" w:rsidRPr="0077537B" w:rsidDel="00E474FD" w:rsidRDefault="00411D80" w:rsidP="0077537B">
            <w:pPr>
              <w:jc w:val="both"/>
              <w:rPr>
                <w:del w:id="1214" w:author="Καρμίρης Αγγελος" w:date="2020-01-03T10:44:00Z"/>
                <w:sz w:val="24"/>
                <w:szCs w:val="24"/>
                <w:lang w:val="el-GR"/>
              </w:rPr>
            </w:pPr>
          </w:p>
          <w:p w:rsidR="00411D80" w:rsidRPr="0077537B" w:rsidDel="00E474FD" w:rsidRDefault="00411D80" w:rsidP="0077537B">
            <w:pPr>
              <w:jc w:val="center"/>
              <w:rPr>
                <w:del w:id="1215" w:author="Καρμίρης Αγγελος" w:date="2020-01-03T10:44:00Z"/>
                <w:sz w:val="24"/>
                <w:szCs w:val="24"/>
                <w:lang w:val="el-GR"/>
              </w:rPr>
            </w:pPr>
            <w:del w:id="1216" w:author="Καρμίρης Αγγελος" w:date="2020-01-03T10:44:00Z">
              <w:r w:rsidRPr="0077537B" w:rsidDel="00E474FD">
                <w:rPr>
                  <w:sz w:val="24"/>
                  <w:szCs w:val="24"/>
                  <w:lang w:val="el-GR"/>
                </w:rPr>
                <w:delText>ΧΤ</w:delText>
              </w:r>
            </w:del>
          </w:p>
        </w:tc>
        <w:tc>
          <w:tcPr>
            <w:tcW w:w="1278" w:type="dxa"/>
            <w:shd w:val="clear" w:color="auto" w:fill="auto"/>
          </w:tcPr>
          <w:p w:rsidR="00C87AF1" w:rsidRPr="0077537B" w:rsidDel="00E474FD" w:rsidRDefault="00C87AF1" w:rsidP="0077537B">
            <w:pPr>
              <w:jc w:val="center"/>
              <w:rPr>
                <w:del w:id="1217" w:author="Καρμίρης Αγγελος" w:date="2020-01-03T10:44:00Z"/>
                <w:sz w:val="24"/>
                <w:szCs w:val="24"/>
                <w:lang w:val="el-GR"/>
              </w:rPr>
            </w:pPr>
          </w:p>
          <w:p w:rsidR="00411D80" w:rsidRPr="0077537B" w:rsidDel="00E474FD" w:rsidRDefault="00C87AF1" w:rsidP="0077537B">
            <w:pPr>
              <w:jc w:val="center"/>
              <w:rPr>
                <w:del w:id="1218" w:author="Καρμίρης Αγγελος" w:date="2020-01-03T10:44:00Z"/>
                <w:sz w:val="24"/>
                <w:szCs w:val="24"/>
                <w:lang w:val="el-GR"/>
              </w:rPr>
            </w:pPr>
            <w:del w:id="1219" w:author="Καρμίρης Αγγελος" w:date="2020-01-03T10:44:00Z">
              <w:r w:rsidRPr="0077537B" w:rsidDel="00E474FD">
                <w:rPr>
                  <w:sz w:val="24"/>
                  <w:szCs w:val="24"/>
                  <w:lang w:val="el-GR"/>
                </w:rPr>
                <w:delText>Ο</w:delText>
              </w:r>
              <w:r w:rsidR="00411D80" w:rsidRPr="0077537B" w:rsidDel="00E474FD">
                <w:rPr>
                  <w:sz w:val="24"/>
                  <w:szCs w:val="24"/>
                  <w:lang w:val="el-GR"/>
                </w:rPr>
                <w:delText>υδετέρου</w:delText>
              </w:r>
            </w:del>
          </w:p>
        </w:tc>
      </w:tr>
      <w:tr w:rsidR="005A115C" w:rsidRPr="00E474FD" w:rsidDel="00E474FD" w:rsidTr="005A115C">
        <w:trPr>
          <w:del w:id="1220" w:author="Καρμίρης Αγγελος" w:date="2020-01-03T10:44:00Z"/>
        </w:trPr>
        <w:tc>
          <w:tcPr>
            <w:tcW w:w="3828" w:type="dxa"/>
            <w:shd w:val="clear" w:color="auto" w:fill="auto"/>
          </w:tcPr>
          <w:p w:rsidR="00F14FEF" w:rsidRPr="0077537B" w:rsidDel="00E474FD" w:rsidRDefault="00E56FE6" w:rsidP="00CF1D4B">
            <w:pPr>
              <w:ind w:left="34"/>
              <w:rPr>
                <w:del w:id="1221" w:author="Καρμίρης Αγγελος" w:date="2020-01-03T10:44:00Z"/>
                <w:sz w:val="24"/>
                <w:szCs w:val="24"/>
                <w:lang w:val="el-GR"/>
              </w:rPr>
            </w:pPr>
            <w:del w:id="1222" w:author="Καρμίρης Αγγελος" w:date="2020-01-03T10:44:00Z">
              <w:r w:rsidRPr="0077537B" w:rsidDel="00E474FD">
                <w:rPr>
                  <w:sz w:val="24"/>
                  <w:szCs w:val="24"/>
                  <w:lang w:val="el-GR"/>
                </w:rPr>
                <w:delText xml:space="preserve">1. </w:delText>
              </w:r>
              <w:r w:rsidR="00411D80" w:rsidRPr="0077537B" w:rsidDel="00E474FD">
                <w:rPr>
                  <w:sz w:val="24"/>
                  <w:szCs w:val="24"/>
                  <w:lang w:val="el-GR"/>
                </w:rPr>
                <w:delText>Μέγιστη ονομαστική πολική τάση λειτουργίας (</w:delText>
              </w:r>
              <w:r w:rsidR="00411D80" w:rsidRPr="0077537B" w:rsidDel="00E474FD">
                <w:rPr>
                  <w:sz w:val="24"/>
                  <w:szCs w:val="24"/>
                </w:rPr>
                <w:delText>Um</w:delText>
              </w:r>
              <w:r w:rsidR="00411D80" w:rsidRPr="0077537B" w:rsidDel="00E474FD">
                <w:rPr>
                  <w:sz w:val="24"/>
                  <w:szCs w:val="24"/>
                  <w:lang w:val="el-GR"/>
                </w:rPr>
                <w:delText>) (</w:delText>
              </w:r>
              <w:r w:rsidR="00C220ED" w:rsidDel="00E474FD">
                <w:rPr>
                  <w:sz w:val="24"/>
                  <w:szCs w:val="24"/>
                </w:rPr>
                <w:delText>k</w:delText>
              </w:r>
              <w:r w:rsidR="00411D80" w:rsidRPr="0077537B" w:rsidDel="00E474FD">
                <w:rPr>
                  <w:sz w:val="24"/>
                  <w:szCs w:val="24"/>
                </w:rPr>
                <w:delText>V</w:delText>
              </w:r>
              <w:r w:rsidR="00411D80" w:rsidRPr="0077537B" w:rsidDel="00E474FD">
                <w:rPr>
                  <w:sz w:val="24"/>
                  <w:szCs w:val="24"/>
                  <w:lang w:val="el-GR"/>
                </w:rPr>
                <w:delText>- Ενδ. τιμή )</w:delText>
              </w:r>
            </w:del>
          </w:p>
        </w:tc>
        <w:tc>
          <w:tcPr>
            <w:tcW w:w="1275" w:type="dxa"/>
            <w:shd w:val="clear" w:color="auto" w:fill="auto"/>
          </w:tcPr>
          <w:p w:rsidR="00E56FE6" w:rsidRPr="0077537B" w:rsidDel="00E474FD" w:rsidRDefault="00E56FE6" w:rsidP="0077537B">
            <w:pPr>
              <w:jc w:val="center"/>
              <w:rPr>
                <w:del w:id="1223" w:author="Καρμίρης Αγγελος" w:date="2020-01-03T10:44:00Z"/>
                <w:sz w:val="24"/>
                <w:szCs w:val="24"/>
                <w:lang w:val="el-GR"/>
              </w:rPr>
            </w:pPr>
          </w:p>
          <w:p w:rsidR="00411D80" w:rsidRPr="0077537B" w:rsidDel="00E474FD" w:rsidRDefault="00411D80" w:rsidP="0077537B">
            <w:pPr>
              <w:jc w:val="center"/>
              <w:rPr>
                <w:del w:id="1224" w:author="Καρμίρης Αγγελος" w:date="2020-01-03T10:44:00Z"/>
                <w:sz w:val="24"/>
                <w:szCs w:val="24"/>
                <w:lang w:val="el-GR"/>
              </w:rPr>
            </w:pPr>
            <w:del w:id="1225" w:author="Καρμίρης Αγγελος" w:date="2020-01-03T10:44:00Z">
              <w:r w:rsidRPr="0077537B" w:rsidDel="00E474FD">
                <w:rPr>
                  <w:sz w:val="24"/>
                  <w:szCs w:val="24"/>
                  <w:lang w:val="el-GR"/>
                </w:rPr>
                <w:delText>420</w:delText>
              </w:r>
            </w:del>
          </w:p>
        </w:tc>
        <w:tc>
          <w:tcPr>
            <w:tcW w:w="1276" w:type="dxa"/>
            <w:shd w:val="clear" w:color="auto" w:fill="auto"/>
          </w:tcPr>
          <w:p w:rsidR="00E56FE6" w:rsidRPr="0077537B" w:rsidDel="00E474FD" w:rsidRDefault="00E56FE6" w:rsidP="0077537B">
            <w:pPr>
              <w:jc w:val="center"/>
              <w:rPr>
                <w:del w:id="1226" w:author="Καρμίρης Αγγελος" w:date="2020-01-03T10:44:00Z"/>
                <w:sz w:val="24"/>
                <w:szCs w:val="24"/>
                <w:lang w:val="el-GR"/>
              </w:rPr>
            </w:pPr>
          </w:p>
          <w:p w:rsidR="00411D80" w:rsidRPr="0077537B" w:rsidDel="00E474FD" w:rsidRDefault="00411D80" w:rsidP="0077537B">
            <w:pPr>
              <w:jc w:val="center"/>
              <w:rPr>
                <w:del w:id="1227" w:author="Καρμίρης Αγγελος" w:date="2020-01-03T10:44:00Z"/>
                <w:sz w:val="24"/>
                <w:szCs w:val="24"/>
                <w:lang w:val="el-GR"/>
              </w:rPr>
            </w:pPr>
            <w:del w:id="1228" w:author="Καρμίρης Αγγελος" w:date="2020-01-03T10:44:00Z">
              <w:r w:rsidRPr="0077537B" w:rsidDel="00E474FD">
                <w:rPr>
                  <w:sz w:val="24"/>
                  <w:szCs w:val="24"/>
                  <w:lang w:val="el-GR"/>
                </w:rPr>
                <w:delText>170</w:delText>
              </w:r>
            </w:del>
          </w:p>
        </w:tc>
        <w:tc>
          <w:tcPr>
            <w:tcW w:w="1699" w:type="dxa"/>
            <w:shd w:val="clear" w:color="auto" w:fill="auto"/>
          </w:tcPr>
          <w:p w:rsidR="00E56FE6" w:rsidRPr="0077537B" w:rsidDel="00E474FD" w:rsidRDefault="00E56FE6" w:rsidP="0077537B">
            <w:pPr>
              <w:jc w:val="center"/>
              <w:rPr>
                <w:del w:id="1229" w:author="Καρμίρης Αγγελος" w:date="2020-01-03T10:44:00Z"/>
                <w:sz w:val="24"/>
                <w:szCs w:val="24"/>
                <w:lang w:val="el-GR"/>
              </w:rPr>
            </w:pPr>
          </w:p>
          <w:p w:rsidR="00411D80" w:rsidRPr="0077537B" w:rsidDel="00E474FD" w:rsidRDefault="00411D80" w:rsidP="0077537B">
            <w:pPr>
              <w:jc w:val="center"/>
              <w:rPr>
                <w:del w:id="1230" w:author="Καρμίρης Αγγελος" w:date="2020-01-03T10:44:00Z"/>
                <w:sz w:val="24"/>
                <w:szCs w:val="24"/>
                <w:lang w:val="el-GR"/>
              </w:rPr>
            </w:pPr>
            <w:del w:id="1231" w:author="Καρμίρης Αγγελος" w:date="2020-01-03T10:44:00Z">
              <w:r w:rsidRPr="0077537B" w:rsidDel="00E474FD">
                <w:rPr>
                  <w:sz w:val="24"/>
                  <w:szCs w:val="24"/>
                  <w:lang w:val="el-GR"/>
                </w:rPr>
                <w:delText>52</w:delText>
              </w:r>
            </w:del>
          </w:p>
        </w:tc>
        <w:tc>
          <w:tcPr>
            <w:tcW w:w="1278" w:type="dxa"/>
            <w:shd w:val="clear" w:color="auto" w:fill="auto"/>
          </w:tcPr>
          <w:p w:rsidR="00E56FE6" w:rsidRPr="0077537B" w:rsidDel="00E474FD" w:rsidRDefault="00E56FE6" w:rsidP="0077537B">
            <w:pPr>
              <w:jc w:val="center"/>
              <w:rPr>
                <w:del w:id="1232" w:author="Καρμίρης Αγγελος" w:date="2020-01-03T10:44:00Z"/>
                <w:sz w:val="24"/>
                <w:szCs w:val="24"/>
                <w:lang w:val="el-GR"/>
              </w:rPr>
            </w:pPr>
          </w:p>
          <w:p w:rsidR="00411D80" w:rsidRPr="0077537B" w:rsidDel="00E474FD" w:rsidRDefault="00411D80" w:rsidP="0077537B">
            <w:pPr>
              <w:jc w:val="center"/>
              <w:rPr>
                <w:del w:id="1233" w:author="Καρμίρης Αγγελος" w:date="2020-01-03T10:44:00Z"/>
                <w:sz w:val="24"/>
                <w:szCs w:val="24"/>
                <w:lang w:val="el-GR"/>
              </w:rPr>
            </w:pPr>
            <w:del w:id="1234" w:author="Καρμίρης Αγγελος" w:date="2020-01-03T10:44:00Z">
              <w:r w:rsidRPr="0077537B" w:rsidDel="00E474FD">
                <w:rPr>
                  <w:sz w:val="24"/>
                  <w:szCs w:val="24"/>
                  <w:lang w:val="el-GR"/>
                </w:rPr>
                <w:delText>123</w:delText>
              </w:r>
            </w:del>
          </w:p>
        </w:tc>
      </w:tr>
      <w:tr w:rsidR="005A115C" w:rsidRPr="00E474FD" w:rsidDel="00E474FD" w:rsidTr="00CF1D4B">
        <w:trPr>
          <w:trHeight w:val="568"/>
          <w:del w:id="1235" w:author="Καρμίρης Αγγελος" w:date="2020-01-03T10:44:00Z"/>
        </w:trPr>
        <w:tc>
          <w:tcPr>
            <w:tcW w:w="3828" w:type="dxa"/>
            <w:shd w:val="clear" w:color="auto" w:fill="auto"/>
          </w:tcPr>
          <w:p w:rsidR="00411D80" w:rsidRPr="0077537B" w:rsidDel="00E474FD" w:rsidRDefault="00411D80" w:rsidP="00CF1D4B">
            <w:pPr>
              <w:ind w:left="318" w:hanging="318"/>
              <w:rPr>
                <w:del w:id="1236" w:author="Καρμίρης Αγγελος" w:date="2020-01-03T10:44:00Z"/>
                <w:sz w:val="24"/>
                <w:szCs w:val="24"/>
                <w:lang w:val="el-GR"/>
              </w:rPr>
            </w:pPr>
            <w:del w:id="1237" w:author="Καρμίρης Αγγελος" w:date="2020-01-03T10:44:00Z">
              <w:r w:rsidRPr="0077537B" w:rsidDel="00E474FD">
                <w:rPr>
                  <w:sz w:val="24"/>
                  <w:szCs w:val="24"/>
                  <w:lang w:val="el-GR"/>
                </w:rPr>
                <w:delText xml:space="preserve">2. Ονομαστική φασική τάση </w:delText>
              </w:r>
            </w:del>
          </w:p>
          <w:p w:rsidR="00411D80" w:rsidRPr="0077537B" w:rsidDel="00E474FD" w:rsidRDefault="00411D80" w:rsidP="00CF1D4B">
            <w:pPr>
              <w:ind w:left="318" w:hanging="318"/>
              <w:rPr>
                <w:del w:id="1238" w:author="Καρμίρης Αγγελος" w:date="2020-01-03T10:44:00Z"/>
                <w:sz w:val="24"/>
                <w:szCs w:val="24"/>
                <w:lang w:val="el-GR"/>
              </w:rPr>
            </w:pPr>
            <w:del w:id="1239" w:author="Καρμίρης Αγγελος" w:date="2020-01-03T10:44:00Z">
              <w:r w:rsidRPr="0077537B" w:rsidDel="00E474FD">
                <w:rPr>
                  <w:sz w:val="24"/>
                  <w:szCs w:val="24"/>
                  <w:lang w:val="el-GR"/>
                </w:rPr>
                <w:delText xml:space="preserve">     λειτουργίας (</w:delText>
              </w:r>
              <w:r w:rsidR="00C220ED" w:rsidDel="00E474FD">
                <w:rPr>
                  <w:sz w:val="24"/>
                  <w:szCs w:val="24"/>
                </w:rPr>
                <w:delText>k</w:delText>
              </w:r>
              <w:r w:rsidRPr="0077537B" w:rsidDel="00E474FD">
                <w:rPr>
                  <w:sz w:val="24"/>
                  <w:szCs w:val="24"/>
                </w:rPr>
                <w:delText>V</w:delText>
              </w:r>
              <w:r w:rsidRPr="0077537B" w:rsidDel="00E474FD">
                <w:rPr>
                  <w:sz w:val="24"/>
                  <w:szCs w:val="24"/>
                  <w:lang w:val="el-GR"/>
                </w:rPr>
                <w:delText>)</w:delText>
              </w:r>
            </w:del>
          </w:p>
        </w:tc>
        <w:tc>
          <w:tcPr>
            <w:tcW w:w="1275" w:type="dxa"/>
            <w:shd w:val="clear" w:color="auto" w:fill="auto"/>
          </w:tcPr>
          <w:p w:rsidR="00411D80" w:rsidRPr="0077537B" w:rsidDel="00E474FD" w:rsidRDefault="00411D80" w:rsidP="0077537B">
            <w:pPr>
              <w:jc w:val="center"/>
              <w:rPr>
                <w:del w:id="1240" w:author="Καρμίρης Αγγελος" w:date="2020-01-03T10:44:00Z"/>
                <w:sz w:val="24"/>
                <w:szCs w:val="24"/>
                <w:lang w:val="el-GR"/>
              </w:rPr>
            </w:pPr>
          </w:p>
          <w:p w:rsidR="00411D80" w:rsidRPr="0077537B" w:rsidDel="00E474FD" w:rsidRDefault="00411D80" w:rsidP="0077537B">
            <w:pPr>
              <w:jc w:val="center"/>
              <w:rPr>
                <w:del w:id="1241" w:author="Καρμίρης Αγγελος" w:date="2020-01-03T10:44:00Z"/>
                <w:sz w:val="24"/>
                <w:szCs w:val="24"/>
                <w:lang w:val="el-GR"/>
              </w:rPr>
            </w:pPr>
            <w:del w:id="1242" w:author="Καρμίρης Αγγελος" w:date="2020-01-03T10:44:00Z">
              <w:r w:rsidRPr="0077537B" w:rsidDel="00E474FD">
                <w:rPr>
                  <w:sz w:val="24"/>
                  <w:szCs w:val="24"/>
                  <w:lang w:val="el-GR"/>
                </w:rPr>
                <w:delText>242</w:delText>
              </w:r>
            </w:del>
          </w:p>
        </w:tc>
        <w:tc>
          <w:tcPr>
            <w:tcW w:w="1276" w:type="dxa"/>
            <w:shd w:val="clear" w:color="auto" w:fill="auto"/>
          </w:tcPr>
          <w:p w:rsidR="00411D80" w:rsidRPr="0077537B" w:rsidDel="00E474FD" w:rsidRDefault="00411D80" w:rsidP="0077537B">
            <w:pPr>
              <w:jc w:val="center"/>
              <w:rPr>
                <w:del w:id="1243" w:author="Καρμίρης Αγγελος" w:date="2020-01-03T10:44:00Z"/>
                <w:sz w:val="24"/>
                <w:szCs w:val="24"/>
                <w:lang w:val="el-GR"/>
              </w:rPr>
            </w:pPr>
          </w:p>
          <w:p w:rsidR="00411D80" w:rsidRPr="0077537B" w:rsidDel="00E474FD" w:rsidRDefault="00411D80" w:rsidP="0077537B">
            <w:pPr>
              <w:jc w:val="center"/>
              <w:rPr>
                <w:del w:id="1244" w:author="Καρμίρης Αγγελος" w:date="2020-01-03T10:44:00Z"/>
                <w:sz w:val="24"/>
                <w:szCs w:val="24"/>
                <w:lang w:val="el-GR"/>
              </w:rPr>
            </w:pPr>
            <w:del w:id="1245" w:author="Καρμίρης Αγγελος" w:date="2020-01-03T10:44:00Z">
              <w:r w:rsidRPr="0077537B" w:rsidDel="00E474FD">
                <w:rPr>
                  <w:sz w:val="24"/>
                  <w:szCs w:val="24"/>
                  <w:lang w:val="el-GR"/>
                </w:rPr>
                <w:delText>98</w:delText>
              </w:r>
            </w:del>
          </w:p>
        </w:tc>
        <w:tc>
          <w:tcPr>
            <w:tcW w:w="1699" w:type="dxa"/>
            <w:shd w:val="clear" w:color="auto" w:fill="auto"/>
          </w:tcPr>
          <w:p w:rsidR="00411D80" w:rsidRPr="0077537B" w:rsidDel="00E474FD" w:rsidRDefault="00411D80" w:rsidP="0077537B">
            <w:pPr>
              <w:jc w:val="center"/>
              <w:rPr>
                <w:del w:id="1246" w:author="Καρμίρης Αγγελος" w:date="2020-01-03T10:44:00Z"/>
                <w:sz w:val="24"/>
                <w:szCs w:val="24"/>
                <w:lang w:val="el-GR"/>
              </w:rPr>
            </w:pPr>
          </w:p>
          <w:p w:rsidR="00411D80" w:rsidRPr="0077537B" w:rsidDel="00E474FD" w:rsidRDefault="00411D80" w:rsidP="0077537B">
            <w:pPr>
              <w:jc w:val="center"/>
              <w:rPr>
                <w:del w:id="1247" w:author="Καρμίρης Αγγελος" w:date="2020-01-03T10:44:00Z"/>
                <w:sz w:val="24"/>
                <w:szCs w:val="24"/>
                <w:lang w:val="el-GR"/>
              </w:rPr>
            </w:pPr>
            <w:del w:id="1248" w:author="Καρμίρης Αγγελος" w:date="2020-01-03T10:44:00Z">
              <w:r w:rsidRPr="0077537B" w:rsidDel="00E474FD">
                <w:rPr>
                  <w:sz w:val="24"/>
                  <w:szCs w:val="24"/>
                  <w:lang w:val="el-GR"/>
                </w:rPr>
                <w:delText>30</w:delText>
              </w:r>
            </w:del>
          </w:p>
        </w:tc>
        <w:tc>
          <w:tcPr>
            <w:tcW w:w="1278" w:type="dxa"/>
            <w:shd w:val="clear" w:color="auto" w:fill="auto"/>
          </w:tcPr>
          <w:p w:rsidR="00411D80" w:rsidRPr="0077537B" w:rsidDel="00E474FD" w:rsidRDefault="00411D80" w:rsidP="0077537B">
            <w:pPr>
              <w:jc w:val="center"/>
              <w:rPr>
                <w:del w:id="1249" w:author="Καρμίρης Αγγελος" w:date="2020-01-03T10:44:00Z"/>
                <w:sz w:val="24"/>
                <w:szCs w:val="24"/>
                <w:lang w:val="el-GR"/>
              </w:rPr>
            </w:pPr>
          </w:p>
          <w:p w:rsidR="00411D80" w:rsidRPr="0077537B" w:rsidDel="00E474FD" w:rsidRDefault="00411D80" w:rsidP="0077537B">
            <w:pPr>
              <w:jc w:val="center"/>
              <w:rPr>
                <w:del w:id="1250" w:author="Καρμίρης Αγγελος" w:date="2020-01-03T10:44:00Z"/>
                <w:sz w:val="24"/>
                <w:szCs w:val="24"/>
                <w:lang w:val="el-GR"/>
              </w:rPr>
            </w:pPr>
            <w:del w:id="1251" w:author="Καρμίρης Αγγελος" w:date="2020-01-03T10:44:00Z">
              <w:r w:rsidRPr="0077537B" w:rsidDel="00E474FD">
                <w:rPr>
                  <w:sz w:val="24"/>
                  <w:szCs w:val="24"/>
                  <w:lang w:val="el-GR"/>
                </w:rPr>
                <w:delText>71</w:delText>
              </w:r>
            </w:del>
          </w:p>
        </w:tc>
      </w:tr>
      <w:tr w:rsidR="005A115C" w:rsidRPr="00E474FD" w:rsidDel="00E474FD" w:rsidTr="00CF1D4B">
        <w:trPr>
          <w:trHeight w:val="417"/>
          <w:del w:id="1252" w:author="Καρμίρης Αγγελος" w:date="2020-01-03T10:44:00Z"/>
        </w:trPr>
        <w:tc>
          <w:tcPr>
            <w:tcW w:w="3828" w:type="dxa"/>
            <w:shd w:val="clear" w:color="auto" w:fill="auto"/>
          </w:tcPr>
          <w:p w:rsidR="00411D80" w:rsidRPr="0077537B" w:rsidDel="00E474FD" w:rsidRDefault="00411D80" w:rsidP="00CF1D4B">
            <w:pPr>
              <w:ind w:left="318" w:hanging="318"/>
              <w:rPr>
                <w:del w:id="1253" w:author="Καρμίρης Αγγελος" w:date="2020-01-03T10:44:00Z"/>
                <w:sz w:val="24"/>
                <w:szCs w:val="24"/>
                <w:lang w:val="el-GR"/>
              </w:rPr>
            </w:pPr>
            <w:del w:id="1254" w:author="Καρμίρης Αγγελος" w:date="2020-01-03T10:44:00Z">
              <w:r w:rsidRPr="0077537B" w:rsidDel="00E474FD">
                <w:rPr>
                  <w:sz w:val="24"/>
                  <w:szCs w:val="24"/>
                  <w:lang w:val="el-GR"/>
                </w:rPr>
                <w:delText>3. Ονομαστικό ρεύμα (Ι</w:delText>
              </w:r>
              <w:r w:rsidRPr="0077537B" w:rsidDel="00E474FD">
                <w:rPr>
                  <w:sz w:val="24"/>
                  <w:szCs w:val="24"/>
                </w:rPr>
                <w:delText>r</w:delText>
              </w:r>
              <w:r w:rsidRPr="0077537B" w:rsidDel="00E474FD">
                <w:rPr>
                  <w:sz w:val="24"/>
                  <w:szCs w:val="24"/>
                  <w:lang w:val="el-GR"/>
                </w:rPr>
                <w:delText>) (Α)</w:delText>
              </w:r>
            </w:del>
          </w:p>
        </w:tc>
        <w:tc>
          <w:tcPr>
            <w:tcW w:w="1275" w:type="dxa"/>
            <w:shd w:val="clear" w:color="auto" w:fill="auto"/>
          </w:tcPr>
          <w:p w:rsidR="00411D80" w:rsidRPr="0077537B" w:rsidDel="00E474FD" w:rsidRDefault="00411D80" w:rsidP="0077537B">
            <w:pPr>
              <w:jc w:val="center"/>
              <w:rPr>
                <w:del w:id="1255" w:author="Καρμίρης Αγγελος" w:date="2020-01-03T10:44:00Z"/>
                <w:sz w:val="24"/>
                <w:szCs w:val="24"/>
                <w:lang w:val="el-GR"/>
              </w:rPr>
            </w:pPr>
            <w:del w:id="1256" w:author="Καρμίρης Αγγελος" w:date="2020-01-03T10:44:00Z">
              <w:r w:rsidRPr="0077537B" w:rsidDel="00E474FD">
                <w:rPr>
                  <w:sz w:val="24"/>
                  <w:szCs w:val="24"/>
                  <w:lang w:val="el-GR"/>
                </w:rPr>
                <w:delText>800</w:delText>
              </w:r>
            </w:del>
          </w:p>
        </w:tc>
        <w:tc>
          <w:tcPr>
            <w:tcW w:w="1276" w:type="dxa"/>
            <w:shd w:val="clear" w:color="auto" w:fill="auto"/>
          </w:tcPr>
          <w:p w:rsidR="00411D80" w:rsidRPr="00E474FD" w:rsidDel="00E474FD" w:rsidRDefault="00411D80" w:rsidP="0077537B">
            <w:pPr>
              <w:jc w:val="center"/>
              <w:rPr>
                <w:del w:id="1257" w:author="Καρμίρης Αγγελος" w:date="2020-01-03T10:44:00Z"/>
                <w:sz w:val="24"/>
                <w:szCs w:val="24"/>
                <w:lang w:val="el-GR"/>
                <w:rPrChange w:id="1258" w:author="Καρμίρης Αγγελος" w:date="2020-01-03T10:44:00Z">
                  <w:rPr>
                    <w:del w:id="1259" w:author="Καρμίρης Αγγελος" w:date="2020-01-03T10:44:00Z"/>
                    <w:sz w:val="24"/>
                    <w:szCs w:val="24"/>
                  </w:rPr>
                </w:rPrChange>
              </w:rPr>
            </w:pPr>
            <w:del w:id="1260" w:author="Καρμίρης Αγγελος" w:date="2020-01-03T10:44:00Z">
              <w:r w:rsidRPr="0077537B" w:rsidDel="00E474FD">
                <w:rPr>
                  <w:sz w:val="24"/>
                  <w:szCs w:val="24"/>
                  <w:lang w:val="el-GR"/>
                </w:rPr>
                <w:delText>1</w:delText>
              </w:r>
              <w:r w:rsidR="005A115C" w:rsidRPr="00E474FD" w:rsidDel="00E474FD">
                <w:rPr>
                  <w:sz w:val="24"/>
                  <w:szCs w:val="24"/>
                  <w:lang w:val="el-GR"/>
                  <w:rPrChange w:id="1261" w:author="Καρμίρης Αγγελος" w:date="2020-01-03T10:44:00Z">
                    <w:rPr>
                      <w:sz w:val="24"/>
                      <w:szCs w:val="24"/>
                    </w:rPr>
                  </w:rPrChange>
                </w:rPr>
                <w:delText>600</w:delText>
              </w:r>
            </w:del>
          </w:p>
        </w:tc>
        <w:tc>
          <w:tcPr>
            <w:tcW w:w="1699" w:type="dxa"/>
            <w:shd w:val="clear" w:color="auto" w:fill="auto"/>
          </w:tcPr>
          <w:p w:rsidR="00411D80" w:rsidRPr="00E474FD" w:rsidDel="00E474FD" w:rsidRDefault="00411D80" w:rsidP="0077537B">
            <w:pPr>
              <w:jc w:val="center"/>
              <w:rPr>
                <w:del w:id="1262" w:author="Καρμίρης Αγγελος" w:date="2020-01-03T10:44:00Z"/>
                <w:sz w:val="24"/>
                <w:szCs w:val="24"/>
                <w:lang w:val="el-GR"/>
                <w:rPrChange w:id="1263" w:author="Καρμίρης Αγγελος" w:date="2020-01-03T10:44:00Z">
                  <w:rPr>
                    <w:del w:id="1264" w:author="Καρμίρης Αγγελος" w:date="2020-01-03T10:44:00Z"/>
                    <w:sz w:val="24"/>
                    <w:szCs w:val="24"/>
                  </w:rPr>
                </w:rPrChange>
              </w:rPr>
            </w:pPr>
            <w:del w:id="1265" w:author="Καρμίρης Αγγελος" w:date="2020-01-03T10:44:00Z">
              <w:r w:rsidRPr="0077537B" w:rsidDel="00E474FD">
                <w:rPr>
                  <w:sz w:val="24"/>
                  <w:szCs w:val="24"/>
                  <w:lang w:val="el-GR"/>
                </w:rPr>
                <w:delText>1</w:delText>
              </w:r>
              <w:r w:rsidR="005A115C" w:rsidRPr="00E474FD" w:rsidDel="00E474FD">
                <w:rPr>
                  <w:sz w:val="24"/>
                  <w:szCs w:val="24"/>
                  <w:lang w:val="el-GR"/>
                  <w:rPrChange w:id="1266" w:author="Καρμίρης Αγγελος" w:date="2020-01-03T10:44:00Z">
                    <w:rPr>
                      <w:sz w:val="24"/>
                      <w:szCs w:val="24"/>
                    </w:rPr>
                  </w:rPrChange>
                </w:rPr>
                <w:delText>600</w:delText>
              </w:r>
            </w:del>
          </w:p>
        </w:tc>
        <w:tc>
          <w:tcPr>
            <w:tcW w:w="1278" w:type="dxa"/>
            <w:shd w:val="clear" w:color="auto" w:fill="auto"/>
          </w:tcPr>
          <w:p w:rsidR="00411D80" w:rsidRPr="00E474FD" w:rsidDel="00E474FD" w:rsidRDefault="00411D80" w:rsidP="0077537B">
            <w:pPr>
              <w:jc w:val="center"/>
              <w:rPr>
                <w:del w:id="1267" w:author="Καρμίρης Αγγελος" w:date="2020-01-03T10:44:00Z"/>
                <w:sz w:val="24"/>
                <w:szCs w:val="24"/>
                <w:lang w:val="el-GR"/>
                <w:rPrChange w:id="1268" w:author="Καρμίρης Αγγελος" w:date="2020-01-03T10:44:00Z">
                  <w:rPr>
                    <w:del w:id="1269" w:author="Καρμίρης Αγγελος" w:date="2020-01-03T10:44:00Z"/>
                    <w:sz w:val="24"/>
                    <w:szCs w:val="24"/>
                  </w:rPr>
                </w:rPrChange>
              </w:rPr>
            </w:pPr>
            <w:del w:id="1270" w:author="Καρμίρης Αγγελος" w:date="2020-01-03T10:44:00Z">
              <w:r w:rsidRPr="0077537B" w:rsidDel="00E474FD">
                <w:rPr>
                  <w:sz w:val="24"/>
                  <w:szCs w:val="24"/>
                  <w:lang w:val="el-GR"/>
                </w:rPr>
                <w:delText>1</w:delText>
              </w:r>
              <w:r w:rsidR="005A115C" w:rsidRPr="00E474FD" w:rsidDel="00E474FD">
                <w:rPr>
                  <w:sz w:val="24"/>
                  <w:szCs w:val="24"/>
                  <w:lang w:val="el-GR"/>
                  <w:rPrChange w:id="1271" w:author="Καρμίρης Αγγελος" w:date="2020-01-03T10:44:00Z">
                    <w:rPr>
                      <w:sz w:val="24"/>
                      <w:szCs w:val="24"/>
                    </w:rPr>
                  </w:rPrChange>
                </w:rPr>
                <w:delText>600</w:delText>
              </w:r>
            </w:del>
          </w:p>
        </w:tc>
      </w:tr>
      <w:tr w:rsidR="005A115C" w:rsidRPr="00E474FD" w:rsidDel="00E474FD" w:rsidTr="005A115C">
        <w:trPr>
          <w:trHeight w:val="566"/>
          <w:del w:id="1272" w:author="Καρμίρης Αγγελος" w:date="2020-01-03T10:44:00Z"/>
        </w:trPr>
        <w:tc>
          <w:tcPr>
            <w:tcW w:w="3828" w:type="dxa"/>
            <w:shd w:val="clear" w:color="auto" w:fill="auto"/>
          </w:tcPr>
          <w:p w:rsidR="00411D80" w:rsidRPr="0077537B" w:rsidDel="00E474FD" w:rsidRDefault="00411D80" w:rsidP="00CF1D4B">
            <w:pPr>
              <w:ind w:left="318" w:hanging="318"/>
              <w:rPr>
                <w:del w:id="1273" w:author="Καρμίρης Αγγελος" w:date="2020-01-03T10:44:00Z"/>
                <w:sz w:val="24"/>
                <w:szCs w:val="24"/>
                <w:lang w:val="el-GR"/>
              </w:rPr>
            </w:pPr>
            <w:del w:id="1274" w:author="Καρμίρης Αγγελος" w:date="2020-01-03T10:44:00Z">
              <w:r w:rsidRPr="0077537B" w:rsidDel="00E474FD">
                <w:rPr>
                  <w:sz w:val="24"/>
                  <w:szCs w:val="24"/>
                  <w:lang w:val="el-GR"/>
                </w:rPr>
                <w:delText>4. Ονομαστικό θερμικό βραχυχρόνιο ρεύμα</w:delText>
              </w:r>
              <w:r w:rsidR="002304A1" w:rsidRPr="00CF1D4B" w:rsidDel="00E474FD">
                <w:rPr>
                  <w:sz w:val="24"/>
                  <w:szCs w:val="24"/>
                  <w:lang w:val="el-GR"/>
                </w:rPr>
                <w:delText>,</w:delText>
              </w:r>
              <w:r w:rsidR="00520AC9" w:rsidRPr="0077537B" w:rsidDel="00E474FD">
                <w:rPr>
                  <w:sz w:val="24"/>
                  <w:szCs w:val="24"/>
                  <w:lang w:val="el-GR"/>
                </w:rPr>
                <w:delText xml:space="preserve"> </w:delText>
              </w:r>
              <w:r w:rsidRPr="0077537B" w:rsidDel="00E474FD">
                <w:rPr>
                  <w:sz w:val="24"/>
                  <w:szCs w:val="24"/>
                  <w:lang w:val="el-GR"/>
                </w:rPr>
                <w:delText xml:space="preserve">1 </w:delText>
              </w:r>
              <w:r w:rsidRPr="0077537B" w:rsidDel="00E474FD">
                <w:rPr>
                  <w:sz w:val="24"/>
                  <w:szCs w:val="24"/>
                </w:rPr>
                <w:delText>sec</w:delText>
              </w:r>
              <w:r w:rsidRPr="0077537B" w:rsidDel="00E474FD">
                <w:rPr>
                  <w:sz w:val="24"/>
                  <w:szCs w:val="24"/>
                  <w:lang w:val="el-GR"/>
                </w:rPr>
                <w:delText xml:space="preserve"> ( Ι</w:delText>
              </w:r>
              <w:r w:rsidRPr="0077537B" w:rsidDel="00E474FD">
                <w:rPr>
                  <w:sz w:val="24"/>
                  <w:szCs w:val="24"/>
                </w:rPr>
                <w:delText>th</w:delText>
              </w:r>
              <w:r w:rsidRPr="0077537B" w:rsidDel="00E474FD">
                <w:rPr>
                  <w:sz w:val="24"/>
                  <w:szCs w:val="24"/>
                  <w:lang w:val="el-GR"/>
                </w:rPr>
                <w:delText xml:space="preserve"> )</w:delText>
              </w:r>
            </w:del>
          </w:p>
        </w:tc>
        <w:tc>
          <w:tcPr>
            <w:tcW w:w="1275" w:type="dxa"/>
            <w:shd w:val="clear" w:color="auto" w:fill="auto"/>
          </w:tcPr>
          <w:p w:rsidR="00411D80" w:rsidRPr="0077537B" w:rsidDel="00E474FD" w:rsidRDefault="00411D80" w:rsidP="0077537B">
            <w:pPr>
              <w:jc w:val="center"/>
              <w:rPr>
                <w:del w:id="1275" w:author="Καρμίρης Αγγελος" w:date="2020-01-03T10:44:00Z"/>
                <w:sz w:val="24"/>
                <w:szCs w:val="24"/>
                <w:lang w:val="el-GR"/>
              </w:rPr>
            </w:pPr>
          </w:p>
          <w:p w:rsidR="00411D80" w:rsidRPr="00E474FD" w:rsidDel="00E474FD" w:rsidRDefault="00411D80" w:rsidP="0077537B">
            <w:pPr>
              <w:jc w:val="center"/>
              <w:rPr>
                <w:del w:id="1276" w:author="Καρμίρης Αγγελος" w:date="2020-01-03T10:44:00Z"/>
                <w:sz w:val="24"/>
                <w:szCs w:val="24"/>
                <w:lang w:val="el-GR"/>
                <w:rPrChange w:id="1277" w:author="Καρμίρης Αγγελος" w:date="2020-01-03T10:44:00Z">
                  <w:rPr>
                    <w:del w:id="1278" w:author="Καρμίρης Αγγελος" w:date="2020-01-03T10:44:00Z"/>
                    <w:sz w:val="24"/>
                    <w:szCs w:val="24"/>
                  </w:rPr>
                </w:rPrChange>
              </w:rPr>
            </w:pPr>
            <w:del w:id="1279" w:author="Καρμίρης Αγγελος" w:date="2020-01-03T10:44:00Z">
              <w:r w:rsidRPr="0077537B" w:rsidDel="00E474FD">
                <w:rPr>
                  <w:sz w:val="24"/>
                  <w:szCs w:val="24"/>
                  <w:lang w:val="el-GR"/>
                </w:rPr>
                <w:delText>25</w:delText>
              </w:r>
              <w:r w:rsidRPr="0077537B" w:rsidDel="00E474FD">
                <w:rPr>
                  <w:sz w:val="24"/>
                  <w:szCs w:val="24"/>
                </w:rPr>
                <w:delText>Ir</w:delText>
              </w:r>
            </w:del>
          </w:p>
        </w:tc>
        <w:tc>
          <w:tcPr>
            <w:tcW w:w="1276" w:type="dxa"/>
            <w:shd w:val="clear" w:color="auto" w:fill="auto"/>
          </w:tcPr>
          <w:p w:rsidR="00411D80" w:rsidRPr="00E474FD" w:rsidDel="00E474FD" w:rsidRDefault="00411D80" w:rsidP="0077537B">
            <w:pPr>
              <w:jc w:val="center"/>
              <w:rPr>
                <w:del w:id="1280" w:author="Καρμίρης Αγγελος" w:date="2020-01-03T10:44:00Z"/>
                <w:sz w:val="24"/>
                <w:szCs w:val="24"/>
                <w:lang w:val="el-GR"/>
                <w:rPrChange w:id="1281" w:author="Καρμίρης Αγγελος" w:date="2020-01-03T10:44:00Z">
                  <w:rPr>
                    <w:del w:id="1282" w:author="Καρμίρης Αγγελος" w:date="2020-01-03T10:44:00Z"/>
                    <w:sz w:val="24"/>
                    <w:szCs w:val="24"/>
                  </w:rPr>
                </w:rPrChange>
              </w:rPr>
            </w:pPr>
          </w:p>
          <w:p w:rsidR="00411D80" w:rsidRPr="00E474FD" w:rsidDel="00E474FD" w:rsidRDefault="00411D80" w:rsidP="0077537B">
            <w:pPr>
              <w:jc w:val="center"/>
              <w:rPr>
                <w:del w:id="1283" w:author="Καρμίρης Αγγελος" w:date="2020-01-03T10:44:00Z"/>
                <w:sz w:val="24"/>
                <w:szCs w:val="24"/>
                <w:lang w:val="el-GR"/>
                <w:rPrChange w:id="1284" w:author="Καρμίρης Αγγελος" w:date="2020-01-03T10:44:00Z">
                  <w:rPr>
                    <w:del w:id="1285" w:author="Καρμίρης Αγγελος" w:date="2020-01-03T10:44:00Z"/>
                    <w:sz w:val="24"/>
                    <w:szCs w:val="24"/>
                  </w:rPr>
                </w:rPrChange>
              </w:rPr>
            </w:pPr>
            <w:del w:id="1286" w:author="Καρμίρης Αγγελος" w:date="2020-01-03T10:44:00Z">
              <w:r w:rsidRPr="00E474FD" w:rsidDel="00E474FD">
                <w:rPr>
                  <w:sz w:val="24"/>
                  <w:szCs w:val="24"/>
                  <w:lang w:val="el-GR"/>
                  <w:rPrChange w:id="1287" w:author="Καρμίρης Αγγελος" w:date="2020-01-03T10:44:00Z">
                    <w:rPr>
                      <w:sz w:val="24"/>
                      <w:szCs w:val="24"/>
                    </w:rPr>
                  </w:rPrChange>
                </w:rPr>
                <w:delText>25</w:delText>
              </w:r>
              <w:r w:rsidRPr="0077537B" w:rsidDel="00E474FD">
                <w:rPr>
                  <w:sz w:val="24"/>
                  <w:szCs w:val="24"/>
                </w:rPr>
                <w:delText>Ir</w:delText>
              </w:r>
            </w:del>
          </w:p>
        </w:tc>
        <w:tc>
          <w:tcPr>
            <w:tcW w:w="1699" w:type="dxa"/>
            <w:shd w:val="clear" w:color="auto" w:fill="auto"/>
          </w:tcPr>
          <w:p w:rsidR="00411D80" w:rsidRPr="00E474FD" w:rsidDel="00E474FD" w:rsidRDefault="00411D80" w:rsidP="0077537B">
            <w:pPr>
              <w:jc w:val="center"/>
              <w:rPr>
                <w:del w:id="1288" w:author="Καρμίρης Αγγελος" w:date="2020-01-03T10:44:00Z"/>
                <w:sz w:val="24"/>
                <w:szCs w:val="24"/>
                <w:lang w:val="el-GR"/>
                <w:rPrChange w:id="1289" w:author="Καρμίρης Αγγελος" w:date="2020-01-03T10:44:00Z">
                  <w:rPr>
                    <w:del w:id="1290" w:author="Καρμίρης Αγγελος" w:date="2020-01-03T10:44:00Z"/>
                    <w:sz w:val="24"/>
                    <w:szCs w:val="24"/>
                  </w:rPr>
                </w:rPrChange>
              </w:rPr>
            </w:pPr>
          </w:p>
          <w:p w:rsidR="00411D80" w:rsidRPr="00E474FD" w:rsidDel="00E474FD" w:rsidRDefault="00411D80" w:rsidP="0077537B">
            <w:pPr>
              <w:jc w:val="center"/>
              <w:rPr>
                <w:del w:id="1291" w:author="Καρμίρης Αγγελος" w:date="2020-01-03T10:44:00Z"/>
                <w:sz w:val="24"/>
                <w:szCs w:val="24"/>
                <w:lang w:val="el-GR"/>
                <w:rPrChange w:id="1292" w:author="Καρμίρης Αγγελος" w:date="2020-01-03T10:44:00Z">
                  <w:rPr>
                    <w:del w:id="1293" w:author="Καρμίρης Αγγελος" w:date="2020-01-03T10:44:00Z"/>
                    <w:sz w:val="24"/>
                    <w:szCs w:val="24"/>
                  </w:rPr>
                </w:rPrChange>
              </w:rPr>
            </w:pPr>
            <w:del w:id="1294" w:author="Καρμίρης Αγγελος" w:date="2020-01-03T10:44:00Z">
              <w:r w:rsidRPr="00E474FD" w:rsidDel="00E474FD">
                <w:rPr>
                  <w:sz w:val="24"/>
                  <w:szCs w:val="24"/>
                  <w:lang w:val="el-GR"/>
                  <w:rPrChange w:id="1295" w:author="Καρμίρης Αγγελος" w:date="2020-01-03T10:44:00Z">
                    <w:rPr>
                      <w:sz w:val="24"/>
                      <w:szCs w:val="24"/>
                    </w:rPr>
                  </w:rPrChange>
                </w:rPr>
                <w:delText>25</w:delText>
              </w:r>
              <w:r w:rsidRPr="0077537B" w:rsidDel="00E474FD">
                <w:rPr>
                  <w:sz w:val="24"/>
                  <w:szCs w:val="24"/>
                </w:rPr>
                <w:delText>Ir</w:delText>
              </w:r>
            </w:del>
          </w:p>
        </w:tc>
        <w:tc>
          <w:tcPr>
            <w:tcW w:w="1278" w:type="dxa"/>
            <w:shd w:val="clear" w:color="auto" w:fill="auto"/>
          </w:tcPr>
          <w:p w:rsidR="00411D80" w:rsidRPr="00E474FD" w:rsidDel="00E474FD" w:rsidRDefault="00411D80" w:rsidP="0077537B">
            <w:pPr>
              <w:jc w:val="center"/>
              <w:rPr>
                <w:del w:id="1296" w:author="Καρμίρης Αγγελος" w:date="2020-01-03T10:44:00Z"/>
                <w:sz w:val="24"/>
                <w:szCs w:val="24"/>
                <w:lang w:val="el-GR"/>
                <w:rPrChange w:id="1297" w:author="Καρμίρης Αγγελος" w:date="2020-01-03T10:44:00Z">
                  <w:rPr>
                    <w:del w:id="1298" w:author="Καρμίρης Αγγελος" w:date="2020-01-03T10:44:00Z"/>
                    <w:sz w:val="24"/>
                    <w:szCs w:val="24"/>
                  </w:rPr>
                </w:rPrChange>
              </w:rPr>
            </w:pPr>
          </w:p>
          <w:p w:rsidR="00411D80" w:rsidRPr="00E474FD" w:rsidDel="00E474FD" w:rsidRDefault="00411D80" w:rsidP="0077537B">
            <w:pPr>
              <w:jc w:val="center"/>
              <w:rPr>
                <w:del w:id="1299" w:author="Καρμίρης Αγγελος" w:date="2020-01-03T10:44:00Z"/>
                <w:sz w:val="24"/>
                <w:szCs w:val="24"/>
                <w:lang w:val="el-GR"/>
                <w:rPrChange w:id="1300" w:author="Καρμίρης Αγγελος" w:date="2020-01-03T10:44:00Z">
                  <w:rPr>
                    <w:del w:id="1301" w:author="Καρμίρης Αγγελος" w:date="2020-01-03T10:44:00Z"/>
                    <w:sz w:val="24"/>
                    <w:szCs w:val="24"/>
                  </w:rPr>
                </w:rPrChange>
              </w:rPr>
            </w:pPr>
            <w:del w:id="1302" w:author="Καρμίρης Αγγελος" w:date="2020-01-03T10:44:00Z">
              <w:r w:rsidRPr="00E474FD" w:rsidDel="00E474FD">
                <w:rPr>
                  <w:sz w:val="24"/>
                  <w:szCs w:val="24"/>
                  <w:lang w:val="el-GR"/>
                  <w:rPrChange w:id="1303" w:author="Καρμίρης Αγγελος" w:date="2020-01-03T10:44:00Z">
                    <w:rPr>
                      <w:sz w:val="24"/>
                      <w:szCs w:val="24"/>
                    </w:rPr>
                  </w:rPrChange>
                </w:rPr>
                <w:delText>25</w:delText>
              </w:r>
              <w:r w:rsidRPr="0077537B" w:rsidDel="00E474FD">
                <w:rPr>
                  <w:sz w:val="24"/>
                  <w:szCs w:val="24"/>
                </w:rPr>
                <w:delText>Ir</w:delText>
              </w:r>
            </w:del>
          </w:p>
        </w:tc>
      </w:tr>
      <w:tr w:rsidR="005A115C" w:rsidRPr="00E474FD" w:rsidDel="00E474FD" w:rsidTr="00CF1D4B">
        <w:trPr>
          <w:trHeight w:val="410"/>
          <w:del w:id="1304" w:author="Καρμίρης Αγγελος" w:date="2020-01-03T10:44:00Z"/>
        </w:trPr>
        <w:tc>
          <w:tcPr>
            <w:tcW w:w="3828" w:type="dxa"/>
            <w:shd w:val="clear" w:color="auto" w:fill="auto"/>
          </w:tcPr>
          <w:p w:rsidR="00411D80" w:rsidRPr="0077537B" w:rsidDel="00E474FD" w:rsidRDefault="00411D80" w:rsidP="00CF1D4B">
            <w:pPr>
              <w:ind w:left="318" w:hanging="318"/>
              <w:rPr>
                <w:del w:id="1305" w:author="Καρμίρης Αγγελος" w:date="2020-01-03T10:44:00Z"/>
                <w:sz w:val="24"/>
                <w:szCs w:val="24"/>
                <w:lang w:val="el-GR"/>
              </w:rPr>
            </w:pPr>
            <w:del w:id="1306" w:author="Καρμίρης Αγγελος" w:date="2020-01-03T10:44:00Z">
              <w:r w:rsidRPr="0077537B" w:rsidDel="00E474FD">
                <w:rPr>
                  <w:sz w:val="24"/>
                  <w:szCs w:val="24"/>
                  <w:lang w:val="el-GR"/>
                </w:rPr>
                <w:delText xml:space="preserve">5. Ονομαστικό δυναμικό ρεύμα ( </w:delText>
              </w:r>
              <w:r w:rsidRPr="0077537B" w:rsidDel="00E474FD">
                <w:rPr>
                  <w:sz w:val="24"/>
                  <w:szCs w:val="24"/>
                </w:rPr>
                <w:delText>Id</w:delText>
              </w:r>
              <w:r w:rsidRPr="00E474FD" w:rsidDel="00E474FD">
                <w:rPr>
                  <w:sz w:val="24"/>
                  <w:szCs w:val="24"/>
                  <w:lang w:val="el-GR"/>
                  <w:rPrChange w:id="1307" w:author="Καρμίρης Αγγελος" w:date="2020-01-03T10:44:00Z">
                    <w:rPr>
                      <w:sz w:val="24"/>
                      <w:szCs w:val="24"/>
                    </w:rPr>
                  </w:rPrChange>
                </w:rPr>
                <w:delText xml:space="preserve"> )</w:delText>
              </w:r>
            </w:del>
          </w:p>
        </w:tc>
        <w:tc>
          <w:tcPr>
            <w:tcW w:w="1275" w:type="dxa"/>
            <w:shd w:val="clear" w:color="auto" w:fill="auto"/>
          </w:tcPr>
          <w:p w:rsidR="00411D80" w:rsidRPr="00E474FD" w:rsidDel="00E474FD" w:rsidRDefault="00411D80" w:rsidP="0077537B">
            <w:pPr>
              <w:jc w:val="center"/>
              <w:rPr>
                <w:del w:id="1308" w:author="Καρμίρης Αγγελος" w:date="2020-01-03T10:44:00Z"/>
                <w:sz w:val="24"/>
                <w:szCs w:val="24"/>
                <w:lang w:val="el-GR"/>
                <w:rPrChange w:id="1309" w:author="Καρμίρης Αγγελος" w:date="2020-01-03T10:44:00Z">
                  <w:rPr>
                    <w:del w:id="1310" w:author="Καρμίρης Αγγελος" w:date="2020-01-03T10:44:00Z"/>
                    <w:sz w:val="24"/>
                    <w:szCs w:val="24"/>
                  </w:rPr>
                </w:rPrChange>
              </w:rPr>
            </w:pPr>
            <w:del w:id="1311" w:author="Καρμίρης Αγγελος" w:date="2020-01-03T10:44:00Z">
              <w:r w:rsidRPr="00E474FD" w:rsidDel="00E474FD">
                <w:rPr>
                  <w:sz w:val="24"/>
                  <w:szCs w:val="24"/>
                  <w:lang w:val="el-GR"/>
                  <w:rPrChange w:id="1312" w:author="Καρμίρης Αγγελος" w:date="2020-01-03T10:44:00Z">
                    <w:rPr>
                      <w:sz w:val="24"/>
                      <w:szCs w:val="24"/>
                    </w:rPr>
                  </w:rPrChange>
                </w:rPr>
                <w:delText xml:space="preserve">2.5 </w:delText>
              </w:r>
              <w:r w:rsidRPr="0077537B" w:rsidDel="00E474FD">
                <w:rPr>
                  <w:sz w:val="24"/>
                  <w:szCs w:val="24"/>
                </w:rPr>
                <w:delText>Ith</w:delText>
              </w:r>
            </w:del>
          </w:p>
        </w:tc>
        <w:tc>
          <w:tcPr>
            <w:tcW w:w="1276" w:type="dxa"/>
            <w:shd w:val="clear" w:color="auto" w:fill="auto"/>
          </w:tcPr>
          <w:p w:rsidR="00411D80" w:rsidRPr="00E474FD" w:rsidDel="00E474FD" w:rsidRDefault="00411D80" w:rsidP="0077537B">
            <w:pPr>
              <w:jc w:val="center"/>
              <w:rPr>
                <w:del w:id="1313" w:author="Καρμίρης Αγγελος" w:date="2020-01-03T10:44:00Z"/>
                <w:sz w:val="24"/>
                <w:szCs w:val="24"/>
                <w:lang w:val="el-GR"/>
                <w:rPrChange w:id="1314" w:author="Καρμίρης Αγγελος" w:date="2020-01-03T10:44:00Z">
                  <w:rPr>
                    <w:del w:id="1315" w:author="Καρμίρης Αγγελος" w:date="2020-01-03T10:44:00Z"/>
                    <w:sz w:val="24"/>
                    <w:szCs w:val="24"/>
                  </w:rPr>
                </w:rPrChange>
              </w:rPr>
            </w:pPr>
            <w:del w:id="1316" w:author="Καρμίρης Αγγελος" w:date="2020-01-03T10:44:00Z">
              <w:r w:rsidRPr="00E474FD" w:rsidDel="00E474FD">
                <w:rPr>
                  <w:sz w:val="24"/>
                  <w:szCs w:val="24"/>
                  <w:lang w:val="el-GR"/>
                  <w:rPrChange w:id="1317" w:author="Καρμίρης Αγγελος" w:date="2020-01-03T10:44:00Z">
                    <w:rPr>
                      <w:sz w:val="24"/>
                      <w:szCs w:val="24"/>
                    </w:rPr>
                  </w:rPrChange>
                </w:rPr>
                <w:delText xml:space="preserve">2.5 </w:delText>
              </w:r>
              <w:r w:rsidRPr="0077537B" w:rsidDel="00E474FD">
                <w:rPr>
                  <w:sz w:val="24"/>
                  <w:szCs w:val="24"/>
                </w:rPr>
                <w:delText>Ith</w:delText>
              </w:r>
            </w:del>
          </w:p>
        </w:tc>
        <w:tc>
          <w:tcPr>
            <w:tcW w:w="1699" w:type="dxa"/>
            <w:shd w:val="clear" w:color="auto" w:fill="auto"/>
          </w:tcPr>
          <w:p w:rsidR="00411D80" w:rsidRPr="0077537B" w:rsidDel="00E474FD" w:rsidRDefault="00411D80" w:rsidP="0077537B">
            <w:pPr>
              <w:jc w:val="center"/>
              <w:rPr>
                <w:del w:id="1318" w:author="Καρμίρης Αγγελος" w:date="2020-01-03T10:44:00Z"/>
                <w:sz w:val="24"/>
                <w:szCs w:val="24"/>
                <w:lang w:val="el-GR"/>
              </w:rPr>
            </w:pPr>
            <w:del w:id="1319" w:author="Καρμίρης Αγγελος" w:date="2020-01-03T10:44:00Z">
              <w:r w:rsidRPr="00E474FD" w:rsidDel="00E474FD">
                <w:rPr>
                  <w:sz w:val="24"/>
                  <w:szCs w:val="24"/>
                  <w:lang w:val="el-GR"/>
                  <w:rPrChange w:id="1320" w:author="Καρμίρης Αγγελος" w:date="2020-01-03T10:44:00Z">
                    <w:rPr>
                      <w:sz w:val="24"/>
                      <w:szCs w:val="24"/>
                    </w:rPr>
                  </w:rPrChange>
                </w:rPr>
                <w:delText xml:space="preserve">2.5 </w:delText>
              </w:r>
              <w:r w:rsidRPr="0077537B" w:rsidDel="00E474FD">
                <w:rPr>
                  <w:sz w:val="24"/>
                  <w:szCs w:val="24"/>
                </w:rPr>
                <w:delText>Ith</w:delText>
              </w:r>
            </w:del>
          </w:p>
        </w:tc>
        <w:tc>
          <w:tcPr>
            <w:tcW w:w="1278" w:type="dxa"/>
            <w:shd w:val="clear" w:color="auto" w:fill="auto"/>
          </w:tcPr>
          <w:p w:rsidR="00411D80" w:rsidRPr="0077537B" w:rsidDel="00E474FD" w:rsidRDefault="00411D80" w:rsidP="0077537B">
            <w:pPr>
              <w:jc w:val="center"/>
              <w:rPr>
                <w:del w:id="1321" w:author="Καρμίρης Αγγελος" w:date="2020-01-03T10:44:00Z"/>
                <w:sz w:val="24"/>
                <w:szCs w:val="24"/>
                <w:lang w:val="el-GR"/>
              </w:rPr>
            </w:pPr>
            <w:del w:id="1322" w:author="Καρμίρης Αγγελος" w:date="2020-01-03T10:44:00Z">
              <w:r w:rsidRPr="00E474FD" w:rsidDel="00E474FD">
                <w:rPr>
                  <w:sz w:val="24"/>
                  <w:szCs w:val="24"/>
                  <w:lang w:val="el-GR"/>
                  <w:rPrChange w:id="1323" w:author="Καρμίρης Αγγελος" w:date="2020-01-03T10:44:00Z">
                    <w:rPr>
                      <w:sz w:val="24"/>
                      <w:szCs w:val="24"/>
                    </w:rPr>
                  </w:rPrChange>
                </w:rPr>
                <w:delText xml:space="preserve">2.5 </w:delText>
              </w:r>
              <w:r w:rsidRPr="0077537B" w:rsidDel="00E474FD">
                <w:rPr>
                  <w:sz w:val="24"/>
                  <w:szCs w:val="24"/>
                </w:rPr>
                <w:delText>Ith</w:delText>
              </w:r>
            </w:del>
          </w:p>
        </w:tc>
      </w:tr>
      <w:tr w:rsidR="005A115C" w:rsidRPr="00E474FD" w:rsidDel="00E474FD" w:rsidTr="00CF1D4B">
        <w:trPr>
          <w:trHeight w:val="416"/>
          <w:del w:id="1324" w:author="Καρμίρης Αγγελος" w:date="2020-01-03T10:44:00Z"/>
        </w:trPr>
        <w:tc>
          <w:tcPr>
            <w:tcW w:w="3828" w:type="dxa"/>
            <w:shd w:val="clear" w:color="auto" w:fill="auto"/>
          </w:tcPr>
          <w:p w:rsidR="00411D80" w:rsidRPr="0077537B" w:rsidDel="00E474FD" w:rsidRDefault="00411D80" w:rsidP="00CF1D4B">
            <w:pPr>
              <w:ind w:left="318" w:hanging="318"/>
              <w:rPr>
                <w:del w:id="1325" w:author="Καρμίρης Αγγελος" w:date="2020-01-03T10:44:00Z"/>
                <w:sz w:val="24"/>
                <w:szCs w:val="24"/>
                <w:lang w:val="el-GR"/>
              </w:rPr>
            </w:pPr>
            <w:del w:id="1326" w:author="Καρμίρης Αγγελος" w:date="2020-01-03T10:44:00Z">
              <w:r w:rsidRPr="0077537B" w:rsidDel="00E474FD">
                <w:rPr>
                  <w:sz w:val="24"/>
                  <w:szCs w:val="24"/>
                  <w:lang w:val="el-GR"/>
                </w:rPr>
                <w:delText>6. Ελάχιστη αντοχή σε κάμψη ( Ν )</w:delText>
              </w:r>
            </w:del>
          </w:p>
        </w:tc>
        <w:tc>
          <w:tcPr>
            <w:tcW w:w="1275" w:type="dxa"/>
            <w:shd w:val="clear" w:color="auto" w:fill="auto"/>
          </w:tcPr>
          <w:p w:rsidR="00411D80" w:rsidRPr="0077537B" w:rsidDel="00E474FD" w:rsidRDefault="00C87AF1" w:rsidP="0077537B">
            <w:pPr>
              <w:jc w:val="center"/>
              <w:rPr>
                <w:del w:id="1327" w:author="Καρμίρης Αγγελος" w:date="2020-01-03T10:44:00Z"/>
                <w:sz w:val="24"/>
                <w:szCs w:val="24"/>
                <w:lang w:val="el-GR"/>
              </w:rPr>
            </w:pPr>
            <w:del w:id="1328" w:author="Καρμίρης Αγγελος" w:date="2020-01-03T10:44:00Z">
              <w:r w:rsidRPr="0077537B" w:rsidDel="00E474FD">
                <w:rPr>
                  <w:sz w:val="24"/>
                  <w:szCs w:val="24"/>
                  <w:lang w:val="el-GR"/>
                </w:rPr>
                <w:delText>≥2000</w:delText>
              </w:r>
            </w:del>
          </w:p>
        </w:tc>
        <w:tc>
          <w:tcPr>
            <w:tcW w:w="1276" w:type="dxa"/>
            <w:shd w:val="clear" w:color="auto" w:fill="auto"/>
          </w:tcPr>
          <w:p w:rsidR="00411D80" w:rsidRPr="0077537B" w:rsidDel="00E474FD" w:rsidRDefault="00C87AF1" w:rsidP="0077537B">
            <w:pPr>
              <w:jc w:val="center"/>
              <w:rPr>
                <w:del w:id="1329" w:author="Καρμίρης Αγγελος" w:date="2020-01-03T10:44:00Z"/>
                <w:sz w:val="24"/>
                <w:szCs w:val="24"/>
                <w:lang w:val="el-GR"/>
              </w:rPr>
            </w:pPr>
            <w:del w:id="1330" w:author="Καρμίρης Αγγελος" w:date="2020-01-03T10:44:00Z">
              <w:r w:rsidRPr="0077537B" w:rsidDel="00E474FD">
                <w:rPr>
                  <w:sz w:val="24"/>
                  <w:szCs w:val="24"/>
                  <w:lang w:val="el-GR"/>
                </w:rPr>
                <w:delText>≥2000</w:delText>
              </w:r>
            </w:del>
          </w:p>
        </w:tc>
        <w:tc>
          <w:tcPr>
            <w:tcW w:w="1699" w:type="dxa"/>
            <w:shd w:val="clear" w:color="auto" w:fill="auto"/>
          </w:tcPr>
          <w:p w:rsidR="00411D80" w:rsidRPr="0077537B" w:rsidDel="00E474FD" w:rsidRDefault="00C87AF1" w:rsidP="0077537B">
            <w:pPr>
              <w:jc w:val="center"/>
              <w:rPr>
                <w:del w:id="1331" w:author="Καρμίρης Αγγελος" w:date="2020-01-03T10:44:00Z"/>
                <w:sz w:val="24"/>
                <w:szCs w:val="24"/>
                <w:lang w:val="el-GR"/>
              </w:rPr>
            </w:pPr>
            <w:del w:id="1332" w:author="Καρμίρης Αγγελος" w:date="2020-01-03T10:44:00Z">
              <w:r w:rsidRPr="0077537B" w:rsidDel="00E474FD">
                <w:rPr>
                  <w:sz w:val="24"/>
                  <w:szCs w:val="24"/>
                  <w:lang w:val="el-GR"/>
                </w:rPr>
                <w:delText>≥800</w:delText>
              </w:r>
            </w:del>
          </w:p>
        </w:tc>
        <w:tc>
          <w:tcPr>
            <w:tcW w:w="1278" w:type="dxa"/>
            <w:shd w:val="clear" w:color="auto" w:fill="auto"/>
          </w:tcPr>
          <w:p w:rsidR="00411D80" w:rsidRPr="0077537B" w:rsidDel="00E474FD" w:rsidRDefault="00C87AF1" w:rsidP="0077537B">
            <w:pPr>
              <w:jc w:val="center"/>
              <w:rPr>
                <w:del w:id="1333" w:author="Καρμίρης Αγγελος" w:date="2020-01-03T10:44:00Z"/>
                <w:sz w:val="24"/>
                <w:szCs w:val="24"/>
                <w:lang w:val="el-GR"/>
              </w:rPr>
            </w:pPr>
            <w:del w:id="1334" w:author="Καρμίρης Αγγελος" w:date="2020-01-03T10:44:00Z">
              <w:r w:rsidRPr="0077537B" w:rsidDel="00E474FD">
                <w:rPr>
                  <w:sz w:val="24"/>
                  <w:szCs w:val="24"/>
                  <w:lang w:val="el-GR"/>
                </w:rPr>
                <w:delText>≥1575</w:delText>
              </w:r>
            </w:del>
          </w:p>
        </w:tc>
      </w:tr>
      <w:tr w:rsidR="005A115C" w:rsidRPr="00E474FD" w:rsidDel="00E474FD" w:rsidTr="00CF1D4B">
        <w:trPr>
          <w:trHeight w:val="407"/>
          <w:del w:id="1335" w:author="Καρμίρης Αγγελος" w:date="2020-01-03T10:44:00Z"/>
        </w:trPr>
        <w:tc>
          <w:tcPr>
            <w:tcW w:w="3828" w:type="dxa"/>
            <w:shd w:val="clear" w:color="auto" w:fill="auto"/>
          </w:tcPr>
          <w:p w:rsidR="00411D80" w:rsidRPr="0077537B" w:rsidDel="00E474FD" w:rsidRDefault="00411D80" w:rsidP="00CF1D4B">
            <w:pPr>
              <w:ind w:left="318" w:hanging="318"/>
              <w:rPr>
                <w:del w:id="1336" w:author="Καρμίρης Αγγελος" w:date="2020-01-03T10:44:00Z"/>
                <w:sz w:val="24"/>
                <w:szCs w:val="24"/>
                <w:lang w:val="el-GR"/>
              </w:rPr>
            </w:pPr>
            <w:del w:id="1337" w:author="Καρμίρης Αγγελος" w:date="2020-01-03T10:44:00Z">
              <w:r w:rsidRPr="0077537B" w:rsidDel="00E474FD">
                <w:rPr>
                  <w:sz w:val="24"/>
                  <w:szCs w:val="24"/>
                  <w:lang w:val="el-GR"/>
                </w:rPr>
                <w:delText xml:space="preserve">7. Μήκος ερπυσμού ( </w:delText>
              </w:r>
              <w:r w:rsidRPr="0077537B" w:rsidDel="00E474FD">
                <w:rPr>
                  <w:sz w:val="24"/>
                  <w:szCs w:val="24"/>
                </w:rPr>
                <w:delText>mm</w:delText>
              </w:r>
              <w:r w:rsidRPr="0077537B" w:rsidDel="00E474FD">
                <w:rPr>
                  <w:sz w:val="24"/>
                  <w:szCs w:val="24"/>
                  <w:lang w:val="el-GR"/>
                </w:rPr>
                <w:delText xml:space="preserve"> )</w:delText>
              </w:r>
            </w:del>
          </w:p>
        </w:tc>
        <w:tc>
          <w:tcPr>
            <w:tcW w:w="1275" w:type="dxa"/>
            <w:shd w:val="clear" w:color="auto" w:fill="auto"/>
          </w:tcPr>
          <w:p w:rsidR="00411D80" w:rsidRPr="0077537B" w:rsidDel="00E474FD" w:rsidRDefault="00411D80" w:rsidP="0077537B">
            <w:pPr>
              <w:jc w:val="center"/>
              <w:rPr>
                <w:del w:id="1338" w:author="Καρμίρης Αγγελος" w:date="2020-01-03T10:44:00Z"/>
                <w:sz w:val="24"/>
                <w:szCs w:val="24"/>
                <w:lang w:val="el-GR"/>
              </w:rPr>
            </w:pPr>
            <w:del w:id="1339" w:author="Καρμίρης Αγγελος" w:date="2020-01-03T10:44:00Z">
              <w:r w:rsidRPr="0077537B" w:rsidDel="00E474FD">
                <w:rPr>
                  <w:sz w:val="24"/>
                  <w:szCs w:val="24"/>
                  <w:lang w:val="el-GR"/>
                </w:rPr>
                <w:delText>12600</w:delText>
              </w:r>
            </w:del>
          </w:p>
        </w:tc>
        <w:tc>
          <w:tcPr>
            <w:tcW w:w="1276" w:type="dxa"/>
            <w:shd w:val="clear" w:color="auto" w:fill="auto"/>
          </w:tcPr>
          <w:p w:rsidR="00411D80" w:rsidRPr="0077537B" w:rsidDel="00E474FD" w:rsidRDefault="00411D80" w:rsidP="0077537B">
            <w:pPr>
              <w:jc w:val="center"/>
              <w:rPr>
                <w:del w:id="1340" w:author="Καρμίρης Αγγελος" w:date="2020-01-03T10:44:00Z"/>
                <w:sz w:val="24"/>
                <w:szCs w:val="24"/>
                <w:lang w:val="el-GR"/>
              </w:rPr>
            </w:pPr>
            <w:del w:id="1341" w:author="Καρμίρης Αγγελος" w:date="2020-01-03T10:44:00Z">
              <w:r w:rsidRPr="0077537B" w:rsidDel="00E474FD">
                <w:rPr>
                  <w:sz w:val="24"/>
                  <w:szCs w:val="24"/>
                  <w:lang w:val="el-GR"/>
                </w:rPr>
                <w:delText>4675</w:delText>
              </w:r>
            </w:del>
          </w:p>
        </w:tc>
        <w:tc>
          <w:tcPr>
            <w:tcW w:w="1699" w:type="dxa"/>
            <w:shd w:val="clear" w:color="auto" w:fill="auto"/>
          </w:tcPr>
          <w:p w:rsidR="00411D80" w:rsidRPr="0077537B" w:rsidDel="00E474FD" w:rsidRDefault="00411D80" w:rsidP="0077537B">
            <w:pPr>
              <w:jc w:val="center"/>
              <w:rPr>
                <w:del w:id="1342" w:author="Καρμίρης Αγγελος" w:date="2020-01-03T10:44:00Z"/>
                <w:sz w:val="24"/>
                <w:szCs w:val="24"/>
                <w:lang w:val="el-GR"/>
              </w:rPr>
            </w:pPr>
            <w:del w:id="1343" w:author="Καρμίρης Αγγελος" w:date="2020-01-03T10:44:00Z">
              <w:r w:rsidRPr="0077537B" w:rsidDel="00E474FD">
                <w:rPr>
                  <w:sz w:val="24"/>
                  <w:szCs w:val="24"/>
                  <w:lang w:val="el-GR"/>
                </w:rPr>
                <w:delText>1300</w:delText>
              </w:r>
            </w:del>
          </w:p>
        </w:tc>
        <w:tc>
          <w:tcPr>
            <w:tcW w:w="1278" w:type="dxa"/>
            <w:shd w:val="clear" w:color="auto" w:fill="auto"/>
          </w:tcPr>
          <w:p w:rsidR="00411D80" w:rsidRPr="0077537B" w:rsidDel="00E474FD" w:rsidRDefault="00411D80" w:rsidP="0077537B">
            <w:pPr>
              <w:jc w:val="center"/>
              <w:rPr>
                <w:del w:id="1344" w:author="Καρμίρης Αγγελος" w:date="2020-01-03T10:44:00Z"/>
                <w:sz w:val="24"/>
                <w:szCs w:val="24"/>
                <w:lang w:val="el-GR"/>
              </w:rPr>
            </w:pPr>
            <w:del w:id="1345" w:author="Καρμίρης Αγγελος" w:date="2020-01-03T10:44:00Z">
              <w:r w:rsidRPr="0077537B" w:rsidDel="00E474FD">
                <w:rPr>
                  <w:sz w:val="24"/>
                  <w:szCs w:val="24"/>
                  <w:lang w:val="el-GR"/>
                </w:rPr>
                <w:delText>3380</w:delText>
              </w:r>
            </w:del>
          </w:p>
        </w:tc>
      </w:tr>
      <w:tr w:rsidR="005A115C" w:rsidRPr="00E474FD" w:rsidDel="00E474FD" w:rsidTr="005A115C">
        <w:trPr>
          <w:del w:id="1346" w:author="Καρμίρης Αγγελος" w:date="2020-01-03T10:44:00Z"/>
        </w:trPr>
        <w:tc>
          <w:tcPr>
            <w:tcW w:w="3828" w:type="dxa"/>
            <w:shd w:val="clear" w:color="auto" w:fill="auto"/>
            <w:vAlign w:val="center"/>
          </w:tcPr>
          <w:p w:rsidR="00411D80" w:rsidRPr="0077537B" w:rsidDel="00E474FD" w:rsidRDefault="00411D80" w:rsidP="00CF1D4B">
            <w:pPr>
              <w:ind w:left="318" w:hanging="318"/>
              <w:rPr>
                <w:del w:id="1347" w:author="Καρμίρης Αγγελος" w:date="2020-01-03T10:44:00Z"/>
                <w:sz w:val="24"/>
                <w:szCs w:val="24"/>
                <w:lang w:val="el-GR"/>
              </w:rPr>
            </w:pPr>
            <w:del w:id="1348" w:author="Καρμίρης Αγγελος" w:date="2020-01-03T10:44:00Z">
              <w:r w:rsidRPr="0077537B" w:rsidDel="00E474FD">
                <w:rPr>
                  <w:sz w:val="24"/>
                  <w:szCs w:val="24"/>
                  <w:lang w:val="el-GR"/>
                </w:rPr>
                <w:delText xml:space="preserve">8. </w:delText>
              </w:r>
              <w:r w:rsidR="000C2075" w:rsidRPr="0077537B" w:rsidDel="00E474FD">
                <w:rPr>
                  <w:sz w:val="24"/>
                  <w:szCs w:val="24"/>
                  <w:lang w:val="el-GR"/>
                </w:rPr>
                <w:delText>Γωνία έ</w:delText>
              </w:r>
              <w:r w:rsidRPr="0077537B" w:rsidDel="00E474FD">
                <w:rPr>
                  <w:sz w:val="24"/>
                  <w:szCs w:val="24"/>
                  <w:lang w:val="el-GR"/>
                </w:rPr>
                <w:delText>δρ</w:delText>
              </w:r>
              <w:r w:rsidR="000C2075" w:rsidRPr="0077537B" w:rsidDel="00E474FD">
                <w:rPr>
                  <w:sz w:val="24"/>
                  <w:szCs w:val="24"/>
                  <w:lang w:val="el-GR"/>
                </w:rPr>
                <w:delText>α</w:delText>
              </w:r>
              <w:r w:rsidR="004E7F28" w:rsidRPr="0077537B" w:rsidDel="00E474FD">
                <w:rPr>
                  <w:sz w:val="24"/>
                  <w:szCs w:val="24"/>
                  <w:lang w:val="el-GR"/>
                </w:rPr>
                <w:delText>ση</w:delText>
              </w:r>
              <w:r w:rsidRPr="0077537B" w:rsidDel="00E474FD">
                <w:rPr>
                  <w:sz w:val="24"/>
                  <w:szCs w:val="24"/>
                  <w:lang w:val="el-GR"/>
                </w:rPr>
                <w:delText>ς</w:delText>
              </w:r>
            </w:del>
          </w:p>
        </w:tc>
        <w:tc>
          <w:tcPr>
            <w:tcW w:w="1275" w:type="dxa"/>
            <w:shd w:val="clear" w:color="auto" w:fill="auto"/>
            <w:vAlign w:val="center"/>
          </w:tcPr>
          <w:p w:rsidR="00411D80" w:rsidRPr="00E474FD" w:rsidDel="00E474FD" w:rsidRDefault="00411D80" w:rsidP="0077537B">
            <w:pPr>
              <w:jc w:val="center"/>
              <w:rPr>
                <w:del w:id="1349" w:author="Καρμίρης Αγγελος" w:date="2020-01-03T10:44:00Z"/>
                <w:sz w:val="24"/>
                <w:szCs w:val="24"/>
                <w:lang w:val="el-GR"/>
                <w:rPrChange w:id="1350" w:author="Καρμίρης Αγγελος" w:date="2020-01-03T10:44:00Z">
                  <w:rPr>
                    <w:del w:id="1351" w:author="Καρμίρης Αγγελος" w:date="2020-01-03T10:44:00Z"/>
                    <w:sz w:val="24"/>
                    <w:szCs w:val="24"/>
                  </w:rPr>
                </w:rPrChange>
              </w:rPr>
            </w:pPr>
            <w:del w:id="1352" w:author="Καρμίρης Αγγελος" w:date="2020-01-03T10:44:00Z">
              <w:r w:rsidRPr="0077537B" w:rsidDel="00E474FD">
                <w:rPr>
                  <w:sz w:val="24"/>
                  <w:szCs w:val="24"/>
                  <w:lang w:val="el-GR"/>
                </w:rPr>
                <w:delText>≤ 30</w:delText>
              </w:r>
              <w:r w:rsidRPr="0077537B" w:rsidDel="00E474FD">
                <w:rPr>
                  <w:sz w:val="24"/>
                  <w:szCs w:val="24"/>
                  <w:vertAlign w:val="superscript"/>
                  <w:lang w:val="el-GR"/>
                </w:rPr>
                <w:delText>ο</w:delText>
              </w:r>
              <w:r w:rsidRPr="0077537B" w:rsidDel="00E474FD">
                <w:rPr>
                  <w:sz w:val="24"/>
                  <w:szCs w:val="24"/>
                  <w:lang w:val="el-GR"/>
                </w:rPr>
                <w:delText xml:space="preserve"> / </w:delText>
              </w:r>
              <w:r w:rsidRPr="0077537B" w:rsidDel="00E474FD">
                <w:rPr>
                  <w:sz w:val="24"/>
                  <w:szCs w:val="24"/>
                </w:rPr>
                <w:delText>vertical</w:delText>
              </w:r>
            </w:del>
          </w:p>
        </w:tc>
        <w:tc>
          <w:tcPr>
            <w:tcW w:w="1276" w:type="dxa"/>
            <w:shd w:val="clear" w:color="auto" w:fill="auto"/>
            <w:vAlign w:val="center"/>
          </w:tcPr>
          <w:p w:rsidR="00411D80" w:rsidRPr="0077537B" w:rsidDel="00E474FD" w:rsidRDefault="00411D80" w:rsidP="0077537B">
            <w:pPr>
              <w:jc w:val="center"/>
              <w:rPr>
                <w:del w:id="1353" w:author="Καρμίρης Αγγελος" w:date="2020-01-03T10:44:00Z"/>
                <w:sz w:val="24"/>
                <w:szCs w:val="24"/>
                <w:lang w:val="el-GR"/>
              </w:rPr>
            </w:pPr>
            <w:del w:id="1354" w:author="Καρμίρης Αγγελος" w:date="2020-01-03T10:44:00Z">
              <w:r w:rsidRPr="0077537B" w:rsidDel="00E474FD">
                <w:rPr>
                  <w:sz w:val="24"/>
                  <w:szCs w:val="24"/>
                  <w:lang w:val="el-GR"/>
                </w:rPr>
                <w:delText>≤ 30</w:delText>
              </w:r>
              <w:r w:rsidRPr="0077537B" w:rsidDel="00E474FD">
                <w:rPr>
                  <w:sz w:val="24"/>
                  <w:szCs w:val="24"/>
                  <w:vertAlign w:val="superscript"/>
                  <w:lang w:val="el-GR"/>
                </w:rPr>
                <w:delText>ο</w:delText>
              </w:r>
              <w:r w:rsidRPr="00E474FD" w:rsidDel="00E474FD">
                <w:rPr>
                  <w:sz w:val="24"/>
                  <w:szCs w:val="24"/>
                  <w:vertAlign w:val="superscript"/>
                  <w:lang w:val="el-GR"/>
                  <w:rPrChange w:id="1355" w:author="Καρμίρης Αγγελος" w:date="2020-01-03T10:44:00Z">
                    <w:rPr>
                      <w:sz w:val="24"/>
                      <w:szCs w:val="24"/>
                      <w:vertAlign w:val="superscript"/>
                    </w:rPr>
                  </w:rPrChange>
                </w:rPr>
                <w:delText xml:space="preserve"> </w:delText>
              </w:r>
              <w:r w:rsidRPr="00E474FD" w:rsidDel="00E474FD">
                <w:rPr>
                  <w:sz w:val="24"/>
                  <w:szCs w:val="24"/>
                  <w:lang w:val="el-GR"/>
                  <w:rPrChange w:id="1356" w:author="Καρμίρης Αγγελος" w:date="2020-01-03T10:44:00Z">
                    <w:rPr>
                      <w:sz w:val="24"/>
                      <w:szCs w:val="24"/>
                    </w:rPr>
                  </w:rPrChange>
                </w:rPr>
                <w:delText xml:space="preserve">/ </w:delText>
              </w:r>
              <w:r w:rsidRPr="0077537B" w:rsidDel="00E474FD">
                <w:rPr>
                  <w:sz w:val="24"/>
                  <w:szCs w:val="24"/>
                </w:rPr>
                <w:delText>vertical</w:delText>
              </w:r>
            </w:del>
          </w:p>
        </w:tc>
        <w:tc>
          <w:tcPr>
            <w:tcW w:w="1699" w:type="dxa"/>
            <w:shd w:val="clear" w:color="auto" w:fill="auto"/>
            <w:vAlign w:val="center"/>
          </w:tcPr>
          <w:p w:rsidR="00411D80" w:rsidRPr="0077537B" w:rsidDel="00E474FD" w:rsidRDefault="00411D80" w:rsidP="0077537B">
            <w:pPr>
              <w:jc w:val="center"/>
              <w:rPr>
                <w:del w:id="1357" w:author="Καρμίρης Αγγελος" w:date="2020-01-03T10:44:00Z"/>
                <w:sz w:val="24"/>
                <w:szCs w:val="24"/>
                <w:lang w:val="el-GR"/>
              </w:rPr>
            </w:pPr>
            <w:del w:id="1358" w:author="Καρμίρης Αγγελος" w:date="2020-01-03T10:44:00Z">
              <w:r w:rsidRPr="0077537B" w:rsidDel="00E474FD">
                <w:rPr>
                  <w:sz w:val="24"/>
                  <w:szCs w:val="24"/>
                  <w:lang w:val="el-GR"/>
                </w:rPr>
                <w:delText>≤ 30</w:delText>
              </w:r>
              <w:r w:rsidRPr="0077537B" w:rsidDel="00E474FD">
                <w:rPr>
                  <w:sz w:val="24"/>
                  <w:szCs w:val="24"/>
                  <w:vertAlign w:val="superscript"/>
                  <w:lang w:val="el-GR"/>
                </w:rPr>
                <w:delText>ο</w:delText>
              </w:r>
              <w:r w:rsidRPr="00E474FD" w:rsidDel="00E474FD">
                <w:rPr>
                  <w:sz w:val="24"/>
                  <w:szCs w:val="24"/>
                  <w:vertAlign w:val="superscript"/>
                  <w:lang w:val="el-GR"/>
                  <w:rPrChange w:id="1359" w:author="Καρμίρης Αγγελος" w:date="2020-01-03T10:44:00Z">
                    <w:rPr>
                      <w:sz w:val="24"/>
                      <w:szCs w:val="24"/>
                      <w:vertAlign w:val="superscript"/>
                    </w:rPr>
                  </w:rPrChange>
                </w:rPr>
                <w:delText xml:space="preserve"> </w:delText>
              </w:r>
              <w:r w:rsidRPr="00E474FD" w:rsidDel="00E474FD">
                <w:rPr>
                  <w:sz w:val="24"/>
                  <w:szCs w:val="24"/>
                  <w:lang w:val="el-GR"/>
                  <w:rPrChange w:id="1360" w:author="Καρμίρης Αγγελος" w:date="2020-01-03T10:44:00Z">
                    <w:rPr>
                      <w:sz w:val="24"/>
                      <w:szCs w:val="24"/>
                    </w:rPr>
                  </w:rPrChange>
                </w:rPr>
                <w:delText xml:space="preserve">/ </w:delText>
              </w:r>
              <w:r w:rsidRPr="0077537B" w:rsidDel="00E474FD">
                <w:rPr>
                  <w:sz w:val="24"/>
                  <w:szCs w:val="24"/>
                </w:rPr>
                <w:delText>vertical</w:delText>
              </w:r>
            </w:del>
          </w:p>
        </w:tc>
        <w:tc>
          <w:tcPr>
            <w:tcW w:w="1278" w:type="dxa"/>
            <w:shd w:val="clear" w:color="auto" w:fill="auto"/>
            <w:vAlign w:val="center"/>
          </w:tcPr>
          <w:p w:rsidR="00411D80" w:rsidRPr="0077537B" w:rsidDel="00E474FD" w:rsidRDefault="00411D80" w:rsidP="0077537B">
            <w:pPr>
              <w:jc w:val="center"/>
              <w:rPr>
                <w:del w:id="1361" w:author="Καρμίρης Αγγελος" w:date="2020-01-03T10:44:00Z"/>
                <w:sz w:val="24"/>
                <w:szCs w:val="24"/>
                <w:lang w:val="el-GR"/>
              </w:rPr>
            </w:pPr>
            <w:del w:id="1362" w:author="Καρμίρης Αγγελος" w:date="2020-01-03T10:44:00Z">
              <w:r w:rsidRPr="0077537B" w:rsidDel="00E474FD">
                <w:rPr>
                  <w:sz w:val="24"/>
                  <w:szCs w:val="24"/>
                  <w:lang w:val="el-GR"/>
                </w:rPr>
                <w:delText>≤ 30</w:delText>
              </w:r>
              <w:r w:rsidRPr="0077537B" w:rsidDel="00E474FD">
                <w:rPr>
                  <w:sz w:val="24"/>
                  <w:szCs w:val="24"/>
                  <w:vertAlign w:val="superscript"/>
                  <w:lang w:val="el-GR"/>
                </w:rPr>
                <w:delText>ο</w:delText>
              </w:r>
              <w:r w:rsidRPr="00E474FD" w:rsidDel="00E474FD">
                <w:rPr>
                  <w:sz w:val="24"/>
                  <w:szCs w:val="24"/>
                  <w:vertAlign w:val="superscript"/>
                  <w:lang w:val="el-GR"/>
                  <w:rPrChange w:id="1363" w:author="Καρμίρης Αγγελος" w:date="2020-01-03T10:44:00Z">
                    <w:rPr>
                      <w:sz w:val="24"/>
                      <w:szCs w:val="24"/>
                      <w:vertAlign w:val="superscript"/>
                    </w:rPr>
                  </w:rPrChange>
                </w:rPr>
                <w:delText xml:space="preserve"> </w:delText>
              </w:r>
              <w:r w:rsidRPr="00E474FD" w:rsidDel="00E474FD">
                <w:rPr>
                  <w:sz w:val="24"/>
                  <w:szCs w:val="24"/>
                  <w:lang w:val="el-GR"/>
                  <w:rPrChange w:id="1364" w:author="Καρμίρης Αγγελος" w:date="2020-01-03T10:44:00Z">
                    <w:rPr>
                      <w:sz w:val="24"/>
                      <w:szCs w:val="24"/>
                    </w:rPr>
                  </w:rPrChange>
                </w:rPr>
                <w:delText xml:space="preserve">/ </w:delText>
              </w:r>
              <w:r w:rsidRPr="0077537B" w:rsidDel="00E474FD">
                <w:rPr>
                  <w:sz w:val="24"/>
                  <w:szCs w:val="24"/>
                </w:rPr>
                <w:delText>vertical</w:delText>
              </w:r>
            </w:del>
          </w:p>
        </w:tc>
      </w:tr>
      <w:tr w:rsidR="005A115C" w:rsidRPr="00E474FD" w:rsidDel="00E474FD" w:rsidTr="005A115C">
        <w:trPr>
          <w:del w:id="1365" w:author="Καρμίρης Αγγελος" w:date="2020-01-03T10:44:00Z"/>
        </w:trPr>
        <w:tc>
          <w:tcPr>
            <w:tcW w:w="3828" w:type="dxa"/>
            <w:shd w:val="clear" w:color="auto" w:fill="auto"/>
          </w:tcPr>
          <w:p w:rsidR="00520AC9" w:rsidRPr="0077537B" w:rsidDel="00E474FD" w:rsidRDefault="00520AC9" w:rsidP="00CF1D4B">
            <w:pPr>
              <w:ind w:left="318" w:hanging="318"/>
              <w:rPr>
                <w:del w:id="1366" w:author="Καρμίρης Αγγελος" w:date="2020-01-03T10:44:00Z"/>
                <w:sz w:val="24"/>
                <w:szCs w:val="24"/>
                <w:lang w:val="el-GR"/>
              </w:rPr>
            </w:pPr>
          </w:p>
          <w:p w:rsidR="00520AC9" w:rsidRPr="0077537B" w:rsidDel="00E474FD" w:rsidRDefault="00411D80" w:rsidP="00CF1D4B">
            <w:pPr>
              <w:ind w:left="318" w:hanging="318"/>
              <w:rPr>
                <w:del w:id="1367" w:author="Καρμίρης Αγγελος" w:date="2020-01-03T10:44:00Z"/>
                <w:sz w:val="24"/>
                <w:szCs w:val="24"/>
                <w:lang w:val="el-GR"/>
              </w:rPr>
            </w:pPr>
            <w:del w:id="1368" w:author="Καρμίρης Αγγελος" w:date="2020-01-03T10:44:00Z">
              <w:r w:rsidRPr="0077537B" w:rsidDel="00E474FD">
                <w:rPr>
                  <w:sz w:val="24"/>
                  <w:szCs w:val="24"/>
                  <w:lang w:val="el-GR"/>
                </w:rPr>
                <w:delText>9. Θερμικό όριο – κλάση μονωτικού υλικού σε επαφή με τα μεταλλικά μέρη</w:delText>
              </w:r>
            </w:del>
          </w:p>
        </w:tc>
        <w:tc>
          <w:tcPr>
            <w:tcW w:w="1275" w:type="dxa"/>
            <w:shd w:val="clear" w:color="auto" w:fill="auto"/>
          </w:tcPr>
          <w:p w:rsidR="00520AC9" w:rsidRPr="0077537B" w:rsidDel="00E474FD" w:rsidRDefault="00520AC9" w:rsidP="0077537B">
            <w:pPr>
              <w:jc w:val="center"/>
              <w:rPr>
                <w:del w:id="1369" w:author="Καρμίρης Αγγελος" w:date="2020-01-03T10:44:00Z"/>
                <w:sz w:val="24"/>
                <w:szCs w:val="24"/>
                <w:lang w:val="el-GR"/>
              </w:rPr>
            </w:pPr>
          </w:p>
          <w:p w:rsidR="00411D80" w:rsidRPr="00E474FD" w:rsidDel="00E474FD" w:rsidRDefault="00411D80" w:rsidP="0077537B">
            <w:pPr>
              <w:jc w:val="center"/>
              <w:rPr>
                <w:del w:id="1370" w:author="Καρμίρης Αγγελος" w:date="2020-01-03T10:44:00Z"/>
                <w:sz w:val="24"/>
                <w:szCs w:val="24"/>
                <w:lang w:val="el-GR"/>
                <w:rPrChange w:id="1371" w:author="Καρμίρης Αγγελος" w:date="2020-01-03T10:44:00Z">
                  <w:rPr>
                    <w:del w:id="1372" w:author="Καρμίρης Αγγελος" w:date="2020-01-03T10:44:00Z"/>
                    <w:sz w:val="24"/>
                    <w:szCs w:val="24"/>
                  </w:rPr>
                </w:rPrChange>
              </w:rPr>
            </w:pPr>
            <w:del w:id="1373" w:author="Καρμίρης Αγγελος" w:date="2020-01-03T10:44:00Z">
              <w:r w:rsidRPr="0077537B" w:rsidDel="00E474FD">
                <w:rPr>
                  <w:sz w:val="24"/>
                  <w:szCs w:val="24"/>
                  <w:lang w:val="el-GR"/>
                </w:rPr>
                <w:delText>105</w:delText>
              </w:r>
              <w:r w:rsidRPr="0077537B" w:rsidDel="00E474FD">
                <w:rPr>
                  <w:sz w:val="24"/>
                  <w:szCs w:val="24"/>
                  <w:vertAlign w:val="superscript"/>
                  <w:lang w:val="el-GR"/>
                </w:rPr>
                <w:delText>ο</w:delText>
              </w:r>
              <w:r w:rsidRPr="0077537B" w:rsidDel="00E474FD">
                <w:rPr>
                  <w:sz w:val="24"/>
                  <w:szCs w:val="24"/>
                  <w:lang w:val="el-GR"/>
                </w:rPr>
                <w:delText xml:space="preserve"> </w:delText>
              </w:r>
              <w:r w:rsidRPr="0077537B" w:rsidDel="00E474FD">
                <w:rPr>
                  <w:sz w:val="24"/>
                  <w:szCs w:val="24"/>
                </w:rPr>
                <w:delText>C</w:delText>
              </w:r>
            </w:del>
          </w:p>
          <w:p w:rsidR="00411D80" w:rsidRPr="00E474FD" w:rsidDel="00E474FD" w:rsidRDefault="00411D80" w:rsidP="0077537B">
            <w:pPr>
              <w:jc w:val="center"/>
              <w:rPr>
                <w:del w:id="1374" w:author="Καρμίρης Αγγελος" w:date="2020-01-03T10:44:00Z"/>
                <w:sz w:val="24"/>
                <w:szCs w:val="24"/>
                <w:lang w:val="el-GR"/>
                <w:rPrChange w:id="1375" w:author="Καρμίρης Αγγελος" w:date="2020-01-03T10:44:00Z">
                  <w:rPr>
                    <w:del w:id="1376" w:author="Καρμίρης Αγγελος" w:date="2020-01-03T10:44:00Z"/>
                    <w:sz w:val="24"/>
                    <w:szCs w:val="24"/>
                  </w:rPr>
                </w:rPrChange>
              </w:rPr>
            </w:pPr>
            <w:del w:id="1377" w:author="Καρμίρης Αγγελος" w:date="2020-01-03T10:44:00Z">
              <w:r w:rsidRPr="0077537B" w:rsidDel="00E474FD">
                <w:rPr>
                  <w:sz w:val="24"/>
                  <w:szCs w:val="24"/>
                </w:rPr>
                <w:delText>class</w:delText>
              </w:r>
              <w:r w:rsidRPr="00E474FD" w:rsidDel="00E474FD">
                <w:rPr>
                  <w:sz w:val="24"/>
                  <w:szCs w:val="24"/>
                  <w:lang w:val="el-GR"/>
                  <w:rPrChange w:id="1378" w:author="Καρμίρης Αγγελος" w:date="2020-01-03T10:44:00Z">
                    <w:rPr>
                      <w:sz w:val="24"/>
                      <w:szCs w:val="24"/>
                    </w:rPr>
                  </w:rPrChange>
                </w:rPr>
                <w:delText xml:space="preserve"> </w:delText>
              </w:r>
              <w:r w:rsidRPr="0077537B" w:rsidDel="00E474FD">
                <w:rPr>
                  <w:sz w:val="24"/>
                  <w:szCs w:val="24"/>
                </w:rPr>
                <w:delText>A</w:delText>
              </w:r>
            </w:del>
          </w:p>
        </w:tc>
        <w:tc>
          <w:tcPr>
            <w:tcW w:w="1276" w:type="dxa"/>
            <w:shd w:val="clear" w:color="auto" w:fill="auto"/>
          </w:tcPr>
          <w:p w:rsidR="00520AC9" w:rsidRPr="0077537B" w:rsidDel="00E474FD" w:rsidRDefault="00520AC9" w:rsidP="0077537B">
            <w:pPr>
              <w:jc w:val="center"/>
              <w:rPr>
                <w:del w:id="1379" w:author="Καρμίρης Αγγελος" w:date="2020-01-03T10:44:00Z"/>
                <w:sz w:val="24"/>
                <w:szCs w:val="24"/>
                <w:lang w:val="el-GR"/>
              </w:rPr>
            </w:pPr>
          </w:p>
          <w:p w:rsidR="00411D80" w:rsidRPr="00E474FD" w:rsidDel="00E474FD" w:rsidRDefault="00411D80" w:rsidP="0077537B">
            <w:pPr>
              <w:jc w:val="center"/>
              <w:rPr>
                <w:del w:id="1380" w:author="Καρμίρης Αγγελος" w:date="2020-01-03T10:44:00Z"/>
                <w:sz w:val="24"/>
                <w:szCs w:val="24"/>
                <w:lang w:val="el-GR"/>
                <w:rPrChange w:id="1381" w:author="Καρμίρης Αγγελος" w:date="2020-01-03T10:44:00Z">
                  <w:rPr>
                    <w:del w:id="1382" w:author="Καρμίρης Αγγελος" w:date="2020-01-03T10:44:00Z"/>
                    <w:sz w:val="24"/>
                    <w:szCs w:val="24"/>
                  </w:rPr>
                </w:rPrChange>
              </w:rPr>
            </w:pPr>
            <w:del w:id="1383" w:author="Καρμίρης Αγγελος" w:date="2020-01-03T10:44:00Z">
              <w:r w:rsidRPr="00E474FD" w:rsidDel="00E474FD">
                <w:rPr>
                  <w:sz w:val="24"/>
                  <w:szCs w:val="24"/>
                  <w:lang w:val="el-GR"/>
                  <w:rPrChange w:id="1384" w:author="Καρμίρης Αγγελος" w:date="2020-01-03T10:44:00Z">
                    <w:rPr>
                      <w:sz w:val="24"/>
                      <w:szCs w:val="24"/>
                    </w:rPr>
                  </w:rPrChange>
                </w:rPr>
                <w:delText>105</w:delText>
              </w:r>
              <w:r w:rsidRPr="0077537B" w:rsidDel="00E474FD">
                <w:rPr>
                  <w:sz w:val="24"/>
                  <w:szCs w:val="24"/>
                  <w:vertAlign w:val="superscript"/>
                  <w:lang w:val="el-GR"/>
                </w:rPr>
                <w:delText>ο</w:delText>
              </w:r>
              <w:r w:rsidRPr="0077537B" w:rsidDel="00E474FD">
                <w:rPr>
                  <w:sz w:val="24"/>
                  <w:szCs w:val="24"/>
                  <w:lang w:val="el-GR"/>
                </w:rPr>
                <w:delText xml:space="preserve"> </w:delText>
              </w:r>
              <w:r w:rsidRPr="0077537B" w:rsidDel="00E474FD">
                <w:rPr>
                  <w:sz w:val="24"/>
                  <w:szCs w:val="24"/>
                </w:rPr>
                <w:delText>C</w:delText>
              </w:r>
            </w:del>
          </w:p>
          <w:p w:rsidR="00411D80" w:rsidRPr="00E474FD" w:rsidDel="00E474FD" w:rsidRDefault="00411D80" w:rsidP="0077537B">
            <w:pPr>
              <w:jc w:val="center"/>
              <w:rPr>
                <w:del w:id="1385" w:author="Καρμίρης Αγγελος" w:date="2020-01-03T10:44:00Z"/>
                <w:sz w:val="24"/>
                <w:szCs w:val="24"/>
                <w:lang w:val="el-GR"/>
                <w:rPrChange w:id="1386" w:author="Καρμίρης Αγγελος" w:date="2020-01-03T10:44:00Z">
                  <w:rPr>
                    <w:del w:id="1387" w:author="Καρμίρης Αγγελος" w:date="2020-01-03T10:44:00Z"/>
                    <w:sz w:val="24"/>
                    <w:szCs w:val="24"/>
                  </w:rPr>
                </w:rPrChange>
              </w:rPr>
            </w:pPr>
            <w:del w:id="1388" w:author="Καρμίρης Αγγελος" w:date="2020-01-03T10:44:00Z">
              <w:r w:rsidRPr="0077537B" w:rsidDel="00E474FD">
                <w:rPr>
                  <w:sz w:val="24"/>
                  <w:szCs w:val="24"/>
                </w:rPr>
                <w:delText>class</w:delText>
              </w:r>
              <w:r w:rsidRPr="00E474FD" w:rsidDel="00E474FD">
                <w:rPr>
                  <w:sz w:val="24"/>
                  <w:szCs w:val="24"/>
                  <w:lang w:val="el-GR"/>
                  <w:rPrChange w:id="1389" w:author="Καρμίρης Αγγελος" w:date="2020-01-03T10:44:00Z">
                    <w:rPr>
                      <w:sz w:val="24"/>
                      <w:szCs w:val="24"/>
                    </w:rPr>
                  </w:rPrChange>
                </w:rPr>
                <w:delText xml:space="preserve"> </w:delText>
              </w:r>
              <w:r w:rsidRPr="0077537B" w:rsidDel="00E474FD">
                <w:rPr>
                  <w:sz w:val="24"/>
                  <w:szCs w:val="24"/>
                </w:rPr>
                <w:delText>A</w:delText>
              </w:r>
            </w:del>
          </w:p>
        </w:tc>
        <w:tc>
          <w:tcPr>
            <w:tcW w:w="1699" w:type="dxa"/>
            <w:shd w:val="clear" w:color="auto" w:fill="auto"/>
          </w:tcPr>
          <w:p w:rsidR="00520AC9" w:rsidRPr="00E474FD" w:rsidDel="00E474FD" w:rsidRDefault="005A115C" w:rsidP="0077537B">
            <w:pPr>
              <w:jc w:val="center"/>
              <w:rPr>
                <w:del w:id="1390" w:author="Καρμίρης Αγγελος" w:date="2020-01-03T10:44:00Z"/>
                <w:sz w:val="24"/>
                <w:szCs w:val="24"/>
                <w:lang w:val="el-GR"/>
                <w:rPrChange w:id="1391" w:author="Καρμίρης Αγγελος" w:date="2020-01-03T10:44:00Z">
                  <w:rPr>
                    <w:del w:id="1392" w:author="Καρμίρης Αγγελος" w:date="2020-01-03T10:44:00Z"/>
                    <w:sz w:val="24"/>
                    <w:szCs w:val="24"/>
                  </w:rPr>
                </w:rPrChange>
              </w:rPr>
            </w:pPr>
            <w:del w:id="1393" w:author="Καρμίρης Αγγελος" w:date="2020-01-03T10:44:00Z">
              <w:r w:rsidDel="00E474FD">
                <w:rPr>
                  <w:sz w:val="24"/>
                  <w:szCs w:val="24"/>
                </w:rPr>
                <w:delText>OIP</w:delText>
              </w:r>
              <w:r w:rsidRPr="00E474FD" w:rsidDel="00E474FD">
                <w:rPr>
                  <w:sz w:val="24"/>
                  <w:szCs w:val="24"/>
                  <w:lang w:val="el-GR"/>
                  <w:rPrChange w:id="1394" w:author="Καρμίρης Αγγελος" w:date="2020-01-03T10:44:00Z">
                    <w:rPr>
                      <w:sz w:val="24"/>
                      <w:szCs w:val="24"/>
                    </w:rPr>
                  </w:rPrChange>
                </w:rPr>
                <w:delText>:</w:delText>
              </w:r>
            </w:del>
          </w:p>
          <w:p w:rsidR="00411D80" w:rsidRPr="00E474FD" w:rsidDel="00E474FD" w:rsidRDefault="00411D80">
            <w:pPr>
              <w:jc w:val="center"/>
              <w:rPr>
                <w:del w:id="1395" w:author="Καρμίρης Αγγελος" w:date="2020-01-03T10:44:00Z"/>
                <w:sz w:val="24"/>
                <w:szCs w:val="24"/>
                <w:lang w:val="el-GR"/>
                <w:rPrChange w:id="1396" w:author="Καρμίρης Αγγελος" w:date="2020-01-03T10:44:00Z">
                  <w:rPr>
                    <w:del w:id="1397" w:author="Καρμίρης Αγγελος" w:date="2020-01-03T10:44:00Z"/>
                    <w:sz w:val="24"/>
                    <w:szCs w:val="24"/>
                  </w:rPr>
                </w:rPrChange>
              </w:rPr>
            </w:pPr>
            <w:del w:id="1398" w:author="Καρμίρης Αγγελος" w:date="2020-01-03T10:44:00Z">
              <w:r w:rsidRPr="00E474FD" w:rsidDel="00E474FD">
                <w:rPr>
                  <w:sz w:val="24"/>
                  <w:szCs w:val="24"/>
                  <w:lang w:val="el-GR"/>
                  <w:rPrChange w:id="1399" w:author="Καρμίρης Αγγελος" w:date="2020-01-03T10:44:00Z">
                    <w:rPr>
                      <w:sz w:val="24"/>
                      <w:szCs w:val="24"/>
                    </w:rPr>
                  </w:rPrChange>
                </w:rPr>
                <w:delText>105</w:delText>
              </w:r>
              <w:r w:rsidRPr="0077537B" w:rsidDel="00E474FD">
                <w:rPr>
                  <w:sz w:val="24"/>
                  <w:szCs w:val="24"/>
                  <w:vertAlign w:val="superscript"/>
                  <w:lang w:val="el-GR"/>
                </w:rPr>
                <w:delText>ο</w:delText>
              </w:r>
              <w:r w:rsidRPr="00E474FD" w:rsidDel="00E474FD">
                <w:rPr>
                  <w:sz w:val="24"/>
                  <w:szCs w:val="24"/>
                  <w:lang w:val="el-GR"/>
                  <w:rPrChange w:id="1400" w:author="Καρμίρης Αγγελος" w:date="2020-01-03T10:44:00Z">
                    <w:rPr>
                      <w:sz w:val="24"/>
                      <w:szCs w:val="24"/>
                    </w:rPr>
                  </w:rPrChange>
                </w:rPr>
                <w:delText xml:space="preserve"> </w:delText>
              </w:r>
              <w:r w:rsidRPr="0077537B" w:rsidDel="00E474FD">
                <w:rPr>
                  <w:sz w:val="24"/>
                  <w:szCs w:val="24"/>
                </w:rPr>
                <w:delText>C</w:delText>
              </w:r>
              <w:r w:rsidR="005A115C" w:rsidRPr="00E474FD" w:rsidDel="00E474FD">
                <w:rPr>
                  <w:sz w:val="24"/>
                  <w:szCs w:val="24"/>
                  <w:lang w:val="el-GR"/>
                  <w:rPrChange w:id="1401" w:author="Καρμίρης Αγγελος" w:date="2020-01-03T10:44:00Z">
                    <w:rPr>
                      <w:sz w:val="24"/>
                      <w:szCs w:val="24"/>
                    </w:rPr>
                  </w:rPrChange>
                </w:rPr>
                <w:delText xml:space="preserve"> </w:delText>
              </w:r>
              <w:r w:rsidRPr="0077537B" w:rsidDel="00E474FD">
                <w:rPr>
                  <w:sz w:val="24"/>
                  <w:szCs w:val="24"/>
                </w:rPr>
                <w:delText>class</w:delText>
              </w:r>
              <w:r w:rsidRPr="00E474FD" w:rsidDel="00E474FD">
                <w:rPr>
                  <w:sz w:val="24"/>
                  <w:szCs w:val="24"/>
                  <w:lang w:val="el-GR"/>
                  <w:rPrChange w:id="1402" w:author="Καρμίρης Αγγελος" w:date="2020-01-03T10:44:00Z">
                    <w:rPr>
                      <w:sz w:val="24"/>
                      <w:szCs w:val="24"/>
                    </w:rPr>
                  </w:rPrChange>
                </w:rPr>
                <w:delText xml:space="preserve"> </w:delText>
              </w:r>
              <w:r w:rsidRPr="0077537B" w:rsidDel="00E474FD">
                <w:rPr>
                  <w:sz w:val="24"/>
                  <w:szCs w:val="24"/>
                </w:rPr>
                <w:delText>A</w:delText>
              </w:r>
            </w:del>
          </w:p>
          <w:p w:rsidR="005A115C" w:rsidRPr="00E474FD" w:rsidDel="00E474FD" w:rsidRDefault="005A115C">
            <w:pPr>
              <w:jc w:val="center"/>
              <w:rPr>
                <w:del w:id="1403" w:author="Καρμίρης Αγγελος" w:date="2020-01-03T10:44:00Z"/>
                <w:sz w:val="24"/>
                <w:szCs w:val="24"/>
                <w:lang w:val="el-GR"/>
                <w:rPrChange w:id="1404" w:author="Καρμίρης Αγγελος" w:date="2020-01-03T10:44:00Z">
                  <w:rPr>
                    <w:del w:id="1405" w:author="Καρμίρης Αγγελος" w:date="2020-01-03T10:44:00Z"/>
                    <w:sz w:val="24"/>
                    <w:szCs w:val="24"/>
                  </w:rPr>
                </w:rPrChange>
              </w:rPr>
            </w:pPr>
            <w:del w:id="1406" w:author="Καρμίρης Αγγελος" w:date="2020-01-03T10:44:00Z">
              <w:r w:rsidDel="00E474FD">
                <w:rPr>
                  <w:sz w:val="24"/>
                  <w:szCs w:val="24"/>
                </w:rPr>
                <w:delText>RIP</w:delText>
              </w:r>
              <w:r w:rsidRPr="00E474FD" w:rsidDel="00E474FD">
                <w:rPr>
                  <w:sz w:val="24"/>
                  <w:szCs w:val="24"/>
                  <w:lang w:val="el-GR"/>
                  <w:rPrChange w:id="1407" w:author="Καρμίρης Αγγελος" w:date="2020-01-03T10:44:00Z">
                    <w:rPr>
                      <w:sz w:val="24"/>
                      <w:szCs w:val="24"/>
                    </w:rPr>
                  </w:rPrChange>
                </w:rPr>
                <w:delText>:</w:delText>
              </w:r>
            </w:del>
          </w:p>
          <w:p w:rsidR="005A115C" w:rsidRPr="00E474FD" w:rsidDel="00E474FD" w:rsidRDefault="005A115C">
            <w:pPr>
              <w:jc w:val="center"/>
              <w:rPr>
                <w:del w:id="1408" w:author="Καρμίρης Αγγελος" w:date="2020-01-03T10:44:00Z"/>
                <w:sz w:val="24"/>
                <w:szCs w:val="24"/>
                <w:lang w:val="el-GR"/>
                <w:rPrChange w:id="1409" w:author="Καρμίρης Αγγελος" w:date="2020-01-03T10:44:00Z">
                  <w:rPr>
                    <w:del w:id="1410" w:author="Καρμίρης Αγγελος" w:date="2020-01-03T10:44:00Z"/>
                    <w:sz w:val="24"/>
                    <w:szCs w:val="24"/>
                  </w:rPr>
                </w:rPrChange>
              </w:rPr>
            </w:pPr>
            <w:del w:id="1411" w:author="Καρμίρης Αγγελος" w:date="2020-01-03T10:44:00Z">
              <w:r w:rsidRPr="00E474FD" w:rsidDel="00E474FD">
                <w:rPr>
                  <w:sz w:val="24"/>
                  <w:szCs w:val="24"/>
                  <w:lang w:val="el-GR"/>
                  <w:rPrChange w:id="1412" w:author="Καρμίρης Αγγελος" w:date="2020-01-03T10:44:00Z">
                    <w:rPr>
                      <w:sz w:val="24"/>
                      <w:szCs w:val="24"/>
                    </w:rPr>
                  </w:rPrChange>
                </w:rPr>
                <w:delText>120°</w:delText>
              </w:r>
              <w:r w:rsidDel="00E474FD">
                <w:rPr>
                  <w:sz w:val="24"/>
                  <w:szCs w:val="24"/>
                </w:rPr>
                <w:delText>C</w:delText>
              </w:r>
              <w:r w:rsidRPr="00E474FD" w:rsidDel="00E474FD">
                <w:rPr>
                  <w:sz w:val="24"/>
                  <w:szCs w:val="24"/>
                  <w:lang w:val="el-GR"/>
                  <w:rPrChange w:id="1413" w:author="Καρμίρης Αγγελος" w:date="2020-01-03T10:44:00Z">
                    <w:rPr>
                      <w:sz w:val="24"/>
                      <w:szCs w:val="24"/>
                    </w:rPr>
                  </w:rPrChange>
                </w:rPr>
                <w:delText xml:space="preserve">, </w:delText>
              </w:r>
              <w:r w:rsidDel="00E474FD">
                <w:rPr>
                  <w:sz w:val="24"/>
                  <w:szCs w:val="24"/>
                </w:rPr>
                <w:delText>class</w:delText>
              </w:r>
              <w:r w:rsidRPr="00E474FD" w:rsidDel="00E474FD">
                <w:rPr>
                  <w:sz w:val="24"/>
                  <w:szCs w:val="24"/>
                  <w:lang w:val="el-GR"/>
                  <w:rPrChange w:id="1414" w:author="Καρμίρης Αγγελος" w:date="2020-01-03T10:44:00Z">
                    <w:rPr>
                      <w:sz w:val="24"/>
                      <w:szCs w:val="24"/>
                    </w:rPr>
                  </w:rPrChange>
                </w:rPr>
                <w:delText xml:space="preserve"> </w:delText>
              </w:r>
              <w:r w:rsidDel="00E474FD">
                <w:rPr>
                  <w:sz w:val="24"/>
                  <w:szCs w:val="24"/>
                </w:rPr>
                <w:delText>E</w:delText>
              </w:r>
            </w:del>
          </w:p>
        </w:tc>
        <w:tc>
          <w:tcPr>
            <w:tcW w:w="1278" w:type="dxa"/>
            <w:shd w:val="clear" w:color="auto" w:fill="auto"/>
          </w:tcPr>
          <w:p w:rsidR="00520AC9" w:rsidRPr="00E474FD" w:rsidDel="00E474FD" w:rsidRDefault="00520AC9" w:rsidP="0077537B">
            <w:pPr>
              <w:jc w:val="center"/>
              <w:rPr>
                <w:del w:id="1415" w:author="Καρμίρης Αγγελος" w:date="2020-01-03T10:44:00Z"/>
                <w:sz w:val="24"/>
                <w:szCs w:val="24"/>
                <w:lang w:val="el-GR"/>
                <w:rPrChange w:id="1416" w:author="Καρμίρης Αγγελος" w:date="2020-01-03T10:44:00Z">
                  <w:rPr>
                    <w:del w:id="1417" w:author="Καρμίρης Αγγελος" w:date="2020-01-03T10:44:00Z"/>
                    <w:sz w:val="24"/>
                    <w:szCs w:val="24"/>
                  </w:rPr>
                </w:rPrChange>
              </w:rPr>
            </w:pPr>
          </w:p>
          <w:p w:rsidR="00411D80" w:rsidRPr="00E474FD" w:rsidDel="00E474FD" w:rsidRDefault="00411D80" w:rsidP="0077537B">
            <w:pPr>
              <w:jc w:val="center"/>
              <w:rPr>
                <w:del w:id="1418" w:author="Καρμίρης Αγγελος" w:date="2020-01-03T10:44:00Z"/>
                <w:sz w:val="24"/>
                <w:szCs w:val="24"/>
                <w:lang w:val="el-GR"/>
                <w:rPrChange w:id="1419" w:author="Καρμίρης Αγγελος" w:date="2020-01-03T10:44:00Z">
                  <w:rPr>
                    <w:del w:id="1420" w:author="Καρμίρης Αγγελος" w:date="2020-01-03T10:44:00Z"/>
                    <w:sz w:val="24"/>
                    <w:szCs w:val="24"/>
                  </w:rPr>
                </w:rPrChange>
              </w:rPr>
            </w:pPr>
            <w:del w:id="1421" w:author="Καρμίρης Αγγελος" w:date="2020-01-03T10:44:00Z">
              <w:r w:rsidRPr="00E474FD" w:rsidDel="00E474FD">
                <w:rPr>
                  <w:sz w:val="24"/>
                  <w:szCs w:val="24"/>
                  <w:lang w:val="el-GR"/>
                  <w:rPrChange w:id="1422" w:author="Καρμίρης Αγγελος" w:date="2020-01-03T10:44:00Z">
                    <w:rPr>
                      <w:sz w:val="24"/>
                      <w:szCs w:val="24"/>
                    </w:rPr>
                  </w:rPrChange>
                </w:rPr>
                <w:delText>105</w:delText>
              </w:r>
              <w:r w:rsidRPr="0077537B" w:rsidDel="00E474FD">
                <w:rPr>
                  <w:sz w:val="24"/>
                  <w:szCs w:val="24"/>
                  <w:vertAlign w:val="superscript"/>
                  <w:lang w:val="el-GR"/>
                </w:rPr>
                <w:delText>ο</w:delText>
              </w:r>
              <w:r w:rsidRPr="0077537B" w:rsidDel="00E474FD">
                <w:rPr>
                  <w:sz w:val="24"/>
                  <w:szCs w:val="24"/>
                  <w:lang w:val="el-GR"/>
                </w:rPr>
                <w:delText xml:space="preserve"> </w:delText>
              </w:r>
              <w:r w:rsidRPr="0077537B" w:rsidDel="00E474FD">
                <w:rPr>
                  <w:sz w:val="24"/>
                  <w:szCs w:val="24"/>
                </w:rPr>
                <w:delText>C</w:delText>
              </w:r>
            </w:del>
          </w:p>
          <w:p w:rsidR="00411D80" w:rsidRPr="0077537B" w:rsidDel="00E474FD" w:rsidRDefault="00411D80" w:rsidP="0077537B">
            <w:pPr>
              <w:jc w:val="center"/>
              <w:rPr>
                <w:del w:id="1423" w:author="Καρμίρης Αγγελος" w:date="2020-01-03T10:44:00Z"/>
                <w:sz w:val="24"/>
                <w:szCs w:val="24"/>
                <w:lang w:val="el-GR"/>
              </w:rPr>
            </w:pPr>
            <w:del w:id="1424" w:author="Καρμίρης Αγγελος" w:date="2020-01-03T10:44:00Z">
              <w:r w:rsidRPr="0077537B" w:rsidDel="00E474FD">
                <w:rPr>
                  <w:sz w:val="24"/>
                  <w:szCs w:val="24"/>
                </w:rPr>
                <w:delText>class</w:delText>
              </w:r>
              <w:r w:rsidRPr="00E474FD" w:rsidDel="00E474FD">
                <w:rPr>
                  <w:sz w:val="24"/>
                  <w:szCs w:val="24"/>
                  <w:lang w:val="el-GR"/>
                  <w:rPrChange w:id="1425" w:author="Καρμίρης Αγγελος" w:date="2020-01-03T10:44:00Z">
                    <w:rPr>
                      <w:sz w:val="24"/>
                      <w:szCs w:val="24"/>
                    </w:rPr>
                  </w:rPrChange>
                </w:rPr>
                <w:delText xml:space="preserve"> </w:delText>
              </w:r>
              <w:r w:rsidRPr="0077537B" w:rsidDel="00E474FD">
                <w:rPr>
                  <w:sz w:val="24"/>
                  <w:szCs w:val="24"/>
                </w:rPr>
                <w:delText>A</w:delText>
              </w:r>
            </w:del>
          </w:p>
        </w:tc>
      </w:tr>
      <w:tr w:rsidR="005A115C" w:rsidRPr="00E474FD" w:rsidDel="00E474FD" w:rsidTr="005A115C">
        <w:trPr>
          <w:trHeight w:val="804"/>
          <w:del w:id="1426" w:author="Καρμίρης Αγγελος" w:date="2020-01-03T10:44:00Z"/>
        </w:trPr>
        <w:tc>
          <w:tcPr>
            <w:tcW w:w="3828" w:type="dxa"/>
            <w:shd w:val="clear" w:color="auto" w:fill="auto"/>
          </w:tcPr>
          <w:p w:rsidR="00411D80" w:rsidRPr="0077537B" w:rsidDel="00E474FD" w:rsidRDefault="00411D80" w:rsidP="00CF1D4B">
            <w:pPr>
              <w:ind w:left="318" w:hanging="318"/>
              <w:rPr>
                <w:del w:id="1427" w:author="Καρμίρης Αγγελος" w:date="2020-01-03T10:44:00Z"/>
                <w:sz w:val="24"/>
                <w:szCs w:val="24"/>
                <w:lang w:val="el-GR"/>
              </w:rPr>
            </w:pPr>
            <w:del w:id="1428" w:author="Καρμίρης Αγγελος" w:date="2020-01-03T10:44:00Z">
              <w:r w:rsidRPr="0077537B" w:rsidDel="00E474FD">
                <w:rPr>
                  <w:sz w:val="24"/>
                  <w:szCs w:val="24"/>
                  <w:lang w:val="el-GR"/>
                </w:rPr>
                <w:delText>10. Διηλεκτρικός συντελεστής</w:delText>
              </w:r>
              <w:r w:rsidR="00520AC9" w:rsidRPr="0077537B" w:rsidDel="00E474FD">
                <w:rPr>
                  <w:sz w:val="24"/>
                  <w:szCs w:val="24"/>
                  <w:lang w:val="el-GR"/>
                </w:rPr>
                <w:delText xml:space="preserve"> απωλειών</w:delText>
              </w:r>
              <w:r w:rsidRPr="0077537B" w:rsidDel="00E474FD">
                <w:rPr>
                  <w:sz w:val="24"/>
                  <w:szCs w:val="24"/>
                  <w:lang w:val="el-GR"/>
                </w:rPr>
                <w:delText xml:space="preserve">  (</w:delText>
              </w:r>
              <w:r w:rsidR="00F14FEF" w:rsidRPr="0077537B" w:rsidDel="00E474FD">
                <w:rPr>
                  <w:sz w:val="24"/>
                  <w:szCs w:val="24"/>
                  <w:lang w:val="el-GR"/>
                </w:rPr>
                <w:delText xml:space="preserve"> </w:delText>
              </w:r>
              <w:r w:rsidRPr="0077537B" w:rsidDel="00E474FD">
                <w:rPr>
                  <w:sz w:val="24"/>
                  <w:szCs w:val="24"/>
                </w:rPr>
                <w:delText>tan</w:delText>
              </w:r>
              <w:r w:rsidRPr="0077537B" w:rsidDel="00E474FD">
                <w:rPr>
                  <w:sz w:val="24"/>
                  <w:szCs w:val="24"/>
                  <w:lang w:val="el-GR"/>
                </w:rPr>
                <w:delText xml:space="preserve"> δ</w:delText>
              </w:r>
              <w:r w:rsidR="00F14FEF" w:rsidRPr="0077537B" w:rsidDel="00E474FD">
                <w:rPr>
                  <w:sz w:val="24"/>
                  <w:szCs w:val="24"/>
                  <w:lang w:val="el-GR"/>
                </w:rPr>
                <w:delText xml:space="preserve"> </w:delText>
              </w:r>
              <w:r w:rsidRPr="0077537B" w:rsidDel="00E474FD">
                <w:rPr>
                  <w:sz w:val="24"/>
                  <w:szCs w:val="24"/>
                  <w:lang w:val="el-GR"/>
                </w:rPr>
                <w:delText>) για τάση</w:delText>
              </w:r>
              <w:r w:rsidR="00520AC9" w:rsidRPr="0077537B" w:rsidDel="00E474FD">
                <w:rPr>
                  <w:sz w:val="24"/>
                  <w:szCs w:val="24"/>
                  <w:lang w:val="el-GR"/>
                </w:rPr>
                <w:delText xml:space="preserve"> 1,05 </w:delText>
              </w:r>
              <w:r w:rsidR="00520AC9" w:rsidRPr="0077537B" w:rsidDel="00E474FD">
                <w:rPr>
                  <w:sz w:val="24"/>
                  <w:szCs w:val="24"/>
                </w:rPr>
                <w:delText>Um</w:delText>
              </w:r>
              <w:r w:rsidR="00520AC9" w:rsidRPr="0077537B" w:rsidDel="00E474FD">
                <w:rPr>
                  <w:sz w:val="24"/>
                  <w:szCs w:val="24"/>
                  <w:lang w:val="el-GR"/>
                </w:rPr>
                <w:delText>/</w:delText>
              </w:r>
              <w:r w:rsidR="00A137DB" w:rsidRPr="0077537B" w:rsidDel="00E474FD">
                <w:rPr>
                  <w:position w:val="-8"/>
                  <w:sz w:val="24"/>
                  <w:szCs w:val="24"/>
                  <w:lang w:val="el-GR"/>
                </w:rPr>
                <w:object w:dxaOrig="360" w:dyaOrig="360">
                  <v:shape id="_x0000_i1027" type="#_x0000_t75" style="width:19.5pt;height:19.5pt" o:ole="">
                    <v:imagedata r:id="rId13" o:title=""/>
                  </v:shape>
                  <o:OLEObject Type="Embed" ProgID="Equation.3" ShapeID="_x0000_i1027" DrawAspect="Content" ObjectID="_1639553488" r:id="rId14"/>
                </w:object>
              </w:r>
              <w:r w:rsidR="00520AC9" w:rsidRPr="0077537B" w:rsidDel="00E474FD">
                <w:rPr>
                  <w:sz w:val="24"/>
                  <w:szCs w:val="24"/>
                  <w:lang w:val="el-GR"/>
                </w:rPr>
                <w:delText xml:space="preserve">     </w:delText>
              </w:r>
              <w:r w:rsidRPr="0077537B" w:rsidDel="00E474FD">
                <w:rPr>
                  <w:sz w:val="24"/>
                  <w:szCs w:val="24"/>
                  <w:lang w:val="el-GR"/>
                </w:rPr>
                <w:delText xml:space="preserve">       </w:delText>
              </w:r>
            </w:del>
          </w:p>
        </w:tc>
        <w:tc>
          <w:tcPr>
            <w:tcW w:w="1275" w:type="dxa"/>
            <w:shd w:val="clear" w:color="auto" w:fill="auto"/>
          </w:tcPr>
          <w:p w:rsidR="00411D80" w:rsidRPr="0077537B" w:rsidDel="00E474FD" w:rsidRDefault="00411D80" w:rsidP="0077537B">
            <w:pPr>
              <w:jc w:val="both"/>
              <w:rPr>
                <w:del w:id="1429" w:author="Καρμίρης Αγγελος" w:date="2020-01-03T10:44:00Z"/>
                <w:sz w:val="24"/>
                <w:szCs w:val="24"/>
                <w:lang w:val="el-GR"/>
              </w:rPr>
            </w:pPr>
          </w:p>
          <w:p w:rsidR="00520AC9" w:rsidRPr="0077537B" w:rsidDel="00E474FD" w:rsidRDefault="00520AC9" w:rsidP="0077537B">
            <w:pPr>
              <w:jc w:val="both"/>
              <w:rPr>
                <w:del w:id="1430" w:author="Καρμίρης Αγγελος" w:date="2020-01-03T10:44:00Z"/>
                <w:sz w:val="24"/>
                <w:szCs w:val="24"/>
                <w:lang w:val="el-GR"/>
              </w:rPr>
            </w:pPr>
          </w:p>
          <w:p w:rsidR="00411D80" w:rsidRPr="00E474FD" w:rsidDel="00E474FD" w:rsidRDefault="00411D80" w:rsidP="0077537B">
            <w:pPr>
              <w:jc w:val="both"/>
              <w:rPr>
                <w:del w:id="1431" w:author="Καρμίρης Αγγελος" w:date="2020-01-03T10:44:00Z"/>
                <w:sz w:val="24"/>
                <w:szCs w:val="24"/>
                <w:lang w:val="el-GR"/>
                <w:rPrChange w:id="1432" w:author="Καρμίρης Αγγελος" w:date="2020-01-03T10:44:00Z">
                  <w:rPr>
                    <w:del w:id="1433" w:author="Καρμίρης Αγγελος" w:date="2020-01-03T10:44:00Z"/>
                    <w:sz w:val="24"/>
                    <w:szCs w:val="24"/>
                  </w:rPr>
                </w:rPrChange>
              </w:rPr>
            </w:pPr>
            <w:del w:id="1434" w:author="Καρμίρης Αγγελος" w:date="2020-01-03T10:44:00Z">
              <w:r w:rsidRPr="0077537B" w:rsidDel="00E474FD">
                <w:rPr>
                  <w:sz w:val="24"/>
                  <w:szCs w:val="24"/>
                  <w:lang w:val="el-GR"/>
                </w:rPr>
                <w:delText xml:space="preserve">     </w:delText>
              </w:r>
              <w:r w:rsidRPr="00E474FD" w:rsidDel="00E474FD">
                <w:rPr>
                  <w:sz w:val="24"/>
                  <w:szCs w:val="24"/>
                  <w:lang w:val="el-GR"/>
                  <w:rPrChange w:id="1435" w:author="Καρμίρης Αγγελος" w:date="2020-01-03T10:44:00Z">
                    <w:rPr>
                      <w:sz w:val="24"/>
                      <w:szCs w:val="24"/>
                    </w:rPr>
                  </w:rPrChange>
                </w:rPr>
                <w:delText>≤ 0.007</w:delText>
              </w:r>
            </w:del>
          </w:p>
        </w:tc>
        <w:tc>
          <w:tcPr>
            <w:tcW w:w="1276" w:type="dxa"/>
            <w:shd w:val="clear" w:color="auto" w:fill="auto"/>
          </w:tcPr>
          <w:p w:rsidR="00411D80" w:rsidRPr="0077537B" w:rsidDel="00E474FD" w:rsidRDefault="00411D80" w:rsidP="0077537B">
            <w:pPr>
              <w:jc w:val="both"/>
              <w:rPr>
                <w:del w:id="1436" w:author="Καρμίρης Αγγελος" w:date="2020-01-03T10:44:00Z"/>
                <w:sz w:val="24"/>
                <w:szCs w:val="24"/>
                <w:lang w:val="el-GR"/>
              </w:rPr>
            </w:pPr>
          </w:p>
          <w:p w:rsidR="00520AC9" w:rsidRPr="0077537B" w:rsidDel="00E474FD" w:rsidRDefault="00520AC9" w:rsidP="0077537B">
            <w:pPr>
              <w:jc w:val="both"/>
              <w:rPr>
                <w:del w:id="1437" w:author="Καρμίρης Αγγελος" w:date="2020-01-03T10:44:00Z"/>
                <w:sz w:val="24"/>
                <w:szCs w:val="24"/>
                <w:lang w:val="el-GR"/>
              </w:rPr>
            </w:pPr>
          </w:p>
          <w:p w:rsidR="00411D80" w:rsidRPr="00E474FD" w:rsidDel="00E474FD" w:rsidRDefault="00411D80" w:rsidP="0077537B">
            <w:pPr>
              <w:jc w:val="both"/>
              <w:rPr>
                <w:del w:id="1438" w:author="Καρμίρης Αγγελος" w:date="2020-01-03T10:44:00Z"/>
                <w:sz w:val="24"/>
                <w:szCs w:val="24"/>
                <w:lang w:val="el-GR"/>
                <w:rPrChange w:id="1439" w:author="Καρμίρης Αγγελος" w:date="2020-01-03T10:44:00Z">
                  <w:rPr>
                    <w:del w:id="1440" w:author="Καρμίρης Αγγελος" w:date="2020-01-03T10:44:00Z"/>
                    <w:sz w:val="24"/>
                    <w:szCs w:val="24"/>
                  </w:rPr>
                </w:rPrChange>
              </w:rPr>
            </w:pPr>
            <w:del w:id="1441" w:author="Καρμίρης Αγγελος" w:date="2020-01-03T10:44:00Z">
              <w:r w:rsidRPr="0077537B" w:rsidDel="00E474FD">
                <w:rPr>
                  <w:sz w:val="24"/>
                  <w:szCs w:val="24"/>
                  <w:lang w:val="el-GR"/>
                </w:rPr>
                <w:delText xml:space="preserve">    </w:delText>
              </w:r>
              <w:r w:rsidRPr="00E474FD" w:rsidDel="00E474FD">
                <w:rPr>
                  <w:sz w:val="24"/>
                  <w:szCs w:val="24"/>
                  <w:lang w:val="el-GR"/>
                  <w:rPrChange w:id="1442" w:author="Καρμίρης Αγγελος" w:date="2020-01-03T10:44:00Z">
                    <w:rPr>
                      <w:sz w:val="24"/>
                      <w:szCs w:val="24"/>
                    </w:rPr>
                  </w:rPrChange>
                </w:rPr>
                <w:delText>≤ 0.007</w:delText>
              </w:r>
            </w:del>
          </w:p>
        </w:tc>
        <w:tc>
          <w:tcPr>
            <w:tcW w:w="1699" w:type="dxa"/>
            <w:shd w:val="clear" w:color="auto" w:fill="auto"/>
          </w:tcPr>
          <w:p w:rsidR="00411D80" w:rsidRPr="0077537B" w:rsidDel="00E474FD" w:rsidRDefault="00411D80" w:rsidP="0077537B">
            <w:pPr>
              <w:jc w:val="both"/>
              <w:rPr>
                <w:del w:id="1443" w:author="Καρμίρης Αγγελος" w:date="2020-01-03T10:44:00Z"/>
                <w:sz w:val="24"/>
                <w:szCs w:val="24"/>
                <w:lang w:val="el-GR"/>
              </w:rPr>
            </w:pPr>
          </w:p>
          <w:p w:rsidR="00520AC9" w:rsidRPr="0077537B" w:rsidDel="00E474FD" w:rsidRDefault="00520AC9" w:rsidP="0077537B">
            <w:pPr>
              <w:jc w:val="both"/>
              <w:rPr>
                <w:del w:id="1444" w:author="Καρμίρης Αγγελος" w:date="2020-01-03T10:44:00Z"/>
                <w:sz w:val="24"/>
                <w:szCs w:val="24"/>
                <w:lang w:val="el-GR"/>
              </w:rPr>
            </w:pPr>
          </w:p>
          <w:p w:rsidR="00411D80" w:rsidRPr="00E474FD" w:rsidDel="00E474FD" w:rsidRDefault="00411D80" w:rsidP="0077537B">
            <w:pPr>
              <w:jc w:val="both"/>
              <w:rPr>
                <w:del w:id="1445" w:author="Καρμίρης Αγγελος" w:date="2020-01-03T10:44:00Z"/>
                <w:sz w:val="24"/>
                <w:szCs w:val="24"/>
                <w:lang w:val="el-GR"/>
                <w:rPrChange w:id="1446" w:author="Καρμίρης Αγγελος" w:date="2020-01-03T10:44:00Z">
                  <w:rPr>
                    <w:del w:id="1447" w:author="Καρμίρης Αγγελος" w:date="2020-01-03T10:44:00Z"/>
                    <w:sz w:val="24"/>
                    <w:szCs w:val="24"/>
                  </w:rPr>
                </w:rPrChange>
              </w:rPr>
            </w:pPr>
            <w:del w:id="1448" w:author="Καρμίρης Αγγελος" w:date="2020-01-03T10:44:00Z">
              <w:r w:rsidRPr="0077537B" w:rsidDel="00E474FD">
                <w:rPr>
                  <w:sz w:val="24"/>
                  <w:szCs w:val="24"/>
                  <w:lang w:val="el-GR"/>
                </w:rPr>
                <w:delText xml:space="preserve">    </w:delText>
              </w:r>
              <w:r w:rsidRPr="00E474FD" w:rsidDel="00E474FD">
                <w:rPr>
                  <w:sz w:val="24"/>
                  <w:szCs w:val="24"/>
                  <w:lang w:val="el-GR"/>
                  <w:rPrChange w:id="1449" w:author="Καρμίρης Αγγελος" w:date="2020-01-03T10:44:00Z">
                    <w:rPr>
                      <w:sz w:val="24"/>
                      <w:szCs w:val="24"/>
                    </w:rPr>
                  </w:rPrChange>
                </w:rPr>
                <w:delText>≤ 0.007</w:delText>
              </w:r>
            </w:del>
          </w:p>
        </w:tc>
        <w:tc>
          <w:tcPr>
            <w:tcW w:w="1278" w:type="dxa"/>
            <w:shd w:val="clear" w:color="auto" w:fill="auto"/>
          </w:tcPr>
          <w:p w:rsidR="00411D80" w:rsidRPr="0077537B" w:rsidDel="00E474FD" w:rsidRDefault="00411D80" w:rsidP="0077537B">
            <w:pPr>
              <w:jc w:val="both"/>
              <w:rPr>
                <w:del w:id="1450" w:author="Καρμίρης Αγγελος" w:date="2020-01-03T10:44:00Z"/>
                <w:sz w:val="24"/>
                <w:szCs w:val="24"/>
                <w:lang w:val="el-GR"/>
              </w:rPr>
            </w:pPr>
          </w:p>
          <w:p w:rsidR="00520AC9" w:rsidRPr="0077537B" w:rsidDel="00E474FD" w:rsidRDefault="00520AC9" w:rsidP="0077537B">
            <w:pPr>
              <w:jc w:val="both"/>
              <w:rPr>
                <w:del w:id="1451" w:author="Καρμίρης Αγγελος" w:date="2020-01-03T10:44:00Z"/>
                <w:sz w:val="24"/>
                <w:szCs w:val="24"/>
                <w:lang w:val="el-GR"/>
              </w:rPr>
            </w:pPr>
          </w:p>
          <w:p w:rsidR="00411D80" w:rsidRPr="00E474FD" w:rsidDel="00E474FD" w:rsidRDefault="00411D80" w:rsidP="0077537B">
            <w:pPr>
              <w:jc w:val="both"/>
              <w:rPr>
                <w:del w:id="1452" w:author="Καρμίρης Αγγελος" w:date="2020-01-03T10:44:00Z"/>
                <w:sz w:val="24"/>
                <w:szCs w:val="24"/>
                <w:lang w:val="el-GR"/>
                <w:rPrChange w:id="1453" w:author="Καρμίρης Αγγελος" w:date="2020-01-03T10:44:00Z">
                  <w:rPr>
                    <w:del w:id="1454" w:author="Καρμίρης Αγγελος" w:date="2020-01-03T10:44:00Z"/>
                    <w:sz w:val="24"/>
                    <w:szCs w:val="24"/>
                  </w:rPr>
                </w:rPrChange>
              </w:rPr>
            </w:pPr>
            <w:del w:id="1455" w:author="Καρμίρης Αγγελος" w:date="2020-01-03T10:44:00Z">
              <w:r w:rsidRPr="0077537B" w:rsidDel="00E474FD">
                <w:rPr>
                  <w:sz w:val="24"/>
                  <w:szCs w:val="24"/>
                  <w:lang w:val="el-GR"/>
                </w:rPr>
                <w:delText xml:space="preserve">    </w:delText>
              </w:r>
              <w:r w:rsidRPr="00E474FD" w:rsidDel="00E474FD">
                <w:rPr>
                  <w:sz w:val="24"/>
                  <w:szCs w:val="24"/>
                  <w:lang w:val="el-GR"/>
                  <w:rPrChange w:id="1456" w:author="Καρμίρης Αγγελος" w:date="2020-01-03T10:44:00Z">
                    <w:rPr>
                      <w:sz w:val="24"/>
                      <w:szCs w:val="24"/>
                    </w:rPr>
                  </w:rPrChange>
                </w:rPr>
                <w:delText>≤ 0.007</w:delText>
              </w:r>
            </w:del>
          </w:p>
        </w:tc>
      </w:tr>
      <w:tr w:rsidR="005A115C" w:rsidRPr="00E474FD" w:rsidDel="00E474FD" w:rsidTr="005A115C">
        <w:trPr>
          <w:del w:id="1457" w:author="Καρμίρης Αγγελος" w:date="2020-01-03T10:44:00Z"/>
        </w:trPr>
        <w:tc>
          <w:tcPr>
            <w:tcW w:w="3828" w:type="dxa"/>
            <w:shd w:val="clear" w:color="auto" w:fill="auto"/>
          </w:tcPr>
          <w:p w:rsidR="00520AC9" w:rsidRPr="0077537B" w:rsidDel="00E474FD" w:rsidRDefault="00411D80" w:rsidP="00CF1D4B">
            <w:pPr>
              <w:ind w:left="318" w:hanging="318"/>
              <w:rPr>
                <w:del w:id="1458" w:author="Καρμίρης Αγγελος" w:date="2020-01-03T10:44:00Z"/>
                <w:sz w:val="24"/>
                <w:szCs w:val="24"/>
                <w:lang w:val="el-GR"/>
              </w:rPr>
            </w:pPr>
            <w:del w:id="1459" w:author="Καρμίρης Αγγελος" w:date="2020-01-03T10:44:00Z">
              <w:r w:rsidRPr="0077537B" w:rsidDel="00E474FD">
                <w:rPr>
                  <w:sz w:val="24"/>
                  <w:szCs w:val="24"/>
                  <w:lang w:val="el-GR"/>
                </w:rPr>
                <w:delText>11. Όριο μερικών</w:delText>
              </w:r>
              <w:r w:rsidR="00520AC9" w:rsidRPr="0077537B" w:rsidDel="00E474FD">
                <w:rPr>
                  <w:sz w:val="24"/>
                  <w:szCs w:val="24"/>
                  <w:lang w:val="el-GR"/>
                </w:rPr>
                <w:delText xml:space="preserve"> εκκενώσεων για</w:delText>
              </w:r>
              <w:r w:rsidR="004A499B" w:rsidRPr="00CF1D4B" w:rsidDel="00E474FD">
                <w:rPr>
                  <w:sz w:val="24"/>
                  <w:szCs w:val="24"/>
                  <w:lang w:val="el-GR"/>
                </w:rPr>
                <w:delText xml:space="preserve"> </w:delText>
              </w:r>
              <w:r w:rsidRPr="0077537B" w:rsidDel="00E474FD">
                <w:rPr>
                  <w:sz w:val="24"/>
                  <w:szCs w:val="24"/>
                  <w:lang w:val="el-GR"/>
                </w:rPr>
                <w:delText>μέγιστη ονομ</w:delText>
              </w:r>
              <w:r w:rsidR="00520AC9" w:rsidRPr="0077537B" w:rsidDel="00E474FD">
                <w:rPr>
                  <w:sz w:val="24"/>
                  <w:szCs w:val="24"/>
                  <w:lang w:val="el-GR"/>
                </w:rPr>
                <w:delText xml:space="preserve">. </w:delText>
              </w:r>
              <w:r w:rsidRPr="0077537B" w:rsidDel="00E474FD">
                <w:rPr>
                  <w:sz w:val="24"/>
                  <w:szCs w:val="24"/>
                  <w:lang w:val="el-GR"/>
                </w:rPr>
                <w:delText>τάση λειτουργίας (</w:delText>
              </w:r>
              <w:r w:rsidRPr="0077537B" w:rsidDel="00E474FD">
                <w:rPr>
                  <w:sz w:val="24"/>
                  <w:szCs w:val="24"/>
                </w:rPr>
                <w:delText>Um</w:delText>
              </w:r>
              <w:r w:rsidRPr="0077537B" w:rsidDel="00E474FD">
                <w:rPr>
                  <w:sz w:val="24"/>
                  <w:szCs w:val="24"/>
                  <w:lang w:val="el-GR"/>
                </w:rPr>
                <w:delText>)</w:delText>
              </w:r>
            </w:del>
          </w:p>
        </w:tc>
        <w:tc>
          <w:tcPr>
            <w:tcW w:w="1275" w:type="dxa"/>
            <w:shd w:val="clear" w:color="auto" w:fill="auto"/>
          </w:tcPr>
          <w:p w:rsidR="00411D80" w:rsidRPr="0077537B" w:rsidDel="00E474FD" w:rsidRDefault="00411D80" w:rsidP="0077537B">
            <w:pPr>
              <w:jc w:val="center"/>
              <w:rPr>
                <w:del w:id="1460" w:author="Καρμίρης Αγγελος" w:date="2020-01-03T10:44:00Z"/>
                <w:sz w:val="24"/>
                <w:szCs w:val="24"/>
                <w:lang w:val="el-GR"/>
              </w:rPr>
            </w:pPr>
          </w:p>
          <w:p w:rsidR="00520AC9" w:rsidRPr="0077537B" w:rsidDel="00E474FD" w:rsidRDefault="00520AC9" w:rsidP="0077537B">
            <w:pPr>
              <w:jc w:val="center"/>
              <w:rPr>
                <w:del w:id="1461" w:author="Καρμίρης Αγγελος" w:date="2020-01-03T10:44:00Z"/>
                <w:sz w:val="24"/>
                <w:szCs w:val="24"/>
                <w:lang w:val="el-GR"/>
              </w:rPr>
            </w:pPr>
          </w:p>
          <w:p w:rsidR="00411D80" w:rsidRPr="0077537B" w:rsidDel="00E474FD" w:rsidRDefault="00411D80" w:rsidP="0077537B">
            <w:pPr>
              <w:jc w:val="center"/>
              <w:rPr>
                <w:del w:id="1462" w:author="Καρμίρης Αγγελος" w:date="2020-01-03T10:44:00Z"/>
                <w:sz w:val="24"/>
                <w:szCs w:val="24"/>
                <w:lang w:val="el-GR"/>
              </w:rPr>
            </w:pPr>
            <w:del w:id="1463" w:author="Καρμίρης Αγγελος" w:date="2020-01-03T10:44:00Z">
              <w:r w:rsidRPr="0077537B" w:rsidDel="00E474FD">
                <w:rPr>
                  <w:sz w:val="24"/>
                  <w:szCs w:val="24"/>
                  <w:lang w:val="el-GR"/>
                </w:rPr>
                <w:delText>≤ 10</w:delText>
              </w:r>
              <w:r w:rsidRPr="0077537B" w:rsidDel="00E474FD">
                <w:rPr>
                  <w:sz w:val="24"/>
                  <w:szCs w:val="24"/>
                </w:rPr>
                <w:delText>pC</w:delText>
              </w:r>
            </w:del>
          </w:p>
        </w:tc>
        <w:tc>
          <w:tcPr>
            <w:tcW w:w="1276" w:type="dxa"/>
            <w:shd w:val="clear" w:color="auto" w:fill="auto"/>
          </w:tcPr>
          <w:p w:rsidR="00411D80" w:rsidRPr="0077537B" w:rsidDel="00E474FD" w:rsidRDefault="00411D80" w:rsidP="0077537B">
            <w:pPr>
              <w:jc w:val="center"/>
              <w:rPr>
                <w:del w:id="1464" w:author="Καρμίρης Αγγελος" w:date="2020-01-03T10:44:00Z"/>
                <w:sz w:val="24"/>
                <w:szCs w:val="24"/>
                <w:lang w:val="el-GR"/>
              </w:rPr>
            </w:pPr>
          </w:p>
          <w:p w:rsidR="00520AC9" w:rsidRPr="0077537B" w:rsidDel="00E474FD" w:rsidRDefault="00520AC9" w:rsidP="0077537B">
            <w:pPr>
              <w:jc w:val="center"/>
              <w:rPr>
                <w:del w:id="1465" w:author="Καρμίρης Αγγελος" w:date="2020-01-03T10:44:00Z"/>
                <w:sz w:val="24"/>
                <w:szCs w:val="24"/>
                <w:lang w:val="el-GR"/>
              </w:rPr>
            </w:pPr>
          </w:p>
          <w:p w:rsidR="00411D80" w:rsidRPr="0077537B" w:rsidDel="00E474FD" w:rsidRDefault="00411D80" w:rsidP="0077537B">
            <w:pPr>
              <w:jc w:val="center"/>
              <w:rPr>
                <w:del w:id="1466" w:author="Καρμίρης Αγγελος" w:date="2020-01-03T10:44:00Z"/>
                <w:sz w:val="24"/>
                <w:szCs w:val="24"/>
                <w:lang w:val="el-GR"/>
              </w:rPr>
            </w:pPr>
            <w:del w:id="1467" w:author="Καρμίρης Αγγελος" w:date="2020-01-03T10:44:00Z">
              <w:r w:rsidRPr="0077537B" w:rsidDel="00E474FD">
                <w:rPr>
                  <w:sz w:val="24"/>
                  <w:szCs w:val="24"/>
                  <w:lang w:val="el-GR"/>
                </w:rPr>
                <w:delText>≤ 10</w:delText>
              </w:r>
              <w:r w:rsidRPr="0077537B" w:rsidDel="00E474FD">
                <w:rPr>
                  <w:sz w:val="24"/>
                  <w:szCs w:val="24"/>
                </w:rPr>
                <w:delText>pC</w:delText>
              </w:r>
            </w:del>
          </w:p>
        </w:tc>
        <w:tc>
          <w:tcPr>
            <w:tcW w:w="1699" w:type="dxa"/>
            <w:shd w:val="clear" w:color="auto" w:fill="auto"/>
          </w:tcPr>
          <w:p w:rsidR="00411D80" w:rsidRPr="0077537B" w:rsidDel="00E474FD" w:rsidRDefault="00411D80" w:rsidP="0077537B">
            <w:pPr>
              <w:jc w:val="center"/>
              <w:rPr>
                <w:del w:id="1468" w:author="Καρμίρης Αγγελος" w:date="2020-01-03T10:44:00Z"/>
                <w:sz w:val="24"/>
                <w:szCs w:val="24"/>
                <w:lang w:val="el-GR"/>
              </w:rPr>
            </w:pPr>
          </w:p>
          <w:p w:rsidR="00520AC9" w:rsidRPr="0077537B" w:rsidDel="00E474FD" w:rsidRDefault="00520AC9" w:rsidP="0077537B">
            <w:pPr>
              <w:jc w:val="center"/>
              <w:rPr>
                <w:del w:id="1469" w:author="Καρμίρης Αγγελος" w:date="2020-01-03T10:44:00Z"/>
                <w:sz w:val="24"/>
                <w:szCs w:val="24"/>
                <w:lang w:val="el-GR"/>
              </w:rPr>
            </w:pPr>
          </w:p>
          <w:p w:rsidR="00411D80" w:rsidRPr="0077537B" w:rsidDel="00E474FD" w:rsidRDefault="00411D80" w:rsidP="0077537B">
            <w:pPr>
              <w:jc w:val="center"/>
              <w:rPr>
                <w:del w:id="1470" w:author="Καρμίρης Αγγελος" w:date="2020-01-03T10:44:00Z"/>
                <w:sz w:val="24"/>
                <w:szCs w:val="24"/>
                <w:lang w:val="el-GR"/>
              </w:rPr>
            </w:pPr>
            <w:del w:id="1471" w:author="Καρμίρης Αγγελος" w:date="2020-01-03T10:44:00Z">
              <w:r w:rsidRPr="0077537B" w:rsidDel="00E474FD">
                <w:rPr>
                  <w:sz w:val="24"/>
                  <w:szCs w:val="24"/>
                  <w:lang w:val="el-GR"/>
                </w:rPr>
                <w:delText>≤ 10</w:delText>
              </w:r>
              <w:r w:rsidRPr="0077537B" w:rsidDel="00E474FD">
                <w:rPr>
                  <w:sz w:val="24"/>
                  <w:szCs w:val="24"/>
                </w:rPr>
                <w:delText>pC</w:delText>
              </w:r>
            </w:del>
          </w:p>
        </w:tc>
        <w:tc>
          <w:tcPr>
            <w:tcW w:w="1278" w:type="dxa"/>
            <w:shd w:val="clear" w:color="auto" w:fill="auto"/>
          </w:tcPr>
          <w:p w:rsidR="00411D80" w:rsidRPr="0077537B" w:rsidDel="00E474FD" w:rsidRDefault="00411D80" w:rsidP="0077537B">
            <w:pPr>
              <w:jc w:val="center"/>
              <w:rPr>
                <w:del w:id="1472" w:author="Καρμίρης Αγγελος" w:date="2020-01-03T10:44:00Z"/>
                <w:sz w:val="24"/>
                <w:szCs w:val="24"/>
                <w:lang w:val="el-GR"/>
              </w:rPr>
            </w:pPr>
          </w:p>
          <w:p w:rsidR="00520AC9" w:rsidRPr="0077537B" w:rsidDel="00E474FD" w:rsidRDefault="00520AC9" w:rsidP="0077537B">
            <w:pPr>
              <w:jc w:val="center"/>
              <w:rPr>
                <w:del w:id="1473" w:author="Καρμίρης Αγγελος" w:date="2020-01-03T10:44:00Z"/>
                <w:sz w:val="24"/>
                <w:szCs w:val="24"/>
                <w:lang w:val="el-GR"/>
              </w:rPr>
            </w:pPr>
          </w:p>
          <w:p w:rsidR="00411D80" w:rsidRPr="0077537B" w:rsidDel="00E474FD" w:rsidRDefault="00411D80" w:rsidP="0077537B">
            <w:pPr>
              <w:jc w:val="center"/>
              <w:rPr>
                <w:del w:id="1474" w:author="Καρμίρης Αγγελος" w:date="2020-01-03T10:44:00Z"/>
                <w:sz w:val="24"/>
                <w:szCs w:val="24"/>
                <w:lang w:val="el-GR"/>
              </w:rPr>
            </w:pPr>
            <w:del w:id="1475" w:author="Καρμίρης Αγγελος" w:date="2020-01-03T10:44:00Z">
              <w:r w:rsidRPr="0077537B" w:rsidDel="00E474FD">
                <w:rPr>
                  <w:sz w:val="24"/>
                  <w:szCs w:val="24"/>
                  <w:lang w:val="el-GR"/>
                </w:rPr>
                <w:delText>≤ 10</w:delText>
              </w:r>
              <w:r w:rsidRPr="0077537B" w:rsidDel="00E474FD">
                <w:rPr>
                  <w:sz w:val="24"/>
                  <w:szCs w:val="24"/>
                </w:rPr>
                <w:delText>pC</w:delText>
              </w:r>
            </w:del>
          </w:p>
        </w:tc>
      </w:tr>
      <w:tr w:rsidR="005A115C" w:rsidRPr="00E474FD" w:rsidDel="00E474FD" w:rsidTr="005A115C">
        <w:trPr>
          <w:del w:id="1476" w:author="Καρμίρης Αγγελος" w:date="2020-01-03T10:44:00Z"/>
        </w:trPr>
        <w:tc>
          <w:tcPr>
            <w:tcW w:w="3828" w:type="dxa"/>
            <w:shd w:val="clear" w:color="auto" w:fill="auto"/>
          </w:tcPr>
          <w:p w:rsidR="00411D80" w:rsidRPr="0077537B" w:rsidDel="00E474FD" w:rsidRDefault="00411D80" w:rsidP="00CF1D4B">
            <w:pPr>
              <w:ind w:left="318" w:hanging="318"/>
              <w:rPr>
                <w:del w:id="1477" w:author="Καρμίρης Αγγελος" w:date="2020-01-03T10:44:00Z"/>
                <w:sz w:val="24"/>
                <w:szCs w:val="24"/>
                <w:lang w:val="el-GR"/>
              </w:rPr>
            </w:pPr>
            <w:del w:id="1478" w:author="Καρμίρης Αγγελος" w:date="2020-01-03T10:44:00Z">
              <w:r w:rsidRPr="0077537B" w:rsidDel="00E474FD">
                <w:rPr>
                  <w:sz w:val="24"/>
                  <w:szCs w:val="24"/>
                  <w:lang w:val="el-GR"/>
                </w:rPr>
                <w:delText>12. Βασική στάθμη μόνωσης</w:delText>
              </w:r>
              <w:r w:rsidR="00520AC9" w:rsidRPr="0077537B" w:rsidDel="00E474FD">
                <w:rPr>
                  <w:sz w:val="24"/>
                  <w:szCs w:val="24"/>
                  <w:lang w:val="el-GR"/>
                </w:rPr>
                <w:delText xml:space="preserve"> σε</w:delText>
              </w:r>
            </w:del>
          </w:p>
          <w:p w:rsidR="00411D80" w:rsidRPr="0077537B" w:rsidDel="00E474FD" w:rsidRDefault="00411D80" w:rsidP="00CF1D4B">
            <w:pPr>
              <w:ind w:left="318" w:hanging="318"/>
              <w:rPr>
                <w:del w:id="1479" w:author="Καρμίρης Αγγελος" w:date="2020-01-03T10:44:00Z"/>
                <w:sz w:val="24"/>
                <w:szCs w:val="24"/>
                <w:lang w:val="el-GR"/>
              </w:rPr>
            </w:pPr>
            <w:del w:id="1480" w:author="Καρμίρης Αγγελος" w:date="2020-01-03T10:44:00Z">
              <w:r w:rsidRPr="0077537B" w:rsidDel="00E474FD">
                <w:rPr>
                  <w:sz w:val="24"/>
                  <w:szCs w:val="24"/>
                  <w:lang w:val="el-GR"/>
                </w:rPr>
                <w:delText xml:space="preserve">       ατμοσφαιρικές </w:delText>
              </w:r>
              <w:r w:rsidR="00520AC9" w:rsidRPr="0077537B" w:rsidDel="00E474FD">
                <w:rPr>
                  <w:sz w:val="24"/>
                  <w:szCs w:val="24"/>
                  <w:lang w:val="el-GR"/>
                </w:rPr>
                <w:delText>υπερτάσεις (</w:delText>
              </w:r>
              <w:r w:rsidR="00C220ED" w:rsidDel="00E474FD">
                <w:rPr>
                  <w:sz w:val="24"/>
                  <w:szCs w:val="24"/>
                </w:rPr>
                <w:delText>k</w:delText>
              </w:r>
              <w:r w:rsidR="00520AC9" w:rsidRPr="0077537B" w:rsidDel="00E474FD">
                <w:rPr>
                  <w:sz w:val="24"/>
                  <w:szCs w:val="24"/>
                </w:rPr>
                <w:delText>V</w:delText>
              </w:r>
              <w:r w:rsidR="00520AC9" w:rsidRPr="0077537B" w:rsidDel="00E474FD">
                <w:rPr>
                  <w:sz w:val="24"/>
                  <w:szCs w:val="24"/>
                  <w:lang w:val="el-GR"/>
                </w:rPr>
                <w:delText>)</w:delText>
              </w:r>
            </w:del>
          </w:p>
        </w:tc>
        <w:tc>
          <w:tcPr>
            <w:tcW w:w="1275" w:type="dxa"/>
            <w:shd w:val="clear" w:color="auto" w:fill="auto"/>
          </w:tcPr>
          <w:p w:rsidR="00520AC9" w:rsidRPr="0077537B" w:rsidDel="00E474FD" w:rsidRDefault="00520AC9" w:rsidP="0077537B">
            <w:pPr>
              <w:jc w:val="center"/>
              <w:rPr>
                <w:del w:id="1481" w:author="Καρμίρης Αγγελος" w:date="2020-01-03T10:44:00Z"/>
                <w:sz w:val="24"/>
                <w:szCs w:val="24"/>
                <w:lang w:val="el-GR"/>
              </w:rPr>
            </w:pPr>
          </w:p>
          <w:p w:rsidR="00411D80" w:rsidRPr="0077537B" w:rsidDel="00E474FD" w:rsidRDefault="00411D80" w:rsidP="0077537B">
            <w:pPr>
              <w:jc w:val="center"/>
              <w:rPr>
                <w:del w:id="1482" w:author="Καρμίρης Αγγελος" w:date="2020-01-03T10:44:00Z"/>
                <w:sz w:val="24"/>
                <w:szCs w:val="24"/>
                <w:lang w:val="el-GR"/>
              </w:rPr>
            </w:pPr>
            <w:del w:id="1483" w:author="Καρμίρης Αγγελος" w:date="2020-01-03T10:44:00Z">
              <w:r w:rsidRPr="0077537B" w:rsidDel="00E474FD">
                <w:rPr>
                  <w:sz w:val="24"/>
                  <w:szCs w:val="24"/>
                  <w:lang w:val="el-GR"/>
                </w:rPr>
                <w:delText>1550</w:delText>
              </w:r>
            </w:del>
          </w:p>
        </w:tc>
        <w:tc>
          <w:tcPr>
            <w:tcW w:w="1276" w:type="dxa"/>
            <w:shd w:val="clear" w:color="auto" w:fill="auto"/>
          </w:tcPr>
          <w:p w:rsidR="00520AC9" w:rsidRPr="0077537B" w:rsidDel="00E474FD" w:rsidRDefault="00520AC9" w:rsidP="0077537B">
            <w:pPr>
              <w:jc w:val="center"/>
              <w:rPr>
                <w:del w:id="1484" w:author="Καρμίρης Αγγελος" w:date="2020-01-03T10:44:00Z"/>
                <w:sz w:val="24"/>
                <w:szCs w:val="24"/>
                <w:lang w:val="el-GR"/>
              </w:rPr>
            </w:pPr>
          </w:p>
          <w:p w:rsidR="00411D80" w:rsidRPr="0077537B" w:rsidDel="00E474FD" w:rsidRDefault="00411D80" w:rsidP="0077537B">
            <w:pPr>
              <w:jc w:val="center"/>
              <w:rPr>
                <w:del w:id="1485" w:author="Καρμίρης Αγγελος" w:date="2020-01-03T10:44:00Z"/>
                <w:sz w:val="24"/>
                <w:szCs w:val="24"/>
                <w:lang w:val="el-GR"/>
              </w:rPr>
            </w:pPr>
            <w:del w:id="1486" w:author="Καρμίρης Αγγελος" w:date="2020-01-03T10:44:00Z">
              <w:r w:rsidRPr="0077537B" w:rsidDel="00E474FD">
                <w:rPr>
                  <w:sz w:val="24"/>
                  <w:szCs w:val="24"/>
                  <w:lang w:val="el-GR"/>
                </w:rPr>
                <w:delText>750</w:delText>
              </w:r>
            </w:del>
          </w:p>
        </w:tc>
        <w:tc>
          <w:tcPr>
            <w:tcW w:w="1699" w:type="dxa"/>
            <w:shd w:val="clear" w:color="auto" w:fill="auto"/>
          </w:tcPr>
          <w:p w:rsidR="00520AC9" w:rsidRPr="0077537B" w:rsidDel="00E474FD" w:rsidRDefault="00520AC9" w:rsidP="0077537B">
            <w:pPr>
              <w:jc w:val="center"/>
              <w:rPr>
                <w:del w:id="1487" w:author="Καρμίρης Αγγελος" w:date="2020-01-03T10:44:00Z"/>
                <w:sz w:val="24"/>
                <w:szCs w:val="24"/>
                <w:lang w:val="el-GR"/>
              </w:rPr>
            </w:pPr>
          </w:p>
          <w:p w:rsidR="00411D80" w:rsidRPr="0077537B" w:rsidDel="00E474FD" w:rsidRDefault="00411D80" w:rsidP="0077537B">
            <w:pPr>
              <w:jc w:val="center"/>
              <w:rPr>
                <w:del w:id="1488" w:author="Καρμίρης Αγγελος" w:date="2020-01-03T10:44:00Z"/>
                <w:sz w:val="24"/>
                <w:szCs w:val="24"/>
                <w:lang w:val="el-GR"/>
              </w:rPr>
            </w:pPr>
            <w:del w:id="1489" w:author="Καρμίρης Αγγελος" w:date="2020-01-03T10:44:00Z">
              <w:r w:rsidRPr="0077537B" w:rsidDel="00E474FD">
                <w:rPr>
                  <w:sz w:val="24"/>
                  <w:szCs w:val="24"/>
                  <w:lang w:val="el-GR"/>
                </w:rPr>
                <w:delText>250</w:delText>
              </w:r>
            </w:del>
          </w:p>
        </w:tc>
        <w:tc>
          <w:tcPr>
            <w:tcW w:w="1278" w:type="dxa"/>
            <w:shd w:val="clear" w:color="auto" w:fill="auto"/>
          </w:tcPr>
          <w:p w:rsidR="00520AC9" w:rsidRPr="0077537B" w:rsidDel="00E474FD" w:rsidRDefault="00520AC9" w:rsidP="0077537B">
            <w:pPr>
              <w:jc w:val="center"/>
              <w:rPr>
                <w:del w:id="1490" w:author="Καρμίρης Αγγελος" w:date="2020-01-03T10:44:00Z"/>
                <w:sz w:val="24"/>
                <w:szCs w:val="24"/>
                <w:lang w:val="el-GR"/>
              </w:rPr>
            </w:pPr>
          </w:p>
          <w:p w:rsidR="00411D80" w:rsidRPr="0077537B" w:rsidDel="00E474FD" w:rsidRDefault="004A499B" w:rsidP="0077537B">
            <w:pPr>
              <w:jc w:val="center"/>
              <w:rPr>
                <w:del w:id="1491" w:author="Καρμίρης Αγγελος" w:date="2020-01-03T10:44:00Z"/>
                <w:sz w:val="24"/>
                <w:szCs w:val="24"/>
                <w:lang w:val="el-GR"/>
              </w:rPr>
            </w:pPr>
            <w:del w:id="1492" w:author="Καρμίρης Αγγελος" w:date="2020-01-03T10:44:00Z">
              <w:r w:rsidRPr="00E474FD" w:rsidDel="00E474FD">
                <w:rPr>
                  <w:sz w:val="24"/>
                  <w:szCs w:val="24"/>
                  <w:lang w:val="el-GR"/>
                  <w:rPrChange w:id="1493" w:author="Καρμίρης Αγγελος" w:date="2020-01-03T10:44:00Z">
                    <w:rPr>
                      <w:sz w:val="24"/>
                      <w:szCs w:val="24"/>
                    </w:rPr>
                  </w:rPrChange>
                </w:rPr>
                <w:delText>5</w:delText>
              </w:r>
              <w:r w:rsidR="00411D80" w:rsidRPr="0077537B" w:rsidDel="00E474FD">
                <w:rPr>
                  <w:sz w:val="24"/>
                  <w:szCs w:val="24"/>
                  <w:lang w:val="el-GR"/>
                </w:rPr>
                <w:delText>50</w:delText>
              </w:r>
            </w:del>
          </w:p>
        </w:tc>
      </w:tr>
      <w:tr w:rsidR="005A115C" w:rsidRPr="00E474FD" w:rsidDel="00E474FD" w:rsidTr="005A115C">
        <w:trPr>
          <w:trHeight w:val="652"/>
          <w:del w:id="1494" w:author="Καρμίρης Αγγελος" w:date="2020-01-03T10:44:00Z"/>
        </w:trPr>
        <w:tc>
          <w:tcPr>
            <w:tcW w:w="3828" w:type="dxa"/>
            <w:shd w:val="clear" w:color="auto" w:fill="auto"/>
          </w:tcPr>
          <w:p w:rsidR="00411D80" w:rsidRPr="0077537B" w:rsidDel="00E474FD" w:rsidRDefault="00411D80" w:rsidP="00CF1D4B">
            <w:pPr>
              <w:ind w:left="318" w:hanging="318"/>
              <w:rPr>
                <w:del w:id="1495" w:author="Καρμίρης Αγγελος" w:date="2020-01-03T10:44:00Z"/>
                <w:sz w:val="24"/>
                <w:szCs w:val="24"/>
                <w:lang w:val="el-GR"/>
              </w:rPr>
            </w:pPr>
            <w:del w:id="1496" w:author="Καρμίρης Αγγελος" w:date="2020-01-03T10:44:00Z">
              <w:r w:rsidRPr="0077537B" w:rsidDel="00E474FD">
                <w:rPr>
                  <w:sz w:val="24"/>
                  <w:szCs w:val="24"/>
                  <w:lang w:val="el-GR"/>
                </w:rPr>
                <w:delText xml:space="preserve">13. Στάθμη μόνωσης σε </w:delText>
              </w:r>
              <w:r w:rsidR="00E56FE6" w:rsidRPr="0077537B" w:rsidDel="00E474FD">
                <w:rPr>
                  <w:sz w:val="24"/>
                  <w:szCs w:val="24"/>
                  <w:lang w:val="el-GR"/>
                </w:rPr>
                <w:delText>υπερτάσεις</w:delText>
              </w:r>
            </w:del>
          </w:p>
          <w:p w:rsidR="00E56FE6" w:rsidRPr="0077537B" w:rsidDel="00E474FD" w:rsidRDefault="00411D80" w:rsidP="00CF1D4B">
            <w:pPr>
              <w:ind w:left="318" w:hanging="318"/>
              <w:rPr>
                <w:del w:id="1497" w:author="Καρμίρης Αγγελος" w:date="2020-01-03T10:44:00Z"/>
                <w:sz w:val="24"/>
                <w:szCs w:val="24"/>
                <w:lang w:val="el-GR"/>
              </w:rPr>
            </w:pPr>
            <w:del w:id="1498" w:author="Καρμίρης Αγγελος" w:date="2020-01-03T10:44:00Z">
              <w:r w:rsidRPr="0077537B" w:rsidDel="00E474FD">
                <w:rPr>
                  <w:sz w:val="24"/>
                  <w:szCs w:val="24"/>
                  <w:lang w:val="el-GR"/>
                </w:rPr>
                <w:delText xml:space="preserve">       χειρισμών (</w:delText>
              </w:r>
              <w:r w:rsidR="00F14FEF" w:rsidRPr="0077537B" w:rsidDel="00E474FD">
                <w:rPr>
                  <w:sz w:val="24"/>
                  <w:szCs w:val="24"/>
                  <w:lang w:val="el-GR"/>
                </w:rPr>
                <w:delText xml:space="preserve"> </w:delText>
              </w:r>
              <w:r w:rsidR="00C220ED" w:rsidDel="00E474FD">
                <w:rPr>
                  <w:sz w:val="24"/>
                  <w:szCs w:val="24"/>
                </w:rPr>
                <w:delText>k</w:delText>
              </w:r>
              <w:r w:rsidRPr="0077537B" w:rsidDel="00E474FD">
                <w:rPr>
                  <w:sz w:val="24"/>
                  <w:szCs w:val="24"/>
                </w:rPr>
                <w:delText>V</w:delText>
              </w:r>
              <w:r w:rsidR="00F14FEF" w:rsidRPr="0077537B" w:rsidDel="00E474FD">
                <w:rPr>
                  <w:sz w:val="24"/>
                  <w:szCs w:val="24"/>
                  <w:lang w:val="el-GR"/>
                </w:rPr>
                <w:delText xml:space="preserve"> </w:delText>
              </w:r>
              <w:r w:rsidRPr="0077537B" w:rsidDel="00E474FD">
                <w:rPr>
                  <w:sz w:val="24"/>
                  <w:szCs w:val="24"/>
                  <w:lang w:val="el-GR"/>
                </w:rPr>
                <w:delText>)</w:delText>
              </w:r>
            </w:del>
          </w:p>
        </w:tc>
        <w:tc>
          <w:tcPr>
            <w:tcW w:w="1275" w:type="dxa"/>
            <w:shd w:val="clear" w:color="auto" w:fill="auto"/>
          </w:tcPr>
          <w:p w:rsidR="00E56FE6" w:rsidRPr="0077537B" w:rsidDel="00E474FD" w:rsidRDefault="00E56FE6" w:rsidP="0077537B">
            <w:pPr>
              <w:jc w:val="center"/>
              <w:rPr>
                <w:del w:id="1499" w:author="Καρμίρης Αγγελος" w:date="2020-01-03T10:44:00Z"/>
                <w:sz w:val="24"/>
                <w:szCs w:val="24"/>
                <w:lang w:val="el-GR"/>
              </w:rPr>
            </w:pPr>
          </w:p>
          <w:p w:rsidR="00411D80" w:rsidRPr="0077537B" w:rsidDel="00E474FD" w:rsidRDefault="00411D80" w:rsidP="0077537B">
            <w:pPr>
              <w:jc w:val="center"/>
              <w:rPr>
                <w:del w:id="1500" w:author="Καρμίρης Αγγελος" w:date="2020-01-03T10:44:00Z"/>
                <w:sz w:val="24"/>
                <w:szCs w:val="24"/>
                <w:lang w:val="el-GR"/>
              </w:rPr>
            </w:pPr>
            <w:del w:id="1501" w:author="Καρμίρης Αγγελος" w:date="2020-01-03T10:44:00Z">
              <w:r w:rsidRPr="0077537B" w:rsidDel="00E474FD">
                <w:rPr>
                  <w:sz w:val="24"/>
                  <w:szCs w:val="24"/>
                  <w:lang w:val="el-GR"/>
                </w:rPr>
                <w:delText>1175</w:delText>
              </w:r>
            </w:del>
          </w:p>
        </w:tc>
        <w:tc>
          <w:tcPr>
            <w:tcW w:w="1276" w:type="dxa"/>
            <w:shd w:val="clear" w:color="auto" w:fill="auto"/>
          </w:tcPr>
          <w:p w:rsidR="00E56FE6" w:rsidRPr="0077537B" w:rsidDel="00E474FD" w:rsidRDefault="00E56FE6" w:rsidP="0077537B">
            <w:pPr>
              <w:jc w:val="center"/>
              <w:rPr>
                <w:del w:id="1502" w:author="Καρμίρης Αγγελος" w:date="2020-01-03T10:44:00Z"/>
                <w:sz w:val="24"/>
                <w:szCs w:val="24"/>
                <w:lang w:val="el-GR"/>
              </w:rPr>
            </w:pPr>
          </w:p>
          <w:p w:rsidR="00411D80" w:rsidRPr="0077537B" w:rsidDel="00E474FD" w:rsidRDefault="0006121D" w:rsidP="0077537B">
            <w:pPr>
              <w:jc w:val="center"/>
              <w:rPr>
                <w:del w:id="1503" w:author="Καρμίρης Αγγελος" w:date="2020-01-03T10:44:00Z"/>
                <w:sz w:val="24"/>
                <w:szCs w:val="24"/>
                <w:lang w:val="el-GR"/>
              </w:rPr>
            </w:pPr>
            <w:del w:id="1504" w:author="Καρμίρης Αγγελος" w:date="2020-01-03T10:44:00Z">
              <w:r w:rsidRPr="0077537B" w:rsidDel="00E474FD">
                <w:rPr>
                  <w:sz w:val="24"/>
                  <w:szCs w:val="24"/>
                  <w:lang w:val="el-GR"/>
                </w:rPr>
                <w:delText>-</w:delText>
              </w:r>
            </w:del>
          </w:p>
        </w:tc>
        <w:tc>
          <w:tcPr>
            <w:tcW w:w="1699" w:type="dxa"/>
            <w:shd w:val="clear" w:color="auto" w:fill="auto"/>
          </w:tcPr>
          <w:p w:rsidR="00E56FE6" w:rsidRPr="0077537B" w:rsidDel="00E474FD" w:rsidRDefault="00E56FE6" w:rsidP="0077537B">
            <w:pPr>
              <w:jc w:val="center"/>
              <w:rPr>
                <w:del w:id="1505" w:author="Καρμίρης Αγγελος" w:date="2020-01-03T10:44:00Z"/>
                <w:sz w:val="24"/>
                <w:szCs w:val="24"/>
                <w:lang w:val="el-GR"/>
              </w:rPr>
            </w:pPr>
          </w:p>
          <w:p w:rsidR="00411D80" w:rsidRPr="0077537B" w:rsidDel="00E474FD" w:rsidRDefault="0006121D" w:rsidP="0077537B">
            <w:pPr>
              <w:jc w:val="center"/>
              <w:rPr>
                <w:del w:id="1506" w:author="Καρμίρης Αγγελος" w:date="2020-01-03T10:44:00Z"/>
                <w:sz w:val="24"/>
                <w:szCs w:val="24"/>
                <w:lang w:val="el-GR"/>
              </w:rPr>
            </w:pPr>
            <w:del w:id="1507" w:author="Καρμίρης Αγγελος" w:date="2020-01-03T10:44:00Z">
              <w:r w:rsidRPr="0077537B" w:rsidDel="00E474FD">
                <w:rPr>
                  <w:sz w:val="24"/>
                  <w:szCs w:val="24"/>
                  <w:lang w:val="el-GR"/>
                </w:rPr>
                <w:delText>-</w:delText>
              </w:r>
            </w:del>
          </w:p>
        </w:tc>
        <w:tc>
          <w:tcPr>
            <w:tcW w:w="1278" w:type="dxa"/>
            <w:shd w:val="clear" w:color="auto" w:fill="auto"/>
          </w:tcPr>
          <w:p w:rsidR="00E56FE6" w:rsidRPr="0077537B" w:rsidDel="00E474FD" w:rsidRDefault="00E56FE6" w:rsidP="0077537B">
            <w:pPr>
              <w:jc w:val="center"/>
              <w:rPr>
                <w:del w:id="1508" w:author="Καρμίρης Αγγελος" w:date="2020-01-03T10:44:00Z"/>
                <w:sz w:val="24"/>
                <w:szCs w:val="24"/>
                <w:lang w:val="el-GR"/>
              </w:rPr>
            </w:pPr>
          </w:p>
          <w:p w:rsidR="00411D80" w:rsidRPr="0077537B" w:rsidDel="00E474FD" w:rsidRDefault="0006121D" w:rsidP="0077537B">
            <w:pPr>
              <w:jc w:val="center"/>
              <w:rPr>
                <w:del w:id="1509" w:author="Καρμίρης Αγγελος" w:date="2020-01-03T10:44:00Z"/>
                <w:sz w:val="24"/>
                <w:szCs w:val="24"/>
                <w:lang w:val="el-GR"/>
              </w:rPr>
            </w:pPr>
            <w:del w:id="1510" w:author="Καρμίρης Αγγελος" w:date="2020-01-03T10:44:00Z">
              <w:r w:rsidRPr="0077537B" w:rsidDel="00E474FD">
                <w:rPr>
                  <w:sz w:val="24"/>
                  <w:szCs w:val="24"/>
                  <w:lang w:val="el-GR"/>
                </w:rPr>
                <w:delText>-</w:delText>
              </w:r>
            </w:del>
          </w:p>
        </w:tc>
      </w:tr>
      <w:tr w:rsidR="005A115C" w:rsidRPr="00E474FD" w:rsidDel="00E474FD" w:rsidTr="005A115C">
        <w:trPr>
          <w:del w:id="1511" w:author="Καρμίρης Αγγελος" w:date="2020-01-03T10:44:00Z"/>
        </w:trPr>
        <w:tc>
          <w:tcPr>
            <w:tcW w:w="3828" w:type="dxa"/>
            <w:shd w:val="clear" w:color="auto" w:fill="auto"/>
          </w:tcPr>
          <w:p w:rsidR="00411D80" w:rsidRPr="0077537B" w:rsidDel="00E474FD" w:rsidRDefault="00411D80" w:rsidP="00CF1D4B">
            <w:pPr>
              <w:ind w:left="318" w:hanging="318"/>
              <w:rPr>
                <w:del w:id="1512" w:author="Καρμίρης Αγγελος" w:date="2020-01-03T10:44:00Z"/>
                <w:sz w:val="24"/>
                <w:szCs w:val="24"/>
                <w:lang w:val="el-GR"/>
              </w:rPr>
            </w:pPr>
            <w:del w:id="1513" w:author="Καρμίρης Αγγελος" w:date="2020-01-03T10:44:00Z">
              <w:r w:rsidRPr="0077537B" w:rsidDel="00E474FD">
                <w:rPr>
                  <w:sz w:val="24"/>
                  <w:szCs w:val="24"/>
                  <w:lang w:val="el-GR"/>
                </w:rPr>
                <w:delText>14. Στάθμη μόνωσης σε τάση</w:delText>
              </w:r>
            </w:del>
          </w:p>
          <w:p w:rsidR="004A499B" w:rsidRPr="00CF1D4B" w:rsidDel="00E474FD" w:rsidRDefault="00411D80" w:rsidP="00CF1D4B">
            <w:pPr>
              <w:ind w:left="318" w:hanging="318"/>
              <w:rPr>
                <w:del w:id="1514" w:author="Καρμίρης Αγγελος" w:date="2020-01-03T10:44:00Z"/>
                <w:sz w:val="24"/>
                <w:szCs w:val="24"/>
                <w:lang w:val="el-GR"/>
              </w:rPr>
            </w:pPr>
            <w:del w:id="1515" w:author="Καρμίρης Αγγελος" w:date="2020-01-03T10:44:00Z">
              <w:r w:rsidRPr="0077537B" w:rsidDel="00E474FD">
                <w:rPr>
                  <w:sz w:val="24"/>
                  <w:szCs w:val="24"/>
                  <w:lang w:val="el-GR"/>
                </w:rPr>
                <w:delText xml:space="preserve">      βιομηχανικής συχνότητας </w:delText>
              </w:r>
            </w:del>
          </w:p>
          <w:p w:rsidR="00F14FEF" w:rsidRPr="0077537B" w:rsidDel="00E474FD" w:rsidRDefault="004A499B" w:rsidP="00CF1D4B">
            <w:pPr>
              <w:ind w:left="318" w:hanging="318"/>
              <w:rPr>
                <w:del w:id="1516" w:author="Καρμίρης Αγγελος" w:date="2020-01-03T10:44:00Z"/>
                <w:sz w:val="24"/>
                <w:szCs w:val="24"/>
                <w:lang w:val="el-GR"/>
              </w:rPr>
            </w:pPr>
            <w:del w:id="1517" w:author="Καρμίρης Αγγελος" w:date="2020-01-03T10:44:00Z">
              <w:r w:rsidRPr="00CF1D4B" w:rsidDel="00E474FD">
                <w:rPr>
                  <w:sz w:val="24"/>
                  <w:szCs w:val="24"/>
                  <w:lang w:val="el-GR"/>
                </w:rPr>
                <w:delText xml:space="preserve">      </w:delText>
              </w:r>
              <w:r w:rsidDel="00E474FD">
                <w:rPr>
                  <w:sz w:val="24"/>
                  <w:szCs w:val="24"/>
                  <w:lang w:val="el-GR"/>
                </w:rPr>
                <w:delText xml:space="preserve">εν ξηρώ / εν υγρώ </w:delText>
              </w:r>
              <w:r w:rsidR="00411D80" w:rsidRPr="0077537B" w:rsidDel="00E474FD">
                <w:rPr>
                  <w:sz w:val="24"/>
                  <w:szCs w:val="24"/>
                  <w:lang w:val="el-GR"/>
                </w:rPr>
                <w:delText>(</w:delText>
              </w:r>
              <w:r w:rsidR="00F14FEF" w:rsidRPr="0077537B" w:rsidDel="00E474FD">
                <w:rPr>
                  <w:sz w:val="24"/>
                  <w:szCs w:val="24"/>
                  <w:lang w:val="el-GR"/>
                </w:rPr>
                <w:delText xml:space="preserve"> </w:delText>
              </w:r>
              <w:r w:rsidR="00C220ED" w:rsidDel="00E474FD">
                <w:rPr>
                  <w:sz w:val="24"/>
                  <w:szCs w:val="24"/>
                </w:rPr>
                <w:delText>k</w:delText>
              </w:r>
              <w:r w:rsidR="00411D80" w:rsidRPr="0077537B" w:rsidDel="00E474FD">
                <w:rPr>
                  <w:sz w:val="24"/>
                  <w:szCs w:val="24"/>
                </w:rPr>
                <w:delText>V</w:delText>
              </w:r>
              <w:r w:rsidR="00F14FEF" w:rsidRPr="0077537B" w:rsidDel="00E474FD">
                <w:rPr>
                  <w:sz w:val="24"/>
                  <w:szCs w:val="24"/>
                  <w:lang w:val="el-GR"/>
                </w:rPr>
                <w:delText xml:space="preserve"> </w:delText>
              </w:r>
              <w:r w:rsidR="00411D80" w:rsidRPr="0077537B" w:rsidDel="00E474FD">
                <w:rPr>
                  <w:sz w:val="24"/>
                  <w:szCs w:val="24"/>
                  <w:lang w:val="el-GR"/>
                </w:rPr>
                <w:delText>)</w:delText>
              </w:r>
            </w:del>
          </w:p>
        </w:tc>
        <w:tc>
          <w:tcPr>
            <w:tcW w:w="1275" w:type="dxa"/>
            <w:shd w:val="clear" w:color="auto" w:fill="auto"/>
          </w:tcPr>
          <w:p w:rsidR="00411D80" w:rsidRPr="0077537B" w:rsidDel="00E474FD" w:rsidRDefault="00411D80" w:rsidP="0077537B">
            <w:pPr>
              <w:jc w:val="center"/>
              <w:rPr>
                <w:del w:id="1518" w:author="Καρμίρης Αγγελος" w:date="2020-01-03T10:44:00Z"/>
                <w:sz w:val="24"/>
                <w:szCs w:val="24"/>
                <w:lang w:val="el-GR"/>
              </w:rPr>
            </w:pPr>
          </w:p>
          <w:p w:rsidR="00E56FE6" w:rsidRPr="0077537B" w:rsidDel="00E474FD" w:rsidRDefault="00E56FE6" w:rsidP="0077537B">
            <w:pPr>
              <w:jc w:val="center"/>
              <w:rPr>
                <w:del w:id="1519" w:author="Καρμίρης Αγγελος" w:date="2020-01-03T10:44:00Z"/>
                <w:sz w:val="24"/>
                <w:szCs w:val="24"/>
                <w:lang w:val="el-GR"/>
              </w:rPr>
            </w:pPr>
          </w:p>
          <w:p w:rsidR="00411D80" w:rsidRPr="0077537B" w:rsidDel="00E474FD" w:rsidRDefault="00F86A14" w:rsidP="0077537B">
            <w:pPr>
              <w:jc w:val="center"/>
              <w:rPr>
                <w:del w:id="1520" w:author="Καρμίρης Αγγελος" w:date="2020-01-03T10:44:00Z"/>
                <w:sz w:val="24"/>
                <w:szCs w:val="24"/>
                <w:lang w:val="el-GR"/>
              </w:rPr>
            </w:pPr>
            <w:del w:id="1521" w:author="Καρμίρης Αγγελος" w:date="2020-01-03T10:44:00Z">
              <w:r w:rsidDel="00E474FD">
                <w:rPr>
                  <w:sz w:val="24"/>
                  <w:szCs w:val="24"/>
                  <w:lang w:val="el-GR"/>
                </w:rPr>
                <w:delText>695</w:delText>
              </w:r>
              <w:r w:rsidR="004A499B" w:rsidDel="00E474FD">
                <w:rPr>
                  <w:sz w:val="24"/>
                  <w:szCs w:val="24"/>
                  <w:lang w:val="el-GR"/>
                </w:rPr>
                <w:delText xml:space="preserve"> / - </w:delText>
              </w:r>
            </w:del>
          </w:p>
        </w:tc>
        <w:tc>
          <w:tcPr>
            <w:tcW w:w="1276" w:type="dxa"/>
            <w:shd w:val="clear" w:color="auto" w:fill="auto"/>
          </w:tcPr>
          <w:p w:rsidR="00411D80" w:rsidRPr="0077537B" w:rsidDel="00E474FD" w:rsidRDefault="00411D80" w:rsidP="0077537B">
            <w:pPr>
              <w:jc w:val="center"/>
              <w:rPr>
                <w:del w:id="1522" w:author="Καρμίρης Αγγελος" w:date="2020-01-03T10:44:00Z"/>
                <w:sz w:val="24"/>
                <w:szCs w:val="24"/>
                <w:lang w:val="el-GR"/>
              </w:rPr>
            </w:pPr>
          </w:p>
          <w:p w:rsidR="00E56FE6" w:rsidRPr="0077537B" w:rsidDel="00E474FD" w:rsidRDefault="00E56FE6" w:rsidP="0077537B">
            <w:pPr>
              <w:jc w:val="center"/>
              <w:rPr>
                <w:del w:id="1523" w:author="Καρμίρης Αγγελος" w:date="2020-01-03T10:44:00Z"/>
                <w:sz w:val="24"/>
                <w:szCs w:val="24"/>
                <w:lang w:val="el-GR"/>
              </w:rPr>
            </w:pPr>
          </w:p>
          <w:p w:rsidR="00411D80" w:rsidRPr="0077537B" w:rsidDel="00E474FD" w:rsidRDefault="004A499B" w:rsidP="0077537B">
            <w:pPr>
              <w:jc w:val="center"/>
              <w:rPr>
                <w:del w:id="1524" w:author="Καρμίρης Αγγελος" w:date="2020-01-03T10:44:00Z"/>
                <w:sz w:val="24"/>
                <w:szCs w:val="24"/>
                <w:lang w:val="el-GR"/>
              </w:rPr>
            </w:pPr>
            <w:del w:id="1525" w:author="Καρμίρης Αγγελος" w:date="2020-01-03T10:44:00Z">
              <w:r w:rsidDel="00E474FD">
                <w:rPr>
                  <w:sz w:val="24"/>
                  <w:szCs w:val="24"/>
                  <w:lang w:val="el-GR"/>
                </w:rPr>
                <w:delText xml:space="preserve">355 / </w:delText>
              </w:r>
              <w:r w:rsidR="00411D80" w:rsidRPr="0077537B" w:rsidDel="00E474FD">
                <w:rPr>
                  <w:sz w:val="24"/>
                  <w:szCs w:val="24"/>
                  <w:lang w:val="el-GR"/>
                </w:rPr>
                <w:delText>325</w:delText>
              </w:r>
            </w:del>
          </w:p>
        </w:tc>
        <w:tc>
          <w:tcPr>
            <w:tcW w:w="1699" w:type="dxa"/>
            <w:shd w:val="clear" w:color="auto" w:fill="auto"/>
          </w:tcPr>
          <w:p w:rsidR="00411D80" w:rsidRPr="0077537B" w:rsidDel="00E474FD" w:rsidRDefault="00411D80" w:rsidP="0077537B">
            <w:pPr>
              <w:jc w:val="center"/>
              <w:rPr>
                <w:del w:id="1526" w:author="Καρμίρης Αγγελος" w:date="2020-01-03T10:44:00Z"/>
                <w:sz w:val="24"/>
                <w:szCs w:val="24"/>
                <w:lang w:val="el-GR"/>
              </w:rPr>
            </w:pPr>
          </w:p>
          <w:p w:rsidR="00E56FE6" w:rsidRPr="0077537B" w:rsidDel="00E474FD" w:rsidRDefault="00E56FE6" w:rsidP="0077537B">
            <w:pPr>
              <w:jc w:val="center"/>
              <w:rPr>
                <w:del w:id="1527" w:author="Καρμίρης Αγγελος" w:date="2020-01-03T10:44:00Z"/>
                <w:sz w:val="24"/>
                <w:szCs w:val="24"/>
                <w:lang w:val="el-GR"/>
              </w:rPr>
            </w:pPr>
          </w:p>
          <w:p w:rsidR="00411D80" w:rsidRPr="0077537B" w:rsidDel="00E474FD" w:rsidRDefault="004A499B" w:rsidP="0077537B">
            <w:pPr>
              <w:jc w:val="center"/>
              <w:rPr>
                <w:del w:id="1528" w:author="Καρμίρης Αγγελος" w:date="2020-01-03T10:44:00Z"/>
                <w:sz w:val="24"/>
                <w:szCs w:val="24"/>
                <w:lang w:val="el-GR"/>
              </w:rPr>
            </w:pPr>
            <w:del w:id="1529" w:author="Καρμίρης Αγγελος" w:date="2020-01-03T10:44:00Z">
              <w:r w:rsidDel="00E474FD">
                <w:rPr>
                  <w:sz w:val="24"/>
                  <w:szCs w:val="24"/>
                  <w:lang w:val="el-GR"/>
                </w:rPr>
                <w:delText xml:space="preserve">105 / </w:delText>
              </w:r>
              <w:r w:rsidR="00411D80" w:rsidRPr="0077537B" w:rsidDel="00E474FD">
                <w:rPr>
                  <w:sz w:val="24"/>
                  <w:szCs w:val="24"/>
                  <w:lang w:val="el-GR"/>
                </w:rPr>
                <w:delText>95</w:delText>
              </w:r>
            </w:del>
          </w:p>
        </w:tc>
        <w:tc>
          <w:tcPr>
            <w:tcW w:w="1278" w:type="dxa"/>
            <w:shd w:val="clear" w:color="auto" w:fill="auto"/>
          </w:tcPr>
          <w:p w:rsidR="00411D80" w:rsidRPr="0077537B" w:rsidDel="00E474FD" w:rsidRDefault="00411D80" w:rsidP="0077537B">
            <w:pPr>
              <w:jc w:val="center"/>
              <w:rPr>
                <w:del w:id="1530" w:author="Καρμίρης Αγγελος" w:date="2020-01-03T10:44:00Z"/>
                <w:sz w:val="24"/>
                <w:szCs w:val="24"/>
                <w:lang w:val="el-GR"/>
              </w:rPr>
            </w:pPr>
          </w:p>
          <w:p w:rsidR="00E56FE6" w:rsidRPr="0077537B" w:rsidDel="00E474FD" w:rsidRDefault="00E56FE6" w:rsidP="0077537B">
            <w:pPr>
              <w:jc w:val="center"/>
              <w:rPr>
                <w:del w:id="1531" w:author="Καρμίρης Αγγελος" w:date="2020-01-03T10:44:00Z"/>
                <w:sz w:val="24"/>
                <w:szCs w:val="24"/>
                <w:lang w:val="el-GR"/>
              </w:rPr>
            </w:pPr>
          </w:p>
          <w:p w:rsidR="00411D80" w:rsidRPr="0077537B" w:rsidDel="00E474FD" w:rsidRDefault="004A499B">
            <w:pPr>
              <w:jc w:val="center"/>
              <w:rPr>
                <w:del w:id="1532" w:author="Καρμίρης Αγγελος" w:date="2020-01-03T10:44:00Z"/>
                <w:sz w:val="24"/>
                <w:szCs w:val="24"/>
                <w:lang w:val="el-GR"/>
              </w:rPr>
            </w:pPr>
            <w:del w:id="1533" w:author="Καρμίρης Αγγελος" w:date="2020-01-03T10:44:00Z">
              <w:r w:rsidDel="00E474FD">
                <w:rPr>
                  <w:sz w:val="24"/>
                  <w:szCs w:val="24"/>
                  <w:lang w:val="el-GR"/>
                </w:rPr>
                <w:delText>255 / 230</w:delText>
              </w:r>
            </w:del>
          </w:p>
        </w:tc>
      </w:tr>
      <w:tr w:rsidR="004A499B" w:rsidRPr="00E474FD" w:rsidDel="00E474FD" w:rsidTr="005A115C">
        <w:trPr>
          <w:del w:id="1534" w:author="Καρμίρης Αγγελος" w:date="2020-01-03T10:44:00Z"/>
        </w:trPr>
        <w:tc>
          <w:tcPr>
            <w:tcW w:w="3828" w:type="dxa"/>
            <w:shd w:val="clear" w:color="auto" w:fill="auto"/>
          </w:tcPr>
          <w:p w:rsidR="004A499B" w:rsidRPr="00E474FD" w:rsidDel="00E474FD" w:rsidRDefault="004A499B">
            <w:pPr>
              <w:ind w:left="318" w:hanging="318"/>
              <w:rPr>
                <w:del w:id="1535" w:author="Καρμίρης Αγγελος" w:date="2020-01-03T10:44:00Z"/>
                <w:sz w:val="24"/>
                <w:szCs w:val="24"/>
                <w:lang w:val="el-GR"/>
                <w:rPrChange w:id="1536" w:author="Καρμίρης Αγγελος" w:date="2020-01-03T10:44:00Z">
                  <w:rPr>
                    <w:del w:id="1537" w:author="Καρμίρης Αγγελος" w:date="2020-01-03T10:44:00Z"/>
                    <w:sz w:val="24"/>
                    <w:szCs w:val="24"/>
                  </w:rPr>
                </w:rPrChange>
              </w:rPr>
            </w:pPr>
            <w:del w:id="1538" w:author="Καρμίρης Αγγελος" w:date="2020-01-03T10:44:00Z">
              <w:r w:rsidRPr="004A499B" w:rsidDel="00E474FD">
                <w:rPr>
                  <w:sz w:val="24"/>
                  <w:szCs w:val="24"/>
                  <w:lang w:val="el-GR"/>
                </w:rPr>
                <w:delText>15.</w:delText>
              </w:r>
              <w:r w:rsidDel="00E474FD">
                <w:rPr>
                  <w:sz w:val="24"/>
                  <w:szCs w:val="24"/>
                  <w:lang w:val="el-GR"/>
                </w:rPr>
                <w:delText xml:space="preserve"> Τύπος σύμφωνα με </w:delText>
              </w:r>
            </w:del>
          </w:p>
          <w:p w:rsidR="004A499B" w:rsidRPr="00E474FD" w:rsidDel="00E474FD" w:rsidRDefault="004A499B">
            <w:pPr>
              <w:ind w:left="318" w:hanging="318"/>
              <w:rPr>
                <w:del w:id="1539" w:author="Καρμίρης Αγγελος" w:date="2020-01-03T10:44:00Z"/>
                <w:sz w:val="24"/>
                <w:szCs w:val="24"/>
                <w:lang w:val="el-GR"/>
                <w:rPrChange w:id="1540" w:author="Καρμίρης Αγγελος" w:date="2020-01-03T10:44:00Z">
                  <w:rPr>
                    <w:del w:id="1541" w:author="Καρμίρης Αγγελος" w:date="2020-01-03T10:44:00Z"/>
                    <w:sz w:val="24"/>
                    <w:szCs w:val="24"/>
                  </w:rPr>
                </w:rPrChange>
              </w:rPr>
            </w:pPr>
            <w:del w:id="1542" w:author="Καρμίρης Αγγελος" w:date="2020-01-03T10:44:00Z">
              <w:r w:rsidRPr="00E474FD" w:rsidDel="00E474FD">
                <w:rPr>
                  <w:sz w:val="24"/>
                  <w:szCs w:val="24"/>
                  <w:lang w:val="el-GR"/>
                  <w:rPrChange w:id="1543" w:author="Καρμίρης Αγγελος" w:date="2020-01-03T10:44:00Z">
                    <w:rPr>
                      <w:sz w:val="24"/>
                      <w:szCs w:val="24"/>
                    </w:rPr>
                  </w:rPrChange>
                </w:rPr>
                <w:delText xml:space="preserve">      </w:delText>
              </w:r>
              <w:r w:rsidDel="00E474FD">
                <w:rPr>
                  <w:sz w:val="24"/>
                  <w:szCs w:val="24"/>
                </w:rPr>
                <w:delText>EN</w:delText>
              </w:r>
              <w:r w:rsidRPr="00E474FD" w:rsidDel="00E474FD">
                <w:rPr>
                  <w:sz w:val="24"/>
                  <w:szCs w:val="24"/>
                  <w:lang w:val="el-GR"/>
                  <w:rPrChange w:id="1544" w:author="Καρμίρης Αγγελος" w:date="2020-01-03T10:44:00Z">
                    <w:rPr>
                      <w:sz w:val="24"/>
                      <w:szCs w:val="24"/>
                    </w:rPr>
                  </w:rPrChange>
                </w:rPr>
                <w:delText xml:space="preserve"> 50458</w:delText>
              </w:r>
            </w:del>
          </w:p>
        </w:tc>
        <w:tc>
          <w:tcPr>
            <w:tcW w:w="1275" w:type="dxa"/>
            <w:shd w:val="clear" w:color="auto" w:fill="auto"/>
          </w:tcPr>
          <w:p w:rsidR="004A499B" w:rsidRPr="00E474FD" w:rsidDel="00E474FD" w:rsidRDefault="004A499B" w:rsidP="0077537B">
            <w:pPr>
              <w:jc w:val="center"/>
              <w:rPr>
                <w:del w:id="1545" w:author="Καρμίρης Αγγελος" w:date="2020-01-03T10:44:00Z"/>
                <w:sz w:val="24"/>
                <w:szCs w:val="24"/>
                <w:lang w:val="el-GR"/>
                <w:rPrChange w:id="1546" w:author="Καρμίρης Αγγελος" w:date="2020-01-03T10:44:00Z">
                  <w:rPr>
                    <w:del w:id="1547" w:author="Καρμίρης Αγγελος" w:date="2020-01-03T10:44:00Z"/>
                    <w:sz w:val="24"/>
                    <w:szCs w:val="24"/>
                  </w:rPr>
                </w:rPrChange>
              </w:rPr>
            </w:pPr>
          </w:p>
          <w:p w:rsidR="004A499B" w:rsidRPr="00E474FD" w:rsidDel="00E474FD" w:rsidRDefault="004A499B" w:rsidP="0077537B">
            <w:pPr>
              <w:jc w:val="center"/>
              <w:rPr>
                <w:del w:id="1548" w:author="Καρμίρης Αγγελος" w:date="2020-01-03T10:44:00Z"/>
                <w:sz w:val="24"/>
                <w:szCs w:val="24"/>
                <w:lang w:val="el-GR"/>
                <w:rPrChange w:id="1549" w:author="Καρμίρης Αγγελος" w:date="2020-01-03T10:44:00Z">
                  <w:rPr>
                    <w:del w:id="1550" w:author="Καρμίρης Αγγελος" w:date="2020-01-03T10:44:00Z"/>
                    <w:sz w:val="24"/>
                    <w:szCs w:val="24"/>
                  </w:rPr>
                </w:rPrChange>
              </w:rPr>
            </w:pPr>
            <w:del w:id="1551" w:author="Καρμίρης Αγγελος" w:date="2020-01-03T10:44:00Z">
              <w:r w:rsidRPr="00E474FD" w:rsidDel="00E474FD">
                <w:rPr>
                  <w:sz w:val="24"/>
                  <w:szCs w:val="24"/>
                  <w:lang w:val="el-GR"/>
                  <w:rPrChange w:id="1552" w:author="Καρμίρης Αγγελος" w:date="2020-01-03T10:44:00Z">
                    <w:rPr>
                      <w:sz w:val="24"/>
                      <w:szCs w:val="24"/>
                    </w:rPr>
                  </w:rPrChange>
                </w:rPr>
                <w:delText>420/1550/800</w:delText>
              </w:r>
            </w:del>
          </w:p>
        </w:tc>
        <w:tc>
          <w:tcPr>
            <w:tcW w:w="1276" w:type="dxa"/>
            <w:shd w:val="clear" w:color="auto" w:fill="auto"/>
          </w:tcPr>
          <w:p w:rsidR="004A499B" w:rsidRPr="00E474FD" w:rsidDel="00E474FD" w:rsidRDefault="004A499B" w:rsidP="0077537B">
            <w:pPr>
              <w:jc w:val="center"/>
              <w:rPr>
                <w:del w:id="1553" w:author="Καρμίρης Αγγελος" w:date="2020-01-03T10:44:00Z"/>
                <w:sz w:val="24"/>
                <w:szCs w:val="24"/>
                <w:lang w:val="el-GR"/>
                <w:rPrChange w:id="1554" w:author="Καρμίρης Αγγελος" w:date="2020-01-03T10:44:00Z">
                  <w:rPr>
                    <w:del w:id="1555" w:author="Καρμίρης Αγγελος" w:date="2020-01-03T10:44:00Z"/>
                    <w:sz w:val="24"/>
                    <w:szCs w:val="24"/>
                  </w:rPr>
                </w:rPrChange>
              </w:rPr>
            </w:pPr>
          </w:p>
          <w:p w:rsidR="004A499B" w:rsidRPr="00E474FD" w:rsidDel="00E474FD" w:rsidRDefault="004A499B" w:rsidP="0077537B">
            <w:pPr>
              <w:jc w:val="center"/>
              <w:rPr>
                <w:del w:id="1556" w:author="Καρμίρης Αγγελος" w:date="2020-01-03T10:44:00Z"/>
                <w:sz w:val="24"/>
                <w:szCs w:val="24"/>
                <w:lang w:val="el-GR"/>
                <w:rPrChange w:id="1557" w:author="Καρμίρης Αγγελος" w:date="2020-01-03T10:44:00Z">
                  <w:rPr>
                    <w:del w:id="1558" w:author="Καρμίρης Αγγελος" w:date="2020-01-03T10:44:00Z"/>
                    <w:sz w:val="24"/>
                    <w:szCs w:val="24"/>
                  </w:rPr>
                </w:rPrChange>
              </w:rPr>
            </w:pPr>
            <w:del w:id="1559" w:author="Καρμίρης Αγγελος" w:date="2020-01-03T10:44:00Z">
              <w:r w:rsidRPr="00E474FD" w:rsidDel="00E474FD">
                <w:rPr>
                  <w:sz w:val="24"/>
                  <w:szCs w:val="24"/>
                  <w:lang w:val="el-GR"/>
                  <w:rPrChange w:id="1560" w:author="Καρμίρης Αγγελος" w:date="2020-01-03T10:44:00Z">
                    <w:rPr>
                      <w:sz w:val="24"/>
                      <w:szCs w:val="24"/>
                    </w:rPr>
                  </w:rPrChange>
                </w:rPr>
                <w:delText>170/750/1600</w:delText>
              </w:r>
            </w:del>
          </w:p>
        </w:tc>
        <w:tc>
          <w:tcPr>
            <w:tcW w:w="1699" w:type="dxa"/>
            <w:shd w:val="clear" w:color="auto" w:fill="auto"/>
          </w:tcPr>
          <w:p w:rsidR="004A499B" w:rsidRPr="00E474FD" w:rsidDel="00E474FD" w:rsidRDefault="004A499B" w:rsidP="0077537B">
            <w:pPr>
              <w:jc w:val="center"/>
              <w:rPr>
                <w:del w:id="1561" w:author="Καρμίρης Αγγελος" w:date="2020-01-03T10:44:00Z"/>
                <w:sz w:val="24"/>
                <w:szCs w:val="24"/>
                <w:lang w:val="el-GR"/>
                <w:rPrChange w:id="1562" w:author="Καρμίρης Αγγελος" w:date="2020-01-03T10:44:00Z">
                  <w:rPr>
                    <w:del w:id="1563" w:author="Καρμίρης Αγγελος" w:date="2020-01-03T10:44:00Z"/>
                    <w:sz w:val="24"/>
                    <w:szCs w:val="24"/>
                  </w:rPr>
                </w:rPrChange>
              </w:rPr>
            </w:pPr>
          </w:p>
          <w:p w:rsidR="004A499B" w:rsidRPr="00E474FD" w:rsidDel="00E474FD" w:rsidRDefault="004A499B" w:rsidP="0077537B">
            <w:pPr>
              <w:jc w:val="center"/>
              <w:rPr>
                <w:del w:id="1564" w:author="Καρμίρης Αγγελος" w:date="2020-01-03T10:44:00Z"/>
                <w:sz w:val="24"/>
                <w:szCs w:val="24"/>
                <w:lang w:val="el-GR"/>
                <w:rPrChange w:id="1565" w:author="Καρμίρης Αγγελος" w:date="2020-01-03T10:44:00Z">
                  <w:rPr>
                    <w:del w:id="1566" w:author="Καρμίρης Αγγελος" w:date="2020-01-03T10:44:00Z"/>
                    <w:sz w:val="24"/>
                    <w:szCs w:val="24"/>
                  </w:rPr>
                </w:rPrChange>
              </w:rPr>
            </w:pPr>
            <w:del w:id="1567" w:author="Καρμίρης Αγγελος" w:date="2020-01-03T10:44:00Z">
              <w:r w:rsidRPr="00E474FD" w:rsidDel="00E474FD">
                <w:rPr>
                  <w:sz w:val="24"/>
                  <w:szCs w:val="24"/>
                  <w:lang w:val="el-GR"/>
                  <w:rPrChange w:id="1568" w:author="Καρμίρης Αγγελος" w:date="2020-01-03T10:44:00Z">
                    <w:rPr>
                      <w:sz w:val="24"/>
                      <w:szCs w:val="24"/>
                    </w:rPr>
                  </w:rPrChange>
                </w:rPr>
                <w:delText>52/250/1600</w:delText>
              </w:r>
            </w:del>
          </w:p>
        </w:tc>
        <w:tc>
          <w:tcPr>
            <w:tcW w:w="1278" w:type="dxa"/>
            <w:shd w:val="clear" w:color="auto" w:fill="auto"/>
          </w:tcPr>
          <w:p w:rsidR="004A499B" w:rsidRPr="00E474FD" w:rsidDel="00E474FD" w:rsidRDefault="004A499B" w:rsidP="0077537B">
            <w:pPr>
              <w:jc w:val="center"/>
              <w:rPr>
                <w:del w:id="1569" w:author="Καρμίρης Αγγελος" w:date="2020-01-03T10:44:00Z"/>
                <w:sz w:val="24"/>
                <w:szCs w:val="24"/>
                <w:lang w:val="el-GR"/>
                <w:rPrChange w:id="1570" w:author="Καρμίρης Αγγελος" w:date="2020-01-03T10:44:00Z">
                  <w:rPr>
                    <w:del w:id="1571" w:author="Καρμίρης Αγγελος" w:date="2020-01-03T10:44:00Z"/>
                    <w:sz w:val="24"/>
                    <w:szCs w:val="24"/>
                  </w:rPr>
                </w:rPrChange>
              </w:rPr>
            </w:pPr>
          </w:p>
          <w:p w:rsidR="004A499B" w:rsidRPr="00E474FD" w:rsidDel="00E474FD" w:rsidRDefault="004A499B" w:rsidP="0077537B">
            <w:pPr>
              <w:jc w:val="center"/>
              <w:rPr>
                <w:del w:id="1572" w:author="Καρμίρης Αγγελος" w:date="2020-01-03T10:44:00Z"/>
                <w:sz w:val="24"/>
                <w:szCs w:val="24"/>
                <w:lang w:val="el-GR"/>
                <w:rPrChange w:id="1573" w:author="Καρμίρης Αγγελος" w:date="2020-01-03T10:44:00Z">
                  <w:rPr>
                    <w:del w:id="1574" w:author="Καρμίρης Αγγελος" w:date="2020-01-03T10:44:00Z"/>
                    <w:sz w:val="24"/>
                    <w:szCs w:val="24"/>
                  </w:rPr>
                </w:rPrChange>
              </w:rPr>
            </w:pPr>
            <w:del w:id="1575" w:author="Καρμίρης Αγγελος" w:date="2020-01-03T10:44:00Z">
              <w:r w:rsidRPr="00E474FD" w:rsidDel="00E474FD">
                <w:rPr>
                  <w:sz w:val="24"/>
                  <w:szCs w:val="24"/>
                  <w:lang w:val="el-GR"/>
                  <w:rPrChange w:id="1576" w:author="Καρμίρης Αγγελος" w:date="2020-01-03T10:44:00Z">
                    <w:rPr>
                      <w:sz w:val="24"/>
                      <w:szCs w:val="24"/>
                    </w:rPr>
                  </w:rPrChange>
                </w:rPr>
                <w:delText>123/550/1600</w:delText>
              </w:r>
            </w:del>
          </w:p>
        </w:tc>
      </w:tr>
    </w:tbl>
    <w:p w:rsidR="00F14FEF" w:rsidRPr="009F37EC" w:rsidDel="00E474FD" w:rsidRDefault="00F14FEF" w:rsidP="00C74114">
      <w:pPr>
        <w:jc w:val="both"/>
        <w:rPr>
          <w:del w:id="1577" w:author="Καρμίρης Αγγελος" w:date="2020-01-03T10:44:00Z"/>
          <w:sz w:val="24"/>
          <w:szCs w:val="24"/>
          <w:lang w:val="el-GR"/>
        </w:rPr>
      </w:pPr>
    </w:p>
    <w:p w:rsidR="00E96456" w:rsidRPr="00FF6FCF" w:rsidDel="00E474FD" w:rsidRDefault="00027DBB" w:rsidP="00E96456">
      <w:pPr>
        <w:ind w:left="1418" w:hanging="284"/>
        <w:jc w:val="both"/>
        <w:rPr>
          <w:del w:id="1578" w:author="Καρμίρης Αγγελος" w:date="2020-01-03T10:44:00Z"/>
          <w:sz w:val="24"/>
          <w:szCs w:val="24"/>
          <w:u w:val="single"/>
          <w:lang w:val="el-GR"/>
        </w:rPr>
      </w:pPr>
      <w:del w:id="1579" w:author="Καρμίρης Αγγελος" w:date="2020-01-03T10:44:00Z">
        <w:r w:rsidRPr="00CF1D4B" w:rsidDel="00E474FD">
          <w:rPr>
            <w:bCs/>
            <w:sz w:val="24"/>
            <w:szCs w:val="24"/>
            <w:lang w:val="el-GR"/>
          </w:rPr>
          <w:delText>8</w:delText>
        </w:r>
        <w:r w:rsidR="002C0921" w:rsidRPr="00CF1D4B" w:rsidDel="00E474FD">
          <w:rPr>
            <w:bCs/>
            <w:sz w:val="24"/>
            <w:szCs w:val="24"/>
            <w:lang w:val="el-GR"/>
          </w:rPr>
          <w:delText xml:space="preserve">. </w:delText>
        </w:r>
        <w:r w:rsidR="00E96456" w:rsidRPr="00CF1D4B" w:rsidDel="00E474FD">
          <w:rPr>
            <w:bCs/>
            <w:sz w:val="24"/>
            <w:szCs w:val="24"/>
            <w:lang w:val="el-GR"/>
          </w:rPr>
          <w:delText>5</w:delText>
        </w:r>
        <w:r w:rsidR="00E96456" w:rsidRPr="00FF6FCF" w:rsidDel="00E474FD">
          <w:rPr>
            <w:sz w:val="24"/>
            <w:szCs w:val="24"/>
            <w:lang w:val="el-GR"/>
          </w:rPr>
          <w:delText xml:space="preserve">  </w:delText>
        </w:r>
        <w:r w:rsidR="002C0921" w:rsidRPr="00FF6FCF" w:rsidDel="00E474FD">
          <w:rPr>
            <w:sz w:val="24"/>
            <w:szCs w:val="24"/>
            <w:u w:val="single"/>
            <w:lang w:val="el-GR"/>
          </w:rPr>
          <w:delText xml:space="preserve">Επιπρόσθετα χαρακτηριστικά των μονωτήρων </w:delText>
        </w:r>
        <w:r w:rsidR="00A57402" w:rsidRPr="00FF6FCF" w:rsidDel="00E474FD">
          <w:rPr>
            <w:sz w:val="24"/>
            <w:szCs w:val="24"/>
            <w:u w:val="single"/>
            <w:lang w:val="el-GR"/>
          </w:rPr>
          <w:delText>διέλευσης</w:delText>
        </w:r>
      </w:del>
    </w:p>
    <w:p w:rsidR="003C3712" w:rsidRPr="009F37EC" w:rsidDel="00E474FD" w:rsidRDefault="003C3712" w:rsidP="00E96456">
      <w:pPr>
        <w:ind w:left="1418" w:hanging="284"/>
        <w:jc w:val="both"/>
        <w:rPr>
          <w:del w:id="1580" w:author="Καρμίρης Αγγελος" w:date="2020-01-03T10:44:00Z"/>
          <w:sz w:val="24"/>
          <w:szCs w:val="24"/>
          <w:lang w:val="el-GR"/>
        </w:rPr>
      </w:pPr>
    </w:p>
    <w:p w:rsidR="0009792D" w:rsidRPr="009F37EC" w:rsidDel="00E474FD" w:rsidRDefault="002C0921" w:rsidP="003C3712">
      <w:pPr>
        <w:ind w:left="1418" w:hanging="284"/>
        <w:jc w:val="both"/>
        <w:rPr>
          <w:del w:id="1581" w:author="Καρμίρης Αγγελος" w:date="2020-01-03T10:44:00Z"/>
          <w:sz w:val="24"/>
          <w:szCs w:val="24"/>
          <w:lang w:val="el-GR"/>
        </w:rPr>
      </w:pPr>
      <w:del w:id="1582" w:author="Καρμίρης Αγγελος" w:date="2020-01-03T10:44:00Z">
        <w:r w:rsidRPr="009F37EC" w:rsidDel="00E474FD">
          <w:rPr>
            <w:sz w:val="24"/>
            <w:szCs w:val="24"/>
            <w:lang w:val="el-GR"/>
          </w:rPr>
          <w:delText xml:space="preserve">  α. Αντοχή σε σεισμική καταπόνηση</w:delText>
        </w:r>
        <w:r w:rsidR="0009792D" w:rsidRPr="009F37EC" w:rsidDel="00E474FD">
          <w:rPr>
            <w:sz w:val="24"/>
            <w:szCs w:val="24"/>
            <w:lang w:val="el-GR"/>
          </w:rPr>
          <w:delText>.</w:delText>
        </w:r>
      </w:del>
    </w:p>
    <w:p w:rsidR="003C3712" w:rsidRPr="009F37EC" w:rsidDel="00E474FD" w:rsidRDefault="0009792D" w:rsidP="003C3712">
      <w:pPr>
        <w:ind w:left="1418" w:hanging="284"/>
        <w:jc w:val="both"/>
        <w:rPr>
          <w:del w:id="1583" w:author="Καρμίρης Αγγελος" w:date="2020-01-03T10:44:00Z"/>
          <w:sz w:val="24"/>
          <w:szCs w:val="24"/>
          <w:lang w:val="el-GR"/>
        </w:rPr>
      </w:pPr>
      <w:del w:id="1584" w:author="Καρμίρης Αγγελος" w:date="2020-01-03T10:44:00Z">
        <w:r w:rsidRPr="009F37EC" w:rsidDel="00E474FD">
          <w:rPr>
            <w:sz w:val="24"/>
            <w:szCs w:val="24"/>
            <w:lang w:val="el-GR"/>
          </w:rPr>
          <w:delText xml:space="preserve">      </w:delText>
        </w:r>
        <w:r w:rsidR="004A499B" w:rsidDel="00E474FD">
          <w:rPr>
            <w:sz w:val="24"/>
            <w:szCs w:val="24"/>
            <w:lang w:val="el-GR"/>
          </w:rPr>
          <w:delText>Ο</w:delText>
        </w:r>
        <w:r w:rsidR="002C0921" w:rsidRPr="009F37EC" w:rsidDel="00E474FD">
          <w:rPr>
            <w:sz w:val="24"/>
            <w:szCs w:val="24"/>
            <w:lang w:val="el-GR"/>
          </w:rPr>
          <w:delText xml:space="preserve">ι μονωτήρες </w:delText>
        </w:r>
        <w:r w:rsidR="00A57402" w:rsidDel="00E474FD">
          <w:rPr>
            <w:sz w:val="24"/>
            <w:szCs w:val="24"/>
            <w:lang w:val="el-GR"/>
          </w:rPr>
          <w:delText>διέλευσης</w:delText>
        </w:r>
        <w:r w:rsidR="004A499B" w:rsidDel="00E474FD">
          <w:rPr>
            <w:sz w:val="24"/>
            <w:szCs w:val="24"/>
            <w:lang w:val="el-GR"/>
          </w:rPr>
          <w:delText xml:space="preserve"> ΥΤ, ΜΤ και ουδετέρου</w:delText>
        </w:r>
        <w:r w:rsidR="002C0921" w:rsidRPr="009F37EC" w:rsidDel="00E474FD">
          <w:rPr>
            <w:sz w:val="24"/>
            <w:szCs w:val="24"/>
            <w:lang w:val="el-GR"/>
          </w:rPr>
          <w:delText xml:space="preserve"> θα πρέπει να αντέχουν τις ακόλουθες </w:delText>
        </w:r>
        <w:r w:rsidR="004E7F28" w:rsidRPr="009F37EC" w:rsidDel="00E474FD">
          <w:rPr>
            <w:sz w:val="24"/>
            <w:szCs w:val="24"/>
            <w:lang w:val="el-GR"/>
          </w:rPr>
          <w:delText xml:space="preserve">  </w:delText>
        </w:r>
        <w:r w:rsidR="002C0921" w:rsidRPr="009F37EC" w:rsidDel="00E474FD">
          <w:rPr>
            <w:sz w:val="24"/>
            <w:szCs w:val="24"/>
            <w:lang w:val="el-GR"/>
          </w:rPr>
          <w:delText>σεισμικές καταπονήσεις σύμφωνα με τ</w:delText>
        </w:r>
        <w:r w:rsidR="004A499B" w:rsidDel="00E474FD">
          <w:rPr>
            <w:sz w:val="24"/>
            <w:szCs w:val="24"/>
            <w:lang w:val="el-GR"/>
          </w:rPr>
          <w:delText>α</w:delText>
        </w:r>
        <w:r w:rsidR="002C0921" w:rsidRPr="009F37EC" w:rsidDel="00E474FD">
          <w:rPr>
            <w:sz w:val="24"/>
            <w:szCs w:val="24"/>
            <w:lang w:val="el-GR"/>
          </w:rPr>
          <w:delText xml:space="preserve"> </w:delText>
        </w:r>
        <w:r w:rsidR="002C0921" w:rsidRPr="009F37EC" w:rsidDel="00E474FD">
          <w:rPr>
            <w:sz w:val="24"/>
            <w:szCs w:val="24"/>
          </w:rPr>
          <w:delText>IEC</w:delText>
        </w:r>
        <w:r w:rsidR="004A499B" w:rsidDel="00E474FD">
          <w:rPr>
            <w:sz w:val="24"/>
            <w:szCs w:val="24"/>
            <w:lang w:val="el-GR"/>
          </w:rPr>
          <w:delText xml:space="preserve"> </w:delText>
        </w:r>
        <w:r w:rsidR="002C0921" w:rsidRPr="009F37EC" w:rsidDel="00E474FD">
          <w:rPr>
            <w:sz w:val="24"/>
            <w:szCs w:val="24"/>
            <w:lang w:val="el-GR"/>
          </w:rPr>
          <w:delText xml:space="preserve">61463 και </w:delText>
        </w:r>
        <w:r w:rsidR="002C0921" w:rsidRPr="009F37EC" w:rsidDel="00E474FD">
          <w:rPr>
            <w:sz w:val="24"/>
            <w:szCs w:val="24"/>
          </w:rPr>
          <w:delText>IEC</w:delText>
        </w:r>
        <w:r w:rsidR="004A499B" w:rsidDel="00E474FD">
          <w:rPr>
            <w:sz w:val="24"/>
            <w:szCs w:val="24"/>
            <w:lang w:val="el-GR"/>
          </w:rPr>
          <w:delText xml:space="preserve"> </w:delText>
        </w:r>
        <w:r w:rsidR="002C0921" w:rsidRPr="009F37EC" w:rsidDel="00E474FD">
          <w:rPr>
            <w:sz w:val="24"/>
            <w:szCs w:val="24"/>
            <w:lang w:val="el-GR"/>
          </w:rPr>
          <w:delText>60068-3-3</w:delText>
        </w:r>
        <w:r w:rsidR="004A499B" w:rsidDel="00E474FD">
          <w:rPr>
            <w:sz w:val="24"/>
            <w:szCs w:val="24"/>
            <w:lang w:val="el-GR"/>
          </w:rPr>
          <w:delText>:</w:delText>
        </w:r>
      </w:del>
    </w:p>
    <w:p w:rsidR="002C0921" w:rsidRPr="009F37EC" w:rsidDel="00E474FD" w:rsidRDefault="004E7F28" w:rsidP="003C3712">
      <w:pPr>
        <w:ind w:left="1418" w:hanging="284"/>
        <w:jc w:val="both"/>
        <w:rPr>
          <w:del w:id="1585" w:author="Καρμίρης Αγγελος" w:date="2020-01-03T10:44:00Z"/>
          <w:sz w:val="24"/>
          <w:szCs w:val="24"/>
          <w:lang w:val="el-GR"/>
        </w:rPr>
      </w:pPr>
      <w:del w:id="1586" w:author="Καρμίρης Αγγελος" w:date="2020-01-03T10:44:00Z">
        <w:r w:rsidRPr="009F37EC" w:rsidDel="00E474FD">
          <w:rPr>
            <w:sz w:val="24"/>
            <w:szCs w:val="24"/>
            <w:lang w:val="el-GR"/>
          </w:rPr>
          <w:delText xml:space="preserve">     </w:delText>
        </w:r>
        <w:r w:rsidR="002C0921" w:rsidRPr="009F37EC" w:rsidDel="00E474FD">
          <w:rPr>
            <w:sz w:val="24"/>
            <w:szCs w:val="24"/>
            <w:lang w:val="el-GR"/>
          </w:rPr>
          <w:delText xml:space="preserve">1. Οριζοντίως (άξονες </w:delText>
        </w:r>
        <w:r w:rsidR="002C0921" w:rsidRPr="009F37EC" w:rsidDel="00E474FD">
          <w:rPr>
            <w:sz w:val="24"/>
            <w:szCs w:val="24"/>
          </w:rPr>
          <w:delText>x</w:delText>
        </w:r>
        <w:r w:rsidR="002C0921" w:rsidRPr="009F37EC" w:rsidDel="00E474FD">
          <w:rPr>
            <w:sz w:val="24"/>
            <w:szCs w:val="24"/>
            <w:lang w:val="el-GR"/>
          </w:rPr>
          <w:delText xml:space="preserve"> &amp; </w:delText>
        </w:r>
        <w:r w:rsidR="002C0921" w:rsidRPr="009F37EC" w:rsidDel="00E474FD">
          <w:rPr>
            <w:sz w:val="24"/>
            <w:szCs w:val="24"/>
          </w:rPr>
          <w:delText>y</w:delText>
        </w:r>
        <w:r w:rsidR="002C0921" w:rsidRPr="009F37EC" w:rsidDel="00E474FD">
          <w:rPr>
            <w:sz w:val="24"/>
            <w:szCs w:val="24"/>
            <w:lang w:val="el-GR"/>
          </w:rPr>
          <w:delText xml:space="preserve"> )</w:delText>
        </w:r>
        <w:r w:rsidR="00C74114" w:rsidRPr="009F37EC" w:rsidDel="00E474FD">
          <w:rPr>
            <w:sz w:val="24"/>
            <w:szCs w:val="24"/>
            <w:lang w:val="el-GR"/>
          </w:rPr>
          <w:tab/>
        </w:r>
        <w:r w:rsidR="00C74114" w:rsidRPr="009F37EC" w:rsidDel="00E474FD">
          <w:rPr>
            <w:sz w:val="24"/>
            <w:szCs w:val="24"/>
            <w:lang w:val="el-GR"/>
          </w:rPr>
          <w:tab/>
        </w:r>
        <w:r w:rsidR="002C0921" w:rsidRPr="009F37EC" w:rsidDel="00E474FD">
          <w:rPr>
            <w:sz w:val="24"/>
            <w:szCs w:val="24"/>
            <w:lang w:val="el-GR"/>
          </w:rPr>
          <w:delText>:0,5</w:delText>
        </w:r>
        <w:r w:rsidR="002C0921" w:rsidRPr="009F37EC" w:rsidDel="00E474FD">
          <w:rPr>
            <w:sz w:val="24"/>
            <w:szCs w:val="24"/>
          </w:rPr>
          <w:delText>g</w:delText>
        </w:r>
        <w:r w:rsidR="002C0921" w:rsidRPr="009F37EC" w:rsidDel="00E474FD">
          <w:rPr>
            <w:sz w:val="24"/>
            <w:szCs w:val="24"/>
            <w:lang w:val="el-GR"/>
          </w:rPr>
          <w:delText xml:space="preserve"> (5</w:delText>
        </w:r>
        <w:r w:rsidR="002C0921" w:rsidRPr="009F37EC" w:rsidDel="00E474FD">
          <w:rPr>
            <w:sz w:val="24"/>
            <w:szCs w:val="24"/>
          </w:rPr>
          <w:delText>m</w:delText>
        </w:r>
        <w:r w:rsidR="000C2075" w:rsidRPr="009F37EC" w:rsidDel="00E474FD">
          <w:rPr>
            <w:sz w:val="24"/>
            <w:szCs w:val="24"/>
            <w:lang w:val="el-GR"/>
          </w:rPr>
          <w:delText>/</w:delText>
        </w:r>
        <w:r w:rsidR="002C0921" w:rsidRPr="009F37EC" w:rsidDel="00E474FD">
          <w:rPr>
            <w:sz w:val="24"/>
            <w:szCs w:val="24"/>
          </w:rPr>
          <w:delText>s</w:delText>
        </w:r>
        <w:r w:rsidR="002C0921" w:rsidRPr="009F37EC" w:rsidDel="00E474FD">
          <w:rPr>
            <w:sz w:val="24"/>
            <w:szCs w:val="24"/>
            <w:vertAlign w:val="superscript"/>
            <w:lang w:val="el-GR"/>
          </w:rPr>
          <w:delText>2</w:delText>
        </w:r>
        <w:r w:rsidR="002C0921" w:rsidRPr="009F37EC" w:rsidDel="00E474FD">
          <w:rPr>
            <w:sz w:val="24"/>
            <w:szCs w:val="24"/>
            <w:lang w:val="el-GR"/>
          </w:rPr>
          <w:delText>)</w:delText>
        </w:r>
      </w:del>
    </w:p>
    <w:p w:rsidR="002C0921" w:rsidRPr="009F37EC" w:rsidDel="00E474FD" w:rsidRDefault="004E7F28" w:rsidP="003C3712">
      <w:pPr>
        <w:ind w:left="1418" w:hanging="284"/>
        <w:jc w:val="both"/>
        <w:rPr>
          <w:del w:id="1587" w:author="Καρμίρης Αγγελος" w:date="2020-01-03T10:44:00Z"/>
          <w:sz w:val="24"/>
          <w:szCs w:val="24"/>
          <w:lang w:val="el-GR"/>
        </w:rPr>
      </w:pPr>
      <w:del w:id="1588" w:author="Καρμίρης Αγγελος" w:date="2020-01-03T10:44:00Z">
        <w:r w:rsidRPr="009F37EC" w:rsidDel="00E474FD">
          <w:rPr>
            <w:sz w:val="24"/>
            <w:szCs w:val="24"/>
            <w:lang w:val="el-GR"/>
          </w:rPr>
          <w:delText xml:space="preserve">     </w:delText>
        </w:r>
        <w:r w:rsidR="002C0921" w:rsidRPr="009F37EC" w:rsidDel="00E474FD">
          <w:rPr>
            <w:sz w:val="24"/>
            <w:szCs w:val="24"/>
            <w:lang w:val="el-GR"/>
          </w:rPr>
          <w:delText xml:space="preserve">2. Καθέτως (άξονας Ζ)          </w:delText>
        </w:r>
        <w:r w:rsidR="00C74114" w:rsidRPr="009F37EC" w:rsidDel="00E474FD">
          <w:rPr>
            <w:sz w:val="24"/>
            <w:szCs w:val="24"/>
            <w:lang w:val="el-GR"/>
          </w:rPr>
          <w:tab/>
        </w:r>
        <w:r w:rsidR="00C74114" w:rsidRPr="009F37EC" w:rsidDel="00E474FD">
          <w:rPr>
            <w:sz w:val="24"/>
            <w:szCs w:val="24"/>
            <w:lang w:val="el-GR"/>
          </w:rPr>
          <w:tab/>
        </w:r>
        <w:r w:rsidR="002C0921" w:rsidRPr="009F37EC" w:rsidDel="00E474FD">
          <w:rPr>
            <w:sz w:val="24"/>
            <w:szCs w:val="24"/>
            <w:lang w:val="el-GR"/>
          </w:rPr>
          <w:delText>:0,25</w:delText>
        </w:r>
        <w:r w:rsidR="002C0921" w:rsidRPr="009F37EC" w:rsidDel="00E474FD">
          <w:rPr>
            <w:sz w:val="24"/>
            <w:szCs w:val="24"/>
          </w:rPr>
          <w:delText>g</w:delText>
        </w:r>
        <w:r w:rsidR="002C0921" w:rsidRPr="009F37EC" w:rsidDel="00E474FD">
          <w:rPr>
            <w:sz w:val="24"/>
            <w:szCs w:val="24"/>
            <w:lang w:val="el-GR"/>
          </w:rPr>
          <w:delText xml:space="preserve"> (2,5</w:delText>
        </w:r>
        <w:r w:rsidR="002C0921" w:rsidRPr="009F37EC" w:rsidDel="00E474FD">
          <w:rPr>
            <w:sz w:val="24"/>
            <w:szCs w:val="24"/>
          </w:rPr>
          <w:delText>m</w:delText>
        </w:r>
        <w:r w:rsidR="002C0921" w:rsidRPr="009F37EC" w:rsidDel="00E474FD">
          <w:rPr>
            <w:sz w:val="24"/>
            <w:szCs w:val="24"/>
            <w:lang w:val="el-GR"/>
          </w:rPr>
          <w:delText>/</w:delText>
        </w:r>
        <w:r w:rsidR="002C0921" w:rsidRPr="009F37EC" w:rsidDel="00E474FD">
          <w:rPr>
            <w:sz w:val="24"/>
            <w:szCs w:val="24"/>
          </w:rPr>
          <w:delText>s</w:delText>
        </w:r>
        <w:r w:rsidR="002C0921" w:rsidRPr="009F37EC" w:rsidDel="00E474FD">
          <w:rPr>
            <w:sz w:val="24"/>
            <w:szCs w:val="24"/>
            <w:vertAlign w:val="superscript"/>
            <w:lang w:val="el-GR"/>
          </w:rPr>
          <w:delText>2</w:delText>
        </w:r>
        <w:r w:rsidR="002C0921" w:rsidRPr="009F37EC" w:rsidDel="00E474FD">
          <w:rPr>
            <w:sz w:val="24"/>
            <w:szCs w:val="24"/>
            <w:lang w:val="el-GR"/>
          </w:rPr>
          <w:delText>)</w:delText>
        </w:r>
      </w:del>
    </w:p>
    <w:p w:rsidR="002A4C49" w:rsidRPr="009F37EC" w:rsidDel="00E474FD" w:rsidRDefault="004E7F28" w:rsidP="003C3712">
      <w:pPr>
        <w:ind w:left="1418" w:hanging="284"/>
        <w:jc w:val="both"/>
        <w:rPr>
          <w:del w:id="1589" w:author="Καρμίρης Αγγελος" w:date="2020-01-03T10:44:00Z"/>
          <w:sz w:val="24"/>
          <w:szCs w:val="24"/>
          <w:lang w:val="el-GR"/>
        </w:rPr>
      </w:pPr>
      <w:del w:id="1590" w:author="Καρμίρης Αγγελος" w:date="2020-01-03T10:44:00Z">
        <w:r w:rsidRPr="009F37EC" w:rsidDel="00E474FD">
          <w:rPr>
            <w:sz w:val="24"/>
            <w:szCs w:val="24"/>
            <w:lang w:val="el-GR"/>
          </w:rPr>
          <w:delText xml:space="preserve">     </w:delText>
        </w:r>
        <w:r w:rsidR="002A4C49" w:rsidRPr="009F37EC" w:rsidDel="00E474FD">
          <w:rPr>
            <w:sz w:val="24"/>
            <w:szCs w:val="24"/>
            <w:lang w:val="el-GR"/>
          </w:rPr>
          <w:delText>3. Η περιοχή συχνότητας θα είναι από 1-35</w:delText>
        </w:r>
        <w:r w:rsidR="002A4C49" w:rsidRPr="009F37EC" w:rsidDel="00E474FD">
          <w:rPr>
            <w:sz w:val="24"/>
            <w:szCs w:val="24"/>
          </w:rPr>
          <w:delText>Hz</w:delText>
        </w:r>
      </w:del>
    </w:p>
    <w:p w:rsidR="002A4C49" w:rsidRPr="009F37EC" w:rsidDel="00E474FD" w:rsidRDefault="004E7F28" w:rsidP="003C3712">
      <w:pPr>
        <w:ind w:left="1418" w:hanging="284"/>
        <w:jc w:val="both"/>
        <w:rPr>
          <w:del w:id="1591" w:author="Καρμίρης Αγγελος" w:date="2020-01-03T10:44:00Z"/>
          <w:sz w:val="24"/>
          <w:szCs w:val="24"/>
          <w:lang w:val="el-GR"/>
        </w:rPr>
      </w:pPr>
      <w:del w:id="1592" w:author="Καρμίρης Αγγελος" w:date="2020-01-03T10:44:00Z">
        <w:r w:rsidRPr="009F37EC" w:rsidDel="00E474FD">
          <w:rPr>
            <w:sz w:val="24"/>
            <w:szCs w:val="24"/>
            <w:lang w:val="el-GR"/>
          </w:rPr>
          <w:delText xml:space="preserve">     </w:delText>
        </w:r>
        <w:r w:rsidR="0009792D" w:rsidRPr="009F37EC" w:rsidDel="00E474FD">
          <w:rPr>
            <w:sz w:val="24"/>
            <w:szCs w:val="24"/>
            <w:lang w:val="el-GR"/>
          </w:rPr>
          <w:delText>4</w:delText>
        </w:r>
        <w:r w:rsidR="002A4C49" w:rsidRPr="009F37EC" w:rsidDel="00E474FD">
          <w:rPr>
            <w:sz w:val="24"/>
            <w:szCs w:val="24"/>
            <w:lang w:val="el-GR"/>
          </w:rPr>
          <w:delText>. Αποδεκτές μέθοδοι σεισμικής πιστοποίησης:</w:delText>
        </w:r>
      </w:del>
    </w:p>
    <w:p w:rsidR="002A4C49" w:rsidRPr="009F37EC" w:rsidDel="00E474FD" w:rsidRDefault="004E7F28" w:rsidP="003C3712">
      <w:pPr>
        <w:ind w:left="1418" w:hanging="284"/>
        <w:jc w:val="both"/>
        <w:rPr>
          <w:del w:id="1593" w:author="Καρμίρης Αγγελος" w:date="2020-01-03T10:44:00Z"/>
          <w:sz w:val="24"/>
          <w:szCs w:val="24"/>
          <w:lang w:val="el-GR"/>
        </w:rPr>
      </w:pPr>
      <w:del w:id="1594" w:author="Καρμίρης Αγγελος" w:date="2020-01-03T10:44:00Z">
        <w:r w:rsidRPr="009F37EC" w:rsidDel="00E474FD">
          <w:rPr>
            <w:sz w:val="24"/>
            <w:szCs w:val="24"/>
            <w:lang w:val="el-GR"/>
          </w:rPr>
          <w:delText xml:space="preserve">     </w:delText>
        </w:r>
        <w:r w:rsidR="0009792D" w:rsidRPr="009F37EC" w:rsidDel="00E474FD">
          <w:rPr>
            <w:sz w:val="24"/>
            <w:szCs w:val="24"/>
            <w:lang w:val="el-GR"/>
          </w:rPr>
          <w:delText>-</w:delText>
        </w:r>
        <w:r w:rsidR="002A4C49" w:rsidRPr="009F37EC" w:rsidDel="00E474FD">
          <w:rPr>
            <w:sz w:val="24"/>
            <w:szCs w:val="24"/>
            <w:lang w:val="el-GR"/>
          </w:rPr>
          <w:delText xml:space="preserve"> Με δοκιμή δόνησης ή</w:delText>
        </w:r>
      </w:del>
    </w:p>
    <w:p w:rsidR="001E31F6" w:rsidRPr="009F37EC" w:rsidDel="00E474FD" w:rsidRDefault="004E7F28" w:rsidP="003C3712">
      <w:pPr>
        <w:ind w:left="1418" w:hanging="284"/>
        <w:jc w:val="both"/>
        <w:rPr>
          <w:del w:id="1595" w:author="Καρμίρης Αγγελος" w:date="2020-01-03T10:44:00Z"/>
          <w:sz w:val="24"/>
          <w:szCs w:val="24"/>
          <w:lang w:val="el-GR"/>
        </w:rPr>
      </w:pPr>
      <w:del w:id="1596" w:author="Καρμίρης Αγγελος" w:date="2020-01-03T10:44:00Z">
        <w:r w:rsidRPr="009F37EC" w:rsidDel="00E474FD">
          <w:rPr>
            <w:sz w:val="24"/>
            <w:szCs w:val="24"/>
            <w:lang w:val="el-GR"/>
          </w:rPr>
          <w:delText xml:space="preserve">     </w:delText>
        </w:r>
        <w:r w:rsidR="0009792D" w:rsidRPr="009F37EC" w:rsidDel="00E474FD">
          <w:rPr>
            <w:sz w:val="24"/>
            <w:szCs w:val="24"/>
            <w:lang w:val="el-GR"/>
          </w:rPr>
          <w:delText>-</w:delText>
        </w:r>
        <w:r w:rsidR="001E31F6" w:rsidRPr="009F37EC" w:rsidDel="00E474FD">
          <w:rPr>
            <w:sz w:val="24"/>
            <w:szCs w:val="24"/>
            <w:lang w:val="el-GR"/>
          </w:rPr>
          <w:delText xml:space="preserve"> Με στατικό υπολογισμό ή</w:delText>
        </w:r>
      </w:del>
    </w:p>
    <w:p w:rsidR="002A4C49" w:rsidRPr="009F37EC" w:rsidDel="00E474FD" w:rsidRDefault="004E7F28" w:rsidP="003C3712">
      <w:pPr>
        <w:ind w:left="1418" w:hanging="284"/>
        <w:jc w:val="both"/>
        <w:rPr>
          <w:del w:id="1597" w:author="Καρμίρης Αγγελος" w:date="2020-01-03T10:44:00Z"/>
          <w:sz w:val="24"/>
          <w:szCs w:val="24"/>
          <w:lang w:val="el-GR"/>
        </w:rPr>
      </w:pPr>
      <w:del w:id="1598" w:author="Καρμίρης Αγγελος" w:date="2020-01-03T10:44:00Z">
        <w:r w:rsidRPr="009F37EC" w:rsidDel="00E474FD">
          <w:rPr>
            <w:sz w:val="24"/>
            <w:szCs w:val="24"/>
            <w:lang w:val="el-GR"/>
          </w:rPr>
          <w:delText xml:space="preserve">     </w:delText>
        </w:r>
        <w:r w:rsidR="0009792D" w:rsidRPr="009F37EC" w:rsidDel="00E474FD">
          <w:rPr>
            <w:sz w:val="24"/>
            <w:szCs w:val="24"/>
            <w:lang w:val="el-GR"/>
          </w:rPr>
          <w:delText xml:space="preserve">- </w:delText>
        </w:r>
        <w:r w:rsidR="002A4C49" w:rsidRPr="009F37EC" w:rsidDel="00E474FD">
          <w:rPr>
            <w:sz w:val="24"/>
            <w:szCs w:val="24"/>
            <w:lang w:val="el-GR"/>
          </w:rPr>
          <w:delText>Με δυναμική ανάλυση</w:delText>
        </w:r>
      </w:del>
    </w:p>
    <w:p w:rsidR="004E7F28" w:rsidRPr="009F37EC" w:rsidDel="00E474FD" w:rsidRDefault="004E7F28" w:rsidP="003C3712">
      <w:pPr>
        <w:ind w:left="1418" w:hanging="284"/>
        <w:jc w:val="both"/>
        <w:rPr>
          <w:del w:id="1599" w:author="Καρμίρης Αγγελος" w:date="2020-01-03T10:44:00Z"/>
          <w:sz w:val="24"/>
          <w:szCs w:val="24"/>
          <w:lang w:val="el-GR"/>
        </w:rPr>
      </w:pPr>
    </w:p>
    <w:p w:rsidR="002A4C49" w:rsidRPr="009F37EC" w:rsidDel="00E474FD" w:rsidRDefault="0009792D" w:rsidP="003C3712">
      <w:pPr>
        <w:ind w:left="1418" w:hanging="284"/>
        <w:jc w:val="both"/>
        <w:rPr>
          <w:del w:id="1600" w:author="Καρμίρης Αγγελος" w:date="2020-01-03T10:44:00Z"/>
          <w:sz w:val="24"/>
          <w:szCs w:val="24"/>
          <w:lang w:val="el-GR"/>
        </w:rPr>
      </w:pPr>
      <w:del w:id="1601" w:author="Καρμίρης Αγγελος" w:date="2020-01-03T10:44:00Z">
        <w:r w:rsidRPr="009F37EC" w:rsidDel="00E474FD">
          <w:rPr>
            <w:sz w:val="24"/>
            <w:szCs w:val="24"/>
            <w:lang w:val="el-GR"/>
          </w:rPr>
          <w:delText xml:space="preserve">   </w:delText>
        </w:r>
        <w:r w:rsidR="002A4C49" w:rsidRPr="009F37EC" w:rsidDel="00E474FD">
          <w:rPr>
            <w:sz w:val="24"/>
            <w:szCs w:val="24"/>
            <w:lang w:val="el-GR"/>
          </w:rPr>
          <w:delText xml:space="preserve"> Οι προσφέροντες στην προσφορά τους είναι υποχρεωμένοι να υποβάλουν πιστοποιητικά δοκιμών ή υπολογισμό με δυναμική ανάλυση, ή στατικό υπολογισμό.</w:delText>
        </w:r>
      </w:del>
    </w:p>
    <w:p w:rsidR="002A4C49" w:rsidRPr="009F37EC" w:rsidDel="00E474FD" w:rsidRDefault="002A4C49" w:rsidP="003C3712">
      <w:pPr>
        <w:ind w:left="1418" w:hanging="284"/>
        <w:jc w:val="both"/>
        <w:rPr>
          <w:del w:id="1602" w:author="Καρμίρης Αγγελος" w:date="2020-01-03T10:44:00Z"/>
          <w:sz w:val="24"/>
          <w:szCs w:val="24"/>
          <w:lang w:val="el-GR"/>
        </w:rPr>
      </w:pPr>
      <w:del w:id="1603" w:author="Καρμίρης Αγγελος" w:date="2020-01-03T10:44:00Z">
        <w:r w:rsidRPr="009F37EC" w:rsidDel="00E474FD">
          <w:rPr>
            <w:sz w:val="24"/>
            <w:szCs w:val="24"/>
            <w:lang w:val="el-GR"/>
          </w:rPr>
          <w:delText xml:space="preserve">    Αποδοχή ή όχι των παραπάνω εναπόκειται στην κρίση τ</w:delText>
        </w:r>
        <w:r w:rsidR="0006121D" w:rsidDel="00E474FD">
          <w:rPr>
            <w:sz w:val="24"/>
            <w:szCs w:val="24"/>
            <w:lang w:val="el-GR"/>
          </w:rPr>
          <w:delText>ου</w:delText>
        </w:r>
        <w:r w:rsidRPr="009F37EC" w:rsidDel="00E474FD">
          <w:rPr>
            <w:sz w:val="24"/>
            <w:szCs w:val="24"/>
            <w:lang w:val="el-GR"/>
          </w:rPr>
          <w:delText xml:space="preserve"> </w:delText>
        </w:r>
        <w:r w:rsidR="0006121D" w:rsidDel="00E474FD">
          <w:rPr>
            <w:sz w:val="24"/>
            <w:szCs w:val="24"/>
            <w:lang w:val="el-GR"/>
          </w:rPr>
          <w:delText>ΑΔΜΗΕ</w:delText>
        </w:r>
        <w:r w:rsidR="001E31F6" w:rsidRPr="009F37EC" w:rsidDel="00E474FD">
          <w:rPr>
            <w:sz w:val="24"/>
            <w:szCs w:val="24"/>
            <w:lang w:val="el-GR"/>
          </w:rPr>
          <w:delText>.</w:delText>
        </w:r>
      </w:del>
    </w:p>
    <w:p w:rsidR="00E96456" w:rsidRPr="009F37EC" w:rsidDel="00E474FD" w:rsidRDefault="003C3712" w:rsidP="00E96456">
      <w:pPr>
        <w:ind w:left="1418" w:hanging="284"/>
        <w:jc w:val="both"/>
        <w:rPr>
          <w:del w:id="1604" w:author="Καρμίρης Αγγελος" w:date="2020-01-03T10:44:00Z"/>
          <w:sz w:val="24"/>
          <w:szCs w:val="24"/>
          <w:lang w:val="el-GR"/>
        </w:rPr>
      </w:pPr>
      <w:del w:id="1605" w:author="Καρμίρης Αγγελος" w:date="2020-01-03T10:44:00Z">
        <w:r w:rsidRPr="009F37EC" w:rsidDel="00E474FD">
          <w:rPr>
            <w:sz w:val="24"/>
            <w:szCs w:val="24"/>
            <w:lang w:val="el-GR"/>
          </w:rPr>
          <w:tab/>
        </w:r>
      </w:del>
    </w:p>
    <w:p w:rsidR="00E96456" w:rsidRPr="009F37EC" w:rsidDel="00E474FD" w:rsidRDefault="001E31F6" w:rsidP="00E96456">
      <w:pPr>
        <w:ind w:left="1418" w:hanging="284"/>
        <w:jc w:val="both"/>
        <w:rPr>
          <w:del w:id="1606" w:author="Καρμίρης Αγγελος" w:date="2020-01-03T10:44:00Z"/>
          <w:sz w:val="24"/>
          <w:szCs w:val="24"/>
          <w:lang w:val="el-GR"/>
        </w:rPr>
      </w:pPr>
      <w:del w:id="1607" w:author="Καρμίρης Αγγελος" w:date="2020-01-03T10:44:00Z">
        <w:r w:rsidRPr="009F37EC" w:rsidDel="00E474FD">
          <w:rPr>
            <w:sz w:val="24"/>
            <w:szCs w:val="24"/>
            <w:lang w:val="el-GR"/>
          </w:rPr>
          <w:delText xml:space="preserve"> β</w:delText>
        </w:r>
        <w:r w:rsidR="00E96456" w:rsidRPr="009F37EC" w:rsidDel="00E474FD">
          <w:rPr>
            <w:sz w:val="24"/>
            <w:szCs w:val="24"/>
            <w:lang w:val="el-GR"/>
          </w:rPr>
          <w:delText>.</w:delText>
        </w:r>
        <w:r w:rsidR="0087545E" w:rsidRPr="009F37EC" w:rsidDel="00E474FD">
          <w:rPr>
            <w:sz w:val="24"/>
            <w:szCs w:val="24"/>
            <w:lang w:val="el-GR"/>
          </w:rPr>
          <w:delText xml:space="preserve"> </w:delText>
        </w:r>
        <w:r w:rsidR="00E96456" w:rsidRPr="009F37EC" w:rsidDel="00E474FD">
          <w:rPr>
            <w:sz w:val="24"/>
            <w:szCs w:val="24"/>
            <w:lang w:val="el-GR"/>
          </w:rPr>
          <w:delText xml:space="preserve">Οι μονωτήρες </w:delText>
        </w:r>
        <w:r w:rsidR="00A57402" w:rsidDel="00E474FD">
          <w:rPr>
            <w:sz w:val="24"/>
            <w:szCs w:val="24"/>
            <w:lang w:val="el-GR"/>
          </w:rPr>
          <w:delText>διέλευσης</w:delText>
        </w:r>
        <w:r w:rsidR="00E96456" w:rsidRPr="009F37EC" w:rsidDel="00E474FD">
          <w:rPr>
            <w:sz w:val="24"/>
            <w:szCs w:val="24"/>
            <w:lang w:val="el-GR"/>
          </w:rPr>
          <w:delText xml:space="preserve"> θα είναι σχεδιασμένοι για να λειτουργούν σε </w:delText>
        </w:r>
        <w:r w:rsidR="0087545E" w:rsidRPr="009F37EC" w:rsidDel="00E474FD">
          <w:rPr>
            <w:sz w:val="24"/>
            <w:szCs w:val="24"/>
            <w:lang w:val="el-GR"/>
          </w:rPr>
          <w:delText xml:space="preserve">  </w:delText>
        </w:r>
        <w:r w:rsidR="00E96456" w:rsidRPr="009F37EC" w:rsidDel="00E474FD">
          <w:rPr>
            <w:sz w:val="24"/>
            <w:szCs w:val="24"/>
            <w:lang w:val="el-GR"/>
          </w:rPr>
          <w:delText>θερμοκρασία περιβάλλοντος από -25</w:delText>
        </w:r>
        <w:r w:rsidR="00E96456" w:rsidRPr="009F37EC" w:rsidDel="00E474FD">
          <w:rPr>
            <w:sz w:val="24"/>
            <w:szCs w:val="24"/>
            <w:vertAlign w:val="superscript"/>
            <w:lang w:val="el-GR"/>
          </w:rPr>
          <w:delText>ο</w:delText>
        </w:r>
        <w:r w:rsidR="00E96456" w:rsidRPr="009F37EC" w:rsidDel="00E474FD">
          <w:rPr>
            <w:sz w:val="24"/>
            <w:szCs w:val="24"/>
            <w:lang w:val="el-GR"/>
          </w:rPr>
          <w:delText xml:space="preserve"> </w:delText>
        </w:r>
        <w:r w:rsidR="00E96456" w:rsidRPr="009F37EC" w:rsidDel="00E474FD">
          <w:rPr>
            <w:sz w:val="24"/>
            <w:szCs w:val="24"/>
          </w:rPr>
          <w:delText>C</w:delText>
        </w:r>
        <w:r w:rsidR="00E96456" w:rsidRPr="009F37EC" w:rsidDel="00E474FD">
          <w:rPr>
            <w:sz w:val="24"/>
            <w:szCs w:val="24"/>
            <w:lang w:val="el-GR"/>
          </w:rPr>
          <w:delText xml:space="preserve"> μέχρι +4</w:delText>
        </w:r>
        <w:r w:rsidR="003F71B1" w:rsidRPr="009F37EC" w:rsidDel="00E474FD">
          <w:rPr>
            <w:sz w:val="24"/>
            <w:szCs w:val="24"/>
            <w:lang w:val="el-GR"/>
          </w:rPr>
          <w:delText>5</w:delText>
        </w:r>
        <w:r w:rsidR="00E96456" w:rsidRPr="009F37EC" w:rsidDel="00E474FD">
          <w:rPr>
            <w:sz w:val="24"/>
            <w:szCs w:val="24"/>
            <w:vertAlign w:val="superscript"/>
            <w:lang w:val="el-GR"/>
          </w:rPr>
          <w:delText>ο</w:delText>
        </w:r>
        <w:r w:rsidR="00E96456" w:rsidRPr="009F37EC" w:rsidDel="00E474FD">
          <w:rPr>
            <w:sz w:val="24"/>
            <w:szCs w:val="24"/>
            <w:lang w:val="el-GR"/>
          </w:rPr>
          <w:delText xml:space="preserve"> </w:delText>
        </w:r>
        <w:r w:rsidR="00E96456" w:rsidRPr="009F37EC" w:rsidDel="00E474FD">
          <w:rPr>
            <w:sz w:val="24"/>
            <w:szCs w:val="24"/>
          </w:rPr>
          <w:delText>C</w:delText>
        </w:r>
        <w:r w:rsidR="00E96456" w:rsidRPr="009F37EC" w:rsidDel="00E474FD">
          <w:rPr>
            <w:sz w:val="24"/>
            <w:szCs w:val="24"/>
            <w:lang w:val="el-GR"/>
          </w:rPr>
          <w:delText xml:space="preserve"> και για υψόμετρο μέχρι 1000 μέτρα.</w:delText>
        </w:r>
      </w:del>
    </w:p>
    <w:p w:rsidR="00E96456" w:rsidRPr="009F37EC" w:rsidDel="00E474FD" w:rsidRDefault="00E96456" w:rsidP="00E96456">
      <w:pPr>
        <w:ind w:left="1418" w:hanging="284"/>
        <w:jc w:val="both"/>
        <w:rPr>
          <w:del w:id="1608" w:author="Καρμίρης Αγγελος" w:date="2020-01-03T10:44:00Z"/>
          <w:sz w:val="24"/>
          <w:szCs w:val="24"/>
          <w:lang w:val="el-GR"/>
        </w:rPr>
      </w:pPr>
    </w:p>
    <w:p w:rsidR="00E96456" w:rsidRPr="009F37EC" w:rsidDel="00E474FD" w:rsidRDefault="001E31F6" w:rsidP="00E96456">
      <w:pPr>
        <w:ind w:left="1418" w:hanging="284"/>
        <w:jc w:val="both"/>
        <w:rPr>
          <w:del w:id="1609" w:author="Καρμίρης Αγγελος" w:date="2020-01-03T10:44:00Z"/>
          <w:sz w:val="24"/>
          <w:szCs w:val="24"/>
          <w:lang w:val="el-GR"/>
        </w:rPr>
      </w:pPr>
      <w:del w:id="1610" w:author="Καρμίρης Αγγελος" w:date="2020-01-03T10:44:00Z">
        <w:r w:rsidRPr="009F37EC" w:rsidDel="00E474FD">
          <w:rPr>
            <w:sz w:val="24"/>
            <w:szCs w:val="24"/>
            <w:lang w:val="el-GR"/>
          </w:rPr>
          <w:delText xml:space="preserve"> γ</w:delText>
        </w:r>
        <w:r w:rsidR="00E96456" w:rsidRPr="009F37EC" w:rsidDel="00E474FD">
          <w:rPr>
            <w:sz w:val="24"/>
            <w:szCs w:val="24"/>
            <w:lang w:val="el-GR"/>
          </w:rPr>
          <w:delText xml:space="preserve">. Η μέγιστη θερμοκρασία λαδιού σε συνθήκες έκτακτης </w:delText>
        </w:r>
        <w:r w:rsidR="004A499B" w:rsidDel="00E474FD">
          <w:rPr>
            <w:sz w:val="24"/>
            <w:szCs w:val="24"/>
            <w:lang w:val="el-GR"/>
          </w:rPr>
          <w:delText>φόρτισης</w:delText>
        </w:r>
        <w:r w:rsidR="004A499B" w:rsidRPr="009F37EC" w:rsidDel="00E474FD">
          <w:rPr>
            <w:sz w:val="24"/>
            <w:szCs w:val="24"/>
            <w:lang w:val="el-GR"/>
          </w:rPr>
          <w:delText xml:space="preserve"> </w:delText>
        </w:r>
        <w:r w:rsidR="00E96456" w:rsidRPr="009F37EC" w:rsidDel="00E474FD">
          <w:rPr>
            <w:sz w:val="24"/>
            <w:szCs w:val="24"/>
            <w:lang w:val="el-GR"/>
          </w:rPr>
          <w:delText>θα είναι</w:delText>
        </w:r>
        <w:r w:rsidR="004A499B" w:rsidDel="00E474FD">
          <w:rPr>
            <w:sz w:val="24"/>
            <w:szCs w:val="24"/>
            <w:lang w:val="el-GR"/>
          </w:rPr>
          <w:delText xml:space="preserve"> </w:delText>
        </w:r>
        <w:r w:rsidR="00E96456" w:rsidRPr="009F37EC" w:rsidDel="00E474FD">
          <w:rPr>
            <w:sz w:val="24"/>
            <w:szCs w:val="24"/>
            <w:lang w:val="el-GR"/>
          </w:rPr>
          <w:delText xml:space="preserve"> 115</w:delText>
        </w:r>
        <w:r w:rsidR="00E96456" w:rsidRPr="009F37EC" w:rsidDel="00E474FD">
          <w:rPr>
            <w:sz w:val="24"/>
            <w:szCs w:val="24"/>
            <w:vertAlign w:val="superscript"/>
            <w:lang w:val="el-GR"/>
          </w:rPr>
          <w:delText>ο</w:delText>
        </w:r>
        <w:r w:rsidR="00E96456" w:rsidRPr="009F37EC" w:rsidDel="00E474FD">
          <w:rPr>
            <w:sz w:val="24"/>
            <w:szCs w:val="24"/>
            <w:lang w:val="el-GR"/>
          </w:rPr>
          <w:delText xml:space="preserve"> </w:delText>
        </w:r>
        <w:r w:rsidR="00E96456" w:rsidRPr="009F37EC" w:rsidDel="00E474FD">
          <w:rPr>
            <w:sz w:val="24"/>
            <w:szCs w:val="24"/>
          </w:rPr>
          <w:delText>C</w:delText>
        </w:r>
        <w:r w:rsidR="00E96456" w:rsidRPr="009F37EC" w:rsidDel="00E474FD">
          <w:rPr>
            <w:sz w:val="24"/>
            <w:szCs w:val="24"/>
            <w:lang w:val="el-GR"/>
          </w:rPr>
          <w:delText>.</w:delText>
        </w:r>
      </w:del>
    </w:p>
    <w:p w:rsidR="00E96456" w:rsidRPr="009F37EC" w:rsidDel="00E474FD" w:rsidRDefault="00E96456" w:rsidP="00E96456">
      <w:pPr>
        <w:tabs>
          <w:tab w:val="left" w:pos="1276"/>
        </w:tabs>
        <w:ind w:left="1418" w:hanging="284"/>
        <w:jc w:val="both"/>
        <w:rPr>
          <w:del w:id="1611" w:author="Καρμίρης Αγγελος" w:date="2020-01-03T10:44:00Z"/>
          <w:sz w:val="24"/>
          <w:szCs w:val="24"/>
          <w:lang w:val="el-GR"/>
        </w:rPr>
      </w:pPr>
    </w:p>
    <w:p w:rsidR="007A6AAF" w:rsidRPr="009F37EC" w:rsidDel="00E474FD" w:rsidRDefault="008E0D9F" w:rsidP="007A6AAF">
      <w:pPr>
        <w:ind w:left="1418" w:hanging="284"/>
        <w:jc w:val="both"/>
        <w:rPr>
          <w:del w:id="1612" w:author="Καρμίρης Αγγελος" w:date="2020-01-03T10:44:00Z"/>
          <w:sz w:val="24"/>
          <w:szCs w:val="24"/>
          <w:lang w:val="el-GR"/>
        </w:rPr>
      </w:pPr>
      <w:del w:id="1613" w:author="Καρμίρης Αγγελος" w:date="2020-01-03T10:44:00Z">
        <w:r w:rsidDel="00E474FD">
          <w:rPr>
            <w:sz w:val="24"/>
            <w:szCs w:val="24"/>
            <w:lang w:val="el-GR"/>
          </w:rPr>
          <w:delText>δ</w:delText>
        </w:r>
        <w:r w:rsidR="007A6AAF" w:rsidRPr="009F37EC" w:rsidDel="00E474FD">
          <w:rPr>
            <w:sz w:val="24"/>
            <w:szCs w:val="24"/>
            <w:lang w:val="el-GR"/>
          </w:rPr>
          <w:delText xml:space="preserve">. </w:delText>
        </w:r>
        <w:r w:rsidR="007A6AAF" w:rsidRPr="007A6AAF" w:rsidDel="00E474FD">
          <w:rPr>
            <w:sz w:val="24"/>
            <w:szCs w:val="24"/>
            <w:lang w:val="el-GR"/>
          </w:rPr>
          <w:delText xml:space="preserve">Οι μονωτήρες </w:delText>
        </w:r>
        <w:r w:rsidR="00A57402" w:rsidDel="00E474FD">
          <w:rPr>
            <w:sz w:val="24"/>
            <w:szCs w:val="24"/>
            <w:lang w:val="el-GR"/>
          </w:rPr>
          <w:delText>διέλευσης</w:delText>
        </w:r>
        <w:r w:rsidR="007A6AAF" w:rsidRPr="007A6AAF" w:rsidDel="00E474FD">
          <w:rPr>
            <w:sz w:val="24"/>
            <w:szCs w:val="24"/>
            <w:lang w:val="el-GR"/>
          </w:rPr>
          <w:delText xml:space="preserve"> </w:delText>
        </w:r>
        <w:r w:rsidR="007A6AAF" w:rsidDel="00E474FD">
          <w:rPr>
            <w:sz w:val="24"/>
            <w:szCs w:val="24"/>
            <w:lang w:val="el-GR"/>
          </w:rPr>
          <w:delText>420</w:delText>
        </w:r>
        <w:r w:rsidR="007A6AAF" w:rsidDel="00E474FD">
          <w:rPr>
            <w:sz w:val="24"/>
            <w:szCs w:val="24"/>
          </w:rPr>
          <w:delText>kV</w:delText>
        </w:r>
        <w:r w:rsidR="007A6AAF" w:rsidRPr="004F609D" w:rsidDel="00E474FD">
          <w:rPr>
            <w:sz w:val="24"/>
            <w:szCs w:val="24"/>
            <w:lang w:val="el-GR"/>
          </w:rPr>
          <w:delText xml:space="preserve"> </w:delText>
        </w:r>
        <w:r w:rsidR="007A6AAF" w:rsidDel="00E474FD">
          <w:rPr>
            <w:sz w:val="24"/>
            <w:szCs w:val="24"/>
            <w:lang w:val="el-GR"/>
          </w:rPr>
          <w:delText>θα έχουν ακροδέκτη από επικασσιτερωμένο αλουμίνιο</w:delText>
        </w:r>
        <w:r w:rsidR="007A6AAF" w:rsidRPr="007A6AAF" w:rsidDel="00E474FD">
          <w:rPr>
            <w:sz w:val="24"/>
            <w:szCs w:val="24"/>
            <w:lang w:val="el-GR"/>
          </w:rPr>
          <w:delText xml:space="preserve">, κυλινδρικού σχήματος διαμέτρου 30mm με μήκος περίπου 100mm. Οι μονωτήρες </w:delText>
        </w:r>
        <w:r w:rsidR="00A57402" w:rsidDel="00E474FD">
          <w:rPr>
            <w:sz w:val="24"/>
            <w:szCs w:val="24"/>
            <w:lang w:val="el-GR"/>
          </w:rPr>
          <w:delText>διέλευσης</w:delText>
        </w:r>
        <w:r w:rsidR="007A6AAF" w:rsidRPr="007A6AAF" w:rsidDel="00E474FD">
          <w:rPr>
            <w:sz w:val="24"/>
            <w:szCs w:val="24"/>
            <w:lang w:val="el-GR"/>
          </w:rPr>
          <w:delText xml:space="preserve"> </w:delText>
        </w:r>
        <w:r w:rsidR="007A6AAF" w:rsidDel="00E474FD">
          <w:rPr>
            <w:sz w:val="24"/>
            <w:szCs w:val="24"/>
            <w:lang w:val="el-GR"/>
          </w:rPr>
          <w:delText>170</w:delText>
        </w:r>
        <w:r w:rsidR="007A6AAF" w:rsidDel="00E474FD">
          <w:rPr>
            <w:sz w:val="24"/>
            <w:szCs w:val="24"/>
          </w:rPr>
          <w:delText>kV</w:delText>
        </w:r>
        <w:r w:rsidR="004A499B" w:rsidDel="00E474FD">
          <w:rPr>
            <w:sz w:val="24"/>
            <w:szCs w:val="24"/>
            <w:lang w:val="el-GR"/>
          </w:rPr>
          <w:delText>, ουδετέρου</w:delText>
        </w:r>
        <w:r w:rsidR="007A6AAF" w:rsidRPr="004546B4" w:rsidDel="00E474FD">
          <w:rPr>
            <w:sz w:val="24"/>
            <w:szCs w:val="24"/>
            <w:lang w:val="el-GR"/>
          </w:rPr>
          <w:delText xml:space="preserve"> </w:delText>
        </w:r>
        <w:r w:rsidR="007A6AAF" w:rsidDel="00E474FD">
          <w:rPr>
            <w:sz w:val="24"/>
            <w:szCs w:val="24"/>
            <w:lang w:val="el-GR"/>
          </w:rPr>
          <w:delText>και 52</w:delText>
        </w:r>
        <w:r w:rsidR="007A6AAF" w:rsidDel="00E474FD">
          <w:rPr>
            <w:sz w:val="24"/>
            <w:szCs w:val="24"/>
          </w:rPr>
          <w:delText>kV</w:delText>
        </w:r>
        <w:r w:rsidR="007A6AAF" w:rsidDel="00E474FD">
          <w:rPr>
            <w:sz w:val="24"/>
            <w:szCs w:val="24"/>
            <w:lang w:val="el-GR"/>
          </w:rPr>
          <w:delText xml:space="preserve"> θα έχουν ακροδέκτη από επικασσιτερωμένο χαλκό</w:delText>
        </w:r>
        <w:r w:rsidR="007A6AAF" w:rsidRPr="007A6AAF" w:rsidDel="00E474FD">
          <w:rPr>
            <w:sz w:val="24"/>
            <w:szCs w:val="24"/>
            <w:lang w:val="el-GR"/>
          </w:rPr>
          <w:delText>, κυλινδρικού σχήματος διαμέτρου 30mm με μήκος περίπου 100mm.</w:delText>
        </w:r>
      </w:del>
    </w:p>
    <w:p w:rsidR="007A6AAF" w:rsidRPr="009F37EC" w:rsidDel="00E474FD" w:rsidRDefault="007A6AAF" w:rsidP="007A6AAF">
      <w:pPr>
        <w:tabs>
          <w:tab w:val="left" w:pos="1276"/>
        </w:tabs>
        <w:ind w:left="1418" w:hanging="284"/>
        <w:jc w:val="both"/>
        <w:rPr>
          <w:del w:id="1614" w:author="Καρμίρης Αγγελος" w:date="2020-01-03T10:44:00Z"/>
          <w:sz w:val="24"/>
          <w:szCs w:val="24"/>
          <w:lang w:val="el-GR"/>
        </w:rPr>
      </w:pPr>
    </w:p>
    <w:p w:rsidR="004A499B" w:rsidRPr="009F37EC" w:rsidDel="00E474FD" w:rsidRDefault="004A499B" w:rsidP="004A499B">
      <w:pPr>
        <w:ind w:left="1418" w:hanging="284"/>
        <w:jc w:val="both"/>
        <w:rPr>
          <w:del w:id="1615" w:author="Καρμίρης Αγγελος" w:date="2020-01-03T10:44:00Z"/>
          <w:sz w:val="24"/>
          <w:szCs w:val="24"/>
          <w:lang w:val="el-GR"/>
        </w:rPr>
      </w:pPr>
      <w:del w:id="1616" w:author="Καρμίρης Αγγελος" w:date="2020-01-03T10:44:00Z">
        <w:r w:rsidDel="00E474FD">
          <w:rPr>
            <w:sz w:val="24"/>
            <w:szCs w:val="24"/>
            <w:lang w:val="el-GR"/>
          </w:rPr>
          <w:delText>ε</w:delText>
        </w:r>
        <w:r w:rsidRPr="009F37EC" w:rsidDel="00E474FD">
          <w:rPr>
            <w:sz w:val="24"/>
            <w:szCs w:val="24"/>
            <w:lang w:val="el-GR"/>
          </w:rPr>
          <w:delText xml:space="preserve">. </w:delText>
        </w:r>
        <w:r w:rsidRPr="004A499B" w:rsidDel="00E474FD">
          <w:rPr>
            <w:sz w:val="24"/>
            <w:szCs w:val="24"/>
            <w:lang w:val="el-GR"/>
          </w:rPr>
          <w:delText xml:space="preserve">Σε περίπτωση βλάβης, θα είναι δυνατή η αντικατάσταση οποιουδήποτε μονωτήρα με άλλον, ακόμη και άλλου κατασκευαστή, ο οποίος θα έχει τον ίδιο τύπο και προσδιορισμό κατά </w:delText>
        </w:r>
        <w:r w:rsidRPr="004A499B" w:rsidDel="00E474FD">
          <w:rPr>
            <w:sz w:val="24"/>
            <w:szCs w:val="24"/>
          </w:rPr>
          <w:delText>EN</w:delText>
        </w:r>
        <w:r w:rsidDel="00E474FD">
          <w:rPr>
            <w:sz w:val="24"/>
            <w:szCs w:val="24"/>
            <w:lang w:val="el-GR"/>
          </w:rPr>
          <w:delText xml:space="preserve"> 50458. Ο κατασκευαστής του</w:delText>
        </w:r>
        <w:r w:rsidRPr="004A499B" w:rsidDel="00E474FD">
          <w:rPr>
            <w:sz w:val="24"/>
            <w:szCs w:val="24"/>
            <w:lang w:val="el-GR"/>
          </w:rPr>
          <w:delText xml:space="preserve"> </w:delText>
        </w:r>
        <w:r w:rsidDel="00E474FD">
          <w:rPr>
            <w:sz w:val="24"/>
            <w:szCs w:val="24"/>
            <w:lang w:val="el-GR"/>
          </w:rPr>
          <w:delText>αυτομετασχηματιστή</w:delText>
        </w:r>
        <w:r w:rsidRPr="004A499B" w:rsidDel="00E474FD">
          <w:rPr>
            <w:sz w:val="24"/>
            <w:szCs w:val="24"/>
            <w:lang w:val="el-GR"/>
          </w:rPr>
          <w:delText xml:space="preserve"> πρέπει να τηρήσει τις λεπτομέρειες σύνδεσης, τις μέγιστες διαστάσεις μονωτήρα και την ελάχιστη απόσταση ασφάλειας στο λάδι, ακολουθώντας το </w:delText>
        </w:r>
        <w:r w:rsidRPr="004A499B" w:rsidDel="00E474FD">
          <w:rPr>
            <w:sz w:val="24"/>
            <w:szCs w:val="24"/>
          </w:rPr>
          <w:delText>EN</w:delText>
        </w:r>
        <w:r w:rsidRPr="004A499B" w:rsidDel="00E474FD">
          <w:rPr>
            <w:sz w:val="24"/>
            <w:szCs w:val="24"/>
            <w:lang w:val="el-GR"/>
          </w:rPr>
          <w:delText xml:space="preserve"> 50458.</w:delText>
        </w:r>
      </w:del>
    </w:p>
    <w:p w:rsidR="004A499B" w:rsidRPr="009F37EC" w:rsidDel="00E474FD" w:rsidRDefault="004A499B" w:rsidP="004A499B">
      <w:pPr>
        <w:tabs>
          <w:tab w:val="left" w:pos="1276"/>
        </w:tabs>
        <w:ind w:left="1418" w:hanging="284"/>
        <w:jc w:val="both"/>
        <w:rPr>
          <w:del w:id="1617" w:author="Καρμίρης Αγγελος" w:date="2020-01-03T10:44:00Z"/>
          <w:sz w:val="24"/>
          <w:szCs w:val="24"/>
          <w:lang w:val="el-GR"/>
        </w:rPr>
      </w:pPr>
    </w:p>
    <w:p w:rsidR="007A6AAF" w:rsidRPr="009F37EC" w:rsidDel="00E474FD" w:rsidRDefault="004A499B" w:rsidP="007A6AAF">
      <w:pPr>
        <w:ind w:left="1418" w:hanging="284"/>
        <w:jc w:val="both"/>
        <w:rPr>
          <w:del w:id="1618" w:author="Καρμίρης Αγγελος" w:date="2020-01-03T10:44:00Z"/>
          <w:sz w:val="24"/>
          <w:szCs w:val="24"/>
          <w:lang w:val="el-GR"/>
        </w:rPr>
      </w:pPr>
      <w:del w:id="1619" w:author="Καρμίρης Αγγελος" w:date="2020-01-03T10:44:00Z">
        <w:r w:rsidDel="00E474FD">
          <w:rPr>
            <w:sz w:val="24"/>
            <w:szCs w:val="24"/>
            <w:lang w:val="el-GR"/>
          </w:rPr>
          <w:delText>στ</w:delText>
        </w:r>
        <w:r w:rsidR="007A6AAF" w:rsidRPr="009F37EC" w:rsidDel="00E474FD">
          <w:rPr>
            <w:sz w:val="24"/>
            <w:szCs w:val="24"/>
            <w:lang w:val="el-GR"/>
          </w:rPr>
          <w:delText>.</w:delText>
        </w:r>
        <w:r w:rsidR="00D1619C" w:rsidRPr="00D1619C" w:rsidDel="00E474FD">
          <w:rPr>
            <w:sz w:val="24"/>
            <w:szCs w:val="24"/>
            <w:lang w:val="el-GR"/>
          </w:rPr>
          <w:delText xml:space="preserve">Εάν οι μονωτήρες </w:delText>
        </w:r>
        <w:r w:rsidR="00A57402" w:rsidDel="00E474FD">
          <w:rPr>
            <w:sz w:val="24"/>
            <w:szCs w:val="24"/>
            <w:lang w:val="el-GR"/>
          </w:rPr>
          <w:delText>διέλευσης</w:delText>
        </w:r>
        <w:r w:rsidR="00D1619C" w:rsidRPr="00D1619C" w:rsidDel="00E474FD">
          <w:rPr>
            <w:sz w:val="24"/>
            <w:szCs w:val="24"/>
            <w:lang w:val="el-GR"/>
          </w:rPr>
          <w:delText xml:space="preserve"> διαθέτουν αγωγό τύπου διερχόμενου σύρματος ή διερχόμενης ράβδου, η διατομή του σύρματος ή της ράβδου θα επιλεχθεί σύμφωνα με τις οδηγίες του κατασκευαστή των μονωτήρων, έτσι ώστε οι ολοκληρωμένοι μονωτήρες να έχουν ένταση συνεχούς λειτουργίας τουλάχιστον 1</w:delText>
        </w:r>
        <w:r w:rsidDel="00E474FD">
          <w:rPr>
            <w:sz w:val="24"/>
            <w:szCs w:val="24"/>
            <w:lang w:val="el-GR"/>
          </w:rPr>
          <w:delText>30</w:delText>
        </w:r>
        <w:r w:rsidR="00D1619C" w:rsidRPr="00D1619C" w:rsidDel="00E474FD">
          <w:rPr>
            <w:sz w:val="24"/>
            <w:szCs w:val="24"/>
            <w:lang w:val="el-GR"/>
          </w:rPr>
          <w:delText>% της ονομαστικής έντασης</w:delText>
        </w:r>
        <w:r w:rsidDel="00E474FD">
          <w:rPr>
            <w:sz w:val="24"/>
            <w:szCs w:val="24"/>
            <w:lang w:val="el-GR"/>
          </w:rPr>
          <w:delText xml:space="preserve"> λήψης</w:delText>
        </w:r>
        <w:r w:rsidR="00D1619C" w:rsidDel="00E474FD">
          <w:rPr>
            <w:sz w:val="24"/>
            <w:szCs w:val="24"/>
            <w:lang w:val="el-GR"/>
          </w:rPr>
          <w:delText xml:space="preserve"> στη λήψη Νο.1</w:delText>
        </w:r>
        <w:r w:rsidDel="00E474FD">
          <w:rPr>
            <w:sz w:val="24"/>
            <w:szCs w:val="24"/>
            <w:lang w:val="el-GR"/>
          </w:rPr>
          <w:delText>5 για τους μονωτήρες ΥΤ, ΜΤ και τουλάχιστον 125%</w:delText>
        </w:r>
        <w:r w:rsidR="007E4DFB" w:rsidRPr="007E4DFB" w:rsidDel="00E474FD">
          <w:rPr>
            <w:sz w:val="24"/>
            <w:szCs w:val="24"/>
            <w:lang w:val="el-GR"/>
          </w:rPr>
          <w:delText xml:space="preserve"> </w:delText>
        </w:r>
        <w:r w:rsidR="007E4DFB" w:rsidRPr="00D1619C" w:rsidDel="00E474FD">
          <w:rPr>
            <w:sz w:val="24"/>
            <w:szCs w:val="24"/>
            <w:lang w:val="el-GR"/>
          </w:rPr>
          <w:delText>της ονομαστικής έντασης</w:delText>
        </w:r>
        <w:r w:rsidR="007E4DFB" w:rsidDel="00E474FD">
          <w:rPr>
            <w:sz w:val="24"/>
            <w:szCs w:val="24"/>
            <w:lang w:val="el-GR"/>
          </w:rPr>
          <w:delText xml:space="preserve"> λήψης στη λήψη Νο.1 για τους μονωτήρες ΧΤ</w:delText>
        </w:r>
        <w:r w:rsidR="00D1619C" w:rsidRPr="00D1619C" w:rsidDel="00E474FD">
          <w:rPr>
            <w:sz w:val="24"/>
            <w:szCs w:val="24"/>
            <w:lang w:val="el-GR"/>
          </w:rPr>
          <w:delText>.</w:delText>
        </w:r>
      </w:del>
    </w:p>
    <w:p w:rsidR="007A6AAF" w:rsidRPr="009F37EC" w:rsidDel="00E474FD" w:rsidRDefault="007A6AAF" w:rsidP="007A6AAF">
      <w:pPr>
        <w:tabs>
          <w:tab w:val="left" w:pos="1276"/>
        </w:tabs>
        <w:ind w:left="1418" w:hanging="284"/>
        <w:jc w:val="both"/>
        <w:rPr>
          <w:del w:id="1620" w:author="Καρμίρης Αγγελος" w:date="2020-01-03T10:44:00Z"/>
          <w:sz w:val="24"/>
          <w:szCs w:val="24"/>
          <w:lang w:val="el-GR"/>
        </w:rPr>
      </w:pPr>
    </w:p>
    <w:p w:rsidR="001E31F6" w:rsidRPr="009F37EC" w:rsidDel="00E474FD" w:rsidRDefault="001E31F6" w:rsidP="00E96456">
      <w:pPr>
        <w:ind w:left="1418" w:hanging="284"/>
        <w:jc w:val="both"/>
        <w:rPr>
          <w:del w:id="1621" w:author="Καρμίρης Αγγελος" w:date="2020-01-03T10:44:00Z"/>
          <w:sz w:val="24"/>
          <w:szCs w:val="24"/>
          <w:lang w:val="el-GR"/>
        </w:rPr>
      </w:pPr>
      <w:del w:id="1622" w:author="Καρμίρης Αγγελος" w:date="2020-01-03T10:44:00Z">
        <w:r w:rsidRPr="009F37EC" w:rsidDel="00E474FD">
          <w:rPr>
            <w:sz w:val="24"/>
            <w:szCs w:val="24"/>
            <w:lang w:val="el-GR"/>
          </w:rPr>
          <w:delText xml:space="preserve"> </w:delText>
        </w:r>
        <w:r w:rsidR="004A499B" w:rsidDel="00E474FD">
          <w:rPr>
            <w:sz w:val="24"/>
            <w:szCs w:val="24"/>
            <w:lang w:val="el-GR"/>
          </w:rPr>
          <w:delText>ζ</w:delText>
        </w:r>
        <w:r w:rsidR="00E96456" w:rsidRPr="009F37EC" w:rsidDel="00E474FD">
          <w:rPr>
            <w:sz w:val="24"/>
            <w:szCs w:val="24"/>
            <w:lang w:val="el-GR"/>
          </w:rPr>
          <w:delText>.</w:delText>
        </w:r>
        <w:r w:rsidR="004A499B" w:rsidDel="00E474FD">
          <w:rPr>
            <w:sz w:val="24"/>
            <w:szCs w:val="24"/>
            <w:lang w:val="el-GR"/>
          </w:rPr>
          <w:delText xml:space="preserve"> </w:delText>
        </w:r>
        <w:r w:rsidR="004E7F28" w:rsidRPr="009F37EC" w:rsidDel="00E474FD">
          <w:rPr>
            <w:sz w:val="24"/>
            <w:szCs w:val="24"/>
            <w:lang w:val="el-GR"/>
          </w:rPr>
          <w:delText>Εάν τα προ</w:delText>
        </w:r>
        <w:r w:rsidRPr="009F37EC" w:rsidDel="00E474FD">
          <w:rPr>
            <w:sz w:val="24"/>
            <w:szCs w:val="24"/>
            <w:lang w:val="el-GR"/>
          </w:rPr>
          <w:delText xml:space="preserve">αναφερόμενα μεγέθη ονομαστικών ρευμάτων των μονωτήρων </w:delText>
        </w:r>
        <w:r w:rsidR="00A57402" w:rsidDel="00E474FD">
          <w:rPr>
            <w:sz w:val="24"/>
            <w:szCs w:val="24"/>
            <w:lang w:val="el-GR"/>
          </w:rPr>
          <w:delText>διέλευσης</w:delText>
        </w:r>
        <w:r w:rsidRPr="009F37EC" w:rsidDel="00E474FD">
          <w:rPr>
            <w:sz w:val="24"/>
            <w:szCs w:val="24"/>
            <w:lang w:val="el-GR"/>
          </w:rPr>
          <w:delText xml:space="preserve"> αποδειχθούν ανεπαρκή με βάση τα παραπάνω απαιτούμενα επιπρόσθετα χαρακτηριστικά λειτουργίας, τότε οι προσφέροντες θα πρέπει να προσφέρουν μονωτήρες </w:delText>
        </w:r>
        <w:r w:rsidR="00A57402" w:rsidDel="00E474FD">
          <w:rPr>
            <w:sz w:val="24"/>
            <w:szCs w:val="24"/>
            <w:lang w:val="el-GR"/>
          </w:rPr>
          <w:delText>διέλευσης</w:delText>
        </w:r>
        <w:r w:rsidRPr="009F37EC" w:rsidDel="00E474FD">
          <w:rPr>
            <w:sz w:val="24"/>
            <w:szCs w:val="24"/>
            <w:lang w:val="el-GR"/>
          </w:rPr>
          <w:delText xml:space="preserve"> με τα κατάλληλα ονομαστικά μεγέθη.</w:delText>
        </w:r>
      </w:del>
    </w:p>
    <w:p w:rsidR="00E96456" w:rsidRPr="007157AE" w:rsidDel="00E474FD" w:rsidRDefault="00E96456" w:rsidP="00E96456">
      <w:pPr>
        <w:ind w:left="1418" w:hanging="284"/>
        <w:jc w:val="both"/>
        <w:rPr>
          <w:del w:id="1623" w:author="Καρμίρης Αγγελος" w:date="2020-01-03T10:44:00Z"/>
          <w:sz w:val="24"/>
          <w:szCs w:val="24"/>
          <w:lang w:val="el-GR"/>
        </w:rPr>
      </w:pPr>
    </w:p>
    <w:p w:rsidR="00AF6985" w:rsidRPr="007157AE" w:rsidDel="00E474FD" w:rsidRDefault="00AF6985" w:rsidP="00E96456">
      <w:pPr>
        <w:ind w:left="1418" w:hanging="284"/>
        <w:jc w:val="both"/>
        <w:rPr>
          <w:del w:id="1624" w:author="Καρμίρης Αγγελος" w:date="2020-01-03T10:44:00Z"/>
          <w:sz w:val="24"/>
          <w:szCs w:val="24"/>
          <w:lang w:val="el-GR"/>
        </w:rPr>
      </w:pPr>
    </w:p>
    <w:p w:rsidR="003F71B1" w:rsidRPr="00FF6FCF" w:rsidDel="00E474FD" w:rsidRDefault="00027DBB" w:rsidP="001E31F6">
      <w:pPr>
        <w:tabs>
          <w:tab w:val="left" w:pos="1134"/>
        </w:tabs>
        <w:ind w:left="1031"/>
        <w:jc w:val="both"/>
        <w:rPr>
          <w:del w:id="1625" w:author="Καρμίρης Αγγελος" w:date="2020-01-03T10:44:00Z"/>
          <w:sz w:val="24"/>
          <w:szCs w:val="24"/>
          <w:u w:val="single"/>
          <w:lang w:val="el-GR"/>
        </w:rPr>
      </w:pPr>
      <w:del w:id="1626" w:author="Καρμίρης Αγγελος" w:date="2020-01-03T10:44:00Z">
        <w:r w:rsidRPr="00CF1D4B" w:rsidDel="00E474FD">
          <w:rPr>
            <w:bCs/>
            <w:sz w:val="24"/>
            <w:szCs w:val="24"/>
            <w:lang w:val="el-GR"/>
          </w:rPr>
          <w:delText>8</w:delText>
        </w:r>
        <w:r w:rsidR="001E31F6" w:rsidRPr="00CF1D4B" w:rsidDel="00E474FD">
          <w:rPr>
            <w:bCs/>
            <w:sz w:val="24"/>
            <w:szCs w:val="24"/>
            <w:lang w:val="el-GR"/>
          </w:rPr>
          <w:delText>.</w:delText>
        </w:r>
        <w:r w:rsidR="005B46C4" w:rsidRPr="00CF1D4B" w:rsidDel="00E474FD">
          <w:rPr>
            <w:bCs/>
            <w:sz w:val="24"/>
            <w:szCs w:val="24"/>
            <w:lang w:val="el-GR"/>
          </w:rPr>
          <w:delText xml:space="preserve"> </w:delText>
        </w:r>
        <w:r w:rsidR="001E31F6" w:rsidRPr="00CF1D4B" w:rsidDel="00E474FD">
          <w:rPr>
            <w:bCs/>
            <w:sz w:val="24"/>
            <w:szCs w:val="24"/>
            <w:lang w:val="el-GR"/>
          </w:rPr>
          <w:delText>6</w:delText>
        </w:r>
        <w:r w:rsidR="0087545E" w:rsidRPr="00CF1D4B" w:rsidDel="00E474FD">
          <w:rPr>
            <w:bCs/>
            <w:sz w:val="24"/>
            <w:szCs w:val="24"/>
            <w:lang w:val="el-GR"/>
          </w:rPr>
          <w:delText xml:space="preserve"> </w:delText>
        </w:r>
        <w:r w:rsidR="001E31F6" w:rsidRPr="00FF6FCF" w:rsidDel="00E474FD">
          <w:rPr>
            <w:sz w:val="24"/>
            <w:szCs w:val="24"/>
            <w:lang w:val="el-GR"/>
          </w:rPr>
          <w:delText xml:space="preserve"> </w:delText>
        </w:r>
        <w:r w:rsidR="003F71B1" w:rsidRPr="00FF6FCF" w:rsidDel="00E474FD">
          <w:rPr>
            <w:sz w:val="24"/>
            <w:szCs w:val="24"/>
            <w:u w:val="single"/>
            <w:lang w:val="el-GR"/>
          </w:rPr>
          <w:delText>Παρελκόμενα</w:delText>
        </w:r>
      </w:del>
    </w:p>
    <w:p w:rsidR="0060764A" w:rsidRPr="009F37EC" w:rsidDel="00E474FD" w:rsidRDefault="0060764A" w:rsidP="001E31F6">
      <w:pPr>
        <w:tabs>
          <w:tab w:val="left" w:pos="1134"/>
        </w:tabs>
        <w:ind w:left="1031"/>
        <w:jc w:val="both"/>
        <w:rPr>
          <w:del w:id="1627" w:author="Καρμίρης Αγγελος" w:date="2020-01-03T10:44:00Z"/>
          <w:sz w:val="24"/>
          <w:szCs w:val="24"/>
          <w:lang w:val="el-GR"/>
        </w:rPr>
      </w:pPr>
    </w:p>
    <w:p w:rsidR="00E96456" w:rsidRPr="009F37EC" w:rsidDel="00E474FD" w:rsidRDefault="003F71B1" w:rsidP="0009792D">
      <w:pPr>
        <w:tabs>
          <w:tab w:val="left" w:pos="1134"/>
        </w:tabs>
        <w:ind w:left="1418" w:hanging="567"/>
        <w:jc w:val="both"/>
        <w:rPr>
          <w:del w:id="1628" w:author="Καρμίρης Αγγελος" w:date="2020-01-03T10:44:00Z"/>
          <w:sz w:val="24"/>
          <w:szCs w:val="24"/>
          <w:lang w:val="el-GR"/>
        </w:rPr>
      </w:pPr>
      <w:del w:id="1629" w:author="Καρμίρης Αγγελος" w:date="2020-01-03T10:44:00Z">
        <w:r w:rsidRPr="009F37EC" w:rsidDel="00E474FD">
          <w:rPr>
            <w:b/>
            <w:bCs/>
            <w:sz w:val="24"/>
            <w:szCs w:val="24"/>
            <w:lang w:val="el-GR"/>
          </w:rPr>
          <w:tab/>
        </w:r>
        <w:r w:rsidRPr="009F37EC" w:rsidDel="00E474FD">
          <w:rPr>
            <w:b/>
            <w:bCs/>
            <w:sz w:val="24"/>
            <w:szCs w:val="24"/>
            <w:lang w:val="el-GR"/>
          </w:rPr>
          <w:tab/>
        </w:r>
        <w:r w:rsidR="00E96456" w:rsidRPr="009F37EC" w:rsidDel="00E474FD">
          <w:rPr>
            <w:sz w:val="24"/>
            <w:szCs w:val="24"/>
            <w:lang w:val="el-GR"/>
          </w:rPr>
          <w:delText xml:space="preserve">Οι μονωτήρες </w:delText>
        </w:r>
        <w:r w:rsidR="00A57402" w:rsidDel="00E474FD">
          <w:rPr>
            <w:sz w:val="24"/>
            <w:szCs w:val="24"/>
            <w:lang w:val="el-GR"/>
          </w:rPr>
          <w:delText>διέλευσης</w:delText>
        </w:r>
        <w:r w:rsidR="00E96456" w:rsidRPr="009F37EC" w:rsidDel="00E474FD">
          <w:rPr>
            <w:sz w:val="24"/>
            <w:szCs w:val="24"/>
            <w:lang w:val="el-GR"/>
          </w:rPr>
          <w:delText xml:space="preserve"> θα πρέπει να είναι εφοδιασμένοι με τα ακόλουθα </w:delText>
        </w:r>
        <w:r w:rsidR="00AE5FD8" w:rsidRPr="009F37EC" w:rsidDel="00E474FD">
          <w:rPr>
            <w:sz w:val="24"/>
            <w:szCs w:val="24"/>
            <w:lang w:val="el-GR"/>
          </w:rPr>
          <w:delText xml:space="preserve"> εξαρτήματα </w:delText>
        </w:r>
        <w:r w:rsidR="00E96456" w:rsidRPr="009F37EC" w:rsidDel="00E474FD">
          <w:rPr>
            <w:sz w:val="24"/>
            <w:szCs w:val="24"/>
            <w:lang w:val="el-GR"/>
          </w:rPr>
          <w:delText>:</w:delText>
        </w:r>
      </w:del>
    </w:p>
    <w:p w:rsidR="0009792D" w:rsidRPr="009F37EC" w:rsidDel="00E474FD" w:rsidRDefault="0009792D" w:rsidP="0009792D">
      <w:pPr>
        <w:tabs>
          <w:tab w:val="left" w:pos="1134"/>
        </w:tabs>
        <w:ind w:left="1418" w:hanging="567"/>
        <w:jc w:val="both"/>
        <w:rPr>
          <w:del w:id="1630" w:author="Καρμίρης Αγγελος" w:date="2020-01-03T10:44:00Z"/>
          <w:sz w:val="24"/>
          <w:szCs w:val="24"/>
          <w:lang w:val="el-GR"/>
        </w:rPr>
      </w:pPr>
    </w:p>
    <w:p w:rsidR="00E96456" w:rsidRPr="009F37EC" w:rsidDel="00E474FD" w:rsidRDefault="00E96456" w:rsidP="00E96456">
      <w:pPr>
        <w:ind w:left="1418" w:hanging="284"/>
        <w:jc w:val="both"/>
        <w:rPr>
          <w:del w:id="1631" w:author="Καρμίρης Αγγελος" w:date="2020-01-03T10:44:00Z"/>
          <w:sz w:val="24"/>
          <w:szCs w:val="24"/>
          <w:lang w:val="el-GR"/>
        </w:rPr>
      </w:pPr>
      <w:del w:id="1632" w:author="Καρμίρης Αγγελος" w:date="2020-01-03T10:44:00Z">
        <w:r w:rsidRPr="009F37EC" w:rsidDel="00E474FD">
          <w:rPr>
            <w:sz w:val="24"/>
            <w:szCs w:val="24"/>
            <w:lang w:val="el-GR"/>
          </w:rPr>
          <w:delText xml:space="preserve">    α. </w:delText>
        </w:r>
        <w:r w:rsidR="00AE5FD8" w:rsidRPr="009F37EC" w:rsidDel="00E474FD">
          <w:rPr>
            <w:sz w:val="24"/>
            <w:szCs w:val="24"/>
            <w:lang w:val="el-GR"/>
          </w:rPr>
          <w:delText xml:space="preserve">Δείκτης </w:delText>
        </w:r>
        <w:r w:rsidRPr="009F37EC" w:rsidDel="00E474FD">
          <w:rPr>
            <w:sz w:val="24"/>
            <w:szCs w:val="24"/>
            <w:lang w:val="el-GR"/>
          </w:rPr>
          <w:delText xml:space="preserve">στάθμης λαδιού. </w:delText>
        </w:r>
        <w:r w:rsidR="008E0D9F" w:rsidDel="00E474FD">
          <w:rPr>
            <w:sz w:val="24"/>
            <w:szCs w:val="24"/>
            <w:lang w:val="el-GR"/>
          </w:rPr>
          <w:delText>Για τους μονωτήρες διέλευσης 420</w:delText>
        </w:r>
        <w:r w:rsidR="008E0D9F" w:rsidDel="00E474FD">
          <w:rPr>
            <w:sz w:val="24"/>
            <w:szCs w:val="24"/>
          </w:rPr>
          <w:delText>kV</w:delText>
        </w:r>
        <w:r w:rsidR="008E0D9F" w:rsidDel="00E474FD">
          <w:rPr>
            <w:sz w:val="24"/>
            <w:szCs w:val="24"/>
            <w:lang w:val="el-GR"/>
          </w:rPr>
          <w:delText>, οι δείκτες στάθμης λαδιού θα είναι μαγνητικού τύπου.</w:delText>
        </w:r>
        <w:r w:rsidRPr="009F37EC" w:rsidDel="00E474FD">
          <w:rPr>
            <w:sz w:val="24"/>
            <w:szCs w:val="24"/>
            <w:lang w:val="el-GR"/>
          </w:rPr>
          <w:delText xml:space="preserve"> </w:delText>
        </w:r>
      </w:del>
    </w:p>
    <w:p w:rsidR="00E96456" w:rsidRPr="009F37EC" w:rsidDel="00E474FD" w:rsidRDefault="00E96456" w:rsidP="00E96456">
      <w:pPr>
        <w:ind w:left="1418" w:hanging="284"/>
        <w:jc w:val="both"/>
        <w:rPr>
          <w:del w:id="1633" w:author="Καρμίρης Αγγελος" w:date="2020-01-03T10:44:00Z"/>
          <w:sz w:val="24"/>
          <w:szCs w:val="24"/>
          <w:lang w:val="el-GR"/>
        </w:rPr>
      </w:pPr>
    </w:p>
    <w:p w:rsidR="00E96456" w:rsidRPr="009F37EC" w:rsidDel="00E474FD" w:rsidRDefault="001E31F6" w:rsidP="0060764A">
      <w:pPr>
        <w:ind w:left="1560" w:right="-99" w:hanging="426"/>
        <w:rPr>
          <w:del w:id="1634" w:author="Καρμίρης Αγγελος" w:date="2020-01-03T10:44:00Z"/>
          <w:sz w:val="24"/>
          <w:szCs w:val="24"/>
          <w:lang w:val="el-GR"/>
        </w:rPr>
      </w:pPr>
      <w:del w:id="1635" w:author="Καρμίρης Αγγελος" w:date="2020-01-03T10:44:00Z">
        <w:r w:rsidRPr="009F37EC" w:rsidDel="00E474FD">
          <w:rPr>
            <w:sz w:val="24"/>
            <w:szCs w:val="24"/>
            <w:lang w:val="el-GR"/>
          </w:rPr>
          <w:delText xml:space="preserve">    </w:delText>
        </w:r>
        <w:r w:rsidR="00E96456" w:rsidRPr="009F37EC" w:rsidDel="00E474FD">
          <w:rPr>
            <w:sz w:val="24"/>
            <w:szCs w:val="24"/>
            <w:lang w:val="el-GR"/>
          </w:rPr>
          <w:delText>β.</w:delText>
        </w:r>
        <w:r w:rsidR="0060764A" w:rsidRPr="009F37EC" w:rsidDel="00E474FD">
          <w:rPr>
            <w:sz w:val="24"/>
            <w:szCs w:val="24"/>
            <w:lang w:val="el-GR"/>
          </w:rPr>
          <w:delText xml:space="preserve"> </w:delText>
        </w:r>
        <w:r w:rsidR="00505624" w:rsidRPr="009F37EC" w:rsidDel="00E474FD">
          <w:rPr>
            <w:sz w:val="24"/>
            <w:szCs w:val="24"/>
            <w:lang w:val="el-GR"/>
          </w:rPr>
          <w:delText>Α</w:delText>
        </w:r>
        <w:r w:rsidR="00AE5FD8" w:rsidRPr="009F37EC" w:rsidDel="00E474FD">
          <w:rPr>
            <w:sz w:val="24"/>
            <w:szCs w:val="24"/>
            <w:lang w:val="el-GR"/>
          </w:rPr>
          <w:delText>κροδέκτης</w:delText>
        </w:r>
        <w:r w:rsidR="00E96456" w:rsidRPr="009F37EC" w:rsidDel="00E474FD">
          <w:rPr>
            <w:sz w:val="24"/>
            <w:szCs w:val="24"/>
            <w:lang w:val="el-GR"/>
          </w:rPr>
          <w:delText xml:space="preserve"> δοκιμών</w:delText>
        </w:r>
        <w:r w:rsidR="0009792D" w:rsidRPr="009F37EC" w:rsidDel="00E474FD">
          <w:rPr>
            <w:sz w:val="24"/>
            <w:szCs w:val="24"/>
            <w:lang w:val="el-GR"/>
          </w:rPr>
          <w:delText xml:space="preserve"> (υποδοχή</w:delText>
        </w:r>
        <w:r w:rsidRPr="009F37EC" w:rsidDel="00E474FD">
          <w:rPr>
            <w:sz w:val="24"/>
            <w:szCs w:val="24"/>
            <w:lang w:val="el-GR"/>
          </w:rPr>
          <w:delText xml:space="preserve"> εφδ)</w:delText>
        </w:r>
        <w:r w:rsidR="00E96456" w:rsidRPr="009F37EC" w:rsidDel="00E474FD">
          <w:rPr>
            <w:sz w:val="24"/>
            <w:szCs w:val="24"/>
            <w:lang w:val="el-GR"/>
          </w:rPr>
          <w:delText xml:space="preserve"> για μέτρηση χωρητικοτήτων</w:delText>
        </w:r>
        <w:r w:rsidR="00505624" w:rsidRPr="009F37EC" w:rsidDel="00E474FD">
          <w:rPr>
            <w:sz w:val="24"/>
            <w:szCs w:val="24"/>
            <w:lang w:val="el-GR"/>
          </w:rPr>
          <w:delText>,</w:delText>
        </w:r>
        <w:r w:rsidR="00E96456" w:rsidRPr="009F37EC" w:rsidDel="00E474FD">
          <w:rPr>
            <w:sz w:val="24"/>
            <w:szCs w:val="24"/>
            <w:lang w:val="el-GR"/>
          </w:rPr>
          <w:delText xml:space="preserve"> του συντελεστή</w:delText>
        </w:r>
        <w:r w:rsidR="00505624" w:rsidRPr="009F37EC" w:rsidDel="00E474FD">
          <w:rPr>
            <w:sz w:val="24"/>
            <w:szCs w:val="24"/>
            <w:lang w:val="el-GR"/>
          </w:rPr>
          <w:delText xml:space="preserve"> </w:delText>
        </w:r>
        <w:r w:rsidR="00E96456" w:rsidRPr="009F37EC" w:rsidDel="00E474FD">
          <w:rPr>
            <w:sz w:val="24"/>
            <w:szCs w:val="24"/>
            <w:lang w:val="el-GR"/>
          </w:rPr>
          <w:delText xml:space="preserve">διηλεκτρικών απωλειών και </w:delText>
        </w:r>
        <w:r w:rsidRPr="009F37EC" w:rsidDel="00E474FD">
          <w:rPr>
            <w:sz w:val="24"/>
            <w:szCs w:val="24"/>
            <w:lang w:val="el-GR"/>
          </w:rPr>
          <w:delText>μερικών εκκενώσεων του μονωτήρα</w:delText>
        </w:r>
        <w:r w:rsidR="0060764A" w:rsidRPr="009F37EC" w:rsidDel="00E474FD">
          <w:rPr>
            <w:sz w:val="24"/>
            <w:szCs w:val="24"/>
            <w:lang w:val="el-GR"/>
          </w:rPr>
          <w:delText>.</w:delText>
        </w:r>
        <w:r w:rsidR="00505624" w:rsidRPr="009F37EC" w:rsidDel="00E474FD">
          <w:rPr>
            <w:sz w:val="24"/>
            <w:szCs w:val="24"/>
            <w:lang w:val="el-GR"/>
          </w:rPr>
          <w:delText xml:space="preserve"> </w:delText>
        </w:r>
        <w:r w:rsidRPr="009F37EC" w:rsidDel="00E474FD">
          <w:rPr>
            <w:sz w:val="24"/>
            <w:szCs w:val="24"/>
            <w:lang w:val="el-GR"/>
          </w:rPr>
          <w:delText>Η</w:delText>
        </w:r>
        <w:r w:rsidR="00E96456" w:rsidRPr="009F37EC" w:rsidDel="00E474FD">
          <w:rPr>
            <w:sz w:val="24"/>
            <w:szCs w:val="24"/>
            <w:lang w:val="el-GR"/>
          </w:rPr>
          <w:delText xml:space="preserve"> υποδοχή δοκιμών θα είναι μονωμένη από το στεγανοποιητικό</w:delText>
        </w:r>
        <w:r w:rsidR="00505624" w:rsidRPr="009F37EC" w:rsidDel="00E474FD">
          <w:rPr>
            <w:sz w:val="24"/>
            <w:szCs w:val="24"/>
            <w:lang w:val="el-GR"/>
          </w:rPr>
          <w:delText xml:space="preserve"> </w:delText>
        </w:r>
        <w:r w:rsidR="00E96456" w:rsidRPr="009F37EC" w:rsidDel="00E474FD">
          <w:rPr>
            <w:sz w:val="24"/>
            <w:szCs w:val="24"/>
            <w:lang w:val="el-GR"/>
          </w:rPr>
          <w:delText xml:space="preserve">παρέμβυσμα έδρασης </w:delText>
        </w:r>
        <w:r w:rsidR="00505624" w:rsidRPr="009F37EC" w:rsidDel="00E474FD">
          <w:rPr>
            <w:sz w:val="24"/>
            <w:szCs w:val="24"/>
            <w:lang w:val="el-GR"/>
          </w:rPr>
          <w:delText xml:space="preserve">και θα είναι συνεχώς </w:delText>
        </w:r>
        <w:r w:rsidR="00AE5FD8" w:rsidRPr="009F37EC" w:rsidDel="00E474FD">
          <w:rPr>
            <w:sz w:val="24"/>
            <w:szCs w:val="24"/>
            <w:lang w:val="el-GR"/>
          </w:rPr>
          <w:delText>γειωμέν</w:delText>
        </w:r>
        <w:r w:rsidR="00505624" w:rsidRPr="009F37EC" w:rsidDel="00E474FD">
          <w:rPr>
            <w:sz w:val="24"/>
            <w:szCs w:val="24"/>
            <w:lang w:val="el-GR"/>
          </w:rPr>
          <w:delText>η</w:delText>
        </w:r>
        <w:r w:rsidRPr="009F37EC" w:rsidDel="00E474FD">
          <w:rPr>
            <w:sz w:val="24"/>
            <w:szCs w:val="24"/>
            <w:lang w:val="el-GR"/>
          </w:rPr>
          <w:delText xml:space="preserve"> όταν δεν χρησιμοποιείται</w:delText>
        </w:r>
        <w:r w:rsidR="00505624" w:rsidRPr="009F37EC" w:rsidDel="00E474FD">
          <w:rPr>
            <w:sz w:val="24"/>
            <w:szCs w:val="24"/>
            <w:lang w:val="el-GR"/>
          </w:rPr>
          <w:delText>.</w:delText>
        </w:r>
      </w:del>
    </w:p>
    <w:p w:rsidR="00E96456" w:rsidRPr="009F37EC" w:rsidDel="00E474FD" w:rsidRDefault="00E96456" w:rsidP="00E96456">
      <w:pPr>
        <w:ind w:left="1418" w:hanging="284"/>
        <w:jc w:val="both"/>
        <w:rPr>
          <w:del w:id="1636" w:author="Καρμίρης Αγγελος" w:date="2020-01-03T10:44:00Z"/>
          <w:sz w:val="24"/>
          <w:szCs w:val="24"/>
          <w:lang w:val="el-GR"/>
        </w:rPr>
      </w:pPr>
    </w:p>
    <w:p w:rsidR="00E96456" w:rsidRPr="009F37EC" w:rsidDel="00E474FD" w:rsidRDefault="00E96456" w:rsidP="00E96456">
      <w:pPr>
        <w:ind w:left="1418" w:hanging="284"/>
        <w:jc w:val="both"/>
        <w:rPr>
          <w:del w:id="1637" w:author="Καρμίρης Αγγελος" w:date="2020-01-03T10:44:00Z"/>
          <w:sz w:val="24"/>
          <w:szCs w:val="24"/>
          <w:lang w:val="el-GR"/>
        </w:rPr>
      </w:pPr>
      <w:del w:id="1638" w:author="Καρμίρης Αγγελος" w:date="2020-01-03T10:44:00Z">
        <w:r w:rsidRPr="009F37EC" w:rsidDel="00E474FD">
          <w:rPr>
            <w:sz w:val="24"/>
            <w:szCs w:val="24"/>
            <w:lang w:val="el-GR"/>
          </w:rPr>
          <w:delText xml:space="preserve">    γ. </w:delText>
        </w:r>
        <w:r w:rsidR="00072402" w:rsidRPr="009F37EC" w:rsidDel="00E474FD">
          <w:rPr>
            <w:sz w:val="24"/>
            <w:szCs w:val="24"/>
            <w:lang w:val="el-GR"/>
          </w:rPr>
          <w:delText>Βαλβίδα</w:delText>
        </w:r>
        <w:r w:rsidRPr="009F37EC" w:rsidDel="00E474FD">
          <w:rPr>
            <w:sz w:val="24"/>
            <w:szCs w:val="24"/>
            <w:lang w:val="el-GR"/>
          </w:rPr>
          <w:delText xml:space="preserve"> εξαέρωσης.</w:delText>
        </w:r>
      </w:del>
    </w:p>
    <w:p w:rsidR="00E96456" w:rsidRPr="009F37EC" w:rsidDel="00E474FD" w:rsidRDefault="00E96456" w:rsidP="00E96456">
      <w:pPr>
        <w:ind w:left="1418" w:hanging="284"/>
        <w:jc w:val="both"/>
        <w:rPr>
          <w:del w:id="1639" w:author="Καρμίρης Αγγελος" w:date="2020-01-03T10:44:00Z"/>
          <w:sz w:val="24"/>
          <w:szCs w:val="24"/>
          <w:lang w:val="el-GR"/>
        </w:rPr>
      </w:pPr>
    </w:p>
    <w:p w:rsidR="00E96456" w:rsidRPr="009F37EC" w:rsidDel="00E474FD" w:rsidRDefault="00E96456" w:rsidP="00E96456">
      <w:pPr>
        <w:ind w:left="1418" w:hanging="284"/>
        <w:jc w:val="both"/>
        <w:rPr>
          <w:del w:id="1640" w:author="Καρμίρης Αγγελος" w:date="2020-01-03T10:44:00Z"/>
          <w:sz w:val="24"/>
          <w:szCs w:val="24"/>
          <w:lang w:val="el-GR"/>
        </w:rPr>
      </w:pPr>
      <w:del w:id="1641" w:author="Καρμίρης Αγγελος" w:date="2020-01-03T10:44:00Z">
        <w:r w:rsidRPr="009F37EC" w:rsidDel="00E474FD">
          <w:rPr>
            <w:sz w:val="24"/>
            <w:szCs w:val="24"/>
            <w:lang w:val="el-GR"/>
          </w:rPr>
          <w:delText xml:space="preserve">    δ. Αντιστ</w:delText>
        </w:r>
        <w:r w:rsidR="00803CDC" w:rsidRPr="009F37EC" w:rsidDel="00E474FD">
          <w:rPr>
            <w:sz w:val="24"/>
            <w:szCs w:val="24"/>
            <w:lang w:val="el-GR"/>
          </w:rPr>
          <w:delText>α</w:delText>
        </w:r>
        <w:r w:rsidRPr="009F37EC" w:rsidDel="00E474FD">
          <w:rPr>
            <w:sz w:val="24"/>
            <w:szCs w:val="24"/>
            <w:lang w:val="el-GR"/>
          </w:rPr>
          <w:delText>θμισ</w:delText>
        </w:r>
        <w:r w:rsidR="00755CB9" w:rsidRPr="009F37EC" w:rsidDel="00E474FD">
          <w:rPr>
            <w:sz w:val="24"/>
            <w:szCs w:val="24"/>
            <w:lang w:val="el-GR"/>
          </w:rPr>
          <w:delText>τή</w:delText>
        </w:r>
        <w:r w:rsidR="004E7F28" w:rsidRPr="009F37EC" w:rsidDel="00E474FD">
          <w:rPr>
            <w:sz w:val="24"/>
            <w:szCs w:val="24"/>
            <w:lang w:val="el-GR"/>
          </w:rPr>
          <w:delText>ς</w:delText>
        </w:r>
        <w:r w:rsidRPr="009F37EC" w:rsidDel="00E474FD">
          <w:rPr>
            <w:sz w:val="24"/>
            <w:szCs w:val="24"/>
            <w:lang w:val="el-GR"/>
          </w:rPr>
          <w:delText xml:space="preserve"> των διαστολών του λαδιού.</w:delText>
        </w:r>
      </w:del>
    </w:p>
    <w:p w:rsidR="00E96456" w:rsidRPr="009F37EC" w:rsidDel="00E474FD" w:rsidRDefault="00E96456" w:rsidP="00E96456">
      <w:pPr>
        <w:ind w:left="1418" w:hanging="284"/>
        <w:jc w:val="both"/>
        <w:rPr>
          <w:del w:id="1642" w:author="Καρμίρης Αγγελος" w:date="2020-01-03T10:44:00Z"/>
          <w:sz w:val="24"/>
          <w:szCs w:val="24"/>
          <w:lang w:val="el-GR"/>
        </w:rPr>
      </w:pPr>
    </w:p>
    <w:p w:rsidR="00E96456" w:rsidRPr="009F37EC" w:rsidDel="00E474FD" w:rsidRDefault="00E96456" w:rsidP="00E96456">
      <w:pPr>
        <w:ind w:left="1418" w:hanging="284"/>
        <w:jc w:val="both"/>
        <w:rPr>
          <w:del w:id="1643" w:author="Καρμίρης Αγγελος" w:date="2020-01-03T10:44:00Z"/>
          <w:sz w:val="24"/>
          <w:szCs w:val="24"/>
          <w:lang w:val="el-GR"/>
        </w:rPr>
      </w:pPr>
      <w:del w:id="1644" w:author="Καρμίρης Αγγελος" w:date="2020-01-03T10:44:00Z">
        <w:r w:rsidRPr="009F37EC" w:rsidDel="00E474FD">
          <w:rPr>
            <w:sz w:val="24"/>
            <w:szCs w:val="24"/>
            <w:lang w:val="el-GR"/>
          </w:rPr>
          <w:delText xml:space="preserve">    ε. Υποδοχ</w:delText>
        </w:r>
        <w:r w:rsidR="00803CDC" w:rsidRPr="009F37EC" w:rsidDel="00E474FD">
          <w:rPr>
            <w:sz w:val="24"/>
            <w:szCs w:val="24"/>
            <w:lang w:val="el-GR"/>
          </w:rPr>
          <w:delText>ές</w:delText>
        </w:r>
        <w:r w:rsidRPr="009F37EC" w:rsidDel="00E474FD">
          <w:rPr>
            <w:sz w:val="24"/>
            <w:szCs w:val="24"/>
            <w:lang w:val="el-GR"/>
          </w:rPr>
          <w:delText xml:space="preserve"> για λήψη δείγματος λαδιού και για πλήρωση του μονωτήρα με </w:delText>
        </w:r>
      </w:del>
    </w:p>
    <w:p w:rsidR="00E96456" w:rsidRPr="009F37EC" w:rsidDel="00E474FD" w:rsidRDefault="00E96456" w:rsidP="00E96456">
      <w:pPr>
        <w:ind w:left="1418" w:hanging="284"/>
        <w:jc w:val="both"/>
        <w:rPr>
          <w:del w:id="1645" w:author="Καρμίρης Αγγελος" w:date="2020-01-03T10:44:00Z"/>
          <w:sz w:val="24"/>
          <w:szCs w:val="24"/>
          <w:lang w:val="el-GR"/>
        </w:rPr>
      </w:pPr>
      <w:del w:id="1646" w:author="Καρμίρης Αγγελος" w:date="2020-01-03T10:44:00Z">
        <w:r w:rsidRPr="009F37EC" w:rsidDel="00E474FD">
          <w:rPr>
            <w:sz w:val="24"/>
            <w:szCs w:val="24"/>
            <w:lang w:val="el-GR"/>
          </w:rPr>
          <w:delText xml:space="preserve">        λάδι.</w:delText>
        </w:r>
      </w:del>
    </w:p>
    <w:p w:rsidR="00AE5FD8" w:rsidRPr="009F37EC" w:rsidDel="00E474FD" w:rsidRDefault="00AE5FD8" w:rsidP="00E96456">
      <w:pPr>
        <w:ind w:left="1418" w:hanging="284"/>
        <w:jc w:val="both"/>
        <w:rPr>
          <w:del w:id="1647" w:author="Καρμίρης Αγγελος" w:date="2020-01-03T10:44:00Z"/>
          <w:sz w:val="24"/>
          <w:szCs w:val="24"/>
          <w:lang w:val="el-GR"/>
        </w:rPr>
      </w:pPr>
    </w:p>
    <w:p w:rsidR="00F16A45" w:rsidRPr="009F37EC" w:rsidDel="00E474FD" w:rsidRDefault="00FD45CE" w:rsidP="0060764A">
      <w:pPr>
        <w:ind w:left="1701" w:hanging="567"/>
        <w:rPr>
          <w:del w:id="1648" w:author="Καρμίρης Αγγελος" w:date="2020-01-03T10:44:00Z"/>
          <w:sz w:val="24"/>
          <w:szCs w:val="24"/>
          <w:lang w:val="el-GR"/>
        </w:rPr>
      </w:pPr>
      <w:del w:id="1649" w:author="Καρμίρης Αγγελος" w:date="2020-01-03T10:44:00Z">
        <w:r w:rsidRPr="009F37EC" w:rsidDel="00E474FD">
          <w:rPr>
            <w:sz w:val="24"/>
            <w:szCs w:val="24"/>
            <w:lang w:val="el-GR"/>
          </w:rPr>
          <w:delText xml:space="preserve">    στ.</w:delText>
        </w:r>
        <w:r w:rsidR="0060764A" w:rsidRPr="009F37EC" w:rsidDel="00E474FD">
          <w:rPr>
            <w:sz w:val="24"/>
            <w:szCs w:val="24"/>
            <w:lang w:val="el-GR"/>
          </w:rPr>
          <w:delText xml:space="preserve"> </w:delText>
        </w:r>
        <w:r w:rsidR="00AE5FD8" w:rsidRPr="009F37EC" w:rsidDel="00E474FD">
          <w:rPr>
            <w:sz w:val="24"/>
            <w:szCs w:val="24"/>
            <w:lang w:val="el-GR"/>
          </w:rPr>
          <w:delText>Λαβές ανυψώσεως</w:delText>
        </w:r>
        <w:r w:rsidR="00ED236A" w:rsidRPr="009F37EC" w:rsidDel="00E474FD">
          <w:rPr>
            <w:sz w:val="24"/>
            <w:szCs w:val="24"/>
            <w:lang w:val="el-GR"/>
          </w:rPr>
          <w:delText xml:space="preserve"> εάν απαιτούνται από τον κατασκευαστή και δεν </w:delText>
        </w:r>
        <w:r w:rsidR="0060764A" w:rsidRPr="009F37EC" w:rsidDel="00E474FD">
          <w:rPr>
            <w:sz w:val="24"/>
            <w:szCs w:val="24"/>
            <w:lang w:val="el-GR"/>
          </w:rPr>
          <w:delText xml:space="preserve">  </w:delText>
        </w:r>
        <w:r w:rsidR="00ED236A" w:rsidRPr="009F37EC" w:rsidDel="00E474FD">
          <w:rPr>
            <w:sz w:val="24"/>
            <w:szCs w:val="24"/>
            <w:lang w:val="el-GR"/>
          </w:rPr>
          <w:delText>υπάρχει άλλος τρόπος ανύψωσης .</w:delText>
        </w:r>
      </w:del>
    </w:p>
    <w:p w:rsidR="00ED236A" w:rsidRPr="009F37EC" w:rsidDel="00E474FD" w:rsidRDefault="00ED236A" w:rsidP="00E96456">
      <w:pPr>
        <w:ind w:left="1418" w:hanging="284"/>
        <w:jc w:val="both"/>
        <w:rPr>
          <w:del w:id="1650" w:author="Καρμίρης Αγγελος" w:date="2020-01-03T10:44:00Z"/>
          <w:sz w:val="24"/>
          <w:szCs w:val="24"/>
          <w:lang w:val="el-GR"/>
        </w:rPr>
      </w:pPr>
    </w:p>
    <w:p w:rsidR="00ED236A" w:rsidRPr="00FF6FCF" w:rsidDel="00E474FD" w:rsidRDefault="00027DBB" w:rsidP="00E96456">
      <w:pPr>
        <w:ind w:left="1418" w:hanging="284"/>
        <w:jc w:val="both"/>
        <w:rPr>
          <w:del w:id="1651" w:author="Καρμίρης Αγγελος" w:date="2020-01-03T10:44:00Z"/>
          <w:sz w:val="24"/>
          <w:szCs w:val="24"/>
          <w:lang w:val="el-GR"/>
        </w:rPr>
      </w:pPr>
      <w:del w:id="1652" w:author="Καρμίρης Αγγελος" w:date="2020-01-03T10:44:00Z">
        <w:r w:rsidRPr="00CF1D4B" w:rsidDel="00E474FD">
          <w:rPr>
            <w:bCs/>
            <w:sz w:val="24"/>
            <w:szCs w:val="24"/>
            <w:lang w:val="el-GR"/>
          </w:rPr>
          <w:delText>8</w:delText>
        </w:r>
        <w:r w:rsidR="00ED236A" w:rsidRPr="00CF1D4B" w:rsidDel="00E474FD">
          <w:rPr>
            <w:bCs/>
            <w:sz w:val="24"/>
            <w:szCs w:val="24"/>
            <w:lang w:val="el-GR"/>
          </w:rPr>
          <w:delText>.7</w:delText>
        </w:r>
        <w:r w:rsidR="0060764A" w:rsidRPr="00CF1D4B" w:rsidDel="00E474FD">
          <w:rPr>
            <w:bCs/>
            <w:sz w:val="24"/>
            <w:szCs w:val="24"/>
            <w:lang w:val="el-GR"/>
          </w:rPr>
          <w:delText xml:space="preserve"> </w:delText>
        </w:r>
        <w:r w:rsidR="00ED236A" w:rsidRPr="00FF6FCF" w:rsidDel="00E474FD">
          <w:rPr>
            <w:sz w:val="24"/>
            <w:szCs w:val="24"/>
            <w:lang w:val="el-GR"/>
          </w:rPr>
          <w:delText xml:space="preserve"> </w:delText>
        </w:r>
        <w:r w:rsidR="00ED236A" w:rsidRPr="00FF6FCF" w:rsidDel="00E474FD">
          <w:rPr>
            <w:sz w:val="24"/>
            <w:szCs w:val="24"/>
            <w:u w:val="single"/>
            <w:lang w:val="el-GR"/>
          </w:rPr>
          <w:delText>Σημείωση</w:delText>
        </w:r>
      </w:del>
    </w:p>
    <w:p w:rsidR="007E4DFB" w:rsidDel="00E474FD" w:rsidRDefault="007E4DFB" w:rsidP="0060764A">
      <w:pPr>
        <w:ind w:left="1560" w:right="-99" w:hanging="426"/>
        <w:jc w:val="both"/>
        <w:rPr>
          <w:del w:id="1653" w:author="Καρμίρης Αγγελος" w:date="2020-01-03T10:44:00Z"/>
          <w:sz w:val="24"/>
          <w:szCs w:val="24"/>
          <w:lang w:val="el-GR"/>
        </w:rPr>
      </w:pPr>
    </w:p>
    <w:p w:rsidR="00C12C0A" w:rsidRPr="009F37EC" w:rsidDel="00E474FD" w:rsidRDefault="00ED236A" w:rsidP="0060764A">
      <w:pPr>
        <w:ind w:left="1560" w:right="-99" w:hanging="426"/>
        <w:jc w:val="both"/>
        <w:rPr>
          <w:del w:id="1654" w:author="Καρμίρης Αγγελος" w:date="2020-01-03T10:44:00Z"/>
          <w:sz w:val="24"/>
          <w:szCs w:val="24"/>
          <w:lang w:val="el-GR"/>
        </w:rPr>
      </w:pPr>
      <w:del w:id="1655" w:author="Καρμίρης Αγγελος" w:date="2020-01-03T10:44:00Z">
        <w:r w:rsidRPr="009F37EC" w:rsidDel="00E474FD">
          <w:rPr>
            <w:sz w:val="24"/>
            <w:szCs w:val="24"/>
            <w:lang w:val="el-GR"/>
          </w:rPr>
          <w:delText xml:space="preserve">      </w:delText>
        </w:r>
        <w:r w:rsidR="0060764A" w:rsidRPr="009F37EC" w:rsidDel="00E474FD">
          <w:rPr>
            <w:sz w:val="24"/>
            <w:szCs w:val="24"/>
            <w:lang w:val="el-GR"/>
          </w:rPr>
          <w:delText xml:space="preserve"> </w:delText>
        </w:r>
        <w:r w:rsidRPr="009F37EC" w:rsidDel="00E474FD">
          <w:rPr>
            <w:sz w:val="24"/>
            <w:szCs w:val="24"/>
            <w:lang w:val="el-GR"/>
          </w:rPr>
          <w:delText xml:space="preserve">Μονωτήρες </w:delText>
        </w:r>
        <w:r w:rsidR="00A57402" w:rsidDel="00E474FD">
          <w:rPr>
            <w:sz w:val="24"/>
            <w:szCs w:val="24"/>
            <w:lang w:val="el-GR"/>
          </w:rPr>
          <w:delText>διέλευσης</w:delText>
        </w:r>
        <w:r w:rsidRPr="009F37EC" w:rsidDel="00E474FD">
          <w:rPr>
            <w:sz w:val="24"/>
            <w:szCs w:val="24"/>
            <w:lang w:val="el-GR"/>
          </w:rPr>
          <w:delText xml:space="preserve"> με περίβλημα</w:delText>
        </w:r>
        <w:r w:rsidR="007E4DFB" w:rsidDel="00E474FD">
          <w:rPr>
            <w:sz w:val="24"/>
            <w:szCs w:val="24"/>
            <w:lang w:val="el-GR"/>
          </w:rPr>
          <w:delText xml:space="preserve"> μόνωσης που ακολουθεί το </w:delText>
        </w:r>
        <w:r w:rsidR="007E4DFB" w:rsidDel="00E474FD">
          <w:rPr>
            <w:sz w:val="24"/>
            <w:szCs w:val="24"/>
          </w:rPr>
          <w:delText>IEC</w:delText>
        </w:r>
        <w:r w:rsidR="007E4DFB" w:rsidRPr="00CF1D4B" w:rsidDel="00E474FD">
          <w:rPr>
            <w:sz w:val="24"/>
            <w:szCs w:val="24"/>
            <w:lang w:val="el-GR"/>
          </w:rPr>
          <w:delText xml:space="preserve"> 61462,</w:delText>
        </w:r>
        <w:r w:rsidRPr="009F37EC" w:rsidDel="00E474FD">
          <w:rPr>
            <w:sz w:val="24"/>
            <w:szCs w:val="24"/>
            <w:lang w:val="el-GR"/>
          </w:rPr>
          <w:delText xml:space="preserve"> αποτελούμενο απ</w:delText>
        </w:r>
        <w:r w:rsidR="00F35974" w:rsidRPr="009F37EC" w:rsidDel="00E474FD">
          <w:rPr>
            <w:sz w:val="24"/>
            <w:szCs w:val="24"/>
            <w:lang w:val="el-GR"/>
          </w:rPr>
          <w:delText xml:space="preserve">ό σωλήνα ινών </w:delText>
        </w:r>
        <w:r w:rsidR="0060764A" w:rsidRPr="009F37EC" w:rsidDel="00E474FD">
          <w:rPr>
            <w:sz w:val="24"/>
            <w:szCs w:val="24"/>
            <w:lang w:val="el-GR"/>
          </w:rPr>
          <w:delText xml:space="preserve"> </w:delText>
        </w:r>
        <w:r w:rsidR="00F35974" w:rsidRPr="009F37EC" w:rsidDel="00E474FD">
          <w:rPr>
            <w:sz w:val="24"/>
            <w:szCs w:val="24"/>
            <w:lang w:val="el-GR"/>
          </w:rPr>
          <w:delText>εμποτισμένων σε ρη</w:delText>
        </w:r>
        <w:r w:rsidRPr="009F37EC" w:rsidDel="00E474FD">
          <w:rPr>
            <w:sz w:val="24"/>
            <w:szCs w:val="24"/>
            <w:lang w:val="el-GR"/>
          </w:rPr>
          <w:delText>τίνη και με επικάλυψη από πυριτιούχο λ</w:delText>
        </w:r>
        <w:r w:rsidR="0009792D" w:rsidRPr="009F37EC" w:rsidDel="00E474FD">
          <w:rPr>
            <w:sz w:val="24"/>
            <w:szCs w:val="24"/>
            <w:lang w:val="el-GR"/>
          </w:rPr>
          <w:delText>άστιχο μπορεί να γίνουν αποδεκτοί</w:delText>
        </w:r>
        <w:r w:rsidR="007E4DFB" w:rsidRPr="00CF1D4B" w:rsidDel="00E474FD">
          <w:rPr>
            <w:sz w:val="24"/>
            <w:szCs w:val="24"/>
            <w:lang w:val="el-GR"/>
          </w:rPr>
          <w:delText>,</w:delText>
        </w:r>
        <w:r w:rsidR="00644919" w:rsidRPr="009F37EC" w:rsidDel="00E474FD">
          <w:rPr>
            <w:sz w:val="24"/>
            <w:szCs w:val="24"/>
            <w:lang w:val="el-GR"/>
          </w:rPr>
          <w:delText xml:space="preserve"> εφόσον καλύπτουν τις απαιτήσεις τη</w:delText>
        </w:r>
        <w:r w:rsidRPr="009F37EC" w:rsidDel="00E474FD">
          <w:rPr>
            <w:sz w:val="24"/>
            <w:szCs w:val="24"/>
            <w:lang w:val="el-GR"/>
          </w:rPr>
          <w:delText xml:space="preserve">ς παραγράφου </w:delText>
        </w:r>
        <w:r w:rsidRPr="009F37EC" w:rsidDel="00E474FD">
          <w:rPr>
            <w:sz w:val="24"/>
            <w:szCs w:val="24"/>
          </w:rPr>
          <w:delText>IX</w:delText>
        </w:r>
        <w:r w:rsidRPr="009F37EC" w:rsidDel="00E474FD">
          <w:rPr>
            <w:sz w:val="24"/>
            <w:szCs w:val="24"/>
            <w:lang w:val="el-GR"/>
          </w:rPr>
          <w:delText>-</w:delText>
        </w:r>
        <w:r w:rsidR="007E4DFB" w:rsidRPr="00CF1D4B" w:rsidDel="00E474FD">
          <w:rPr>
            <w:sz w:val="24"/>
            <w:szCs w:val="24"/>
            <w:lang w:val="el-GR"/>
          </w:rPr>
          <w:delText>8</w:delText>
        </w:r>
        <w:r w:rsidRPr="009F37EC" w:rsidDel="00E474FD">
          <w:rPr>
            <w:sz w:val="24"/>
            <w:szCs w:val="24"/>
            <w:lang w:val="el-GR"/>
          </w:rPr>
          <w:delText>.</w:delText>
        </w:r>
      </w:del>
    </w:p>
    <w:p w:rsidR="009C6A08" w:rsidRPr="009F37EC" w:rsidDel="00E474FD" w:rsidRDefault="009C6A08" w:rsidP="00E96456">
      <w:pPr>
        <w:ind w:left="1418" w:hanging="284"/>
        <w:jc w:val="both"/>
        <w:rPr>
          <w:del w:id="1656" w:author="Καρμίρης Αγγελος" w:date="2020-01-03T10:44:00Z"/>
          <w:sz w:val="24"/>
          <w:szCs w:val="24"/>
          <w:lang w:val="el-GR"/>
        </w:rPr>
      </w:pPr>
    </w:p>
    <w:p w:rsidR="00E96456" w:rsidRPr="00FF6FCF" w:rsidDel="00E474FD" w:rsidRDefault="00027DBB" w:rsidP="00E96456">
      <w:pPr>
        <w:ind w:left="1418" w:hanging="284"/>
        <w:jc w:val="both"/>
        <w:rPr>
          <w:del w:id="1657" w:author="Καρμίρης Αγγελος" w:date="2020-01-03T10:44:00Z"/>
          <w:sz w:val="24"/>
          <w:szCs w:val="24"/>
          <w:u w:val="single"/>
          <w:lang w:val="el-GR"/>
        </w:rPr>
      </w:pPr>
      <w:del w:id="1658" w:author="Καρμίρης Αγγελος" w:date="2020-01-03T10:44:00Z">
        <w:r w:rsidRPr="00CF1D4B" w:rsidDel="00E474FD">
          <w:rPr>
            <w:bCs/>
            <w:sz w:val="24"/>
            <w:szCs w:val="24"/>
            <w:lang w:val="el-GR"/>
          </w:rPr>
          <w:delText>8</w:delText>
        </w:r>
        <w:r w:rsidR="00451D1C" w:rsidRPr="00CF1D4B" w:rsidDel="00E474FD">
          <w:rPr>
            <w:bCs/>
            <w:sz w:val="24"/>
            <w:szCs w:val="24"/>
            <w:lang w:val="el-GR"/>
          </w:rPr>
          <w:delText>.8</w:delText>
        </w:r>
        <w:r w:rsidR="0060764A" w:rsidRPr="00CF1D4B" w:rsidDel="00E474FD">
          <w:rPr>
            <w:bCs/>
            <w:sz w:val="24"/>
            <w:szCs w:val="24"/>
            <w:lang w:val="el-GR"/>
          </w:rPr>
          <w:delText xml:space="preserve"> </w:delText>
        </w:r>
        <w:r w:rsidR="00E96456" w:rsidRPr="00FF6FCF" w:rsidDel="00E474FD">
          <w:rPr>
            <w:sz w:val="24"/>
            <w:szCs w:val="24"/>
            <w:lang w:val="el-GR"/>
          </w:rPr>
          <w:delText xml:space="preserve"> </w:delText>
        </w:r>
        <w:r w:rsidR="008D035C" w:rsidRPr="00FF6FCF" w:rsidDel="00E474FD">
          <w:rPr>
            <w:sz w:val="24"/>
            <w:szCs w:val="24"/>
            <w:u w:val="single"/>
            <w:lang w:val="el-GR"/>
          </w:rPr>
          <w:delText xml:space="preserve">Ονομαστικές Πινακίδες- </w:delText>
        </w:r>
        <w:r w:rsidR="00E96456" w:rsidRPr="00FF6FCF" w:rsidDel="00E474FD">
          <w:rPr>
            <w:sz w:val="24"/>
            <w:szCs w:val="24"/>
            <w:u w:val="single"/>
            <w:lang w:val="el-GR"/>
          </w:rPr>
          <w:delText>Σημάνσεις</w:delText>
        </w:r>
      </w:del>
    </w:p>
    <w:p w:rsidR="007E4DFB" w:rsidRPr="00CF1D4B" w:rsidDel="00E474FD" w:rsidRDefault="007E4DFB" w:rsidP="0060764A">
      <w:pPr>
        <w:ind w:left="1560" w:hanging="284"/>
        <w:jc w:val="both"/>
        <w:rPr>
          <w:del w:id="1659" w:author="Καρμίρης Αγγελος" w:date="2020-01-03T10:44:00Z"/>
          <w:sz w:val="24"/>
          <w:szCs w:val="24"/>
          <w:lang w:val="el-GR"/>
        </w:rPr>
      </w:pPr>
    </w:p>
    <w:p w:rsidR="00E96456" w:rsidRPr="009F37EC" w:rsidDel="00E474FD" w:rsidRDefault="00FD45CE" w:rsidP="0060764A">
      <w:pPr>
        <w:ind w:left="1560" w:hanging="284"/>
        <w:jc w:val="both"/>
        <w:rPr>
          <w:del w:id="1660" w:author="Καρμίρης Αγγελος" w:date="2020-01-03T10:44:00Z"/>
          <w:sz w:val="24"/>
          <w:szCs w:val="24"/>
          <w:lang w:val="el-GR"/>
        </w:rPr>
      </w:pPr>
      <w:del w:id="1661" w:author="Καρμίρης Αγγελος" w:date="2020-01-03T10:44:00Z">
        <w:r w:rsidRPr="009F37EC" w:rsidDel="00E474FD">
          <w:rPr>
            <w:sz w:val="24"/>
            <w:szCs w:val="24"/>
            <w:lang w:val="el-GR"/>
          </w:rPr>
          <w:delText xml:space="preserve">     </w:delText>
        </w:r>
        <w:r w:rsidR="00C12C0A" w:rsidRPr="009F37EC" w:rsidDel="00E474FD">
          <w:rPr>
            <w:sz w:val="24"/>
            <w:szCs w:val="24"/>
            <w:lang w:val="el-GR"/>
          </w:rPr>
          <w:delText xml:space="preserve">Οι </w:delText>
        </w:r>
        <w:r w:rsidR="00451D1C" w:rsidRPr="009F37EC" w:rsidDel="00E474FD">
          <w:rPr>
            <w:sz w:val="24"/>
            <w:szCs w:val="24"/>
            <w:lang w:val="el-GR"/>
          </w:rPr>
          <w:delText xml:space="preserve">μονωτήρες </w:delText>
        </w:r>
        <w:r w:rsidR="00A57402" w:rsidDel="00E474FD">
          <w:rPr>
            <w:sz w:val="24"/>
            <w:szCs w:val="24"/>
            <w:lang w:val="el-GR"/>
          </w:rPr>
          <w:delText>διέλευσης</w:delText>
        </w:r>
        <w:r w:rsidR="00451D1C" w:rsidRPr="009F37EC" w:rsidDel="00E474FD">
          <w:rPr>
            <w:sz w:val="24"/>
            <w:szCs w:val="24"/>
            <w:lang w:val="el-GR"/>
          </w:rPr>
          <w:delText xml:space="preserve"> Υ.Τ , Μ</w:delText>
        </w:r>
        <w:r w:rsidR="00E96456" w:rsidRPr="009F37EC" w:rsidDel="00E474FD">
          <w:rPr>
            <w:sz w:val="24"/>
            <w:szCs w:val="24"/>
            <w:lang w:val="el-GR"/>
          </w:rPr>
          <w:delText>.Τ</w:delText>
        </w:r>
        <w:r w:rsidR="00451D1C" w:rsidRPr="009F37EC" w:rsidDel="00E474FD">
          <w:rPr>
            <w:sz w:val="24"/>
            <w:szCs w:val="24"/>
            <w:lang w:val="el-GR"/>
          </w:rPr>
          <w:delText xml:space="preserve"> και ουδετέρου</w:delText>
        </w:r>
        <w:r w:rsidR="00E96456" w:rsidRPr="009F37EC" w:rsidDel="00E474FD">
          <w:rPr>
            <w:sz w:val="24"/>
            <w:szCs w:val="24"/>
            <w:lang w:val="el-GR"/>
          </w:rPr>
          <w:delText xml:space="preserve"> θα </w:delText>
        </w:r>
        <w:r w:rsidR="00C12C0A" w:rsidRPr="009F37EC" w:rsidDel="00E474FD">
          <w:rPr>
            <w:sz w:val="24"/>
            <w:szCs w:val="24"/>
            <w:lang w:val="el-GR"/>
          </w:rPr>
          <w:delText xml:space="preserve">φέρουν </w:delText>
        </w:r>
        <w:r w:rsidR="00E96456" w:rsidRPr="009F37EC" w:rsidDel="00E474FD">
          <w:rPr>
            <w:sz w:val="24"/>
            <w:szCs w:val="24"/>
            <w:lang w:val="el-GR"/>
          </w:rPr>
          <w:delText xml:space="preserve"> πινακίδα </w:delText>
        </w:r>
        <w:r w:rsidR="00C12C0A" w:rsidRPr="009F37EC" w:rsidDel="00E474FD">
          <w:rPr>
            <w:sz w:val="24"/>
            <w:szCs w:val="24"/>
            <w:lang w:val="el-GR"/>
          </w:rPr>
          <w:delText xml:space="preserve">με </w:delText>
        </w:r>
        <w:r w:rsidR="0060764A" w:rsidRPr="009F37EC" w:rsidDel="00E474FD">
          <w:rPr>
            <w:sz w:val="24"/>
            <w:szCs w:val="24"/>
            <w:lang w:val="el-GR"/>
          </w:rPr>
          <w:delText xml:space="preserve"> </w:delText>
        </w:r>
        <w:r w:rsidR="00C12C0A" w:rsidRPr="009F37EC" w:rsidDel="00E474FD">
          <w:rPr>
            <w:sz w:val="24"/>
            <w:szCs w:val="24"/>
            <w:lang w:val="el-GR"/>
          </w:rPr>
          <w:delText>τις</w:delText>
        </w:r>
        <w:r w:rsidR="00E96456" w:rsidRPr="009F37EC" w:rsidDel="00E474FD">
          <w:rPr>
            <w:sz w:val="24"/>
            <w:szCs w:val="24"/>
            <w:lang w:val="el-GR"/>
          </w:rPr>
          <w:delText xml:space="preserve"> ακόλουθες σημάνσεις. Για τους μονωτήρες </w:delText>
        </w:r>
        <w:r w:rsidR="00A57402" w:rsidDel="00E474FD">
          <w:rPr>
            <w:sz w:val="24"/>
            <w:szCs w:val="24"/>
            <w:lang w:val="el-GR"/>
          </w:rPr>
          <w:delText>διέλευσης</w:delText>
        </w:r>
        <w:r w:rsidR="00E96456" w:rsidRPr="009F37EC" w:rsidDel="00E474FD">
          <w:rPr>
            <w:sz w:val="24"/>
            <w:szCs w:val="24"/>
            <w:lang w:val="el-GR"/>
          </w:rPr>
          <w:delText xml:space="preserve"> Χ.Τ</w:delText>
        </w:r>
        <w:r w:rsidR="00644919" w:rsidRPr="009F37EC" w:rsidDel="00E474FD">
          <w:rPr>
            <w:sz w:val="24"/>
            <w:szCs w:val="24"/>
            <w:lang w:val="el-GR"/>
          </w:rPr>
          <w:delText>,</w:delText>
        </w:r>
        <w:r w:rsidR="00E96456" w:rsidRPr="009F37EC" w:rsidDel="00E474FD">
          <w:rPr>
            <w:sz w:val="24"/>
            <w:szCs w:val="24"/>
            <w:lang w:val="el-GR"/>
          </w:rPr>
          <w:delText xml:space="preserve"> σημάνσεις που σημειώνονται </w:delText>
        </w:r>
        <w:r w:rsidR="000369BD" w:rsidRPr="009F37EC" w:rsidDel="00E474FD">
          <w:rPr>
            <w:sz w:val="24"/>
            <w:szCs w:val="24"/>
            <w:lang w:val="el-GR"/>
          </w:rPr>
          <w:delText xml:space="preserve">παρακάτω </w:delText>
        </w:r>
        <w:r w:rsidR="00E96456" w:rsidRPr="009F37EC" w:rsidDel="00E474FD">
          <w:rPr>
            <w:sz w:val="24"/>
            <w:szCs w:val="24"/>
            <w:lang w:val="el-GR"/>
          </w:rPr>
          <w:delText>με ■ επαρκούν :</w:delText>
        </w:r>
      </w:del>
    </w:p>
    <w:p w:rsidR="00E96456" w:rsidRPr="009F37EC" w:rsidDel="00E474FD" w:rsidRDefault="00E96456" w:rsidP="00E96456">
      <w:pPr>
        <w:ind w:left="1418" w:hanging="284"/>
        <w:jc w:val="both"/>
        <w:rPr>
          <w:del w:id="1662" w:author="Καρμίρης Αγγελος" w:date="2020-01-03T10:44:00Z"/>
          <w:sz w:val="24"/>
          <w:szCs w:val="24"/>
          <w:lang w:val="el-GR"/>
        </w:rPr>
      </w:pPr>
      <w:del w:id="1663" w:author="Καρμίρης Αγγελος" w:date="2020-01-03T10:44:00Z">
        <w:r w:rsidRPr="009F37EC" w:rsidDel="00E474FD">
          <w:rPr>
            <w:sz w:val="24"/>
            <w:szCs w:val="24"/>
            <w:lang w:val="el-GR"/>
          </w:rPr>
          <w:delText xml:space="preserve">    ■ Όνομα Κατασκευαστή ή Προμηθευτή</w:delText>
        </w:r>
      </w:del>
    </w:p>
    <w:p w:rsidR="00E96456" w:rsidRPr="009F37EC" w:rsidDel="00E474FD" w:rsidRDefault="00E96456" w:rsidP="00E96456">
      <w:pPr>
        <w:ind w:left="1418" w:hanging="284"/>
        <w:jc w:val="both"/>
        <w:rPr>
          <w:del w:id="1664" w:author="Καρμίρης Αγγελος" w:date="2020-01-03T10:44:00Z"/>
          <w:sz w:val="24"/>
          <w:szCs w:val="24"/>
          <w:lang w:val="el-GR"/>
        </w:rPr>
      </w:pPr>
      <w:del w:id="1665" w:author="Καρμίρης Αγγελος" w:date="2020-01-03T10:44:00Z">
        <w:r w:rsidRPr="009F37EC" w:rsidDel="00E474FD">
          <w:rPr>
            <w:sz w:val="24"/>
            <w:szCs w:val="24"/>
            <w:lang w:val="el-GR"/>
          </w:rPr>
          <w:delText xml:space="preserve">    ■ Έτος κατασκευής και αριθμός σειράς</w:delText>
        </w:r>
      </w:del>
    </w:p>
    <w:p w:rsidR="00E96456" w:rsidRPr="009F37EC" w:rsidDel="00E474FD" w:rsidRDefault="00E96456" w:rsidP="00E96456">
      <w:pPr>
        <w:ind w:left="1418" w:hanging="284"/>
        <w:jc w:val="both"/>
        <w:rPr>
          <w:del w:id="1666" w:author="Καρμίρης Αγγελος" w:date="2020-01-03T10:44:00Z"/>
          <w:sz w:val="24"/>
          <w:szCs w:val="24"/>
          <w:lang w:val="el-GR"/>
        </w:rPr>
      </w:pPr>
      <w:del w:id="1667" w:author="Καρμίρης Αγγελος" w:date="2020-01-03T10:44:00Z">
        <w:r w:rsidRPr="009F37EC" w:rsidDel="00E474FD">
          <w:rPr>
            <w:sz w:val="24"/>
            <w:szCs w:val="24"/>
            <w:lang w:val="el-GR"/>
          </w:rPr>
          <w:delText xml:space="preserve">    ■ Μέγιστη πολική τάση λειτουργίας ( </w:delText>
        </w:r>
        <w:r w:rsidRPr="009F37EC" w:rsidDel="00E474FD">
          <w:rPr>
            <w:sz w:val="24"/>
            <w:szCs w:val="24"/>
          </w:rPr>
          <w:delText>Um</w:delText>
        </w:r>
        <w:r w:rsidRPr="009F37EC" w:rsidDel="00E474FD">
          <w:rPr>
            <w:sz w:val="24"/>
            <w:szCs w:val="24"/>
            <w:lang w:val="el-GR"/>
          </w:rPr>
          <w:delText xml:space="preserve"> ) ή ονομαστική φασική τάση </w:delText>
        </w:r>
      </w:del>
    </w:p>
    <w:p w:rsidR="00E96456" w:rsidRPr="009F37EC" w:rsidDel="00E474FD" w:rsidRDefault="00E96456" w:rsidP="00E96456">
      <w:pPr>
        <w:ind w:left="1418" w:hanging="284"/>
        <w:jc w:val="both"/>
        <w:rPr>
          <w:del w:id="1668" w:author="Καρμίρης Αγγελος" w:date="2020-01-03T10:44:00Z"/>
          <w:sz w:val="24"/>
          <w:szCs w:val="24"/>
          <w:lang w:val="el-GR"/>
        </w:rPr>
      </w:pPr>
      <w:del w:id="1669" w:author="Καρμίρης Αγγελος" w:date="2020-01-03T10:44:00Z">
        <w:r w:rsidRPr="009F37EC" w:rsidDel="00E474FD">
          <w:rPr>
            <w:sz w:val="24"/>
            <w:szCs w:val="24"/>
            <w:lang w:val="el-GR"/>
          </w:rPr>
          <w:delText xml:space="preserve">         λειτουργίας</w:delText>
        </w:r>
        <w:r w:rsidR="003F71B1" w:rsidRPr="009F37EC" w:rsidDel="00E474FD">
          <w:rPr>
            <w:sz w:val="24"/>
            <w:szCs w:val="24"/>
            <w:lang w:val="el-GR"/>
          </w:rPr>
          <w:delText xml:space="preserve"> και</w:delText>
        </w:r>
        <w:r w:rsidRPr="009F37EC" w:rsidDel="00E474FD">
          <w:rPr>
            <w:sz w:val="24"/>
            <w:szCs w:val="24"/>
            <w:lang w:val="el-GR"/>
          </w:rPr>
          <w:delText xml:space="preserve"> συχνότητα λειτουργίας</w:delText>
        </w:r>
      </w:del>
    </w:p>
    <w:p w:rsidR="00E96456" w:rsidRPr="009F37EC" w:rsidDel="00E474FD" w:rsidRDefault="00E96456" w:rsidP="00E96456">
      <w:pPr>
        <w:ind w:left="1418" w:hanging="284"/>
        <w:jc w:val="both"/>
        <w:rPr>
          <w:del w:id="1670" w:author="Καρμίρης Αγγελος" w:date="2020-01-03T10:44:00Z"/>
          <w:sz w:val="24"/>
          <w:szCs w:val="24"/>
          <w:lang w:val="el-GR"/>
        </w:rPr>
      </w:pPr>
      <w:del w:id="1671" w:author="Καρμίρης Αγγελος" w:date="2020-01-03T10:44:00Z">
        <w:r w:rsidRPr="009F37EC" w:rsidDel="00E474FD">
          <w:rPr>
            <w:sz w:val="24"/>
            <w:szCs w:val="24"/>
            <w:lang w:val="el-GR"/>
          </w:rPr>
          <w:delText xml:space="preserve">    ■ Ονομαστικό ρεύμα λειτουργίας ( Ι</w:delText>
        </w:r>
        <w:r w:rsidRPr="009F37EC" w:rsidDel="00E474FD">
          <w:rPr>
            <w:sz w:val="24"/>
            <w:szCs w:val="24"/>
          </w:rPr>
          <w:delText>r</w:delText>
        </w:r>
        <w:r w:rsidRPr="009F37EC" w:rsidDel="00E474FD">
          <w:rPr>
            <w:sz w:val="24"/>
            <w:szCs w:val="24"/>
            <w:lang w:val="el-GR"/>
          </w:rPr>
          <w:delText xml:space="preserve"> )</w:delText>
        </w:r>
      </w:del>
    </w:p>
    <w:p w:rsidR="00E96456" w:rsidRPr="009F37EC" w:rsidDel="00E474FD" w:rsidRDefault="00E96456" w:rsidP="00E96456">
      <w:pPr>
        <w:ind w:left="1418" w:hanging="284"/>
        <w:jc w:val="both"/>
        <w:rPr>
          <w:del w:id="1672" w:author="Καρμίρης Αγγελος" w:date="2020-01-03T10:44:00Z"/>
          <w:sz w:val="24"/>
          <w:szCs w:val="24"/>
          <w:lang w:val="el-GR"/>
        </w:rPr>
      </w:pPr>
      <w:del w:id="1673" w:author="Καρμίρης Αγγελος" w:date="2020-01-03T10:44:00Z">
        <w:r w:rsidRPr="009F37EC" w:rsidDel="00E474FD">
          <w:rPr>
            <w:sz w:val="24"/>
            <w:szCs w:val="24"/>
            <w:lang w:val="el-GR"/>
          </w:rPr>
          <w:delText xml:space="preserve">    </w:delText>
        </w:r>
        <w:r w:rsidR="0060764A" w:rsidRPr="009F37EC" w:rsidDel="00E474FD">
          <w:rPr>
            <w:sz w:val="24"/>
            <w:szCs w:val="24"/>
            <w:lang w:val="el-GR"/>
          </w:rPr>
          <w:delText>■</w:delText>
        </w:r>
        <w:r w:rsidRPr="009F37EC" w:rsidDel="00E474FD">
          <w:rPr>
            <w:sz w:val="24"/>
            <w:szCs w:val="24"/>
            <w:lang w:val="el-GR"/>
          </w:rPr>
          <w:delText xml:space="preserve"> Στάθμες μόνωσης </w:delText>
        </w:r>
        <w:r w:rsidRPr="009F37EC" w:rsidDel="00E474FD">
          <w:rPr>
            <w:sz w:val="24"/>
            <w:szCs w:val="24"/>
          </w:rPr>
          <w:delText>BIL</w:delText>
        </w:r>
        <w:r w:rsidRPr="009F37EC" w:rsidDel="00E474FD">
          <w:rPr>
            <w:sz w:val="24"/>
            <w:szCs w:val="24"/>
            <w:lang w:val="el-GR"/>
          </w:rPr>
          <w:delText xml:space="preserve">, </w:delText>
        </w:r>
        <w:r w:rsidRPr="009F37EC" w:rsidDel="00E474FD">
          <w:rPr>
            <w:sz w:val="24"/>
            <w:szCs w:val="24"/>
          </w:rPr>
          <w:delText>SIL</w:delText>
        </w:r>
        <w:r w:rsidRPr="009F37EC" w:rsidDel="00E474FD">
          <w:rPr>
            <w:sz w:val="24"/>
            <w:szCs w:val="24"/>
            <w:lang w:val="el-GR"/>
          </w:rPr>
          <w:delText xml:space="preserve">, </w:delText>
        </w:r>
        <w:r w:rsidR="00451D1C" w:rsidRPr="009F37EC" w:rsidDel="00E474FD">
          <w:rPr>
            <w:sz w:val="24"/>
            <w:szCs w:val="24"/>
          </w:rPr>
          <w:delText>PF</w:delText>
        </w:r>
      </w:del>
    </w:p>
    <w:p w:rsidR="00E96456" w:rsidRPr="009F37EC" w:rsidDel="00E474FD" w:rsidRDefault="00E96456" w:rsidP="00E96456">
      <w:pPr>
        <w:ind w:left="1418" w:hanging="284"/>
        <w:jc w:val="both"/>
        <w:rPr>
          <w:del w:id="1674" w:author="Καρμίρης Αγγελος" w:date="2020-01-03T10:44:00Z"/>
          <w:sz w:val="24"/>
          <w:szCs w:val="24"/>
          <w:lang w:val="el-GR"/>
        </w:rPr>
      </w:pPr>
      <w:del w:id="1675" w:author="Καρμίρης Αγγελος" w:date="2020-01-03T10:44:00Z">
        <w:r w:rsidRPr="009F37EC" w:rsidDel="00E474FD">
          <w:rPr>
            <w:sz w:val="24"/>
            <w:szCs w:val="24"/>
            <w:lang w:val="el-GR"/>
          </w:rPr>
          <w:delText xml:space="preserve">    </w:delText>
        </w:r>
        <w:r w:rsidR="0060764A" w:rsidRPr="009F37EC" w:rsidDel="00E474FD">
          <w:rPr>
            <w:sz w:val="24"/>
            <w:szCs w:val="24"/>
            <w:lang w:val="el-GR"/>
          </w:rPr>
          <w:delText>■</w:delText>
        </w:r>
        <w:r w:rsidRPr="009F37EC" w:rsidDel="00E474FD">
          <w:rPr>
            <w:sz w:val="24"/>
            <w:szCs w:val="24"/>
            <w:lang w:val="el-GR"/>
          </w:rPr>
          <w:delText xml:space="preserve"> Χωρητικότητα μονωτήρα, συντελεστής διηλεκτρικών απωλειών</w:delText>
        </w:r>
        <w:r w:rsidR="004C361F" w:rsidRPr="009F37EC" w:rsidDel="00E474FD">
          <w:rPr>
            <w:sz w:val="24"/>
            <w:szCs w:val="24"/>
            <w:lang w:val="el-GR"/>
          </w:rPr>
          <w:delText>.</w:delText>
        </w:r>
      </w:del>
    </w:p>
    <w:p w:rsidR="00E96456" w:rsidRPr="009F37EC" w:rsidDel="00E474FD" w:rsidRDefault="00E96456" w:rsidP="00E96456">
      <w:pPr>
        <w:ind w:left="1418" w:hanging="284"/>
        <w:jc w:val="both"/>
        <w:rPr>
          <w:del w:id="1676" w:author="Καρμίρης Αγγελος" w:date="2020-01-03T10:44:00Z"/>
          <w:sz w:val="24"/>
          <w:szCs w:val="24"/>
          <w:lang w:val="el-GR"/>
        </w:rPr>
      </w:pPr>
      <w:del w:id="1677" w:author="Καρμίρης Αγγελος" w:date="2020-01-03T10:44:00Z">
        <w:r w:rsidRPr="009F37EC" w:rsidDel="00E474FD">
          <w:rPr>
            <w:sz w:val="24"/>
            <w:szCs w:val="24"/>
            <w:lang w:val="el-GR"/>
          </w:rPr>
          <w:delText xml:space="preserve">    </w:delText>
        </w:r>
        <w:r w:rsidR="0060764A" w:rsidRPr="009F37EC" w:rsidDel="00E474FD">
          <w:rPr>
            <w:sz w:val="24"/>
            <w:szCs w:val="24"/>
            <w:lang w:val="el-GR"/>
          </w:rPr>
          <w:delText>■</w:delText>
        </w:r>
        <w:r w:rsidRPr="009F37EC" w:rsidDel="00E474FD">
          <w:rPr>
            <w:sz w:val="24"/>
            <w:szCs w:val="24"/>
            <w:lang w:val="el-GR"/>
          </w:rPr>
          <w:delText xml:space="preserve"> Μάζα</w:delText>
        </w:r>
      </w:del>
    </w:p>
    <w:p w:rsidR="00E96456" w:rsidRPr="009F37EC" w:rsidDel="00E474FD" w:rsidRDefault="00451D1C" w:rsidP="00E96456">
      <w:pPr>
        <w:ind w:left="1418" w:hanging="284"/>
        <w:jc w:val="both"/>
        <w:rPr>
          <w:del w:id="1678" w:author="Καρμίρης Αγγελος" w:date="2020-01-03T10:44:00Z"/>
          <w:sz w:val="24"/>
          <w:szCs w:val="24"/>
          <w:lang w:val="el-GR"/>
        </w:rPr>
      </w:pPr>
      <w:del w:id="1679" w:author="Καρμίρης Αγγελος" w:date="2020-01-03T10:44:00Z">
        <w:r w:rsidRPr="009F37EC" w:rsidDel="00E474FD">
          <w:rPr>
            <w:sz w:val="24"/>
            <w:szCs w:val="24"/>
            <w:lang w:val="el-GR"/>
          </w:rPr>
          <w:delText xml:space="preserve">    </w:delText>
        </w:r>
        <w:r w:rsidR="0060764A" w:rsidRPr="009F37EC" w:rsidDel="00E474FD">
          <w:rPr>
            <w:sz w:val="24"/>
            <w:szCs w:val="24"/>
            <w:lang w:val="el-GR"/>
          </w:rPr>
          <w:delText>■</w:delText>
        </w:r>
        <w:r w:rsidRPr="009F37EC" w:rsidDel="00E474FD">
          <w:rPr>
            <w:sz w:val="24"/>
            <w:szCs w:val="24"/>
            <w:lang w:val="el-GR"/>
          </w:rPr>
          <w:delText xml:space="preserve"> Γ</w:delText>
        </w:r>
        <w:r w:rsidR="00E96456" w:rsidRPr="009F37EC" w:rsidDel="00E474FD">
          <w:rPr>
            <w:sz w:val="24"/>
            <w:szCs w:val="24"/>
            <w:lang w:val="el-GR"/>
          </w:rPr>
          <w:delText xml:space="preserve">ωνία έδρασης </w:delText>
        </w:r>
      </w:del>
    </w:p>
    <w:p w:rsidR="00E96456" w:rsidRPr="009F37EC" w:rsidDel="00E474FD" w:rsidRDefault="00E96456" w:rsidP="00E96456">
      <w:pPr>
        <w:ind w:left="1418" w:hanging="284"/>
        <w:jc w:val="both"/>
        <w:rPr>
          <w:del w:id="1680" w:author="Καρμίρης Αγγελος" w:date="2020-01-03T10:44:00Z"/>
          <w:sz w:val="24"/>
          <w:szCs w:val="24"/>
          <w:lang w:val="el-GR"/>
        </w:rPr>
      </w:pPr>
    </w:p>
    <w:p w:rsidR="00E96456" w:rsidRPr="00FF6FCF" w:rsidDel="00E474FD" w:rsidRDefault="00027DBB" w:rsidP="00E96456">
      <w:pPr>
        <w:ind w:left="1418" w:hanging="284"/>
        <w:jc w:val="both"/>
        <w:rPr>
          <w:del w:id="1681" w:author="Καρμίρης Αγγελος" w:date="2020-01-03T10:44:00Z"/>
          <w:sz w:val="24"/>
          <w:szCs w:val="24"/>
          <w:lang w:val="el-GR"/>
        </w:rPr>
      </w:pPr>
      <w:del w:id="1682" w:author="Καρμίρης Αγγελος" w:date="2020-01-03T10:44:00Z">
        <w:r w:rsidRPr="00CF1D4B" w:rsidDel="00E474FD">
          <w:rPr>
            <w:bCs/>
            <w:sz w:val="24"/>
            <w:szCs w:val="24"/>
            <w:lang w:val="el-GR"/>
          </w:rPr>
          <w:delText>8</w:delText>
        </w:r>
        <w:r w:rsidR="0009792D" w:rsidRPr="00CF1D4B" w:rsidDel="00E474FD">
          <w:rPr>
            <w:bCs/>
            <w:sz w:val="24"/>
            <w:szCs w:val="24"/>
            <w:lang w:val="el-GR"/>
          </w:rPr>
          <w:delText>.9</w:delText>
        </w:r>
        <w:r w:rsidR="00E96456" w:rsidRPr="00FF6FCF" w:rsidDel="00E474FD">
          <w:rPr>
            <w:sz w:val="24"/>
            <w:szCs w:val="24"/>
            <w:lang w:val="el-GR"/>
          </w:rPr>
          <w:delText xml:space="preserve"> </w:delText>
        </w:r>
        <w:r w:rsidR="00E96456" w:rsidRPr="00FF6FCF" w:rsidDel="00E474FD">
          <w:rPr>
            <w:sz w:val="24"/>
            <w:szCs w:val="24"/>
            <w:u w:val="single"/>
            <w:lang w:val="el-GR"/>
          </w:rPr>
          <w:delText>Δοκιμές</w:delText>
        </w:r>
        <w:r w:rsidR="00E96456" w:rsidRPr="00FF6FCF" w:rsidDel="00E474FD">
          <w:rPr>
            <w:sz w:val="24"/>
            <w:szCs w:val="24"/>
            <w:lang w:val="el-GR"/>
          </w:rPr>
          <w:delText xml:space="preserve">  </w:delText>
        </w:r>
      </w:del>
    </w:p>
    <w:p w:rsidR="007E4DFB" w:rsidRPr="00CF1D4B" w:rsidDel="00E474FD" w:rsidRDefault="007E4DFB" w:rsidP="003E2300">
      <w:pPr>
        <w:tabs>
          <w:tab w:val="left" w:pos="1134"/>
        </w:tabs>
        <w:ind w:left="1418" w:hanging="284"/>
        <w:jc w:val="both"/>
        <w:rPr>
          <w:del w:id="1683" w:author="Καρμίρης Αγγελος" w:date="2020-01-03T10:44:00Z"/>
          <w:sz w:val="24"/>
          <w:szCs w:val="24"/>
          <w:lang w:val="el-GR"/>
        </w:rPr>
      </w:pPr>
    </w:p>
    <w:p w:rsidR="00E96456" w:rsidRPr="009F37EC" w:rsidDel="00E474FD" w:rsidRDefault="003E2300" w:rsidP="003E2300">
      <w:pPr>
        <w:tabs>
          <w:tab w:val="left" w:pos="1134"/>
        </w:tabs>
        <w:ind w:left="1418" w:hanging="284"/>
        <w:jc w:val="both"/>
        <w:rPr>
          <w:del w:id="1684" w:author="Καρμίρης Αγγελος" w:date="2020-01-03T10:44:00Z"/>
          <w:sz w:val="24"/>
          <w:szCs w:val="24"/>
          <w:lang w:val="el-GR"/>
        </w:rPr>
      </w:pPr>
      <w:del w:id="1685" w:author="Καρμίρης Αγγελος" w:date="2020-01-03T10:44:00Z">
        <w:r w:rsidRPr="009F37EC" w:rsidDel="00E474FD">
          <w:rPr>
            <w:sz w:val="24"/>
            <w:szCs w:val="24"/>
            <w:lang w:val="el-GR"/>
          </w:rPr>
          <w:delText xml:space="preserve">     </w:delText>
        </w:r>
        <w:r w:rsidR="00451D1C" w:rsidRPr="009F37EC" w:rsidDel="00E474FD">
          <w:rPr>
            <w:sz w:val="24"/>
            <w:szCs w:val="24"/>
            <w:lang w:val="el-GR"/>
          </w:rPr>
          <w:delText xml:space="preserve">Ο κατασκευαστής του αυτομετασχηματιστή είναι υποχρεωμένος να επιδείξει </w:delText>
        </w:r>
        <w:r w:rsidR="0009792D" w:rsidRPr="009F37EC" w:rsidDel="00E474FD">
          <w:rPr>
            <w:sz w:val="24"/>
            <w:szCs w:val="24"/>
            <w:lang w:val="el-GR"/>
          </w:rPr>
          <w:delText xml:space="preserve"> </w:delText>
        </w:r>
        <w:r w:rsidR="00451D1C" w:rsidRPr="009F37EC" w:rsidDel="00E474FD">
          <w:rPr>
            <w:sz w:val="24"/>
            <w:szCs w:val="24"/>
            <w:lang w:val="el-GR"/>
          </w:rPr>
          <w:delText>στον επιθεωρητή τ</w:delText>
        </w:r>
        <w:r w:rsidR="008E0D9F" w:rsidDel="00E474FD">
          <w:rPr>
            <w:sz w:val="24"/>
            <w:szCs w:val="24"/>
            <w:lang w:val="el-GR"/>
          </w:rPr>
          <w:delText>ου</w:delText>
        </w:r>
        <w:r w:rsidR="00451D1C" w:rsidRPr="009F37EC" w:rsidDel="00E474FD">
          <w:rPr>
            <w:sz w:val="24"/>
            <w:szCs w:val="24"/>
            <w:lang w:val="el-GR"/>
          </w:rPr>
          <w:delText xml:space="preserve"> </w:delText>
        </w:r>
        <w:r w:rsidR="008E0D9F" w:rsidDel="00E474FD">
          <w:rPr>
            <w:sz w:val="24"/>
            <w:szCs w:val="24"/>
            <w:lang w:val="el-GR"/>
          </w:rPr>
          <w:delText>ΑΔΜΗΕ</w:delText>
        </w:r>
        <w:r w:rsidR="00451D1C" w:rsidRPr="009F37EC" w:rsidDel="00E474FD">
          <w:rPr>
            <w:sz w:val="24"/>
            <w:szCs w:val="24"/>
            <w:lang w:val="el-GR"/>
          </w:rPr>
          <w:delText xml:space="preserve"> πιστοποιητικά δοκιμών των μονωτήρων </w:delText>
        </w:r>
        <w:r w:rsidR="00A57402" w:rsidDel="00E474FD">
          <w:rPr>
            <w:sz w:val="24"/>
            <w:szCs w:val="24"/>
            <w:lang w:val="el-GR"/>
          </w:rPr>
          <w:delText>διέλευσης</w:delText>
        </w:r>
        <w:r w:rsidR="00451D1C" w:rsidRPr="009F37EC" w:rsidDel="00E474FD">
          <w:rPr>
            <w:sz w:val="24"/>
            <w:szCs w:val="24"/>
            <w:lang w:val="el-GR"/>
          </w:rPr>
          <w:delText xml:space="preserve"> όταν ο επιθεωρητής ευρίσκεται στις εγκαταστάσεις του κατασκευαστή για επιθεώρηση και δοκιμές του αυτομετασχηματιστή.</w:delText>
        </w:r>
      </w:del>
    </w:p>
    <w:p w:rsidR="00206DC0" w:rsidRPr="009F37EC" w:rsidDel="00E474FD" w:rsidRDefault="0009792D" w:rsidP="0009792D">
      <w:pPr>
        <w:ind w:left="1418" w:hanging="284"/>
        <w:jc w:val="both"/>
        <w:rPr>
          <w:del w:id="1686" w:author="Καρμίρης Αγγελος" w:date="2020-01-03T10:44:00Z"/>
          <w:sz w:val="24"/>
          <w:szCs w:val="24"/>
          <w:lang w:val="el-GR"/>
        </w:rPr>
      </w:pPr>
      <w:del w:id="1687" w:author="Καρμίρης Αγγελος" w:date="2020-01-03T10:44:00Z">
        <w:r w:rsidRPr="009F37EC" w:rsidDel="00E474FD">
          <w:rPr>
            <w:sz w:val="24"/>
            <w:szCs w:val="24"/>
            <w:lang w:val="el-GR"/>
          </w:rPr>
          <w:delText xml:space="preserve">    </w:delText>
        </w:r>
        <w:r w:rsidR="00206DC0" w:rsidRPr="009F37EC" w:rsidDel="00E474FD">
          <w:rPr>
            <w:sz w:val="24"/>
            <w:szCs w:val="24"/>
            <w:lang w:val="el-GR"/>
          </w:rPr>
          <w:delText xml:space="preserve">Τα πιστοποιητικά δοκιμών τα οποία πρέπει να επιδειχθούν θα πρέπει να </w:delText>
        </w:r>
        <w:r w:rsidRPr="009F37EC" w:rsidDel="00E474FD">
          <w:rPr>
            <w:sz w:val="24"/>
            <w:szCs w:val="24"/>
            <w:lang w:val="el-GR"/>
          </w:rPr>
          <w:delText xml:space="preserve">      </w:delText>
        </w:r>
        <w:r w:rsidR="00206DC0" w:rsidRPr="009F37EC" w:rsidDel="00E474FD">
          <w:rPr>
            <w:sz w:val="24"/>
            <w:szCs w:val="24"/>
            <w:lang w:val="el-GR"/>
          </w:rPr>
          <w:delText>συμπεριλαμβάνουν τις ακόλουθες δοκιμές τύπου σειράς και ειδικές</w:delText>
        </w:r>
        <w:r w:rsidRPr="009F37EC" w:rsidDel="00E474FD">
          <w:rPr>
            <w:sz w:val="24"/>
            <w:szCs w:val="24"/>
            <w:lang w:val="el-GR"/>
          </w:rPr>
          <w:delText xml:space="preserve"> δοκιμές</w:delText>
        </w:r>
        <w:r w:rsidR="00206DC0" w:rsidRPr="009F37EC" w:rsidDel="00E474FD">
          <w:rPr>
            <w:sz w:val="24"/>
            <w:szCs w:val="24"/>
            <w:lang w:val="el-GR"/>
          </w:rPr>
          <w:delText>:</w:delText>
        </w:r>
      </w:del>
    </w:p>
    <w:p w:rsidR="00206DC0" w:rsidRPr="009F37EC" w:rsidDel="00E474FD" w:rsidRDefault="00206DC0" w:rsidP="00206DC0">
      <w:pPr>
        <w:ind w:left="1134"/>
        <w:jc w:val="both"/>
        <w:rPr>
          <w:del w:id="1688" w:author="Καρμίρης Αγγελος" w:date="2020-01-03T10:44:00Z"/>
          <w:sz w:val="24"/>
          <w:szCs w:val="24"/>
          <w:lang w:val="el-GR"/>
        </w:rPr>
      </w:pPr>
    </w:p>
    <w:p w:rsidR="00F16A45" w:rsidRPr="009F37EC" w:rsidDel="00E474FD" w:rsidRDefault="003E2300" w:rsidP="00E96456">
      <w:pPr>
        <w:ind w:left="1418" w:hanging="284"/>
        <w:jc w:val="both"/>
        <w:rPr>
          <w:del w:id="1689" w:author="Καρμίρης Αγγελος" w:date="2020-01-03T10:44:00Z"/>
          <w:sz w:val="24"/>
          <w:szCs w:val="24"/>
          <w:lang w:val="el-GR"/>
        </w:rPr>
      </w:pPr>
      <w:del w:id="1690" w:author="Καρμίρης Αγγελος" w:date="2020-01-03T10:44:00Z">
        <w:r w:rsidRPr="009F37EC" w:rsidDel="00E474FD">
          <w:rPr>
            <w:sz w:val="24"/>
            <w:szCs w:val="24"/>
            <w:lang w:val="el-GR"/>
          </w:rPr>
          <w:delText xml:space="preserve">    </w:delText>
        </w:r>
        <w:r w:rsidR="00206DC0" w:rsidRPr="009F37EC" w:rsidDel="00E474FD">
          <w:rPr>
            <w:sz w:val="24"/>
            <w:szCs w:val="24"/>
            <w:lang w:val="el-GR"/>
          </w:rPr>
          <w:delText>Οι δοκιμές θα</w:delText>
        </w:r>
        <w:r w:rsidR="0009792D" w:rsidRPr="009F37EC" w:rsidDel="00E474FD">
          <w:rPr>
            <w:sz w:val="24"/>
            <w:szCs w:val="24"/>
            <w:lang w:val="el-GR"/>
          </w:rPr>
          <w:delText xml:space="preserve"> είναι</w:delText>
        </w:r>
        <w:r w:rsidR="00206DC0" w:rsidRPr="009F37EC" w:rsidDel="00E474FD">
          <w:rPr>
            <w:sz w:val="24"/>
            <w:szCs w:val="24"/>
            <w:lang w:val="el-GR"/>
          </w:rPr>
          <w:delText xml:space="preserve"> </w:delText>
        </w:r>
        <w:r w:rsidR="00E96456" w:rsidRPr="009F37EC" w:rsidDel="00E474FD">
          <w:rPr>
            <w:sz w:val="24"/>
            <w:szCs w:val="24"/>
            <w:lang w:val="el-GR"/>
          </w:rPr>
          <w:delText xml:space="preserve"> σύμφωνα με το κανονισμό </w:delText>
        </w:r>
        <w:r w:rsidR="00E96456" w:rsidRPr="009F37EC" w:rsidDel="00E474FD">
          <w:rPr>
            <w:sz w:val="24"/>
            <w:szCs w:val="24"/>
          </w:rPr>
          <w:delText>IEC</w:delText>
        </w:r>
        <w:r w:rsidR="00E96456" w:rsidRPr="009F37EC" w:rsidDel="00E474FD">
          <w:rPr>
            <w:sz w:val="24"/>
            <w:szCs w:val="24"/>
            <w:lang w:val="el-GR"/>
          </w:rPr>
          <w:delText xml:space="preserve"> – 60137.</w:delText>
        </w:r>
      </w:del>
    </w:p>
    <w:p w:rsidR="00E01918" w:rsidRPr="009F37EC" w:rsidDel="00E474FD" w:rsidRDefault="00E01918" w:rsidP="00E96456">
      <w:pPr>
        <w:ind w:left="1418" w:hanging="284"/>
        <w:jc w:val="both"/>
        <w:rPr>
          <w:del w:id="1691" w:author="Καρμίρης Αγγελος" w:date="2020-01-03T10:44:00Z"/>
          <w:sz w:val="24"/>
          <w:szCs w:val="24"/>
          <w:lang w:val="el-GR"/>
        </w:rPr>
      </w:pPr>
    </w:p>
    <w:p w:rsidR="00E96456" w:rsidRPr="009F37EC" w:rsidDel="00E474FD" w:rsidRDefault="00E96456" w:rsidP="00E96456">
      <w:pPr>
        <w:ind w:left="1418" w:hanging="284"/>
        <w:jc w:val="both"/>
        <w:rPr>
          <w:del w:id="1692" w:author="Καρμίρης Αγγελος" w:date="2020-01-03T10:44:00Z"/>
          <w:sz w:val="24"/>
          <w:szCs w:val="24"/>
          <w:u w:val="single"/>
          <w:lang w:val="el-GR"/>
        </w:rPr>
      </w:pPr>
      <w:del w:id="1693" w:author="Καρμίρης Αγγελος" w:date="2020-01-03T10:44:00Z">
        <w:r w:rsidRPr="009F37EC" w:rsidDel="00E474FD">
          <w:rPr>
            <w:sz w:val="24"/>
            <w:szCs w:val="24"/>
            <w:lang w:val="el-GR"/>
          </w:rPr>
          <w:delText xml:space="preserve"> </w:delText>
        </w:r>
        <w:r w:rsidR="00FF6FCF" w:rsidRPr="00CF1D4B" w:rsidDel="00E474FD">
          <w:rPr>
            <w:sz w:val="24"/>
            <w:szCs w:val="24"/>
            <w:lang w:val="el-GR"/>
          </w:rPr>
          <w:tab/>
        </w:r>
        <w:r w:rsidRPr="009F37EC" w:rsidDel="00E474FD">
          <w:rPr>
            <w:sz w:val="24"/>
            <w:szCs w:val="24"/>
            <w:lang w:val="el-GR"/>
          </w:rPr>
          <w:delText xml:space="preserve">Α.  </w:delText>
        </w:r>
        <w:r w:rsidRPr="00A32737" w:rsidDel="00E474FD">
          <w:rPr>
            <w:sz w:val="24"/>
            <w:szCs w:val="24"/>
            <w:u w:val="single"/>
            <w:lang w:val="el-GR"/>
          </w:rPr>
          <w:delText>Δοκιμές Τύπου</w:delText>
        </w:r>
      </w:del>
    </w:p>
    <w:p w:rsidR="00E96456" w:rsidRPr="009F37EC" w:rsidDel="00E474FD" w:rsidRDefault="00E96456" w:rsidP="00E96456">
      <w:pPr>
        <w:ind w:left="1418" w:hanging="284"/>
        <w:jc w:val="both"/>
        <w:rPr>
          <w:del w:id="1694" w:author="Καρμίρης Αγγελος" w:date="2020-01-03T10:44:00Z"/>
          <w:sz w:val="24"/>
          <w:szCs w:val="24"/>
          <w:lang w:val="el-GR"/>
        </w:rPr>
      </w:pPr>
    </w:p>
    <w:p w:rsidR="00E96456" w:rsidDel="00E474FD" w:rsidRDefault="00E96456" w:rsidP="00E96456">
      <w:pPr>
        <w:numPr>
          <w:ilvl w:val="0"/>
          <w:numId w:val="15"/>
        </w:numPr>
        <w:jc w:val="both"/>
        <w:rPr>
          <w:del w:id="1695" w:author="Καρμίρης Αγγελος" w:date="2020-01-03T10:44:00Z"/>
          <w:sz w:val="24"/>
          <w:szCs w:val="24"/>
          <w:lang w:val="el-GR"/>
        </w:rPr>
      </w:pPr>
      <w:del w:id="1696" w:author="Καρμίρης Αγγελος" w:date="2020-01-03T10:44:00Z">
        <w:r w:rsidRPr="009F37EC" w:rsidDel="00E474FD">
          <w:rPr>
            <w:sz w:val="24"/>
            <w:szCs w:val="24"/>
            <w:lang w:val="el-GR"/>
          </w:rPr>
          <w:delText>Δοκιμή αντοχής σε τάση συχνότητας</w:delText>
        </w:r>
        <w:r w:rsidR="00936AB3" w:rsidDel="00E474FD">
          <w:rPr>
            <w:sz w:val="24"/>
            <w:szCs w:val="24"/>
            <w:lang w:val="el-GR"/>
          </w:rPr>
          <w:delText xml:space="preserve"> δικτύου εν υγρώ (όχι για τους μονωτήρες ΥΤ)</w:delText>
        </w:r>
        <w:r w:rsidRPr="009F37EC" w:rsidDel="00E474FD">
          <w:rPr>
            <w:sz w:val="24"/>
            <w:szCs w:val="24"/>
            <w:lang w:val="el-GR"/>
          </w:rPr>
          <w:delText>.</w:delText>
        </w:r>
      </w:del>
    </w:p>
    <w:p w:rsidR="00936AB3" w:rsidRPr="009F37EC" w:rsidDel="00E474FD" w:rsidRDefault="00936AB3" w:rsidP="00E96456">
      <w:pPr>
        <w:numPr>
          <w:ilvl w:val="0"/>
          <w:numId w:val="15"/>
        </w:numPr>
        <w:jc w:val="both"/>
        <w:rPr>
          <w:del w:id="1697" w:author="Καρμίρης Αγγελος" w:date="2020-01-03T10:44:00Z"/>
          <w:sz w:val="24"/>
          <w:szCs w:val="24"/>
          <w:lang w:val="el-GR"/>
        </w:rPr>
      </w:pPr>
      <w:del w:id="1698" w:author="Καρμίρης Αγγελος" w:date="2020-01-03T10:44:00Z">
        <w:r w:rsidRPr="00936AB3" w:rsidDel="00E474FD">
          <w:rPr>
            <w:sz w:val="24"/>
            <w:szCs w:val="24"/>
            <w:lang w:val="el-GR"/>
          </w:rPr>
          <w:delText>Δοκιμή αντοχής σε μακράς διάρκειας τάση συχνότητας δικτύου (</w:delText>
        </w:r>
        <w:r w:rsidRPr="00936AB3" w:rsidDel="00E474FD">
          <w:rPr>
            <w:sz w:val="24"/>
            <w:szCs w:val="24"/>
          </w:rPr>
          <w:delText>ACLD</w:delText>
        </w:r>
        <w:r w:rsidRPr="00936AB3" w:rsidDel="00E474FD">
          <w:rPr>
            <w:sz w:val="24"/>
            <w:szCs w:val="24"/>
            <w:lang w:val="el-GR"/>
          </w:rPr>
          <w:delText xml:space="preserve">), με μέτρηση μερικών εκκενώσεων (μόνο </w:delText>
        </w:r>
        <w:r w:rsidDel="00E474FD">
          <w:rPr>
            <w:sz w:val="24"/>
            <w:szCs w:val="24"/>
            <w:lang w:val="el-GR"/>
          </w:rPr>
          <w:delText xml:space="preserve">για τους </w:delText>
        </w:r>
        <w:r w:rsidRPr="00936AB3" w:rsidDel="00E474FD">
          <w:rPr>
            <w:sz w:val="24"/>
            <w:szCs w:val="24"/>
            <w:lang w:val="el-GR"/>
          </w:rPr>
          <w:delText xml:space="preserve">μονωτήρες </w:delText>
        </w:r>
        <w:r w:rsidDel="00E474FD">
          <w:rPr>
            <w:sz w:val="24"/>
            <w:szCs w:val="24"/>
            <w:lang w:val="el-GR"/>
          </w:rPr>
          <w:delText>ΥΤ, ΜΤ</w:delText>
        </w:r>
        <w:r w:rsidRPr="00936AB3" w:rsidDel="00E474FD">
          <w:rPr>
            <w:sz w:val="24"/>
            <w:szCs w:val="24"/>
            <w:lang w:val="el-GR"/>
          </w:rPr>
          <w:delText>).</w:delText>
        </w:r>
      </w:del>
    </w:p>
    <w:p w:rsidR="00E96456" w:rsidRPr="009F37EC" w:rsidDel="00E474FD" w:rsidRDefault="00E96456" w:rsidP="00E96456">
      <w:pPr>
        <w:numPr>
          <w:ilvl w:val="0"/>
          <w:numId w:val="15"/>
        </w:numPr>
        <w:jc w:val="both"/>
        <w:rPr>
          <w:del w:id="1699" w:author="Καρμίρης Αγγελος" w:date="2020-01-03T10:44:00Z"/>
          <w:sz w:val="24"/>
          <w:szCs w:val="24"/>
          <w:lang w:val="el-GR"/>
        </w:rPr>
      </w:pPr>
      <w:del w:id="1700" w:author="Καρμίρης Αγγελος" w:date="2020-01-03T10:44:00Z">
        <w:r w:rsidRPr="009F37EC" w:rsidDel="00E474FD">
          <w:rPr>
            <w:sz w:val="24"/>
            <w:szCs w:val="24"/>
            <w:lang w:val="el-GR"/>
          </w:rPr>
          <w:delText xml:space="preserve">Δοκιμή αντοχής σε </w:delText>
        </w:r>
        <w:r w:rsidR="00936AB3" w:rsidDel="00E474FD">
          <w:rPr>
            <w:sz w:val="24"/>
            <w:szCs w:val="24"/>
            <w:lang w:val="el-GR"/>
          </w:rPr>
          <w:delText>κεραυνική κρουστική</w:delText>
        </w:r>
        <w:r w:rsidR="00936AB3" w:rsidRPr="009F37EC" w:rsidDel="00E474FD">
          <w:rPr>
            <w:sz w:val="24"/>
            <w:szCs w:val="24"/>
            <w:lang w:val="el-GR"/>
          </w:rPr>
          <w:delText xml:space="preserve"> </w:delText>
        </w:r>
        <w:r w:rsidRPr="009F37EC" w:rsidDel="00E474FD">
          <w:rPr>
            <w:sz w:val="24"/>
            <w:szCs w:val="24"/>
            <w:lang w:val="el-GR"/>
          </w:rPr>
          <w:delText>υπ</w:delText>
        </w:r>
        <w:r w:rsidR="00936AB3" w:rsidDel="00E474FD">
          <w:rPr>
            <w:sz w:val="24"/>
            <w:szCs w:val="24"/>
            <w:lang w:val="el-GR"/>
          </w:rPr>
          <w:delText>έ</w:delText>
        </w:r>
        <w:r w:rsidRPr="009F37EC" w:rsidDel="00E474FD">
          <w:rPr>
            <w:sz w:val="24"/>
            <w:szCs w:val="24"/>
            <w:lang w:val="el-GR"/>
          </w:rPr>
          <w:delText>ρτ</w:delText>
        </w:r>
        <w:r w:rsidR="00936AB3" w:rsidDel="00E474FD">
          <w:rPr>
            <w:sz w:val="24"/>
            <w:szCs w:val="24"/>
            <w:lang w:val="el-GR"/>
          </w:rPr>
          <w:delText>α</w:delText>
        </w:r>
        <w:r w:rsidRPr="009F37EC" w:rsidDel="00E474FD">
          <w:rPr>
            <w:sz w:val="24"/>
            <w:szCs w:val="24"/>
            <w:lang w:val="el-GR"/>
          </w:rPr>
          <w:delText>σ</w:delText>
        </w:r>
        <w:r w:rsidR="00936AB3" w:rsidDel="00E474FD">
          <w:rPr>
            <w:sz w:val="24"/>
            <w:szCs w:val="24"/>
            <w:lang w:val="el-GR"/>
          </w:rPr>
          <w:delText>η</w:delText>
        </w:r>
        <w:r w:rsidRPr="009F37EC" w:rsidDel="00E474FD">
          <w:rPr>
            <w:sz w:val="24"/>
            <w:szCs w:val="24"/>
            <w:lang w:val="el-GR"/>
          </w:rPr>
          <w:delText>.</w:delText>
        </w:r>
      </w:del>
    </w:p>
    <w:p w:rsidR="00E96456" w:rsidDel="00E474FD" w:rsidRDefault="00E96456" w:rsidP="00E96456">
      <w:pPr>
        <w:numPr>
          <w:ilvl w:val="0"/>
          <w:numId w:val="15"/>
        </w:numPr>
        <w:jc w:val="both"/>
        <w:rPr>
          <w:del w:id="1701" w:author="Καρμίρης Αγγελος" w:date="2020-01-03T10:44:00Z"/>
          <w:sz w:val="24"/>
          <w:szCs w:val="24"/>
          <w:lang w:val="el-GR"/>
        </w:rPr>
      </w:pPr>
      <w:del w:id="1702" w:author="Καρμίρης Αγγελος" w:date="2020-01-03T10:44:00Z">
        <w:r w:rsidRPr="009F37EC" w:rsidDel="00E474FD">
          <w:rPr>
            <w:sz w:val="24"/>
            <w:szCs w:val="24"/>
            <w:lang w:val="el-GR"/>
          </w:rPr>
          <w:delText xml:space="preserve">Δοκιμή αντοχής σε </w:delText>
        </w:r>
        <w:r w:rsidR="00936AB3" w:rsidDel="00E474FD">
          <w:rPr>
            <w:sz w:val="24"/>
            <w:szCs w:val="24"/>
            <w:lang w:val="el-GR"/>
          </w:rPr>
          <w:delText xml:space="preserve">κρουστική </w:delText>
        </w:r>
        <w:r w:rsidRPr="009F37EC" w:rsidDel="00E474FD">
          <w:rPr>
            <w:sz w:val="24"/>
            <w:szCs w:val="24"/>
            <w:lang w:val="el-GR"/>
          </w:rPr>
          <w:delText>υπ</w:delText>
        </w:r>
        <w:r w:rsidR="00936AB3" w:rsidDel="00E474FD">
          <w:rPr>
            <w:sz w:val="24"/>
            <w:szCs w:val="24"/>
            <w:lang w:val="el-GR"/>
          </w:rPr>
          <w:delText>έ</w:delText>
        </w:r>
        <w:r w:rsidRPr="009F37EC" w:rsidDel="00E474FD">
          <w:rPr>
            <w:sz w:val="24"/>
            <w:szCs w:val="24"/>
            <w:lang w:val="el-GR"/>
          </w:rPr>
          <w:delText>ρτ</w:delText>
        </w:r>
        <w:r w:rsidR="00936AB3" w:rsidDel="00E474FD">
          <w:rPr>
            <w:sz w:val="24"/>
            <w:szCs w:val="24"/>
            <w:lang w:val="el-GR"/>
          </w:rPr>
          <w:delText>α</w:delText>
        </w:r>
        <w:r w:rsidRPr="009F37EC" w:rsidDel="00E474FD">
          <w:rPr>
            <w:sz w:val="24"/>
            <w:szCs w:val="24"/>
            <w:lang w:val="el-GR"/>
          </w:rPr>
          <w:delText>σ</w:delText>
        </w:r>
        <w:r w:rsidR="00936AB3" w:rsidDel="00E474FD">
          <w:rPr>
            <w:sz w:val="24"/>
            <w:szCs w:val="24"/>
            <w:lang w:val="el-GR"/>
          </w:rPr>
          <w:delText>η</w:delText>
        </w:r>
        <w:r w:rsidRPr="009F37EC" w:rsidDel="00E474FD">
          <w:rPr>
            <w:sz w:val="24"/>
            <w:szCs w:val="24"/>
            <w:lang w:val="el-GR"/>
          </w:rPr>
          <w:delText xml:space="preserve"> από χειρισμούς</w:delText>
        </w:r>
        <w:r w:rsidR="00936AB3" w:rsidDel="00E474FD">
          <w:rPr>
            <w:sz w:val="24"/>
            <w:szCs w:val="24"/>
            <w:lang w:val="el-GR"/>
          </w:rPr>
          <w:delText>, εν ξηρώ και εν υγρώ</w:delText>
        </w:r>
        <w:r w:rsidRPr="009F37EC" w:rsidDel="00E474FD">
          <w:rPr>
            <w:sz w:val="24"/>
            <w:szCs w:val="24"/>
            <w:lang w:val="el-GR"/>
          </w:rPr>
          <w:delText xml:space="preserve"> (</w:delText>
        </w:r>
        <w:r w:rsidR="00936AB3" w:rsidDel="00E474FD">
          <w:rPr>
            <w:sz w:val="24"/>
            <w:szCs w:val="24"/>
            <w:lang w:val="el-GR"/>
          </w:rPr>
          <w:delText xml:space="preserve">μόνο </w:delText>
        </w:r>
        <w:r w:rsidRPr="009F37EC" w:rsidDel="00E474FD">
          <w:rPr>
            <w:sz w:val="24"/>
            <w:szCs w:val="24"/>
            <w:lang w:val="el-GR"/>
          </w:rPr>
          <w:delText>για  τους μονωτήρες ΥΤ).</w:delText>
        </w:r>
      </w:del>
    </w:p>
    <w:p w:rsidR="008E0D9F" w:rsidRPr="009F37EC" w:rsidDel="00E474FD" w:rsidRDefault="008E0D9F" w:rsidP="00E96456">
      <w:pPr>
        <w:numPr>
          <w:ilvl w:val="0"/>
          <w:numId w:val="15"/>
        </w:numPr>
        <w:jc w:val="both"/>
        <w:rPr>
          <w:del w:id="1703" w:author="Καρμίρης Αγγελος" w:date="2020-01-03T10:44:00Z"/>
          <w:sz w:val="24"/>
          <w:szCs w:val="24"/>
          <w:lang w:val="el-GR"/>
        </w:rPr>
      </w:pPr>
      <w:del w:id="1704" w:author="Καρμίρης Αγγελος" w:date="2020-01-03T10:44:00Z">
        <w:r w:rsidDel="00E474FD">
          <w:rPr>
            <w:sz w:val="24"/>
            <w:szCs w:val="24"/>
            <w:lang w:val="el-GR"/>
          </w:rPr>
          <w:delText>Δοκιμή ηλεκτρομαγνητικής συμβατότητας</w:delText>
        </w:r>
        <w:r w:rsidR="00936AB3" w:rsidDel="00E474FD">
          <w:rPr>
            <w:sz w:val="24"/>
            <w:szCs w:val="24"/>
            <w:lang w:val="el-GR"/>
          </w:rPr>
          <w:delText xml:space="preserve"> (μόνο για τους μονωτήρες ΥΤ, ΜΤ και ουδετέρου).</w:delText>
        </w:r>
      </w:del>
    </w:p>
    <w:p w:rsidR="00E96456" w:rsidRPr="009F37EC" w:rsidDel="00E474FD" w:rsidRDefault="00936AB3" w:rsidP="00E96456">
      <w:pPr>
        <w:numPr>
          <w:ilvl w:val="0"/>
          <w:numId w:val="15"/>
        </w:numPr>
        <w:jc w:val="both"/>
        <w:rPr>
          <w:del w:id="1705" w:author="Καρμίρης Αγγελος" w:date="2020-01-03T10:44:00Z"/>
          <w:sz w:val="24"/>
          <w:szCs w:val="24"/>
          <w:lang w:val="el-GR"/>
        </w:rPr>
      </w:pPr>
      <w:del w:id="1706" w:author="Καρμίρης Αγγελος" w:date="2020-01-03T10:44:00Z">
        <w:r w:rsidDel="00E474FD">
          <w:rPr>
            <w:sz w:val="24"/>
            <w:szCs w:val="24"/>
            <w:lang w:val="el-GR"/>
          </w:rPr>
          <w:delText>Θ</w:delText>
        </w:r>
        <w:r w:rsidR="00E96456" w:rsidRPr="009F37EC" w:rsidDel="00E474FD">
          <w:rPr>
            <w:sz w:val="24"/>
            <w:szCs w:val="24"/>
            <w:lang w:val="el-GR"/>
          </w:rPr>
          <w:delText xml:space="preserve">ερμική σταθερότητα </w:delText>
        </w:r>
        <w:r w:rsidDel="00E474FD">
          <w:rPr>
            <w:sz w:val="24"/>
            <w:szCs w:val="24"/>
            <w:lang w:val="el-GR"/>
          </w:rPr>
          <w:delText>(μόνο για τους μονωτήρες ΥΤ, υπολογισμός ή δοκιμή)</w:delText>
        </w:r>
        <w:r w:rsidR="00E96456" w:rsidRPr="009F37EC" w:rsidDel="00E474FD">
          <w:rPr>
            <w:sz w:val="24"/>
            <w:szCs w:val="24"/>
            <w:lang w:val="el-GR"/>
          </w:rPr>
          <w:delText>.</w:delText>
        </w:r>
      </w:del>
    </w:p>
    <w:p w:rsidR="00E96456" w:rsidRPr="009F37EC" w:rsidDel="00E474FD" w:rsidRDefault="00E96456" w:rsidP="00E96456">
      <w:pPr>
        <w:numPr>
          <w:ilvl w:val="0"/>
          <w:numId w:val="15"/>
        </w:numPr>
        <w:jc w:val="both"/>
        <w:rPr>
          <w:del w:id="1707" w:author="Καρμίρης Αγγελος" w:date="2020-01-03T10:44:00Z"/>
          <w:sz w:val="24"/>
          <w:szCs w:val="24"/>
          <w:lang w:val="el-GR"/>
        </w:rPr>
      </w:pPr>
      <w:del w:id="1708" w:author="Καρμίρης Αγγελος" w:date="2020-01-03T10:44:00Z">
        <w:r w:rsidRPr="009F37EC" w:rsidDel="00E474FD">
          <w:rPr>
            <w:sz w:val="24"/>
            <w:szCs w:val="24"/>
            <w:lang w:val="el-GR"/>
          </w:rPr>
          <w:delText>Δοκιμή ανύψωσης θερμοκρασίας.</w:delText>
        </w:r>
      </w:del>
    </w:p>
    <w:p w:rsidR="00E96456" w:rsidRPr="009F37EC" w:rsidDel="00E474FD" w:rsidRDefault="00936AB3" w:rsidP="00E96456">
      <w:pPr>
        <w:numPr>
          <w:ilvl w:val="0"/>
          <w:numId w:val="15"/>
        </w:numPr>
        <w:jc w:val="both"/>
        <w:rPr>
          <w:del w:id="1709" w:author="Καρμίρης Αγγελος" w:date="2020-01-03T10:44:00Z"/>
          <w:sz w:val="24"/>
          <w:szCs w:val="24"/>
          <w:lang w:val="el-GR"/>
        </w:rPr>
      </w:pPr>
      <w:del w:id="1710" w:author="Καρμίρης Αγγελος" w:date="2020-01-03T10:44:00Z">
        <w:r w:rsidDel="00E474FD">
          <w:rPr>
            <w:sz w:val="24"/>
            <w:szCs w:val="24"/>
            <w:lang w:val="el-GR"/>
          </w:rPr>
          <w:delText>Α</w:delText>
        </w:r>
        <w:r w:rsidR="00E96456" w:rsidRPr="009F37EC" w:rsidDel="00E474FD">
          <w:rPr>
            <w:sz w:val="24"/>
            <w:szCs w:val="24"/>
            <w:lang w:val="el-GR"/>
          </w:rPr>
          <w:delText xml:space="preserve">ντοχή </w:delText>
        </w:r>
        <w:r w:rsidR="004C361F" w:rsidRPr="009F37EC" w:rsidDel="00E474FD">
          <w:rPr>
            <w:sz w:val="24"/>
            <w:szCs w:val="24"/>
            <w:lang w:val="el-GR"/>
          </w:rPr>
          <w:delText xml:space="preserve">σε </w:delText>
        </w:r>
        <w:r w:rsidR="00E96456" w:rsidRPr="009F37EC" w:rsidDel="00E474FD">
          <w:rPr>
            <w:sz w:val="24"/>
            <w:szCs w:val="24"/>
            <w:lang w:val="el-GR"/>
          </w:rPr>
          <w:delText>θερμικ</w:delText>
        </w:r>
        <w:r w:rsidR="004C361F" w:rsidRPr="009F37EC" w:rsidDel="00E474FD">
          <w:rPr>
            <w:sz w:val="24"/>
            <w:szCs w:val="24"/>
            <w:lang w:val="el-GR"/>
          </w:rPr>
          <w:delText>ό</w:delText>
        </w:r>
        <w:r w:rsidR="00E96456" w:rsidRPr="009F37EC" w:rsidDel="00E474FD">
          <w:rPr>
            <w:sz w:val="24"/>
            <w:szCs w:val="24"/>
            <w:lang w:val="el-GR"/>
          </w:rPr>
          <w:delText xml:space="preserve"> </w:delText>
        </w:r>
        <w:r w:rsidR="003F71B1" w:rsidRPr="009F37EC" w:rsidDel="00E474FD">
          <w:rPr>
            <w:sz w:val="24"/>
            <w:szCs w:val="24"/>
            <w:lang w:val="el-GR"/>
          </w:rPr>
          <w:delText>βραχυχρόνιο</w:delText>
        </w:r>
        <w:r w:rsidR="00E96456" w:rsidRPr="009F37EC" w:rsidDel="00E474FD">
          <w:rPr>
            <w:sz w:val="24"/>
            <w:szCs w:val="24"/>
            <w:lang w:val="el-GR"/>
          </w:rPr>
          <w:delText xml:space="preserve"> ρεύμα</w:delText>
        </w:r>
        <w:r w:rsidDel="00E474FD">
          <w:rPr>
            <w:sz w:val="24"/>
            <w:szCs w:val="24"/>
            <w:lang w:val="el-GR"/>
          </w:rPr>
          <w:delText xml:space="preserve"> (υπολογισμός ή δοκιμή)</w:delText>
        </w:r>
        <w:r w:rsidR="003F71B1" w:rsidRPr="009F37EC" w:rsidDel="00E474FD">
          <w:rPr>
            <w:sz w:val="24"/>
            <w:szCs w:val="24"/>
            <w:lang w:val="el-GR"/>
          </w:rPr>
          <w:delText>.</w:delText>
        </w:r>
        <w:r w:rsidR="00E96456" w:rsidRPr="009F37EC" w:rsidDel="00E474FD">
          <w:rPr>
            <w:sz w:val="24"/>
            <w:szCs w:val="24"/>
            <w:lang w:val="el-GR"/>
          </w:rPr>
          <w:delText xml:space="preserve"> </w:delText>
        </w:r>
      </w:del>
    </w:p>
    <w:p w:rsidR="00E96456" w:rsidRPr="009F37EC" w:rsidDel="00E474FD" w:rsidRDefault="00E96456" w:rsidP="00E96456">
      <w:pPr>
        <w:numPr>
          <w:ilvl w:val="0"/>
          <w:numId w:val="15"/>
        </w:numPr>
        <w:jc w:val="both"/>
        <w:rPr>
          <w:del w:id="1711" w:author="Καρμίρης Αγγελος" w:date="2020-01-03T10:44:00Z"/>
          <w:sz w:val="24"/>
          <w:szCs w:val="24"/>
          <w:lang w:val="el-GR"/>
        </w:rPr>
      </w:pPr>
      <w:del w:id="1712" w:author="Καρμίρης Αγγελος" w:date="2020-01-03T10:44:00Z">
        <w:r w:rsidRPr="009F37EC" w:rsidDel="00E474FD">
          <w:rPr>
            <w:sz w:val="24"/>
            <w:szCs w:val="24"/>
            <w:lang w:val="el-GR"/>
          </w:rPr>
          <w:delText>Δοκιμή αντοχής κάμψης.</w:delText>
        </w:r>
      </w:del>
    </w:p>
    <w:p w:rsidR="00E96456" w:rsidRPr="009F37EC" w:rsidDel="00E474FD" w:rsidRDefault="00E96456" w:rsidP="00E96456">
      <w:pPr>
        <w:numPr>
          <w:ilvl w:val="0"/>
          <w:numId w:val="15"/>
        </w:numPr>
        <w:jc w:val="both"/>
        <w:rPr>
          <w:del w:id="1713" w:author="Καρμίρης Αγγελος" w:date="2020-01-03T10:44:00Z"/>
          <w:sz w:val="24"/>
          <w:szCs w:val="24"/>
          <w:lang w:val="el-GR"/>
        </w:rPr>
      </w:pPr>
      <w:del w:id="1714" w:author="Καρμίρης Αγγελος" w:date="2020-01-03T10:44:00Z">
        <w:r w:rsidRPr="009F37EC" w:rsidDel="00E474FD">
          <w:rPr>
            <w:sz w:val="24"/>
            <w:szCs w:val="24"/>
            <w:lang w:val="el-GR"/>
          </w:rPr>
          <w:delText>Δοκιμή στεγανότητας.</w:delText>
        </w:r>
      </w:del>
    </w:p>
    <w:p w:rsidR="00E96456" w:rsidRPr="009F37EC" w:rsidDel="00E474FD" w:rsidRDefault="00E96456" w:rsidP="00E96456">
      <w:pPr>
        <w:numPr>
          <w:ilvl w:val="0"/>
          <w:numId w:val="15"/>
        </w:numPr>
        <w:jc w:val="both"/>
        <w:rPr>
          <w:del w:id="1715" w:author="Καρμίρης Αγγελος" w:date="2020-01-03T10:44:00Z"/>
          <w:sz w:val="24"/>
          <w:szCs w:val="24"/>
          <w:lang w:val="el-GR"/>
        </w:rPr>
      </w:pPr>
      <w:del w:id="1716" w:author="Καρμίρης Αγγελος" w:date="2020-01-03T10:44:00Z">
        <w:r w:rsidRPr="009F37EC" w:rsidDel="00E474FD">
          <w:rPr>
            <w:sz w:val="24"/>
            <w:szCs w:val="24"/>
            <w:lang w:val="el-GR"/>
          </w:rPr>
          <w:delText>Επιβεβαίωση διαστάσεων.</w:delText>
        </w:r>
      </w:del>
    </w:p>
    <w:p w:rsidR="00E96456" w:rsidRPr="009F37EC" w:rsidDel="00E474FD" w:rsidRDefault="00E96456" w:rsidP="00E96456">
      <w:pPr>
        <w:ind w:left="1434"/>
        <w:jc w:val="both"/>
        <w:rPr>
          <w:del w:id="1717" w:author="Καρμίρης Αγγελος" w:date="2020-01-03T10:44:00Z"/>
          <w:sz w:val="24"/>
          <w:szCs w:val="24"/>
          <w:lang w:val="el-GR"/>
        </w:rPr>
      </w:pPr>
    </w:p>
    <w:p w:rsidR="00E96456" w:rsidRPr="009F37EC" w:rsidDel="00E474FD" w:rsidRDefault="00E96456" w:rsidP="00E96456">
      <w:pPr>
        <w:tabs>
          <w:tab w:val="left" w:pos="1276"/>
        </w:tabs>
        <w:jc w:val="both"/>
        <w:rPr>
          <w:del w:id="1718" w:author="Καρμίρης Αγγελος" w:date="2020-01-03T10:44:00Z"/>
          <w:sz w:val="24"/>
          <w:szCs w:val="24"/>
          <w:u w:val="single"/>
          <w:lang w:val="el-GR"/>
        </w:rPr>
      </w:pPr>
      <w:del w:id="1719" w:author="Καρμίρης Αγγελος" w:date="2020-01-03T10:44:00Z">
        <w:r w:rsidRPr="009F37EC" w:rsidDel="00E474FD">
          <w:rPr>
            <w:sz w:val="24"/>
            <w:szCs w:val="24"/>
            <w:lang w:val="el-GR"/>
          </w:rPr>
          <w:delText xml:space="preserve">                   </w:delText>
        </w:r>
        <w:r w:rsidR="009438D3" w:rsidRPr="009F37EC" w:rsidDel="00E474FD">
          <w:rPr>
            <w:sz w:val="24"/>
            <w:szCs w:val="24"/>
            <w:lang w:val="el-GR"/>
          </w:rPr>
          <w:delText xml:space="preserve"> </w:delText>
        </w:r>
        <w:r w:rsidRPr="009F37EC" w:rsidDel="00E474FD">
          <w:rPr>
            <w:sz w:val="24"/>
            <w:szCs w:val="24"/>
            <w:lang w:val="el-GR"/>
          </w:rPr>
          <w:delText xml:space="preserve"> Β.   </w:delText>
        </w:r>
        <w:r w:rsidRPr="00A32737" w:rsidDel="00E474FD">
          <w:rPr>
            <w:sz w:val="24"/>
            <w:szCs w:val="24"/>
            <w:u w:val="single"/>
            <w:lang w:val="el-GR"/>
          </w:rPr>
          <w:delText>Δοκιμές σειράς</w:delText>
        </w:r>
      </w:del>
    </w:p>
    <w:p w:rsidR="00E96456" w:rsidRPr="009F37EC" w:rsidDel="00E474FD" w:rsidRDefault="00E96456" w:rsidP="00E96456">
      <w:pPr>
        <w:tabs>
          <w:tab w:val="left" w:pos="1276"/>
        </w:tabs>
        <w:jc w:val="both"/>
        <w:rPr>
          <w:del w:id="1720" w:author="Καρμίρης Αγγελος" w:date="2020-01-03T10:44:00Z"/>
          <w:sz w:val="24"/>
          <w:szCs w:val="24"/>
          <w:u w:val="single"/>
          <w:lang w:val="el-GR"/>
        </w:rPr>
      </w:pPr>
    </w:p>
    <w:p w:rsidR="00E96456" w:rsidRPr="009F37EC" w:rsidDel="00E474FD" w:rsidRDefault="00E96456" w:rsidP="00E96456">
      <w:pPr>
        <w:numPr>
          <w:ilvl w:val="0"/>
          <w:numId w:val="16"/>
        </w:numPr>
        <w:tabs>
          <w:tab w:val="left" w:pos="1276"/>
        </w:tabs>
        <w:jc w:val="both"/>
        <w:rPr>
          <w:del w:id="1721" w:author="Καρμίρης Αγγελος" w:date="2020-01-03T10:44:00Z"/>
          <w:sz w:val="24"/>
          <w:szCs w:val="24"/>
          <w:lang w:val="el-GR"/>
        </w:rPr>
      </w:pPr>
      <w:del w:id="1722" w:author="Καρμίρης Αγγελος" w:date="2020-01-03T10:44:00Z">
        <w:r w:rsidRPr="009F37EC" w:rsidDel="00E474FD">
          <w:rPr>
            <w:sz w:val="24"/>
            <w:szCs w:val="24"/>
            <w:lang w:val="el-GR"/>
          </w:rPr>
          <w:delText>Μέτρηση συντελεστή διηλεκτρικών απωλειών</w:delText>
        </w:r>
        <w:r w:rsidR="00936AB3" w:rsidDel="00E474FD">
          <w:rPr>
            <w:sz w:val="24"/>
            <w:szCs w:val="24"/>
            <w:lang w:val="el-GR"/>
          </w:rPr>
          <w:delText xml:space="preserve"> (εφ δ)</w:delText>
        </w:r>
        <w:r w:rsidRPr="009F37EC" w:rsidDel="00E474FD">
          <w:rPr>
            <w:sz w:val="24"/>
            <w:szCs w:val="24"/>
            <w:lang w:val="el-GR"/>
          </w:rPr>
          <w:delText xml:space="preserve"> και χωρητικότητας σε θερμοκρασία περιβάλλοντος.</w:delText>
        </w:r>
      </w:del>
    </w:p>
    <w:p w:rsidR="00E96456" w:rsidRPr="009F37EC" w:rsidDel="00E474FD" w:rsidRDefault="00E96456" w:rsidP="00E96456">
      <w:pPr>
        <w:numPr>
          <w:ilvl w:val="0"/>
          <w:numId w:val="16"/>
        </w:numPr>
        <w:tabs>
          <w:tab w:val="left" w:pos="1276"/>
        </w:tabs>
        <w:jc w:val="both"/>
        <w:rPr>
          <w:del w:id="1723" w:author="Καρμίρης Αγγελος" w:date="2020-01-03T10:44:00Z"/>
          <w:sz w:val="24"/>
          <w:szCs w:val="24"/>
          <w:lang w:val="el-GR"/>
        </w:rPr>
      </w:pPr>
      <w:del w:id="1724" w:author="Καρμίρης Αγγελος" w:date="2020-01-03T10:44:00Z">
        <w:r w:rsidRPr="009F37EC" w:rsidDel="00E474FD">
          <w:rPr>
            <w:sz w:val="24"/>
            <w:szCs w:val="24"/>
            <w:lang w:val="el-GR"/>
          </w:rPr>
          <w:delText xml:space="preserve">Αντοχή σε </w:delText>
        </w:r>
        <w:r w:rsidR="00DB4D5F" w:rsidDel="00E474FD">
          <w:rPr>
            <w:sz w:val="24"/>
            <w:szCs w:val="24"/>
            <w:lang w:val="el-GR"/>
          </w:rPr>
          <w:delText xml:space="preserve">κεραυνική </w:delText>
        </w:r>
        <w:r w:rsidRPr="009F37EC" w:rsidDel="00E474FD">
          <w:rPr>
            <w:sz w:val="24"/>
            <w:szCs w:val="24"/>
            <w:lang w:val="el-GR"/>
          </w:rPr>
          <w:delText xml:space="preserve">κρουστική </w:delText>
        </w:r>
        <w:r w:rsidR="00DB4D5F" w:rsidDel="00E474FD">
          <w:rPr>
            <w:sz w:val="24"/>
            <w:szCs w:val="24"/>
            <w:lang w:val="el-GR"/>
          </w:rPr>
          <w:delText>υπέρ</w:delText>
        </w:r>
        <w:r w:rsidRPr="009F37EC" w:rsidDel="00E474FD">
          <w:rPr>
            <w:sz w:val="24"/>
            <w:szCs w:val="24"/>
            <w:lang w:val="el-GR"/>
          </w:rPr>
          <w:delText>τ</w:delText>
        </w:r>
        <w:r w:rsidR="00DB4D5F" w:rsidDel="00E474FD">
          <w:rPr>
            <w:sz w:val="24"/>
            <w:szCs w:val="24"/>
            <w:lang w:val="el-GR"/>
          </w:rPr>
          <w:delText>α</w:delText>
        </w:r>
        <w:r w:rsidRPr="009F37EC" w:rsidDel="00E474FD">
          <w:rPr>
            <w:sz w:val="24"/>
            <w:szCs w:val="24"/>
            <w:lang w:val="el-GR"/>
          </w:rPr>
          <w:delText>ση</w:delText>
        </w:r>
        <w:r w:rsidR="00DB4D5F" w:rsidDel="00E474FD">
          <w:rPr>
            <w:sz w:val="24"/>
            <w:szCs w:val="24"/>
            <w:lang w:val="el-GR"/>
          </w:rPr>
          <w:delText xml:space="preserve"> (μόνο για τους μονωτήρες ΥΤ)</w:delText>
        </w:r>
        <w:r w:rsidRPr="009F37EC" w:rsidDel="00E474FD">
          <w:rPr>
            <w:sz w:val="24"/>
            <w:szCs w:val="24"/>
            <w:lang w:val="el-GR"/>
          </w:rPr>
          <w:delText>.</w:delText>
        </w:r>
      </w:del>
    </w:p>
    <w:p w:rsidR="00E96456" w:rsidRPr="009F37EC" w:rsidDel="00E474FD" w:rsidRDefault="00E96456" w:rsidP="00E96456">
      <w:pPr>
        <w:numPr>
          <w:ilvl w:val="0"/>
          <w:numId w:val="16"/>
        </w:numPr>
        <w:tabs>
          <w:tab w:val="left" w:pos="1276"/>
        </w:tabs>
        <w:jc w:val="both"/>
        <w:rPr>
          <w:del w:id="1725" w:author="Καρμίρης Αγγελος" w:date="2020-01-03T10:44:00Z"/>
          <w:sz w:val="24"/>
          <w:szCs w:val="24"/>
          <w:lang w:val="el-GR"/>
        </w:rPr>
      </w:pPr>
      <w:del w:id="1726" w:author="Καρμίρης Αγγελος" w:date="2020-01-03T10:44:00Z">
        <w:r w:rsidRPr="009F37EC" w:rsidDel="00E474FD">
          <w:rPr>
            <w:sz w:val="24"/>
            <w:szCs w:val="24"/>
            <w:lang w:val="el-GR"/>
          </w:rPr>
          <w:delText xml:space="preserve">Αντοχή σε </w:delText>
        </w:r>
        <w:r w:rsidR="004C361F" w:rsidRPr="009F37EC" w:rsidDel="00E474FD">
          <w:rPr>
            <w:sz w:val="24"/>
            <w:szCs w:val="24"/>
            <w:lang w:val="el-GR"/>
          </w:rPr>
          <w:delText xml:space="preserve">τάση </w:delText>
        </w:r>
        <w:r w:rsidRPr="009F37EC" w:rsidDel="00E474FD">
          <w:rPr>
            <w:sz w:val="24"/>
            <w:szCs w:val="24"/>
            <w:lang w:val="el-GR"/>
          </w:rPr>
          <w:delText>συχνότητα</w:delText>
        </w:r>
        <w:r w:rsidR="004C361F" w:rsidRPr="009F37EC" w:rsidDel="00E474FD">
          <w:rPr>
            <w:sz w:val="24"/>
            <w:szCs w:val="24"/>
            <w:lang w:val="el-GR"/>
          </w:rPr>
          <w:delText>ς</w:delText>
        </w:r>
        <w:r w:rsidR="00DB4D5F" w:rsidDel="00E474FD">
          <w:rPr>
            <w:sz w:val="24"/>
            <w:szCs w:val="24"/>
            <w:lang w:val="el-GR"/>
          </w:rPr>
          <w:delText xml:space="preserve"> δικτύου, εν ξηρώ</w:delText>
        </w:r>
        <w:r w:rsidRPr="009F37EC" w:rsidDel="00E474FD">
          <w:rPr>
            <w:sz w:val="24"/>
            <w:szCs w:val="24"/>
            <w:lang w:val="el-GR"/>
          </w:rPr>
          <w:delText>.</w:delText>
        </w:r>
      </w:del>
    </w:p>
    <w:p w:rsidR="00E96456" w:rsidRPr="009F37EC" w:rsidDel="00E474FD" w:rsidRDefault="00E96456" w:rsidP="00E96456">
      <w:pPr>
        <w:numPr>
          <w:ilvl w:val="0"/>
          <w:numId w:val="16"/>
        </w:numPr>
        <w:tabs>
          <w:tab w:val="left" w:pos="1276"/>
        </w:tabs>
        <w:jc w:val="both"/>
        <w:rPr>
          <w:del w:id="1727" w:author="Καρμίρης Αγγελος" w:date="2020-01-03T10:44:00Z"/>
          <w:sz w:val="24"/>
          <w:szCs w:val="24"/>
          <w:lang w:val="el-GR"/>
        </w:rPr>
      </w:pPr>
      <w:del w:id="1728" w:author="Καρμίρης Αγγελος" w:date="2020-01-03T10:44:00Z">
        <w:r w:rsidRPr="009F37EC" w:rsidDel="00E474FD">
          <w:rPr>
            <w:sz w:val="24"/>
            <w:szCs w:val="24"/>
            <w:lang w:val="el-GR"/>
          </w:rPr>
          <w:delText>Μέτρηση μερικών εκκενώσεων.</w:delText>
        </w:r>
      </w:del>
    </w:p>
    <w:p w:rsidR="00E96456" w:rsidRPr="009F37EC" w:rsidDel="00E474FD" w:rsidRDefault="00E96456" w:rsidP="00E96456">
      <w:pPr>
        <w:numPr>
          <w:ilvl w:val="0"/>
          <w:numId w:val="16"/>
        </w:numPr>
        <w:tabs>
          <w:tab w:val="left" w:pos="1276"/>
        </w:tabs>
        <w:jc w:val="both"/>
        <w:rPr>
          <w:del w:id="1729" w:author="Καρμίρης Αγγελος" w:date="2020-01-03T10:44:00Z"/>
          <w:sz w:val="24"/>
          <w:szCs w:val="24"/>
          <w:lang w:val="el-GR"/>
        </w:rPr>
      </w:pPr>
      <w:del w:id="1730" w:author="Καρμίρης Αγγελος" w:date="2020-01-03T10:44:00Z">
        <w:r w:rsidRPr="009F37EC" w:rsidDel="00E474FD">
          <w:rPr>
            <w:sz w:val="24"/>
            <w:szCs w:val="24"/>
            <w:lang w:val="el-GR"/>
          </w:rPr>
          <w:delText xml:space="preserve">Δοκιμή μόνωσης </w:delText>
        </w:r>
        <w:r w:rsidR="009A13F7" w:rsidRPr="009F37EC" w:rsidDel="00E474FD">
          <w:rPr>
            <w:sz w:val="24"/>
            <w:szCs w:val="24"/>
            <w:lang w:val="el-GR"/>
          </w:rPr>
          <w:delText>μετρητικ</w:delText>
        </w:r>
        <w:r w:rsidR="00DB4D5F" w:rsidDel="00E474FD">
          <w:rPr>
            <w:sz w:val="24"/>
            <w:szCs w:val="24"/>
            <w:lang w:val="el-GR"/>
          </w:rPr>
          <w:delText>ής</w:delText>
        </w:r>
        <w:r w:rsidR="009A13F7" w:rsidRPr="009F37EC" w:rsidDel="00E474FD">
          <w:rPr>
            <w:sz w:val="24"/>
            <w:szCs w:val="24"/>
            <w:lang w:val="el-GR"/>
          </w:rPr>
          <w:delText xml:space="preserve"> </w:delText>
        </w:r>
        <w:r w:rsidRPr="009F37EC" w:rsidDel="00E474FD">
          <w:rPr>
            <w:sz w:val="24"/>
            <w:szCs w:val="24"/>
            <w:lang w:val="el-GR"/>
          </w:rPr>
          <w:delText>λ</w:delText>
        </w:r>
        <w:r w:rsidR="004C361F" w:rsidRPr="009F37EC" w:rsidDel="00E474FD">
          <w:rPr>
            <w:sz w:val="24"/>
            <w:szCs w:val="24"/>
            <w:lang w:val="el-GR"/>
          </w:rPr>
          <w:delText>ήψ</w:delText>
        </w:r>
        <w:r w:rsidR="00DB4D5F" w:rsidDel="00E474FD">
          <w:rPr>
            <w:sz w:val="24"/>
            <w:szCs w:val="24"/>
            <w:lang w:val="el-GR"/>
          </w:rPr>
          <w:delText>ης</w:delText>
        </w:r>
        <w:r w:rsidRPr="009F37EC" w:rsidDel="00E474FD">
          <w:rPr>
            <w:sz w:val="24"/>
            <w:szCs w:val="24"/>
            <w:lang w:val="el-GR"/>
          </w:rPr>
          <w:delText>.</w:delText>
        </w:r>
      </w:del>
    </w:p>
    <w:p w:rsidR="00E96456" w:rsidRPr="009F37EC" w:rsidDel="00E474FD" w:rsidRDefault="00E96456" w:rsidP="00E96456">
      <w:pPr>
        <w:numPr>
          <w:ilvl w:val="0"/>
          <w:numId w:val="16"/>
        </w:numPr>
        <w:tabs>
          <w:tab w:val="left" w:pos="1276"/>
        </w:tabs>
        <w:jc w:val="both"/>
        <w:rPr>
          <w:del w:id="1731" w:author="Καρμίρης Αγγελος" w:date="2020-01-03T10:44:00Z"/>
          <w:sz w:val="24"/>
          <w:szCs w:val="24"/>
          <w:lang w:val="el-GR"/>
        </w:rPr>
      </w:pPr>
      <w:del w:id="1732" w:author="Καρμίρης Αγγελος" w:date="2020-01-03T10:44:00Z">
        <w:r w:rsidRPr="009F37EC" w:rsidDel="00E474FD">
          <w:rPr>
            <w:sz w:val="24"/>
            <w:szCs w:val="24"/>
            <w:lang w:val="el-GR"/>
          </w:rPr>
          <w:delText>Δοκιμή στεγανότητας.</w:delText>
        </w:r>
      </w:del>
    </w:p>
    <w:p w:rsidR="00DB4D5F" w:rsidDel="00E474FD" w:rsidRDefault="00DB4D5F" w:rsidP="00E96456">
      <w:pPr>
        <w:numPr>
          <w:ilvl w:val="0"/>
          <w:numId w:val="16"/>
        </w:numPr>
        <w:tabs>
          <w:tab w:val="left" w:pos="1276"/>
        </w:tabs>
        <w:jc w:val="both"/>
        <w:rPr>
          <w:del w:id="1733" w:author="Καρμίρης Αγγελος" w:date="2020-01-03T10:44:00Z"/>
          <w:sz w:val="24"/>
          <w:szCs w:val="24"/>
          <w:lang w:val="el-GR"/>
        </w:rPr>
      </w:pPr>
      <w:del w:id="1734" w:author="Καρμίρης Αγγελος" w:date="2020-01-03T10:44:00Z">
        <w:r w:rsidDel="00E474FD">
          <w:rPr>
            <w:sz w:val="24"/>
            <w:szCs w:val="24"/>
            <w:lang w:val="el-GR"/>
          </w:rPr>
          <w:delText>Δοκιμή στεγανότητας στα σημεία σύνδεσης</w:delText>
        </w:r>
      </w:del>
    </w:p>
    <w:p w:rsidR="00E96456" w:rsidRPr="009F37EC" w:rsidDel="00E474FD" w:rsidRDefault="00E96456" w:rsidP="00E96456">
      <w:pPr>
        <w:numPr>
          <w:ilvl w:val="0"/>
          <w:numId w:val="16"/>
        </w:numPr>
        <w:tabs>
          <w:tab w:val="left" w:pos="1276"/>
        </w:tabs>
        <w:jc w:val="both"/>
        <w:rPr>
          <w:del w:id="1735" w:author="Καρμίρης Αγγελος" w:date="2020-01-03T10:44:00Z"/>
          <w:sz w:val="24"/>
          <w:szCs w:val="24"/>
          <w:lang w:val="el-GR"/>
        </w:rPr>
      </w:pPr>
      <w:del w:id="1736" w:author="Καρμίρης Αγγελος" w:date="2020-01-03T10:44:00Z">
        <w:r w:rsidRPr="009F37EC" w:rsidDel="00E474FD">
          <w:rPr>
            <w:sz w:val="24"/>
            <w:szCs w:val="24"/>
            <w:lang w:val="el-GR"/>
          </w:rPr>
          <w:delText>Οπτικός έλεγχος και επιβεβαίωση διαστάσεων.</w:delText>
        </w:r>
      </w:del>
    </w:p>
    <w:p w:rsidR="00E96456" w:rsidRPr="009F37EC" w:rsidDel="00E474FD" w:rsidRDefault="00E96456" w:rsidP="00E96456">
      <w:pPr>
        <w:tabs>
          <w:tab w:val="left" w:pos="1276"/>
        </w:tabs>
        <w:ind w:left="1380"/>
        <w:jc w:val="both"/>
        <w:rPr>
          <w:del w:id="1737" w:author="Καρμίρης Αγγελος" w:date="2020-01-03T10:44:00Z"/>
          <w:sz w:val="24"/>
          <w:szCs w:val="24"/>
          <w:lang w:val="el-GR"/>
        </w:rPr>
      </w:pPr>
    </w:p>
    <w:p w:rsidR="00E96456" w:rsidRPr="009F37EC" w:rsidDel="00E474FD" w:rsidRDefault="00E96456" w:rsidP="009438D3">
      <w:pPr>
        <w:tabs>
          <w:tab w:val="left" w:pos="1276"/>
        </w:tabs>
        <w:ind w:left="1276"/>
        <w:jc w:val="both"/>
        <w:rPr>
          <w:del w:id="1738" w:author="Καρμίρης Αγγελος" w:date="2020-01-03T10:44:00Z"/>
          <w:sz w:val="24"/>
          <w:szCs w:val="24"/>
          <w:u w:val="single"/>
          <w:lang w:val="el-GR"/>
        </w:rPr>
      </w:pPr>
      <w:del w:id="1739" w:author="Καρμίρης Αγγελος" w:date="2020-01-03T10:44:00Z">
        <w:r w:rsidRPr="009F37EC" w:rsidDel="00E474FD">
          <w:rPr>
            <w:sz w:val="24"/>
            <w:szCs w:val="24"/>
            <w:lang w:val="el-GR"/>
          </w:rPr>
          <w:delText xml:space="preserve">Γ.    </w:delText>
        </w:r>
        <w:r w:rsidRPr="00A32737" w:rsidDel="00E474FD">
          <w:rPr>
            <w:sz w:val="24"/>
            <w:szCs w:val="24"/>
            <w:u w:val="single"/>
            <w:lang w:val="el-GR"/>
          </w:rPr>
          <w:delText>Ειδικές δοκιμές</w:delText>
        </w:r>
      </w:del>
    </w:p>
    <w:p w:rsidR="00E96456" w:rsidRPr="009F37EC" w:rsidDel="00E474FD" w:rsidRDefault="00E96456" w:rsidP="00E96456">
      <w:pPr>
        <w:tabs>
          <w:tab w:val="left" w:pos="1276"/>
        </w:tabs>
        <w:ind w:left="1276"/>
        <w:jc w:val="both"/>
        <w:rPr>
          <w:del w:id="1740" w:author="Καρμίρης Αγγελος" w:date="2020-01-03T10:44:00Z"/>
          <w:sz w:val="24"/>
          <w:szCs w:val="24"/>
          <w:lang w:val="el-GR"/>
        </w:rPr>
      </w:pPr>
    </w:p>
    <w:p w:rsidR="00E96456" w:rsidRPr="009F37EC" w:rsidDel="00E474FD" w:rsidRDefault="00E96456" w:rsidP="00E96456">
      <w:pPr>
        <w:numPr>
          <w:ilvl w:val="0"/>
          <w:numId w:val="17"/>
        </w:numPr>
        <w:jc w:val="both"/>
        <w:rPr>
          <w:del w:id="1741" w:author="Καρμίρης Αγγελος" w:date="2020-01-03T10:44:00Z"/>
          <w:sz w:val="24"/>
          <w:szCs w:val="24"/>
          <w:lang w:val="el-GR"/>
        </w:rPr>
      </w:pPr>
      <w:del w:id="1742" w:author="Καρμίρης Αγγελος" w:date="2020-01-03T10:44:00Z">
        <w:r w:rsidRPr="009F37EC" w:rsidDel="00E474FD">
          <w:rPr>
            <w:sz w:val="24"/>
            <w:szCs w:val="24"/>
            <w:lang w:val="el-GR"/>
          </w:rPr>
          <w:delText>Σεισμικ</w:delText>
        </w:r>
        <w:r w:rsidR="00DB4D5F" w:rsidDel="00E474FD">
          <w:rPr>
            <w:sz w:val="24"/>
            <w:szCs w:val="24"/>
            <w:lang w:val="el-GR"/>
          </w:rPr>
          <w:delText>ή αντοχή</w:delText>
        </w:r>
        <w:r w:rsidR="000369BD" w:rsidRPr="009F37EC" w:rsidDel="00E474FD">
          <w:rPr>
            <w:sz w:val="24"/>
            <w:szCs w:val="24"/>
            <w:lang w:val="el-GR"/>
          </w:rPr>
          <w:delText xml:space="preserve"> (Ι</w:delText>
        </w:r>
        <w:r w:rsidR="000369BD" w:rsidRPr="009F37EC" w:rsidDel="00E474FD">
          <w:rPr>
            <w:sz w:val="24"/>
            <w:szCs w:val="24"/>
          </w:rPr>
          <w:delText>EC</w:delText>
        </w:r>
        <w:r w:rsidR="000369BD" w:rsidRPr="009F37EC" w:rsidDel="00E474FD">
          <w:rPr>
            <w:sz w:val="24"/>
            <w:szCs w:val="24"/>
            <w:lang w:val="el-GR"/>
          </w:rPr>
          <w:delText xml:space="preserve"> 61463</w:delText>
        </w:r>
        <w:r w:rsidR="00DB4D5F" w:rsidRPr="00CF1D4B" w:rsidDel="00E474FD">
          <w:rPr>
            <w:sz w:val="24"/>
            <w:szCs w:val="24"/>
            <w:lang w:val="el-GR"/>
          </w:rPr>
          <w:delText xml:space="preserve">, </w:delText>
        </w:r>
        <w:r w:rsidR="00DB4D5F" w:rsidDel="00E474FD">
          <w:rPr>
            <w:sz w:val="24"/>
            <w:szCs w:val="24"/>
            <w:lang w:val="el-GR"/>
          </w:rPr>
          <w:delText>υπολογισμός ή δοκιμή</w:delText>
        </w:r>
        <w:r w:rsidR="000369BD" w:rsidRPr="009F37EC" w:rsidDel="00E474FD">
          <w:rPr>
            <w:sz w:val="24"/>
            <w:szCs w:val="24"/>
            <w:lang w:val="el-GR"/>
          </w:rPr>
          <w:delText>)</w:delText>
        </w:r>
        <w:r w:rsidRPr="009F37EC" w:rsidDel="00E474FD">
          <w:rPr>
            <w:sz w:val="24"/>
            <w:szCs w:val="24"/>
            <w:lang w:val="el-GR"/>
          </w:rPr>
          <w:delText>.</w:delText>
        </w:r>
      </w:del>
    </w:p>
    <w:p w:rsidR="00E96456" w:rsidRPr="009F37EC" w:rsidDel="00E474FD" w:rsidRDefault="00E96456" w:rsidP="00E96456">
      <w:pPr>
        <w:numPr>
          <w:ilvl w:val="0"/>
          <w:numId w:val="17"/>
        </w:numPr>
        <w:jc w:val="both"/>
        <w:rPr>
          <w:del w:id="1743" w:author="Καρμίρης Αγγελος" w:date="2020-01-03T10:44:00Z"/>
          <w:sz w:val="24"/>
          <w:szCs w:val="24"/>
          <w:lang w:val="el-GR"/>
        </w:rPr>
      </w:pPr>
      <w:del w:id="1744" w:author="Καρμίρης Αγγελος" w:date="2020-01-03T10:44:00Z">
        <w:r w:rsidRPr="009F37EC" w:rsidDel="00E474FD">
          <w:rPr>
            <w:sz w:val="24"/>
            <w:szCs w:val="24"/>
            <w:lang w:val="el-GR"/>
          </w:rPr>
          <w:delText>Δοκιμή τεχνητής μόλυνσης</w:delText>
        </w:r>
        <w:r w:rsidR="000369BD" w:rsidRPr="009F37EC" w:rsidDel="00E474FD">
          <w:rPr>
            <w:sz w:val="24"/>
            <w:szCs w:val="24"/>
            <w:lang w:val="el-GR"/>
          </w:rPr>
          <w:delText xml:space="preserve"> (Ι</w:delText>
        </w:r>
        <w:r w:rsidR="000369BD" w:rsidRPr="009F37EC" w:rsidDel="00E474FD">
          <w:rPr>
            <w:sz w:val="24"/>
            <w:szCs w:val="24"/>
          </w:rPr>
          <w:delText>EC</w:delText>
        </w:r>
        <w:r w:rsidR="000369BD" w:rsidRPr="009F37EC" w:rsidDel="00E474FD">
          <w:rPr>
            <w:sz w:val="24"/>
            <w:szCs w:val="24"/>
            <w:lang w:val="el-GR"/>
          </w:rPr>
          <w:delText xml:space="preserve"> 60507)</w:delText>
        </w:r>
        <w:r w:rsidRPr="009F37EC" w:rsidDel="00E474FD">
          <w:rPr>
            <w:sz w:val="24"/>
            <w:szCs w:val="24"/>
            <w:lang w:val="el-GR"/>
          </w:rPr>
          <w:delText>.</w:delText>
        </w:r>
      </w:del>
    </w:p>
    <w:p w:rsidR="00F16A45" w:rsidRPr="009F37EC" w:rsidDel="00E474FD" w:rsidRDefault="00F16A45" w:rsidP="00F16A45">
      <w:pPr>
        <w:ind w:left="1374"/>
        <w:jc w:val="both"/>
        <w:rPr>
          <w:del w:id="1745" w:author="Καρμίρης Αγγελος" w:date="2020-01-03T10:44:00Z"/>
          <w:sz w:val="24"/>
          <w:szCs w:val="24"/>
          <w:lang w:val="el-GR"/>
        </w:rPr>
      </w:pPr>
    </w:p>
    <w:p w:rsidR="00206DC0" w:rsidRPr="009F37EC" w:rsidDel="00E474FD" w:rsidRDefault="00E96456" w:rsidP="00A32737">
      <w:pPr>
        <w:ind w:left="1418" w:hanging="284"/>
        <w:jc w:val="both"/>
        <w:rPr>
          <w:del w:id="1746" w:author="Καρμίρης Αγγελος" w:date="2020-01-03T10:44:00Z"/>
          <w:sz w:val="24"/>
          <w:szCs w:val="24"/>
          <w:lang w:val="el-GR"/>
        </w:rPr>
      </w:pPr>
      <w:del w:id="1747" w:author="Καρμίρης Αγγελος" w:date="2020-01-03T10:44:00Z">
        <w:r w:rsidRPr="009F37EC" w:rsidDel="00E474FD">
          <w:rPr>
            <w:sz w:val="24"/>
            <w:szCs w:val="24"/>
            <w:lang w:val="el-GR"/>
          </w:rPr>
          <w:delText xml:space="preserve">   </w:delText>
        </w:r>
        <w:r w:rsidR="00206DC0" w:rsidRPr="009F37EC" w:rsidDel="00E474FD">
          <w:rPr>
            <w:sz w:val="24"/>
            <w:szCs w:val="24"/>
            <w:u w:val="single"/>
            <w:lang w:val="el-GR"/>
          </w:rPr>
          <w:delText>Σημείωση</w:delText>
        </w:r>
        <w:r w:rsidR="00A32737" w:rsidRPr="00A32737" w:rsidDel="00E474FD">
          <w:rPr>
            <w:sz w:val="24"/>
            <w:szCs w:val="24"/>
            <w:u w:val="single"/>
            <w:lang w:val="el-GR"/>
          </w:rPr>
          <w:delText>:</w:delText>
        </w:r>
        <w:r w:rsidR="00206DC0" w:rsidRPr="009F37EC" w:rsidDel="00E474FD">
          <w:rPr>
            <w:sz w:val="24"/>
            <w:szCs w:val="24"/>
            <w:lang w:val="el-GR"/>
          </w:rPr>
          <w:delText xml:space="preserve"> Πιστοποιητικά δοκιμών τύπου και ειδικών δοκιμών μπορεί να μη επιδειχθούν εάν έχουν υποβληθεί στη τεχνική προσφορά και έχουν τύχει αποδοχής</w:delText>
        </w:r>
        <w:r w:rsidR="00DB4D5F" w:rsidDel="00E474FD">
          <w:rPr>
            <w:sz w:val="24"/>
            <w:szCs w:val="24"/>
            <w:lang w:val="el-GR"/>
          </w:rPr>
          <w:delText>.</w:delText>
        </w:r>
      </w:del>
    </w:p>
    <w:p w:rsidR="00E96456" w:rsidRPr="007157AE" w:rsidDel="00E474FD" w:rsidRDefault="00E96456" w:rsidP="00E96456">
      <w:pPr>
        <w:jc w:val="both"/>
        <w:rPr>
          <w:del w:id="1748" w:author="Καρμίρης Αγγελος" w:date="2020-01-03T10:44:00Z"/>
          <w:sz w:val="24"/>
          <w:szCs w:val="24"/>
          <w:u w:val="single"/>
          <w:lang w:val="el-GR"/>
        </w:rPr>
      </w:pPr>
    </w:p>
    <w:p w:rsidR="00AF6985" w:rsidRPr="007157AE" w:rsidDel="00E474FD" w:rsidRDefault="00AF6985" w:rsidP="00E96456">
      <w:pPr>
        <w:jc w:val="both"/>
        <w:rPr>
          <w:del w:id="1749" w:author="Καρμίρης Αγγελος" w:date="2020-01-03T10:44:00Z"/>
          <w:sz w:val="24"/>
          <w:szCs w:val="24"/>
          <w:u w:val="single"/>
          <w:lang w:val="el-GR"/>
        </w:rPr>
      </w:pPr>
    </w:p>
    <w:p w:rsidR="00AF6985" w:rsidRPr="007157AE" w:rsidDel="00E474FD" w:rsidRDefault="00AF6985" w:rsidP="00E96456">
      <w:pPr>
        <w:jc w:val="both"/>
        <w:rPr>
          <w:del w:id="1750" w:author="Καρμίρης Αγγελος" w:date="2020-01-03T10:44:00Z"/>
          <w:sz w:val="24"/>
          <w:szCs w:val="24"/>
          <w:u w:val="single"/>
          <w:lang w:val="el-GR"/>
        </w:rPr>
      </w:pPr>
    </w:p>
    <w:p w:rsidR="00FF6FCF" w:rsidRPr="00FF6FCF" w:rsidDel="00E474FD" w:rsidRDefault="00206DC0" w:rsidP="00FD45CE">
      <w:pPr>
        <w:tabs>
          <w:tab w:val="left" w:pos="1701"/>
        </w:tabs>
        <w:ind w:left="1276" w:hanging="567"/>
        <w:jc w:val="both"/>
        <w:rPr>
          <w:del w:id="1751" w:author="Καρμίρης Αγγελος" w:date="2020-01-03T10:44:00Z"/>
          <w:sz w:val="24"/>
          <w:szCs w:val="24"/>
          <w:lang w:val="el-GR"/>
        </w:rPr>
      </w:pPr>
      <w:del w:id="1752" w:author="Καρμίρης Αγγελος" w:date="2020-01-03T10:44:00Z">
        <w:r w:rsidRPr="00FF6FCF" w:rsidDel="00E474FD">
          <w:rPr>
            <w:sz w:val="24"/>
            <w:szCs w:val="24"/>
            <w:lang w:val="el-GR"/>
          </w:rPr>
          <w:delText xml:space="preserve">      </w:delText>
        </w:r>
        <w:r w:rsidR="00027DBB" w:rsidRPr="00CF1D4B" w:rsidDel="00E474FD">
          <w:rPr>
            <w:bCs/>
            <w:sz w:val="24"/>
            <w:szCs w:val="24"/>
            <w:lang w:val="el-GR"/>
          </w:rPr>
          <w:delText>8</w:delText>
        </w:r>
        <w:r w:rsidR="003C07C1" w:rsidRPr="00CF1D4B" w:rsidDel="00E474FD">
          <w:rPr>
            <w:bCs/>
            <w:sz w:val="24"/>
            <w:szCs w:val="24"/>
            <w:lang w:val="el-GR"/>
          </w:rPr>
          <w:delText>.10</w:delText>
        </w:r>
        <w:r w:rsidR="00FD45CE" w:rsidRPr="00FF6FCF" w:rsidDel="00E474FD">
          <w:rPr>
            <w:sz w:val="24"/>
            <w:szCs w:val="24"/>
            <w:lang w:val="el-GR"/>
          </w:rPr>
          <w:delText xml:space="preserve"> </w:delText>
        </w:r>
        <w:r w:rsidR="00FF6FCF" w:rsidRPr="00CF1D4B" w:rsidDel="00E474FD">
          <w:rPr>
            <w:sz w:val="24"/>
            <w:szCs w:val="24"/>
            <w:u w:val="single"/>
            <w:lang w:val="el-GR"/>
          </w:rPr>
          <w:delText>Κατασκευή</w:delText>
        </w:r>
      </w:del>
    </w:p>
    <w:p w:rsidR="00FF6FCF" w:rsidDel="00E474FD" w:rsidRDefault="00FF6FCF" w:rsidP="00FD45CE">
      <w:pPr>
        <w:tabs>
          <w:tab w:val="left" w:pos="1701"/>
        </w:tabs>
        <w:ind w:left="1276" w:hanging="567"/>
        <w:jc w:val="both"/>
        <w:rPr>
          <w:del w:id="1753" w:author="Καρμίρης Αγγελος" w:date="2020-01-03T10:44:00Z"/>
          <w:sz w:val="24"/>
          <w:szCs w:val="24"/>
          <w:lang w:val="el-GR"/>
        </w:rPr>
      </w:pPr>
    </w:p>
    <w:p w:rsidR="00986DAD" w:rsidRPr="009F37EC" w:rsidDel="00E474FD" w:rsidRDefault="00FF6FCF" w:rsidP="00FD45CE">
      <w:pPr>
        <w:tabs>
          <w:tab w:val="left" w:pos="1701"/>
        </w:tabs>
        <w:ind w:left="1276" w:hanging="567"/>
        <w:jc w:val="both"/>
        <w:rPr>
          <w:del w:id="1754" w:author="Καρμίρης Αγγελος" w:date="2020-01-03T10:44:00Z"/>
          <w:sz w:val="24"/>
          <w:szCs w:val="24"/>
          <w:lang w:val="el-GR"/>
        </w:rPr>
      </w:pPr>
      <w:del w:id="1755" w:author="Καρμίρης Αγγελος" w:date="2020-01-03T10:44:00Z">
        <w:r w:rsidDel="00E474FD">
          <w:rPr>
            <w:sz w:val="24"/>
            <w:szCs w:val="24"/>
            <w:lang w:val="el-GR"/>
          </w:rPr>
          <w:tab/>
        </w:r>
        <w:r w:rsidR="00E96456" w:rsidRPr="009F37EC" w:rsidDel="00E474FD">
          <w:rPr>
            <w:sz w:val="24"/>
            <w:szCs w:val="24"/>
            <w:lang w:val="el-GR"/>
          </w:rPr>
          <w:delText xml:space="preserve">Οι μονωτήρες </w:delText>
        </w:r>
        <w:r w:rsidR="00A57402" w:rsidDel="00E474FD">
          <w:rPr>
            <w:sz w:val="24"/>
            <w:szCs w:val="24"/>
            <w:lang w:val="el-GR"/>
          </w:rPr>
          <w:delText>διέλευσης</w:delText>
        </w:r>
        <w:r w:rsidR="00C82108" w:rsidRPr="009F37EC" w:rsidDel="00E474FD">
          <w:rPr>
            <w:sz w:val="24"/>
            <w:szCs w:val="24"/>
            <w:lang w:val="el-GR"/>
          </w:rPr>
          <w:delText xml:space="preserve"> </w:delText>
        </w:r>
        <w:r w:rsidR="00E96456" w:rsidRPr="009F37EC" w:rsidDel="00E474FD">
          <w:rPr>
            <w:sz w:val="24"/>
            <w:szCs w:val="24"/>
            <w:lang w:val="el-GR"/>
          </w:rPr>
          <w:delText xml:space="preserve">θα πρέπει να είναι </w:delText>
        </w:r>
        <w:r w:rsidR="008E0D9F" w:rsidDel="00E474FD">
          <w:rPr>
            <w:sz w:val="24"/>
            <w:szCs w:val="24"/>
            <w:lang w:val="el-GR"/>
          </w:rPr>
          <w:delText xml:space="preserve">κατασκευής </w:delText>
        </w:r>
        <w:r w:rsidR="00DB4D5F" w:rsidDel="00E474FD">
          <w:rPr>
            <w:sz w:val="24"/>
            <w:szCs w:val="24"/>
          </w:rPr>
          <w:delText>GE</w:delText>
        </w:r>
        <w:r w:rsidR="008E0D9F" w:rsidDel="00E474FD">
          <w:rPr>
            <w:sz w:val="24"/>
            <w:szCs w:val="24"/>
            <w:lang w:val="el-GR"/>
          </w:rPr>
          <w:delText xml:space="preserve"> ή </w:delText>
        </w:r>
        <w:r w:rsidR="008E0D9F" w:rsidDel="00E474FD">
          <w:rPr>
            <w:sz w:val="24"/>
            <w:szCs w:val="24"/>
          </w:rPr>
          <w:delText>TRENCH</w:delText>
        </w:r>
        <w:r w:rsidR="008E0D9F" w:rsidDel="00E474FD">
          <w:rPr>
            <w:sz w:val="24"/>
            <w:szCs w:val="24"/>
            <w:lang w:val="el-GR"/>
          </w:rPr>
          <w:delText xml:space="preserve"> ή</w:delText>
        </w:r>
        <w:r w:rsidR="00206DC0" w:rsidRPr="009F37EC" w:rsidDel="00E474FD">
          <w:rPr>
            <w:sz w:val="24"/>
            <w:szCs w:val="24"/>
            <w:lang w:val="el-GR"/>
          </w:rPr>
          <w:delText xml:space="preserve"> ΑΒΒ. </w:delText>
        </w:r>
      </w:del>
    </w:p>
    <w:p w:rsidR="001810F3" w:rsidRPr="009F37EC" w:rsidDel="00E474FD" w:rsidRDefault="00E26BC0" w:rsidP="00E26BC0">
      <w:pPr>
        <w:jc w:val="both"/>
        <w:rPr>
          <w:del w:id="1756" w:author="Καρμίρης Αγγελος" w:date="2020-01-03T10:44:00Z"/>
          <w:b/>
          <w:bCs/>
          <w:sz w:val="24"/>
          <w:szCs w:val="24"/>
          <w:lang w:val="el-GR"/>
        </w:rPr>
      </w:pPr>
      <w:del w:id="1757" w:author="Καρμίρης Αγγελος" w:date="2020-01-03T10:44:00Z">
        <w:r w:rsidRPr="009F37EC" w:rsidDel="00E474FD">
          <w:rPr>
            <w:b/>
            <w:bCs/>
            <w:sz w:val="24"/>
            <w:szCs w:val="24"/>
            <w:lang w:val="el-GR"/>
          </w:rPr>
          <w:tab/>
        </w:r>
      </w:del>
    </w:p>
    <w:p w:rsidR="003E2300" w:rsidRPr="00FF6FCF" w:rsidDel="00E474FD" w:rsidRDefault="00FD45CE" w:rsidP="00FD45CE">
      <w:pPr>
        <w:tabs>
          <w:tab w:val="left" w:pos="1134"/>
          <w:tab w:val="left" w:pos="1701"/>
        </w:tabs>
        <w:ind w:left="1276" w:hanging="567"/>
        <w:jc w:val="both"/>
        <w:rPr>
          <w:del w:id="1758" w:author="Καρμίρης Αγγελος" w:date="2020-01-03T10:44:00Z"/>
          <w:sz w:val="24"/>
          <w:szCs w:val="24"/>
          <w:lang w:val="el-GR"/>
        </w:rPr>
      </w:pPr>
      <w:del w:id="1759" w:author="Καρμίρης Αγγελος" w:date="2020-01-03T10:44:00Z">
        <w:r w:rsidRPr="00CF1D4B" w:rsidDel="00E474FD">
          <w:rPr>
            <w:bCs/>
            <w:sz w:val="24"/>
            <w:szCs w:val="24"/>
            <w:lang w:val="el-GR"/>
          </w:rPr>
          <w:delText xml:space="preserve">      </w:delText>
        </w:r>
        <w:r w:rsidR="00027DBB" w:rsidRPr="00CF1D4B" w:rsidDel="00E474FD">
          <w:rPr>
            <w:bCs/>
            <w:sz w:val="24"/>
            <w:szCs w:val="24"/>
            <w:lang w:val="el-GR"/>
          </w:rPr>
          <w:delText>8</w:delText>
        </w:r>
        <w:r w:rsidRPr="00CF1D4B" w:rsidDel="00E474FD">
          <w:rPr>
            <w:bCs/>
            <w:sz w:val="24"/>
            <w:szCs w:val="24"/>
            <w:lang w:val="el-GR"/>
          </w:rPr>
          <w:delText xml:space="preserve">.11  </w:delText>
        </w:r>
        <w:r w:rsidR="00E26BC0" w:rsidRPr="00FF6FCF" w:rsidDel="00E474FD">
          <w:rPr>
            <w:sz w:val="24"/>
            <w:szCs w:val="24"/>
            <w:u w:val="single"/>
            <w:lang w:val="el-GR"/>
          </w:rPr>
          <w:delText xml:space="preserve">Μετασχηματιστές εντάσεως μονωτήρων </w:delText>
        </w:r>
        <w:r w:rsidR="00A57402" w:rsidRPr="00FF6FCF" w:rsidDel="00E474FD">
          <w:rPr>
            <w:sz w:val="24"/>
            <w:szCs w:val="24"/>
            <w:u w:val="single"/>
            <w:lang w:val="el-GR"/>
          </w:rPr>
          <w:delText>διέλευσης</w:delText>
        </w:r>
      </w:del>
    </w:p>
    <w:p w:rsidR="00DB4D5F" w:rsidRPr="00CF1D4B" w:rsidDel="00E474FD" w:rsidRDefault="00DB4D5F" w:rsidP="003E2300">
      <w:pPr>
        <w:ind w:left="1035"/>
        <w:jc w:val="both"/>
        <w:rPr>
          <w:del w:id="1760" w:author="Καρμίρης Αγγελος" w:date="2020-01-03T10:44:00Z"/>
          <w:sz w:val="24"/>
          <w:szCs w:val="24"/>
          <w:lang w:val="el-GR"/>
        </w:rPr>
      </w:pPr>
    </w:p>
    <w:p w:rsidR="00E26BC0" w:rsidRPr="009F37EC" w:rsidDel="00E474FD" w:rsidRDefault="00E26BC0" w:rsidP="003E2300">
      <w:pPr>
        <w:ind w:left="1035"/>
        <w:jc w:val="both"/>
        <w:rPr>
          <w:del w:id="1761" w:author="Καρμίρης Αγγελος" w:date="2020-01-03T10:44:00Z"/>
          <w:sz w:val="24"/>
          <w:szCs w:val="24"/>
          <w:lang w:val="el-GR"/>
        </w:rPr>
      </w:pPr>
      <w:del w:id="1762" w:author="Καρμίρης Αγγελος" w:date="2020-01-03T10:44:00Z">
        <w:r w:rsidRPr="009F37EC" w:rsidDel="00E474FD">
          <w:rPr>
            <w:sz w:val="24"/>
            <w:szCs w:val="24"/>
            <w:lang w:val="el-GR"/>
          </w:rPr>
          <w:delText xml:space="preserve">Οι μονωτήρες </w:delText>
        </w:r>
        <w:r w:rsidR="00A57402" w:rsidDel="00E474FD">
          <w:rPr>
            <w:sz w:val="24"/>
            <w:szCs w:val="24"/>
            <w:lang w:val="el-GR"/>
          </w:rPr>
          <w:delText>διέλευσης</w:delText>
        </w:r>
        <w:r w:rsidRPr="009F37EC" w:rsidDel="00E474FD">
          <w:rPr>
            <w:sz w:val="24"/>
            <w:szCs w:val="24"/>
            <w:lang w:val="el-GR"/>
          </w:rPr>
          <w:delText xml:space="preserve"> θα εξοπλιστούν με μετασχηματιστές εντάσεως </w:delText>
        </w:r>
        <w:r w:rsidR="003E2300" w:rsidRPr="009F37EC" w:rsidDel="00E474FD">
          <w:rPr>
            <w:sz w:val="24"/>
            <w:szCs w:val="24"/>
            <w:lang w:val="el-GR"/>
          </w:rPr>
          <w:delText xml:space="preserve">       </w:delText>
        </w:r>
        <w:r w:rsidRPr="009F37EC" w:rsidDel="00E474FD">
          <w:rPr>
            <w:sz w:val="24"/>
            <w:szCs w:val="24"/>
            <w:lang w:val="el-GR"/>
          </w:rPr>
          <w:delText>όπως παρακάτω :</w:delText>
        </w:r>
      </w:del>
    </w:p>
    <w:p w:rsidR="00E26BC0" w:rsidRPr="009F37EC" w:rsidDel="00E474FD" w:rsidRDefault="00E26BC0" w:rsidP="00E26BC0">
      <w:pPr>
        <w:jc w:val="both"/>
        <w:rPr>
          <w:del w:id="1763" w:author="Καρμίρης Αγγελος" w:date="2020-01-03T10:44:00Z"/>
          <w:sz w:val="24"/>
          <w:szCs w:val="24"/>
          <w:lang w:val="el-GR"/>
        </w:rPr>
      </w:pPr>
      <w:del w:id="1764" w:author="Καρμίρης Αγγελος" w:date="2020-01-03T10:44:00Z">
        <w:r w:rsidRPr="009F37EC" w:rsidDel="00E474FD">
          <w:rPr>
            <w:sz w:val="24"/>
            <w:szCs w:val="24"/>
            <w:lang w:val="el-GR"/>
          </w:rPr>
          <w:tab/>
        </w:r>
      </w:del>
    </w:p>
    <w:tbl>
      <w:tblPr>
        <w:tblW w:w="0" w:type="auto"/>
        <w:tblInd w:w="25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612"/>
        <w:gridCol w:w="1759"/>
        <w:gridCol w:w="1760"/>
        <w:gridCol w:w="1904"/>
        <w:gridCol w:w="1895"/>
      </w:tblGrid>
      <w:tr w:rsidR="00F348A5" w:rsidRPr="00E474FD" w:rsidDel="00E474FD">
        <w:trPr>
          <w:del w:id="1765" w:author="Καρμίρης Αγγελος" w:date="2020-01-03T10:44:00Z"/>
        </w:trPr>
        <w:tc>
          <w:tcPr>
            <w:tcW w:w="1612" w:type="dxa"/>
            <w:tcBorders>
              <w:top w:val="single" w:sz="18" w:space="0" w:color="auto"/>
            </w:tcBorders>
            <w:shd w:val="clear" w:color="auto" w:fill="FFFF00"/>
          </w:tcPr>
          <w:p w:rsidR="00E26BC0" w:rsidRPr="009F37EC" w:rsidDel="00E474FD" w:rsidRDefault="00E26BC0" w:rsidP="0032151C">
            <w:pPr>
              <w:jc w:val="center"/>
              <w:rPr>
                <w:del w:id="1766" w:author="Καρμίρης Αγγελος" w:date="2020-01-03T10:44:00Z"/>
                <w:b/>
                <w:bCs/>
                <w:sz w:val="24"/>
                <w:szCs w:val="24"/>
                <w:lang w:val="el-GR"/>
              </w:rPr>
            </w:pPr>
          </w:p>
          <w:p w:rsidR="00E26BC0" w:rsidRPr="009F37EC" w:rsidDel="00E474FD" w:rsidRDefault="00E26BC0" w:rsidP="0032151C">
            <w:pPr>
              <w:jc w:val="center"/>
              <w:rPr>
                <w:del w:id="1767" w:author="Καρμίρης Αγγελος" w:date="2020-01-03T10:44:00Z"/>
                <w:b/>
                <w:bCs/>
                <w:sz w:val="24"/>
                <w:szCs w:val="24"/>
                <w:lang w:val="el-GR"/>
              </w:rPr>
            </w:pPr>
            <w:del w:id="1768" w:author="Καρμίρης Αγγελος" w:date="2020-01-03T10:44:00Z">
              <w:r w:rsidRPr="009F37EC" w:rsidDel="00E474FD">
                <w:rPr>
                  <w:b/>
                  <w:bCs/>
                  <w:sz w:val="24"/>
                  <w:szCs w:val="24"/>
                  <w:lang w:val="el-GR"/>
                </w:rPr>
                <w:delText>Μονωτήρας</w:delText>
              </w:r>
            </w:del>
          </w:p>
        </w:tc>
        <w:tc>
          <w:tcPr>
            <w:tcW w:w="1759" w:type="dxa"/>
            <w:tcBorders>
              <w:top w:val="single" w:sz="18" w:space="0" w:color="auto"/>
            </w:tcBorders>
            <w:shd w:val="clear" w:color="auto" w:fill="FFFF00"/>
          </w:tcPr>
          <w:p w:rsidR="00E26BC0" w:rsidRPr="009F37EC" w:rsidDel="00E474FD" w:rsidRDefault="00E26BC0" w:rsidP="0032151C">
            <w:pPr>
              <w:jc w:val="center"/>
              <w:rPr>
                <w:del w:id="1769" w:author="Καρμίρης Αγγελος" w:date="2020-01-03T10:44:00Z"/>
                <w:b/>
                <w:bCs/>
                <w:sz w:val="24"/>
                <w:szCs w:val="24"/>
                <w:lang w:val="el-GR"/>
              </w:rPr>
            </w:pPr>
          </w:p>
          <w:p w:rsidR="00E26BC0" w:rsidRPr="009F37EC" w:rsidDel="00E474FD" w:rsidRDefault="00E26BC0" w:rsidP="0032151C">
            <w:pPr>
              <w:jc w:val="center"/>
              <w:rPr>
                <w:del w:id="1770" w:author="Καρμίρης Αγγελος" w:date="2020-01-03T10:44:00Z"/>
                <w:b/>
                <w:bCs/>
                <w:sz w:val="24"/>
                <w:szCs w:val="24"/>
                <w:lang w:val="el-GR"/>
              </w:rPr>
            </w:pPr>
            <w:del w:id="1771" w:author="Καρμίρης Αγγελος" w:date="2020-01-03T10:44:00Z">
              <w:r w:rsidRPr="009F37EC" w:rsidDel="00E474FD">
                <w:rPr>
                  <w:b/>
                  <w:bCs/>
                  <w:sz w:val="24"/>
                  <w:szCs w:val="24"/>
                  <w:lang w:val="el-GR"/>
                </w:rPr>
                <w:delText>Σχέση</w:delText>
              </w:r>
            </w:del>
          </w:p>
        </w:tc>
        <w:tc>
          <w:tcPr>
            <w:tcW w:w="1760" w:type="dxa"/>
            <w:tcBorders>
              <w:top w:val="single" w:sz="18" w:space="0" w:color="auto"/>
            </w:tcBorders>
            <w:shd w:val="clear" w:color="auto" w:fill="FFFF00"/>
          </w:tcPr>
          <w:p w:rsidR="00E26BC0" w:rsidRPr="009F37EC" w:rsidDel="00E474FD" w:rsidRDefault="00E26BC0" w:rsidP="0032151C">
            <w:pPr>
              <w:jc w:val="center"/>
              <w:rPr>
                <w:del w:id="1772" w:author="Καρμίρης Αγγελος" w:date="2020-01-03T10:44:00Z"/>
                <w:b/>
                <w:bCs/>
                <w:sz w:val="24"/>
                <w:szCs w:val="24"/>
                <w:lang w:val="el-GR"/>
              </w:rPr>
            </w:pPr>
          </w:p>
          <w:p w:rsidR="00E26BC0" w:rsidRPr="009F37EC" w:rsidDel="00E474FD" w:rsidRDefault="00E26BC0" w:rsidP="0032151C">
            <w:pPr>
              <w:jc w:val="center"/>
              <w:rPr>
                <w:del w:id="1773" w:author="Καρμίρης Αγγελος" w:date="2020-01-03T10:44:00Z"/>
                <w:b/>
                <w:bCs/>
                <w:sz w:val="24"/>
                <w:szCs w:val="24"/>
                <w:lang w:val="el-GR"/>
              </w:rPr>
            </w:pPr>
            <w:del w:id="1774" w:author="Καρμίρης Αγγελος" w:date="2020-01-03T10:44:00Z">
              <w:r w:rsidRPr="009F37EC" w:rsidDel="00E474FD">
                <w:rPr>
                  <w:b/>
                  <w:bCs/>
                  <w:sz w:val="24"/>
                  <w:szCs w:val="24"/>
                  <w:lang w:val="el-GR"/>
                </w:rPr>
                <w:delText>Πυρήνας</w:delText>
              </w:r>
            </w:del>
          </w:p>
          <w:p w:rsidR="00E26BC0" w:rsidRPr="009F37EC" w:rsidDel="00E474FD" w:rsidRDefault="00E26BC0" w:rsidP="0032151C">
            <w:pPr>
              <w:jc w:val="center"/>
              <w:rPr>
                <w:del w:id="1775" w:author="Καρμίρης Αγγελος" w:date="2020-01-03T10:44:00Z"/>
                <w:b/>
                <w:bCs/>
                <w:sz w:val="24"/>
                <w:szCs w:val="24"/>
                <w:lang w:val="el-GR"/>
              </w:rPr>
            </w:pPr>
            <w:del w:id="1776" w:author="Καρμίρης Αγγελος" w:date="2020-01-03T10:44:00Z">
              <w:r w:rsidRPr="009F37EC" w:rsidDel="00E474FD">
                <w:rPr>
                  <w:b/>
                  <w:bCs/>
                  <w:sz w:val="24"/>
                  <w:szCs w:val="24"/>
                  <w:lang w:val="el-GR"/>
                </w:rPr>
                <w:delText>Νο.1</w:delText>
              </w:r>
            </w:del>
          </w:p>
          <w:p w:rsidR="00E26BC0" w:rsidRPr="009F37EC" w:rsidDel="00E474FD" w:rsidRDefault="00E26BC0" w:rsidP="0032151C">
            <w:pPr>
              <w:jc w:val="center"/>
              <w:rPr>
                <w:del w:id="1777" w:author="Καρμίρης Αγγελος" w:date="2020-01-03T10:44:00Z"/>
                <w:b/>
                <w:bCs/>
                <w:sz w:val="24"/>
                <w:szCs w:val="24"/>
                <w:lang w:val="el-GR"/>
              </w:rPr>
            </w:pPr>
          </w:p>
        </w:tc>
        <w:tc>
          <w:tcPr>
            <w:tcW w:w="1904" w:type="dxa"/>
            <w:tcBorders>
              <w:top w:val="single" w:sz="18" w:space="0" w:color="auto"/>
            </w:tcBorders>
            <w:shd w:val="clear" w:color="auto" w:fill="FFFF00"/>
          </w:tcPr>
          <w:p w:rsidR="00E26BC0" w:rsidRPr="009F37EC" w:rsidDel="00E474FD" w:rsidRDefault="00E26BC0" w:rsidP="0032151C">
            <w:pPr>
              <w:jc w:val="center"/>
              <w:rPr>
                <w:del w:id="1778" w:author="Καρμίρης Αγγελος" w:date="2020-01-03T10:44:00Z"/>
                <w:b/>
                <w:bCs/>
                <w:sz w:val="24"/>
                <w:szCs w:val="24"/>
                <w:lang w:val="el-GR"/>
              </w:rPr>
            </w:pPr>
          </w:p>
          <w:p w:rsidR="00E26BC0" w:rsidRPr="009F37EC" w:rsidDel="00E474FD" w:rsidRDefault="00E26BC0" w:rsidP="0032151C">
            <w:pPr>
              <w:jc w:val="center"/>
              <w:rPr>
                <w:del w:id="1779" w:author="Καρμίρης Αγγελος" w:date="2020-01-03T10:44:00Z"/>
                <w:b/>
                <w:bCs/>
                <w:sz w:val="24"/>
                <w:szCs w:val="24"/>
                <w:lang w:val="el-GR"/>
              </w:rPr>
            </w:pPr>
            <w:del w:id="1780" w:author="Καρμίρης Αγγελος" w:date="2020-01-03T10:44:00Z">
              <w:r w:rsidRPr="009F37EC" w:rsidDel="00E474FD">
                <w:rPr>
                  <w:b/>
                  <w:bCs/>
                  <w:sz w:val="24"/>
                  <w:szCs w:val="24"/>
                  <w:lang w:val="el-GR"/>
                </w:rPr>
                <w:delText>Πυρήνας</w:delText>
              </w:r>
            </w:del>
          </w:p>
          <w:p w:rsidR="00E26BC0" w:rsidRPr="009F37EC" w:rsidDel="00E474FD" w:rsidRDefault="00E26BC0" w:rsidP="0032151C">
            <w:pPr>
              <w:jc w:val="center"/>
              <w:rPr>
                <w:del w:id="1781" w:author="Καρμίρης Αγγελος" w:date="2020-01-03T10:44:00Z"/>
                <w:b/>
                <w:bCs/>
                <w:sz w:val="24"/>
                <w:szCs w:val="24"/>
                <w:lang w:val="el-GR"/>
              </w:rPr>
            </w:pPr>
            <w:del w:id="1782" w:author="Καρμίρης Αγγελος" w:date="2020-01-03T10:44:00Z">
              <w:r w:rsidRPr="009F37EC" w:rsidDel="00E474FD">
                <w:rPr>
                  <w:b/>
                  <w:bCs/>
                  <w:sz w:val="24"/>
                  <w:szCs w:val="24"/>
                  <w:lang w:val="el-GR"/>
                </w:rPr>
                <w:delText>Νο.2</w:delText>
              </w:r>
            </w:del>
          </w:p>
        </w:tc>
        <w:tc>
          <w:tcPr>
            <w:tcW w:w="1895" w:type="dxa"/>
            <w:tcBorders>
              <w:top w:val="single" w:sz="18" w:space="0" w:color="auto"/>
            </w:tcBorders>
            <w:shd w:val="clear" w:color="auto" w:fill="FFFF00"/>
          </w:tcPr>
          <w:p w:rsidR="00E26BC0" w:rsidRPr="009F37EC" w:rsidDel="00E474FD" w:rsidRDefault="00E26BC0" w:rsidP="0032151C">
            <w:pPr>
              <w:jc w:val="center"/>
              <w:rPr>
                <w:del w:id="1783" w:author="Καρμίρης Αγγελος" w:date="2020-01-03T10:44:00Z"/>
                <w:b/>
                <w:bCs/>
                <w:sz w:val="24"/>
                <w:szCs w:val="24"/>
                <w:lang w:val="el-GR"/>
              </w:rPr>
            </w:pPr>
          </w:p>
          <w:p w:rsidR="00E26BC0" w:rsidRPr="009F37EC" w:rsidDel="00E474FD" w:rsidRDefault="00E26BC0" w:rsidP="0032151C">
            <w:pPr>
              <w:jc w:val="center"/>
              <w:rPr>
                <w:del w:id="1784" w:author="Καρμίρης Αγγελος" w:date="2020-01-03T10:44:00Z"/>
                <w:b/>
                <w:bCs/>
                <w:sz w:val="24"/>
                <w:szCs w:val="24"/>
                <w:lang w:val="el-GR"/>
              </w:rPr>
            </w:pPr>
            <w:del w:id="1785" w:author="Καρμίρης Αγγελος" w:date="2020-01-03T10:44:00Z">
              <w:r w:rsidRPr="009F37EC" w:rsidDel="00E474FD">
                <w:rPr>
                  <w:b/>
                  <w:bCs/>
                  <w:sz w:val="24"/>
                  <w:szCs w:val="24"/>
                  <w:lang w:val="el-GR"/>
                </w:rPr>
                <w:delText>Πυρήνας Νο.3</w:delText>
              </w:r>
            </w:del>
          </w:p>
        </w:tc>
      </w:tr>
      <w:tr w:rsidR="00F348A5" w:rsidRPr="00E474FD" w:rsidDel="00E474FD" w:rsidTr="00314D48">
        <w:trPr>
          <w:del w:id="1786" w:author="Καρμίρης Αγγελος" w:date="2020-01-03T10:44:00Z"/>
        </w:trPr>
        <w:tc>
          <w:tcPr>
            <w:tcW w:w="1612" w:type="dxa"/>
            <w:tcBorders>
              <w:top w:val="nil"/>
            </w:tcBorders>
          </w:tcPr>
          <w:p w:rsidR="00E26BC0" w:rsidRPr="009F37EC" w:rsidDel="00E474FD" w:rsidRDefault="00E26BC0" w:rsidP="0032151C">
            <w:pPr>
              <w:jc w:val="center"/>
              <w:rPr>
                <w:del w:id="1787" w:author="Καρμίρης Αγγελος" w:date="2020-01-03T10:44:00Z"/>
                <w:sz w:val="24"/>
                <w:szCs w:val="24"/>
                <w:lang w:val="el-GR"/>
              </w:rPr>
            </w:pPr>
          </w:p>
          <w:p w:rsidR="00E26BC0" w:rsidRPr="009F37EC" w:rsidDel="00E474FD" w:rsidRDefault="00E26BC0" w:rsidP="0032151C">
            <w:pPr>
              <w:jc w:val="center"/>
              <w:rPr>
                <w:del w:id="1788" w:author="Καρμίρης Αγγελος" w:date="2020-01-03T10:44:00Z"/>
                <w:sz w:val="24"/>
                <w:szCs w:val="24"/>
                <w:lang w:val="el-GR"/>
              </w:rPr>
            </w:pPr>
            <w:del w:id="1789" w:author="Καρμίρης Αγγελος" w:date="2020-01-03T10:44:00Z">
              <w:r w:rsidRPr="009F37EC" w:rsidDel="00E474FD">
                <w:rPr>
                  <w:sz w:val="24"/>
                  <w:szCs w:val="24"/>
                  <w:lang w:val="el-GR"/>
                </w:rPr>
                <w:delText>Υ.Τ.</w:delText>
              </w:r>
            </w:del>
          </w:p>
        </w:tc>
        <w:tc>
          <w:tcPr>
            <w:tcW w:w="1759" w:type="dxa"/>
            <w:tcBorders>
              <w:top w:val="nil"/>
            </w:tcBorders>
          </w:tcPr>
          <w:p w:rsidR="00E26BC0" w:rsidRPr="009F37EC" w:rsidDel="00E474FD" w:rsidRDefault="00E26BC0" w:rsidP="0032151C">
            <w:pPr>
              <w:jc w:val="center"/>
              <w:rPr>
                <w:del w:id="1790" w:author="Καρμίρης Αγγελος" w:date="2020-01-03T10:44:00Z"/>
                <w:sz w:val="24"/>
                <w:szCs w:val="24"/>
                <w:lang w:val="el-GR"/>
              </w:rPr>
            </w:pPr>
          </w:p>
          <w:p w:rsidR="00E26BC0" w:rsidRPr="009F37EC" w:rsidDel="00E474FD" w:rsidRDefault="00E26BC0" w:rsidP="0032151C">
            <w:pPr>
              <w:jc w:val="center"/>
              <w:rPr>
                <w:del w:id="1791" w:author="Καρμίρης Αγγελος" w:date="2020-01-03T10:44:00Z"/>
                <w:sz w:val="24"/>
                <w:szCs w:val="24"/>
                <w:lang w:val="el-GR"/>
              </w:rPr>
            </w:pPr>
            <w:del w:id="1792" w:author="Καρμίρης Αγγελος" w:date="2020-01-03T10:44:00Z">
              <w:r w:rsidRPr="009F37EC" w:rsidDel="00E474FD">
                <w:rPr>
                  <w:sz w:val="24"/>
                  <w:szCs w:val="24"/>
                  <w:lang w:val="el-GR"/>
                </w:rPr>
                <w:delText>400/1-1-1Α</w:delText>
              </w:r>
            </w:del>
          </w:p>
        </w:tc>
        <w:tc>
          <w:tcPr>
            <w:tcW w:w="1760" w:type="dxa"/>
            <w:tcBorders>
              <w:top w:val="nil"/>
            </w:tcBorders>
            <w:vAlign w:val="bottom"/>
          </w:tcPr>
          <w:p w:rsidR="00E26BC0" w:rsidRPr="009F37EC" w:rsidDel="00E474FD" w:rsidRDefault="003C07C1" w:rsidP="00314D48">
            <w:pPr>
              <w:jc w:val="center"/>
              <w:rPr>
                <w:del w:id="1793" w:author="Καρμίρης Αγγελος" w:date="2020-01-03T10:44:00Z"/>
                <w:sz w:val="24"/>
                <w:szCs w:val="24"/>
                <w:lang w:val="el-GR"/>
              </w:rPr>
            </w:pPr>
            <w:del w:id="1794" w:author="Καρμίρης Αγγελος" w:date="2020-01-03T10:44:00Z">
              <w:r w:rsidRPr="009F37EC" w:rsidDel="00E474FD">
                <w:rPr>
                  <w:sz w:val="24"/>
                  <w:szCs w:val="24"/>
                  <w:lang w:val="el-GR"/>
                </w:rPr>
                <w:delText>4</w:delText>
              </w:r>
              <w:r w:rsidR="00E26BC0" w:rsidRPr="009F37EC" w:rsidDel="00E474FD">
                <w:rPr>
                  <w:sz w:val="24"/>
                  <w:szCs w:val="24"/>
                  <w:lang w:val="el-GR"/>
                </w:rPr>
                <w:delText>0VA CL 0,5</w:delText>
              </w:r>
            </w:del>
          </w:p>
        </w:tc>
        <w:tc>
          <w:tcPr>
            <w:tcW w:w="1904" w:type="dxa"/>
            <w:tcBorders>
              <w:top w:val="nil"/>
            </w:tcBorders>
          </w:tcPr>
          <w:p w:rsidR="00E26BC0" w:rsidRPr="009F37EC" w:rsidDel="00E474FD" w:rsidRDefault="00E26BC0" w:rsidP="0032151C">
            <w:pPr>
              <w:jc w:val="center"/>
              <w:rPr>
                <w:del w:id="1795" w:author="Καρμίρης Αγγελος" w:date="2020-01-03T10:44:00Z"/>
                <w:sz w:val="24"/>
                <w:szCs w:val="24"/>
                <w:lang w:val="el-GR"/>
              </w:rPr>
            </w:pPr>
          </w:p>
          <w:p w:rsidR="00E26BC0" w:rsidRPr="009F37EC" w:rsidDel="00E474FD" w:rsidRDefault="003C07C1" w:rsidP="0032151C">
            <w:pPr>
              <w:jc w:val="center"/>
              <w:rPr>
                <w:del w:id="1796" w:author="Καρμίρης Αγγελος" w:date="2020-01-03T10:44:00Z"/>
                <w:sz w:val="24"/>
                <w:szCs w:val="24"/>
                <w:lang w:val="el-GR"/>
              </w:rPr>
            </w:pPr>
            <w:del w:id="1797" w:author="Καρμίρης Αγγελος" w:date="2020-01-03T10:44:00Z">
              <w:r w:rsidRPr="009F37EC" w:rsidDel="00E474FD">
                <w:rPr>
                  <w:sz w:val="24"/>
                  <w:szCs w:val="24"/>
                  <w:lang w:val="el-GR"/>
                </w:rPr>
                <w:delText>3</w:delText>
              </w:r>
              <w:r w:rsidR="00E26BC0" w:rsidRPr="009F37EC" w:rsidDel="00E474FD">
                <w:rPr>
                  <w:sz w:val="24"/>
                  <w:szCs w:val="24"/>
                  <w:lang w:val="el-GR"/>
                </w:rPr>
                <w:delText>0VA CL 5P20</w:delText>
              </w:r>
            </w:del>
          </w:p>
        </w:tc>
        <w:tc>
          <w:tcPr>
            <w:tcW w:w="1895" w:type="dxa"/>
            <w:tcBorders>
              <w:top w:val="nil"/>
            </w:tcBorders>
          </w:tcPr>
          <w:p w:rsidR="00E26BC0" w:rsidRPr="009F37EC" w:rsidDel="00E474FD" w:rsidRDefault="00E26BC0" w:rsidP="0032151C">
            <w:pPr>
              <w:jc w:val="center"/>
              <w:rPr>
                <w:del w:id="1798" w:author="Καρμίρης Αγγελος" w:date="2020-01-03T10:44:00Z"/>
                <w:sz w:val="24"/>
                <w:szCs w:val="24"/>
                <w:lang w:val="el-GR"/>
              </w:rPr>
            </w:pPr>
          </w:p>
          <w:p w:rsidR="00E26BC0" w:rsidRPr="009F37EC" w:rsidDel="00E474FD" w:rsidRDefault="003C07C1" w:rsidP="0032151C">
            <w:pPr>
              <w:jc w:val="center"/>
              <w:rPr>
                <w:del w:id="1799" w:author="Καρμίρης Αγγελος" w:date="2020-01-03T10:44:00Z"/>
                <w:sz w:val="24"/>
                <w:szCs w:val="24"/>
                <w:lang w:val="el-GR"/>
              </w:rPr>
            </w:pPr>
            <w:del w:id="1800" w:author="Καρμίρης Αγγελος" w:date="2020-01-03T10:44:00Z">
              <w:r w:rsidRPr="009F37EC" w:rsidDel="00E474FD">
                <w:rPr>
                  <w:sz w:val="24"/>
                  <w:szCs w:val="24"/>
                  <w:lang w:val="el-GR"/>
                </w:rPr>
                <w:delText>3</w:delText>
              </w:r>
              <w:r w:rsidR="00E26BC0" w:rsidRPr="009F37EC" w:rsidDel="00E474FD">
                <w:rPr>
                  <w:sz w:val="24"/>
                  <w:szCs w:val="24"/>
                  <w:lang w:val="el-GR"/>
                </w:rPr>
                <w:delText>0VA CL 5Ρ20</w:delText>
              </w:r>
            </w:del>
          </w:p>
        </w:tc>
      </w:tr>
      <w:tr w:rsidR="00F348A5" w:rsidRPr="00E474FD" w:rsidDel="00E474FD" w:rsidTr="00314D48">
        <w:trPr>
          <w:del w:id="1801" w:author="Καρμίρης Αγγελος" w:date="2020-01-03T10:44:00Z"/>
        </w:trPr>
        <w:tc>
          <w:tcPr>
            <w:tcW w:w="1612" w:type="dxa"/>
          </w:tcPr>
          <w:p w:rsidR="00E26BC0" w:rsidRPr="009F37EC" w:rsidDel="00E474FD" w:rsidRDefault="00E26BC0" w:rsidP="0032151C">
            <w:pPr>
              <w:jc w:val="center"/>
              <w:rPr>
                <w:del w:id="1802" w:author="Καρμίρης Αγγελος" w:date="2020-01-03T10:44:00Z"/>
                <w:sz w:val="24"/>
                <w:szCs w:val="24"/>
                <w:lang w:val="el-GR"/>
              </w:rPr>
            </w:pPr>
          </w:p>
          <w:p w:rsidR="00E26BC0" w:rsidRPr="009F37EC" w:rsidDel="00E474FD" w:rsidRDefault="00E26BC0" w:rsidP="0032151C">
            <w:pPr>
              <w:jc w:val="center"/>
              <w:rPr>
                <w:del w:id="1803" w:author="Καρμίρης Αγγελος" w:date="2020-01-03T10:44:00Z"/>
                <w:sz w:val="24"/>
                <w:szCs w:val="24"/>
                <w:lang w:val="el-GR"/>
              </w:rPr>
            </w:pPr>
            <w:del w:id="1804" w:author="Καρμίρης Αγγελος" w:date="2020-01-03T10:44:00Z">
              <w:r w:rsidRPr="009F37EC" w:rsidDel="00E474FD">
                <w:rPr>
                  <w:sz w:val="24"/>
                  <w:szCs w:val="24"/>
                  <w:lang w:val="el-GR"/>
                </w:rPr>
                <w:delText>M.T.</w:delText>
              </w:r>
            </w:del>
          </w:p>
        </w:tc>
        <w:tc>
          <w:tcPr>
            <w:tcW w:w="1759" w:type="dxa"/>
          </w:tcPr>
          <w:p w:rsidR="00E26BC0" w:rsidRPr="009F37EC" w:rsidDel="00E474FD" w:rsidRDefault="00E26BC0" w:rsidP="0032151C">
            <w:pPr>
              <w:jc w:val="center"/>
              <w:rPr>
                <w:del w:id="1805" w:author="Καρμίρης Αγγελος" w:date="2020-01-03T10:44:00Z"/>
                <w:sz w:val="24"/>
                <w:szCs w:val="24"/>
                <w:lang w:val="el-GR"/>
              </w:rPr>
            </w:pPr>
          </w:p>
          <w:p w:rsidR="00E26BC0" w:rsidRPr="009F37EC" w:rsidDel="00E474FD" w:rsidRDefault="00E26BC0" w:rsidP="0032151C">
            <w:pPr>
              <w:jc w:val="center"/>
              <w:rPr>
                <w:del w:id="1806" w:author="Καρμίρης Αγγελος" w:date="2020-01-03T10:44:00Z"/>
                <w:sz w:val="24"/>
                <w:szCs w:val="24"/>
                <w:lang w:val="el-GR"/>
              </w:rPr>
            </w:pPr>
            <w:del w:id="1807" w:author="Καρμίρης Αγγελος" w:date="2020-01-03T10:44:00Z">
              <w:r w:rsidRPr="009F37EC" w:rsidDel="00E474FD">
                <w:rPr>
                  <w:sz w:val="24"/>
                  <w:szCs w:val="24"/>
                  <w:lang w:val="el-GR"/>
                </w:rPr>
                <w:delText>1000/1-1-1A</w:delText>
              </w:r>
            </w:del>
          </w:p>
        </w:tc>
        <w:tc>
          <w:tcPr>
            <w:tcW w:w="1760" w:type="dxa"/>
            <w:vAlign w:val="bottom"/>
          </w:tcPr>
          <w:p w:rsidR="00E26BC0" w:rsidRPr="009F37EC" w:rsidDel="00E474FD" w:rsidRDefault="003C07C1" w:rsidP="00314D48">
            <w:pPr>
              <w:jc w:val="center"/>
              <w:rPr>
                <w:del w:id="1808" w:author="Καρμίρης Αγγελος" w:date="2020-01-03T10:44:00Z"/>
                <w:sz w:val="24"/>
                <w:szCs w:val="24"/>
                <w:lang w:val="el-GR"/>
              </w:rPr>
            </w:pPr>
            <w:del w:id="1809" w:author="Καρμίρης Αγγελος" w:date="2020-01-03T10:44:00Z">
              <w:r w:rsidRPr="009F37EC" w:rsidDel="00E474FD">
                <w:rPr>
                  <w:sz w:val="24"/>
                  <w:szCs w:val="24"/>
                  <w:lang w:val="el-GR"/>
                </w:rPr>
                <w:delText>4</w:delText>
              </w:r>
              <w:r w:rsidR="00E26BC0" w:rsidRPr="009F37EC" w:rsidDel="00E474FD">
                <w:rPr>
                  <w:sz w:val="24"/>
                  <w:szCs w:val="24"/>
                  <w:lang w:val="el-GR"/>
                </w:rPr>
                <w:delText>0VA CL 0,5</w:delText>
              </w:r>
            </w:del>
          </w:p>
        </w:tc>
        <w:tc>
          <w:tcPr>
            <w:tcW w:w="1904" w:type="dxa"/>
          </w:tcPr>
          <w:p w:rsidR="00E26BC0" w:rsidRPr="009F37EC" w:rsidDel="00E474FD" w:rsidRDefault="00E26BC0" w:rsidP="0032151C">
            <w:pPr>
              <w:jc w:val="center"/>
              <w:rPr>
                <w:del w:id="1810" w:author="Καρμίρης Αγγελος" w:date="2020-01-03T10:44:00Z"/>
                <w:sz w:val="24"/>
                <w:szCs w:val="24"/>
                <w:lang w:val="el-GR"/>
              </w:rPr>
            </w:pPr>
          </w:p>
          <w:p w:rsidR="00E26BC0" w:rsidRPr="009F37EC" w:rsidDel="00E474FD" w:rsidRDefault="003C07C1" w:rsidP="0032151C">
            <w:pPr>
              <w:jc w:val="center"/>
              <w:rPr>
                <w:del w:id="1811" w:author="Καρμίρης Αγγελος" w:date="2020-01-03T10:44:00Z"/>
                <w:sz w:val="24"/>
                <w:szCs w:val="24"/>
                <w:lang w:val="el-GR"/>
              </w:rPr>
            </w:pPr>
            <w:del w:id="1812" w:author="Καρμίρης Αγγελος" w:date="2020-01-03T10:44:00Z">
              <w:r w:rsidRPr="009F37EC" w:rsidDel="00E474FD">
                <w:rPr>
                  <w:sz w:val="24"/>
                  <w:szCs w:val="24"/>
                  <w:lang w:val="el-GR"/>
                </w:rPr>
                <w:delText>3</w:delText>
              </w:r>
              <w:r w:rsidR="00E26BC0" w:rsidRPr="009F37EC" w:rsidDel="00E474FD">
                <w:rPr>
                  <w:sz w:val="24"/>
                  <w:szCs w:val="24"/>
                  <w:lang w:val="el-GR"/>
                </w:rPr>
                <w:delText>0VA CL 5P20</w:delText>
              </w:r>
            </w:del>
          </w:p>
        </w:tc>
        <w:tc>
          <w:tcPr>
            <w:tcW w:w="1895" w:type="dxa"/>
          </w:tcPr>
          <w:p w:rsidR="00E26BC0" w:rsidRPr="009F37EC" w:rsidDel="00E474FD" w:rsidRDefault="00E26BC0" w:rsidP="0032151C">
            <w:pPr>
              <w:jc w:val="center"/>
              <w:rPr>
                <w:del w:id="1813" w:author="Καρμίρης Αγγελος" w:date="2020-01-03T10:44:00Z"/>
                <w:sz w:val="24"/>
                <w:szCs w:val="24"/>
                <w:lang w:val="el-GR"/>
              </w:rPr>
            </w:pPr>
          </w:p>
          <w:p w:rsidR="00E26BC0" w:rsidRPr="009F37EC" w:rsidDel="00E474FD" w:rsidRDefault="003C07C1" w:rsidP="0032151C">
            <w:pPr>
              <w:jc w:val="center"/>
              <w:rPr>
                <w:del w:id="1814" w:author="Καρμίρης Αγγελος" w:date="2020-01-03T10:44:00Z"/>
                <w:sz w:val="24"/>
                <w:szCs w:val="24"/>
                <w:lang w:val="el-GR"/>
              </w:rPr>
            </w:pPr>
            <w:del w:id="1815" w:author="Καρμίρης Αγγελος" w:date="2020-01-03T10:44:00Z">
              <w:r w:rsidRPr="009F37EC" w:rsidDel="00E474FD">
                <w:rPr>
                  <w:sz w:val="24"/>
                  <w:szCs w:val="24"/>
                  <w:lang w:val="el-GR"/>
                </w:rPr>
                <w:delText>3</w:delText>
              </w:r>
              <w:r w:rsidR="00E26BC0" w:rsidRPr="009F37EC" w:rsidDel="00E474FD">
                <w:rPr>
                  <w:sz w:val="24"/>
                  <w:szCs w:val="24"/>
                  <w:lang w:val="el-GR"/>
                </w:rPr>
                <w:delText>0VA CL 5Ρ20</w:delText>
              </w:r>
            </w:del>
          </w:p>
        </w:tc>
      </w:tr>
      <w:tr w:rsidR="00F348A5" w:rsidRPr="00E474FD" w:rsidDel="00E474FD" w:rsidTr="00314D48">
        <w:trPr>
          <w:del w:id="1816" w:author="Καρμίρης Αγγελος" w:date="2020-01-03T10:44:00Z"/>
        </w:trPr>
        <w:tc>
          <w:tcPr>
            <w:tcW w:w="1612" w:type="dxa"/>
            <w:tcBorders>
              <w:bottom w:val="single" w:sz="18" w:space="0" w:color="auto"/>
            </w:tcBorders>
          </w:tcPr>
          <w:p w:rsidR="00E26BC0" w:rsidRPr="009F37EC" w:rsidDel="00E474FD" w:rsidRDefault="00E26BC0" w:rsidP="0032151C">
            <w:pPr>
              <w:jc w:val="center"/>
              <w:rPr>
                <w:del w:id="1817" w:author="Καρμίρης Αγγελος" w:date="2020-01-03T10:44:00Z"/>
                <w:sz w:val="24"/>
                <w:szCs w:val="24"/>
                <w:lang w:val="el-GR"/>
              </w:rPr>
            </w:pPr>
          </w:p>
          <w:p w:rsidR="00E26BC0" w:rsidRPr="009F37EC" w:rsidDel="00E474FD" w:rsidRDefault="00E26BC0" w:rsidP="0032151C">
            <w:pPr>
              <w:jc w:val="center"/>
              <w:rPr>
                <w:del w:id="1818" w:author="Καρμίρης Αγγελος" w:date="2020-01-03T10:44:00Z"/>
                <w:sz w:val="24"/>
                <w:szCs w:val="24"/>
                <w:lang w:val="el-GR"/>
              </w:rPr>
            </w:pPr>
            <w:del w:id="1819" w:author="Καρμίρης Αγγελος" w:date="2020-01-03T10:44:00Z">
              <w:r w:rsidRPr="009F37EC" w:rsidDel="00E474FD">
                <w:rPr>
                  <w:sz w:val="24"/>
                  <w:szCs w:val="24"/>
                  <w:lang w:val="el-GR"/>
                </w:rPr>
                <w:delText>X.T.</w:delText>
              </w:r>
            </w:del>
          </w:p>
        </w:tc>
        <w:tc>
          <w:tcPr>
            <w:tcW w:w="1759" w:type="dxa"/>
            <w:tcBorders>
              <w:bottom w:val="single" w:sz="18" w:space="0" w:color="auto"/>
            </w:tcBorders>
          </w:tcPr>
          <w:p w:rsidR="00E26BC0" w:rsidRPr="009F37EC" w:rsidDel="00E474FD" w:rsidRDefault="00E26BC0" w:rsidP="0032151C">
            <w:pPr>
              <w:jc w:val="center"/>
              <w:rPr>
                <w:del w:id="1820" w:author="Καρμίρης Αγγελος" w:date="2020-01-03T10:44:00Z"/>
                <w:sz w:val="24"/>
                <w:szCs w:val="24"/>
                <w:lang w:val="el-GR"/>
              </w:rPr>
            </w:pPr>
          </w:p>
          <w:p w:rsidR="00E26BC0" w:rsidRPr="009F37EC" w:rsidDel="00E474FD" w:rsidRDefault="00E26BC0" w:rsidP="0032151C">
            <w:pPr>
              <w:jc w:val="center"/>
              <w:rPr>
                <w:del w:id="1821" w:author="Καρμίρης Αγγελος" w:date="2020-01-03T10:44:00Z"/>
                <w:sz w:val="24"/>
                <w:szCs w:val="24"/>
                <w:lang w:val="el-GR"/>
              </w:rPr>
            </w:pPr>
            <w:del w:id="1822" w:author="Καρμίρης Αγγελος" w:date="2020-01-03T10:44:00Z">
              <w:r w:rsidRPr="009F37EC" w:rsidDel="00E474FD">
                <w:rPr>
                  <w:sz w:val="24"/>
                  <w:szCs w:val="24"/>
                  <w:lang w:val="el-GR"/>
                </w:rPr>
                <w:delText>2000/1-1A</w:delText>
              </w:r>
            </w:del>
          </w:p>
        </w:tc>
        <w:tc>
          <w:tcPr>
            <w:tcW w:w="1760" w:type="dxa"/>
            <w:tcBorders>
              <w:bottom w:val="single" w:sz="18" w:space="0" w:color="auto"/>
            </w:tcBorders>
            <w:vAlign w:val="bottom"/>
          </w:tcPr>
          <w:p w:rsidR="00E26BC0" w:rsidRPr="009F37EC" w:rsidDel="00E474FD" w:rsidRDefault="003C07C1" w:rsidP="00314D48">
            <w:pPr>
              <w:jc w:val="center"/>
              <w:rPr>
                <w:del w:id="1823" w:author="Καρμίρης Αγγελος" w:date="2020-01-03T10:44:00Z"/>
                <w:sz w:val="24"/>
                <w:szCs w:val="24"/>
                <w:lang w:val="el-GR"/>
              </w:rPr>
            </w:pPr>
            <w:del w:id="1824" w:author="Καρμίρης Αγγελος" w:date="2020-01-03T10:44:00Z">
              <w:r w:rsidRPr="009F37EC" w:rsidDel="00E474FD">
                <w:rPr>
                  <w:sz w:val="24"/>
                  <w:szCs w:val="24"/>
                  <w:lang w:val="el-GR"/>
                </w:rPr>
                <w:delText>4</w:delText>
              </w:r>
              <w:r w:rsidR="00E26BC0" w:rsidRPr="009F37EC" w:rsidDel="00E474FD">
                <w:rPr>
                  <w:sz w:val="24"/>
                  <w:szCs w:val="24"/>
                  <w:lang w:val="el-GR"/>
                </w:rPr>
                <w:delText>0VA CL 0,5</w:delText>
              </w:r>
            </w:del>
          </w:p>
        </w:tc>
        <w:tc>
          <w:tcPr>
            <w:tcW w:w="1904" w:type="dxa"/>
            <w:tcBorders>
              <w:bottom w:val="single" w:sz="18" w:space="0" w:color="auto"/>
            </w:tcBorders>
          </w:tcPr>
          <w:p w:rsidR="00E26BC0" w:rsidRPr="009F37EC" w:rsidDel="00E474FD" w:rsidRDefault="00E26BC0" w:rsidP="0032151C">
            <w:pPr>
              <w:jc w:val="center"/>
              <w:rPr>
                <w:del w:id="1825" w:author="Καρμίρης Αγγελος" w:date="2020-01-03T10:44:00Z"/>
                <w:sz w:val="24"/>
                <w:szCs w:val="24"/>
                <w:lang w:val="el-GR"/>
              </w:rPr>
            </w:pPr>
          </w:p>
          <w:p w:rsidR="00E26BC0" w:rsidRPr="009F37EC" w:rsidDel="00E474FD" w:rsidRDefault="003C07C1" w:rsidP="0032151C">
            <w:pPr>
              <w:jc w:val="center"/>
              <w:rPr>
                <w:del w:id="1826" w:author="Καρμίρης Αγγελος" w:date="2020-01-03T10:44:00Z"/>
                <w:sz w:val="24"/>
                <w:szCs w:val="24"/>
                <w:lang w:val="el-GR"/>
              </w:rPr>
            </w:pPr>
            <w:del w:id="1827" w:author="Καρμίρης Αγγελος" w:date="2020-01-03T10:44:00Z">
              <w:r w:rsidRPr="009F37EC" w:rsidDel="00E474FD">
                <w:rPr>
                  <w:sz w:val="24"/>
                  <w:szCs w:val="24"/>
                  <w:lang w:val="el-GR"/>
                </w:rPr>
                <w:delText>3</w:delText>
              </w:r>
              <w:r w:rsidR="00E26BC0" w:rsidRPr="009F37EC" w:rsidDel="00E474FD">
                <w:rPr>
                  <w:sz w:val="24"/>
                  <w:szCs w:val="24"/>
                  <w:lang w:val="el-GR"/>
                </w:rPr>
                <w:delText>0VA CL 5P20</w:delText>
              </w:r>
            </w:del>
          </w:p>
        </w:tc>
        <w:tc>
          <w:tcPr>
            <w:tcW w:w="1895" w:type="dxa"/>
            <w:tcBorders>
              <w:bottom w:val="single" w:sz="18" w:space="0" w:color="auto"/>
            </w:tcBorders>
          </w:tcPr>
          <w:p w:rsidR="00E26BC0" w:rsidRPr="009F37EC" w:rsidDel="00E474FD" w:rsidRDefault="00E26BC0" w:rsidP="0032151C">
            <w:pPr>
              <w:jc w:val="center"/>
              <w:rPr>
                <w:del w:id="1828" w:author="Καρμίρης Αγγελος" w:date="2020-01-03T10:44:00Z"/>
                <w:sz w:val="24"/>
                <w:szCs w:val="24"/>
                <w:lang w:val="el-GR"/>
              </w:rPr>
            </w:pPr>
          </w:p>
          <w:p w:rsidR="00E26BC0" w:rsidRPr="009F37EC" w:rsidDel="00E474FD" w:rsidRDefault="00E26BC0" w:rsidP="0032151C">
            <w:pPr>
              <w:jc w:val="center"/>
              <w:rPr>
                <w:del w:id="1829" w:author="Καρμίρης Αγγελος" w:date="2020-01-03T10:44:00Z"/>
                <w:sz w:val="24"/>
                <w:szCs w:val="24"/>
                <w:lang w:val="el-GR"/>
              </w:rPr>
            </w:pPr>
            <w:del w:id="1830" w:author="Καρμίρης Αγγελος" w:date="2020-01-03T10:44:00Z">
              <w:r w:rsidRPr="009F37EC" w:rsidDel="00E474FD">
                <w:rPr>
                  <w:sz w:val="24"/>
                  <w:szCs w:val="24"/>
                  <w:lang w:val="el-GR"/>
                </w:rPr>
                <w:delText>-------</w:delText>
              </w:r>
            </w:del>
          </w:p>
        </w:tc>
      </w:tr>
    </w:tbl>
    <w:p w:rsidR="00E26BC0" w:rsidRPr="009F37EC" w:rsidDel="00E474FD" w:rsidRDefault="00E26BC0" w:rsidP="00E26BC0">
      <w:pPr>
        <w:jc w:val="both"/>
        <w:rPr>
          <w:del w:id="1831" w:author="Καρμίρης Αγγελος" w:date="2020-01-03T10:44:00Z"/>
          <w:sz w:val="24"/>
          <w:szCs w:val="24"/>
          <w:lang w:val="el-GR"/>
        </w:rPr>
      </w:pPr>
    </w:p>
    <w:p w:rsidR="00DB4D5F" w:rsidDel="00E474FD" w:rsidRDefault="00920C7E" w:rsidP="00CF1D4B">
      <w:pPr>
        <w:ind w:left="1035"/>
        <w:jc w:val="both"/>
        <w:rPr>
          <w:del w:id="1832" w:author="Καρμίρης Αγγελος" w:date="2020-01-03T10:44:00Z"/>
          <w:sz w:val="24"/>
          <w:szCs w:val="24"/>
          <w:lang w:val="el-GR"/>
        </w:rPr>
      </w:pPr>
      <w:del w:id="1833" w:author="Καρμίρης Αγγελος" w:date="2020-01-03T10:44:00Z">
        <w:r w:rsidDel="00E474FD">
          <w:rPr>
            <w:sz w:val="24"/>
            <w:szCs w:val="24"/>
            <w:lang w:val="el-GR"/>
          </w:rPr>
          <w:delText>Οι μονωτήρες διέλευσης ΥΤ και Χ</w:delText>
        </w:r>
        <w:r w:rsidR="00DB4D5F" w:rsidDel="00E474FD">
          <w:rPr>
            <w:sz w:val="24"/>
            <w:szCs w:val="24"/>
            <w:lang w:val="el-GR"/>
          </w:rPr>
          <w:delText>Τ της μεσαίας φάσης</w:delText>
        </w:r>
        <w:r w:rsidR="00516F30" w:rsidDel="00E474FD">
          <w:rPr>
            <w:sz w:val="24"/>
            <w:szCs w:val="24"/>
            <w:lang w:val="el-GR"/>
          </w:rPr>
          <w:delText xml:space="preserve"> θα είναι εφοδιασμένοι με έναν πρόσθετο μετασχηματιστή έντασης (πυρήνας Νο.4</w:delText>
        </w:r>
        <w:r w:rsidDel="00E474FD">
          <w:rPr>
            <w:sz w:val="24"/>
            <w:szCs w:val="24"/>
            <w:lang w:val="el-GR"/>
          </w:rPr>
          <w:delText xml:space="preserve"> στην ΥΤ, πυρήνας Νο.3 στην ΧΤ</w:delText>
        </w:r>
        <w:r w:rsidR="00516F30" w:rsidDel="00E474FD">
          <w:rPr>
            <w:sz w:val="24"/>
            <w:szCs w:val="24"/>
            <w:lang w:val="el-GR"/>
          </w:rPr>
          <w:delText>) για χρήση από το αντίστοιχο όργανο μέτρησης θερμοκρασίας τυλίγματος, έτσι ώστε να δημιουργείται η θερμική απεικόνιση του τυλίγματος σειράς και του τριτεύοντος τυλίγματος.</w:delText>
        </w:r>
      </w:del>
    </w:p>
    <w:p w:rsidR="00516F30" w:rsidRPr="00CF1D4B" w:rsidDel="00E474FD" w:rsidRDefault="00516F30" w:rsidP="00CF1D4B">
      <w:pPr>
        <w:ind w:left="1035"/>
        <w:jc w:val="both"/>
        <w:rPr>
          <w:del w:id="1834" w:author="Καρμίρης Αγγελος" w:date="2020-01-03T10:44:00Z"/>
          <w:sz w:val="24"/>
          <w:szCs w:val="24"/>
          <w:lang w:val="el-GR"/>
        </w:rPr>
      </w:pPr>
      <w:del w:id="1835" w:author="Καρμίρης Αγγελος" w:date="2020-01-03T10:44:00Z">
        <w:r w:rsidDel="00E474FD">
          <w:rPr>
            <w:sz w:val="24"/>
            <w:szCs w:val="24"/>
            <w:lang w:val="el-GR"/>
          </w:rPr>
          <w:delText xml:space="preserve">Όλοι οι μετασχηματιστές έντασης θα ακολουθούν τα πρότυπα </w:delText>
        </w:r>
        <w:r w:rsidDel="00E474FD">
          <w:rPr>
            <w:sz w:val="24"/>
            <w:szCs w:val="24"/>
          </w:rPr>
          <w:delText>IEC</w:delText>
        </w:r>
        <w:r w:rsidRPr="00CF1D4B" w:rsidDel="00E474FD">
          <w:rPr>
            <w:sz w:val="24"/>
            <w:szCs w:val="24"/>
            <w:lang w:val="el-GR"/>
          </w:rPr>
          <w:delText xml:space="preserve"> 61869-1 </w:delText>
        </w:r>
        <w:r w:rsidDel="00E474FD">
          <w:rPr>
            <w:sz w:val="24"/>
            <w:szCs w:val="24"/>
            <w:lang w:val="el-GR"/>
          </w:rPr>
          <w:delText xml:space="preserve">και </w:delText>
        </w:r>
        <w:r w:rsidDel="00E474FD">
          <w:rPr>
            <w:sz w:val="24"/>
            <w:szCs w:val="24"/>
          </w:rPr>
          <w:delText>IEC</w:delText>
        </w:r>
        <w:r w:rsidRPr="00CF1D4B" w:rsidDel="00E474FD">
          <w:rPr>
            <w:sz w:val="24"/>
            <w:szCs w:val="24"/>
            <w:lang w:val="el-GR"/>
          </w:rPr>
          <w:delText xml:space="preserve"> 61869-2. </w:delText>
        </w:r>
        <w:r w:rsidDel="00E474FD">
          <w:rPr>
            <w:sz w:val="24"/>
            <w:szCs w:val="24"/>
            <w:lang w:val="el-GR"/>
          </w:rPr>
          <w:delText>Οι μετασχηματιστέ</w:delText>
        </w:r>
        <w:r w:rsidR="00920C7E" w:rsidDel="00E474FD">
          <w:rPr>
            <w:sz w:val="24"/>
            <w:szCs w:val="24"/>
            <w:lang w:val="el-GR"/>
          </w:rPr>
          <w:delText xml:space="preserve">ς έντασης των μονωτήρων ΥΤ και </w:delText>
        </w:r>
        <w:r w:rsidDel="00E474FD">
          <w:rPr>
            <w:sz w:val="24"/>
            <w:szCs w:val="24"/>
            <w:lang w:val="el-GR"/>
          </w:rPr>
          <w:delText>Τ θα έχουν εκτεταμένη ονομαστική ένταση ίση με 1.3 φορές την ονομαστική τους ένταση. Οι μετασχηματιστές έντασης των μονωτήρων ΧΤ θα έχουν εκτεταμένη ονομαστική ένταση ίση με 1.2 φορές την ονομαστική τους ένταση.</w:delText>
        </w:r>
      </w:del>
    </w:p>
    <w:p w:rsidR="00E570BB" w:rsidRPr="009F37EC" w:rsidDel="00E474FD" w:rsidRDefault="00E26BC0" w:rsidP="00CF1D4B">
      <w:pPr>
        <w:ind w:left="1035"/>
        <w:jc w:val="both"/>
        <w:rPr>
          <w:del w:id="1836" w:author="Καρμίρης Αγγελος" w:date="2020-01-03T10:44:00Z"/>
          <w:sz w:val="24"/>
          <w:szCs w:val="24"/>
          <w:lang w:val="el-GR"/>
        </w:rPr>
      </w:pPr>
      <w:del w:id="1837" w:author="Καρμίρης Αγγελος" w:date="2020-01-03T10:44:00Z">
        <w:r w:rsidRPr="009F37EC" w:rsidDel="00E474FD">
          <w:rPr>
            <w:sz w:val="24"/>
            <w:szCs w:val="24"/>
            <w:lang w:val="el-GR"/>
          </w:rPr>
          <w:delText>Πλήρη πρωτόκολλα δοκιμών των π</w:delText>
        </w:r>
        <w:r w:rsidR="00644919" w:rsidRPr="009F37EC" w:rsidDel="00E474FD">
          <w:rPr>
            <w:sz w:val="24"/>
            <w:szCs w:val="24"/>
            <w:lang w:val="el-GR"/>
          </w:rPr>
          <w:delText>ιο πάνω μετασχηματιστών εντάσεως</w:delText>
        </w:r>
        <w:r w:rsidRPr="009F37EC" w:rsidDel="00E474FD">
          <w:rPr>
            <w:sz w:val="24"/>
            <w:szCs w:val="24"/>
            <w:lang w:val="el-GR"/>
          </w:rPr>
          <w:delText xml:space="preserve"> μονωτήρων </w:delText>
        </w:r>
        <w:r w:rsidR="00A57402" w:rsidDel="00E474FD">
          <w:rPr>
            <w:sz w:val="24"/>
            <w:szCs w:val="24"/>
            <w:lang w:val="el-GR"/>
          </w:rPr>
          <w:delText>διέλευσης</w:delText>
        </w:r>
        <w:r w:rsidRPr="009F37EC" w:rsidDel="00E474FD">
          <w:rPr>
            <w:sz w:val="24"/>
            <w:szCs w:val="24"/>
            <w:lang w:val="el-GR"/>
          </w:rPr>
          <w:delText xml:space="preserve"> πρέπει να είναι διαθέσιμα κατά το χρόνο επιθεωρήσεως των αυτομετασχηματιστών.</w:delText>
        </w:r>
      </w:del>
    </w:p>
    <w:p w:rsidR="00986DAD" w:rsidRPr="009F37EC" w:rsidDel="00E474FD" w:rsidRDefault="00986DAD" w:rsidP="00B959DA">
      <w:pPr>
        <w:ind w:left="1440"/>
        <w:jc w:val="both"/>
        <w:rPr>
          <w:del w:id="1838" w:author="Καρμίρης Αγγελος" w:date="2020-01-03T10:44:00Z"/>
          <w:sz w:val="24"/>
          <w:szCs w:val="24"/>
          <w:lang w:val="el-GR"/>
        </w:rPr>
      </w:pPr>
    </w:p>
    <w:p w:rsidR="0014608C" w:rsidRPr="009F37EC" w:rsidDel="00E474FD" w:rsidRDefault="00213E50" w:rsidP="009E643F">
      <w:pPr>
        <w:ind w:left="709"/>
        <w:jc w:val="both"/>
        <w:rPr>
          <w:del w:id="1839" w:author="Καρμίρης Αγγελος" w:date="2020-01-03T10:44:00Z"/>
          <w:b/>
          <w:bCs/>
          <w:sz w:val="24"/>
          <w:szCs w:val="24"/>
          <w:u w:val="single"/>
          <w:lang w:val="el-GR"/>
        </w:rPr>
      </w:pPr>
      <w:del w:id="1840" w:author="Καρμίρης Αγγελος" w:date="2020-01-03T10:44:00Z">
        <w:r w:rsidDel="00E474FD">
          <w:rPr>
            <w:b/>
            <w:bCs/>
            <w:sz w:val="24"/>
            <w:szCs w:val="24"/>
            <w:lang w:val="el-GR"/>
          </w:rPr>
          <w:delText>9</w:delText>
        </w:r>
        <w:r w:rsidR="009E643F" w:rsidRPr="009F37EC" w:rsidDel="00E474FD">
          <w:rPr>
            <w:b/>
            <w:bCs/>
            <w:sz w:val="24"/>
            <w:szCs w:val="24"/>
            <w:lang w:val="el-GR"/>
          </w:rPr>
          <w:delText>.</w:delText>
        </w:r>
        <w:r w:rsidR="009E643F" w:rsidRPr="009F37EC" w:rsidDel="00E474FD">
          <w:rPr>
            <w:b/>
            <w:bCs/>
            <w:sz w:val="24"/>
            <w:szCs w:val="24"/>
            <w:lang w:val="el-GR"/>
          </w:rPr>
          <w:tab/>
        </w:r>
        <w:r w:rsidR="0014608C" w:rsidRPr="009F37EC" w:rsidDel="00E474FD">
          <w:rPr>
            <w:b/>
            <w:bCs/>
            <w:sz w:val="24"/>
            <w:szCs w:val="24"/>
            <w:u w:val="single"/>
            <w:lang w:val="el-GR"/>
          </w:rPr>
          <w:delText>Καλωδιώσεις</w:delText>
        </w:r>
        <w:r w:rsidR="00B959DA" w:rsidRPr="009F37EC" w:rsidDel="00E474FD">
          <w:rPr>
            <w:b/>
            <w:bCs/>
            <w:sz w:val="24"/>
            <w:szCs w:val="24"/>
            <w:u w:val="single"/>
            <w:lang w:val="el-GR"/>
          </w:rPr>
          <w:delText>-</w:delText>
        </w:r>
        <w:r w:rsidR="009666BA" w:rsidRPr="009F37EC" w:rsidDel="00E474FD">
          <w:rPr>
            <w:b/>
            <w:bCs/>
            <w:sz w:val="24"/>
            <w:szCs w:val="24"/>
            <w:u w:val="single"/>
            <w:lang w:val="el-GR"/>
          </w:rPr>
          <w:delText xml:space="preserve"> </w:delText>
        </w:r>
        <w:r w:rsidR="00B959DA" w:rsidRPr="009F37EC" w:rsidDel="00E474FD">
          <w:rPr>
            <w:b/>
            <w:bCs/>
            <w:sz w:val="24"/>
            <w:szCs w:val="24"/>
            <w:u w:val="single"/>
            <w:lang w:val="el-GR"/>
          </w:rPr>
          <w:delText>Αγωγοί</w:delText>
        </w:r>
      </w:del>
    </w:p>
    <w:p w:rsidR="0014608C" w:rsidRPr="009F37EC" w:rsidDel="00E474FD" w:rsidRDefault="0014608C" w:rsidP="0014608C">
      <w:pPr>
        <w:ind w:left="709"/>
        <w:jc w:val="both"/>
        <w:rPr>
          <w:del w:id="1841" w:author="Καρμίρης Αγγελος" w:date="2020-01-03T10:44:00Z"/>
          <w:b/>
          <w:bCs/>
          <w:sz w:val="24"/>
          <w:szCs w:val="24"/>
          <w:lang w:val="el-GR"/>
        </w:rPr>
      </w:pPr>
    </w:p>
    <w:p w:rsidR="00480D90" w:rsidRPr="009F37EC" w:rsidDel="00E474FD" w:rsidRDefault="0014608C" w:rsidP="003C07C1">
      <w:pPr>
        <w:ind w:left="1440"/>
        <w:jc w:val="both"/>
        <w:rPr>
          <w:del w:id="1842" w:author="Καρμίρης Αγγελος" w:date="2020-01-03T10:44:00Z"/>
          <w:sz w:val="24"/>
          <w:szCs w:val="24"/>
          <w:lang w:val="el-GR"/>
        </w:rPr>
      </w:pPr>
      <w:del w:id="1843" w:author="Καρμίρης Αγγελος" w:date="2020-01-03T10:44:00Z">
        <w:r w:rsidRPr="009F37EC" w:rsidDel="00E474FD">
          <w:rPr>
            <w:sz w:val="24"/>
            <w:szCs w:val="24"/>
            <w:lang w:val="el-GR"/>
          </w:rPr>
          <w:delText>Όλα τα καλώδια τα οποία διατρέχουν το σώμα του ΑΜ/Σ θα πρέπει να είναι τοποθετημένα μέσα σε σχάρες καλωδίων.</w:delText>
        </w:r>
        <w:r w:rsidR="001644C2" w:rsidRPr="00CF1D4B" w:rsidDel="00E474FD">
          <w:rPr>
            <w:sz w:val="24"/>
            <w:szCs w:val="24"/>
            <w:lang w:val="el-GR"/>
          </w:rPr>
          <w:delText xml:space="preserve"> </w:delText>
        </w:r>
        <w:r w:rsidRPr="009F37EC" w:rsidDel="00E474FD">
          <w:rPr>
            <w:sz w:val="24"/>
            <w:szCs w:val="24"/>
            <w:lang w:val="el-GR"/>
          </w:rPr>
          <w:delText>'</w:delText>
        </w:r>
        <w:r w:rsidR="001644C2" w:rsidRPr="009F37EC" w:rsidDel="00E474FD">
          <w:rPr>
            <w:sz w:val="24"/>
            <w:szCs w:val="24"/>
            <w:lang w:val="el-GR"/>
          </w:rPr>
          <w:delText>Όλοι</w:delText>
        </w:r>
        <w:r w:rsidRPr="009F37EC" w:rsidDel="00E474FD">
          <w:rPr>
            <w:sz w:val="24"/>
            <w:szCs w:val="24"/>
            <w:lang w:val="el-GR"/>
          </w:rPr>
          <w:delText xml:space="preserve"> οι αγωγοί των τυλιγμάτων, ενώσεις και άλλες συνδέσεις θα είναι φτιαγμένες από ηλεκτρολυτικό χαλκό.</w:delText>
        </w:r>
        <w:r w:rsidR="00B959DA" w:rsidRPr="009F37EC" w:rsidDel="00E474FD">
          <w:rPr>
            <w:sz w:val="24"/>
            <w:szCs w:val="24"/>
            <w:lang w:val="el-GR"/>
          </w:rPr>
          <w:delText xml:space="preserve"> </w:delText>
        </w:r>
        <w:r w:rsidR="003C07C1" w:rsidRPr="009F37EC" w:rsidDel="00E474FD">
          <w:rPr>
            <w:sz w:val="24"/>
            <w:szCs w:val="24"/>
            <w:lang w:val="el-GR"/>
          </w:rPr>
          <w:delText>Όλες ο</w:delText>
        </w:r>
        <w:r w:rsidR="00B959DA" w:rsidRPr="009F37EC" w:rsidDel="00E474FD">
          <w:rPr>
            <w:sz w:val="24"/>
            <w:szCs w:val="24"/>
            <w:lang w:val="el-GR"/>
          </w:rPr>
          <w:delText xml:space="preserve">ι συρματώσεις θα </w:delText>
        </w:r>
        <w:r w:rsidR="001D23D8" w:rsidRPr="009F37EC" w:rsidDel="00E474FD">
          <w:rPr>
            <w:sz w:val="24"/>
            <w:szCs w:val="24"/>
            <w:lang w:val="el-GR"/>
          </w:rPr>
          <w:delText xml:space="preserve">γίνουν </w:delText>
        </w:r>
        <w:r w:rsidR="00B959DA" w:rsidRPr="009F37EC" w:rsidDel="00E474FD">
          <w:rPr>
            <w:sz w:val="24"/>
            <w:szCs w:val="24"/>
            <w:lang w:val="el-GR"/>
          </w:rPr>
          <w:delText xml:space="preserve">με </w:delText>
        </w:r>
        <w:r w:rsidR="001D23D8" w:rsidRPr="009F37EC" w:rsidDel="00E474FD">
          <w:rPr>
            <w:sz w:val="24"/>
            <w:szCs w:val="24"/>
            <w:lang w:val="el-GR"/>
          </w:rPr>
          <w:delText>αγωγούς</w:delText>
        </w:r>
        <w:r w:rsidR="009666BA" w:rsidRPr="009F37EC" w:rsidDel="00E474FD">
          <w:rPr>
            <w:sz w:val="24"/>
            <w:szCs w:val="24"/>
            <w:lang w:val="el-GR"/>
          </w:rPr>
          <w:delText xml:space="preserve"> χαλκού</w:delText>
        </w:r>
        <w:r w:rsidR="00B959DA" w:rsidRPr="009F37EC" w:rsidDel="00E474FD">
          <w:rPr>
            <w:sz w:val="24"/>
            <w:szCs w:val="24"/>
            <w:lang w:val="el-GR"/>
          </w:rPr>
          <w:delText xml:space="preserve"> με κατάλληλη μόνωση.</w:delText>
        </w:r>
        <w:r w:rsidR="009666BA" w:rsidRPr="009F37EC" w:rsidDel="00E474FD">
          <w:rPr>
            <w:sz w:val="24"/>
            <w:szCs w:val="24"/>
            <w:lang w:val="el-GR"/>
          </w:rPr>
          <w:delText xml:space="preserve"> Τα καλώδια προστασίας </w:delText>
        </w:r>
        <w:r w:rsidR="001644C2" w:rsidDel="00E474FD">
          <w:rPr>
            <w:sz w:val="24"/>
            <w:szCs w:val="24"/>
            <w:lang w:val="el-GR"/>
          </w:rPr>
          <w:delText>θα</w:delText>
        </w:r>
        <w:r w:rsidR="009666BA" w:rsidRPr="009F37EC" w:rsidDel="00E474FD">
          <w:rPr>
            <w:sz w:val="24"/>
            <w:szCs w:val="24"/>
            <w:lang w:val="el-GR"/>
          </w:rPr>
          <w:delText xml:space="preserve"> έχουν διατομή χαλκού </w:delText>
        </w:r>
        <w:r w:rsidR="001644C2" w:rsidDel="00E474FD">
          <w:rPr>
            <w:sz w:val="24"/>
            <w:szCs w:val="24"/>
            <w:lang w:val="el-GR"/>
          </w:rPr>
          <w:delText>τουλάχιστον</w:delText>
        </w:r>
        <w:r w:rsidR="009666BA" w:rsidRPr="009F37EC" w:rsidDel="00E474FD">
          <w:rPr>
            <w:sz w:val="24"/>
            <w:szCs w:val="24"/>
            <w:lang w:val="el-GR"/>
          </w:rPr>
          <w:delText xml:space="preserve"> 2,5mm</w:delText>
        </w:r>
        <w:r w:rsidR="009666BA" w:rsidRPr="009F37EC" w:rsidDel="00E474FD">
          <w:rPr>
            <w:sz w:val="24"/>
            <w:szCs w:val="24"/>
            <w:vertAlign w:val="superscript"/>
            <w:lang w:val="el-GR"/>
          </w:rPr>
          <w:delText>2</w:delText>
        </w:r>
        <w:r w:rsidR="009666BA" w:rsidRPr="009F37EC" w:rsidDel="00E474FD">
          <w:rPr>
            <w:sz w:val="24"/>
            <w:szCs w:val="24"/>
            <w:lang w:val="el-GR"/>
          </w:rPr>
          <w:delText>.</w:delText>
        </w:r>
      </w:del>
    </w:p>
    <w:p w:rsidR="00F07036" w:rsidRPr="009F37EC" w:rsidDel="00E474FD" w:rsidRDefault="00480D90" w:rsidP="00EC6641">
      <w:pPr>
        <w:ind w:left="1418" w:hanging="709"/>
        <w:jc w:val="both"/>
        <w:rPr>
          <w:del w:id="1844" w:author="Καρμίρης Αγγελος" w:date="2020-01-03T10:44:00Z"/>
          <w:b/>
          <w:bCs/>
          <w:sz w:val="24"/>
          <w:szCs w:val="24"/>
          <w:lang w:val="el-GR"/>
        </w:rPr>
      </w:pPr>
      <w:del w:id="1845" w:author="Καρμίρης Αγγελος" w:date="2020-01-03T10:44:00Z">
        <w:r w:rsidRPr="009F37EC" w:rsidDel="00E474FD">
          <w:rPr>
            <w:sz w:val="24"/>
            <w:szCs w:val="24"/>
            <w:lang w:val="el-GR"/>
          </w:rPr>
          <w:tab/>
        </w:r>
      </w:del>
    </w:p>
    <w:p w:rsidR="00E26BC0" w:rsidRPr="004F609D" w:rsidDel="00E474FD" w:rsidRDefault="00353427" w:rsidP="00D818B9">
      <w:pPr>
        <w:ind w:left="709"/>
        <w:jc w:val="both"/>
        <w:rPr>
          <w:del w:id="1846" w:author="Καρμίρης Αγγελος" w:date="2020-01-03T10:44:00Z"/>
          <w:sz w:val="24"/>
          <w:szCs w:val="24"/>
          <w:u w:val="single"/>
          <w:lang w:val="el-GR"/>
        </w:rPr>
      </w:pPr>
      <w:del w:id="1847" w:author="Καρμίρης Αγγελος" w:date="2020-01-03T10:44:00Z">
        <w:r w:rsidRPr="009F37EC" w:rsidDel="00E474FD">
          <w:rPr>
            <w:b/>
            <w:bCs/>
            <w:sz w:val="24"/>
            <w:szCs w:val="24"/>
            <w:lang w:val="el-GR"/>
          </w:rPr>
          <w:delText>1</w:delText>
        </w:r>
        <w:r w:rsidR="00213E50" w:rsidDel="00E474FD">
          <w:rPr>
            <w:b/>
            <w:bCs/>
            <w:sz w:val="24"/>
            <w:szCs w:val="24"/>
            <w:lang w:val="el-GR"/>
          </w:rPr>
          <w:delText>0</w:delText>
        </w:r>
        <w:r w:rsidRPr="009F37EC" w:rsidDel="00E474FD">
          <w:rPr>
            <w:b/>
            <w:bCs/>
            <w:sz w:val="24"/>
            <w:szCs w:val="24"/>
            <w:lang w:val="el-GR"/>
          </w:rPr>
          <w:delText>.</w:delText>
        </w:r>
        <w:r w:rsidR="00E26BC0" w:rsidRPr="009F37EC" w:rsidDel="00E474FD">
          <w:rPr>
            <w:b/>
            <w:bCs/>
            <w:sz w:val="24"/>
            <w:szCs w:val="24"/>
            <w:lang w:val="el-GR"/>
          </w:rPr>
          <w:tab/>
        </w:r>
        <w:r w:rsidR="0014608C" w:rsidRPr="009F37EC" w:rsidDel="00E474FD">
          <w:rPr>
            <w:b/>
            <w:bCs/>
            <w:sz w:val="24"/>
            <w:szCs w:val="24"/>
            <w:u w:val="single"/>
            <w:lang w:val="el-GR"/>
          </w:rPr>
          <w:delText xml:space="preserve">Βοηθητικές Παροχές </w:delText>
        </w:r>
        <w:r w:rsidR="003C07C1" w:rsidRPr="009F37EC" w:rsidDel="00E474FD">
          <w:rPr>
            <w:b/>
            <w:bCs/>
            <w:sz w:val="24"/>
            <w:szCs w:val="24"/>
            <w:u w:val="single"/>
            <w:lang w:val="el-GR"/>
          </w:rPr>
          <w:delText>–</w:delText>
        </w:r>
        <w:r w:rsidR="007D26C4" w:rsidRPr="009F37EC" w:rsidDel="00E474FD">
          <w:rPr>
            <w:b/>
            <w:bCs/>
            <w:sz w:val="24"/>
            <w:szCs w:val="24"/>
            <w:u w:val="single"/>
            <w:lang w:val="el-GR"/>
          </w:rPr>
          <w:delText xml:space="preserve"> </w:delText>
        </w:r>
        <w:r w:rsidR="008E0D9F" w:rsidDel="00E474FD">
          <w:rPr>
            <w:b/>
            <w:bCs/>
            <w:sz w:val="24"/>
            <w:szCs w:val="24"/>
            <w:u w:val="single"/>
            <w:lang w:val="el-GR"/>
          </w:rPr>
          <w:delText>Απομόνωση Βοηθητικών Συσκευών</w:delText>
        </w:r>
      </w:del>
    </w:p>
    <w:p w:rsidR="008734BC" w:rsidRPr="009F37EC" w:rsidDel="00E474FD" w:rsidRDefault="008734BC" w:rsidP="007A1D51">
      <w:pPr>
        <w:ind w:left="1418" w:hanging="709"/>
        <w:jc w:val="both"/>
        <w:rPr>
          <w:del w:id="1848" w:author="Καρμίρης Αγγελος" w:date="2020-01-03T10:44:00Z"/>
          <w:sz w:val="24"/>
          <w:szCs w:val="24"/>
          <w:lang w:val="el-GR"/>
        </w:rPr>
      </w:pPr>
    </w:p>
    <w:p w:rsidR="0014608C" w:rsidRPr="009F37EC" w:rsidDel="00E474FD" w:rsidRDefault="009666BA" w:rsidP="0014608C">
      <w:pPr>
        <w:ind w:left="709" w:firstLine="720"/>
        <w:jc w:val="both"/>
        <w:rPr>
          <w:del w:id="1849" w:author="Καρμίρης Αγγελος" w:date="2020-01-03T10:44:00Z"/>
          <w:sz w:val="24"/>
          <w:szCs w:val="24"/>
          <w:lang w:val="el-GR"/>
        </w:rPr>
      </w:pPr>
      <w:del w:id="1850" w:author="Καρμίρης Αγγελος" w:date="2020-01-03T10:44:00Z">
        <w:r w:rsidRPr="009F37EC" w:rsidDel="00E474FD">
          <w:rPr>
            <w:sz w:val="24"/>
            <w:szCs w:val="24"/>
            <w:lang w:val="el-GR"/>
          </w:rPr>
          <w:delText xml:space="preserve">Διαθέσιμη </w:delText>
        </w:r>
        <w:r w:rsidR="00662F05" w:rsidRPr="009F37EC" w:rsidDel="00E474FD">
          <w:rPr>
            <w:sz w:val="24"/>
            <w:szCs w:val="24"/>
            <w:lang w:val="el-GR"/>
          </w:rPr>
          <w:delText xml:space="preserve">βοηθητική </w:delText>
        </w:r>
        <w:r w:rsidRPr="009F37EC" w:rsidDel="00E474FD">
          <w:rPr>
            <w:sz w:val="24"/>
            <w:szCs w:val="24"/>
            <w:lang w:val="el-GR"/>
          </w:rPr>
          <w:delText>π</w:delText>
        </w:r>
        <w:r w:rsidR="00A32737" w:rsidDel="00E474FD">
          <w:rPr>
            <w:sz w:val="24"/>
            <w:szCs w:val="24"/>
            <w:lang w:val="el-GR"/>
          </w:rPr>
          <w:delText xml:space="preserve">αροχή </w:delText>
        </w:r>
        <w:r w:rsidR="00A32737" w:rsidDel="00E474FD">
          <w:rPr>
            <w:sz w:val="24"/>
            <w:szCs w:val="24"/>
          </w:rPr>
          <w:delText>AC</w:delText>
        </w:r>
        <w:r w:rsidR="0014608C" w:rsidRPr="009F37EC" w:rsidDel="00E474FD">
          <w:rPr>
            <w:sz w:val="24"/>
            <w:szCs w:val="24"/>
            <w:lang w:val="el-GR"/>
          </w:rPr>
          <w:delText xml:space="preserve">  : Τριφασική τάση 2</w:delText>
        </w:r>
        <w:r w:rsidR="008E0D9F" w:rsidDel="00E474FD">
          <w:rPr>
            <w:sz w:val="24"/>
            <w:szCs w:val="24"/>
            <w:lang w:val="el-GR"/>
          </w:rPr>
          <w:delText>3</w:delText>
        </w:r>
        <w:r w:rsidR="0014608C" w:rsidRPr="009F37EC" w:rsidDel="00E474FD">
          <w:rPr>
            <w:sz w:val="24"/>
            <w:szCs w:val="24"/>
            <w:lang w:val="el-GR"/>
          </w:rPr>
          <w:delText>0/</w:delText>
        </w:r>
        <w:r w:rsidR="008E0D9F" w:rsidDel="00E474FD">
          <w:rPr>
            <w:sz w:val="24"/>
            <w:szCs w:val="24"/>
            <w:lang w:val="el-GR"/>
          </w:rPr>
          <w:delText>40</w:delText>
        </w:r>
        <w:r w:rsidRPr="009F37EC" w:rsidDel="00E474FD">
          <w:rPr>
            <w:sz w:val="24"/>
            <w:szCs w:val="24"/>
            <w:lang w:val="el-GR"/>
          </w:rPr>
          <w:delText>0</w:delText>
        </w:r>
        <w:r w:rsidR="0014608C" w:rsidRPr="009F37EC" w:rsidDel="00E474FD">
          <w:rPr>
            <w:sz w:val="24"/>
            <w:szCs w:val="24"/>
            <w:lang w:val="el-GR"/>
          </w:rPr>
          <w:delText>V 50Ηz</w:delText>
        </w:r>
      </w:del>
    </w:p>
    <w:p w:rsidR="0014608C" w:rsidRPr="009F37EC" w:rsidDel="00E474FD" w:rsidRDefault="0014608C" w:rsidP="0014608C">
      <w:pPr>
        <w:jc w:val="both"/>
        <w:rPr>
          <w:del w:id="1851" w:author="Καρμίρης Αγγελος" w:date="2020-01-03T10:44:00Z"/>
          <w:sz w:val="24"/>
          <w:szCs w:val="24"/>
          <w:lang w:val="el-GR"/>
        </w:rPr>
      </w:pPr>
      <w:del w:id="1852" w:author="Καρμίρης Αγγελος" w:date="2020-01-03T10:44:00Z">
        <w:r w:rsidRPr="009F37EC" w:rsidDel="00E474FD">
          <w:rPr>
            <w:sz w:val="24"/>
            <w:szCs w:val="24"/>
            <w:lang w:val="el-GR"/>
          </w:rPr>
          <w:tab/>
        </w:r>
        <w:r w:rsidRPr="009F37EC" w:rsidDel="00E474FD">
          <w:rPr>
            <w:sz w:val="24"/>
            <w:szCs w:val="24"/>
            <w:lang w:val="el-GR"/>
          </w:rPr>
          <w:tab/>
        </w:r>
        <w:r w:rsidR="009666BA" w:rsidRPr="009F37EC" w:rsidDel="00E474FD">
          <w:rPr>
            <w:sz w:val="24"/>
            <w:szCs w:val="24"/>
            <w:lang w:val="el-GR"/>
          </w:rPr>
          <w:delText xml:space="preserve">Διαθέσιμη </w:delText>
        </w:r>
        <w:r w:rsidR="00662F05" w:rsidRPr="009F37EC" w:rsidDel="00E474FD">
          <w:rPr>
            <w:sz w:val="24"/>
            <w:szCs w:val="24"/>
            <w:lang w:val="el-GR"/>
          </w:rPr>
          <w:delText xml:space="preserve">βοηθητική </w:delText>
        </w:r>
        <w:r w:rsidR="009666BA" w:rsidRPr="009F37EC" w:rsidDel="00E474FD">
          <w:rPr>
            <w:sz w:val="24"/>
            <w:szCs w:val="24"/>
            <w:lang w:val="el-GR"/>
          </w:rPr>
          <w:delText>π</w:delText>
        </w:r>
        <w:r w:rsidR="00A32737" w:rsidDel="00E474FD">
          <w:rPr>
            <w:sz w:val="24"/>
            <w:szCs w:val="24"/>
            <w:lang w:val="el-GR"/>
          </w:rPr>
          <w:delText xml:space="preserve">αροχή </w:delText>
        </w:r>
        <w:r w:rsidR="00A32737" w:rsidDel="00E474FD">
          <w:rPr>
            <w:sz w:val="24"/>
            <w:szCs w:val="24"/>
          </w:rPr>
          <w:delText>DC</w:delText>
        </w:r>
        <w:r w:rsidRPr="009F37EC" w:rsidDel="00E474FD">
          <w:rPr>
            <w:sz w:val="24"/>
            <w:szCs w:val="24"/>
            <w:lang w:val="el-GR"/>
          </w:rPr>
          <w:delText xml:space="preserve">  : 220V </w:delText>
        </w:r>
      </w:del>
    </w:p>
    <w:p w:rsidR="003C07C1" w:rsidRPr="004F609D" w:rsidDel="00E474FD" w:rsidRDefault="0091451B" w:rsidP="00562093">
      <w:pPr>
        <w:ind w:left="1440"/>
        <w:jc w:val="both"/>
        <w:rPr>
          <w:del w:id="1853" w:author="Καρμίρης Αγγελος" w:date="2020-01-03T10:44:00Z"/>
          <w:sz w:val="24"/>
          <w:szCs w:val="24"/>
          <w:lang w:val="el-GR"/>
        </w:rPr>
      </w:pPr>
      <w:del w:id="1854" w:author="Καρμίρης Αγγελος" w:date="2020-01-03T10:44:00Z">
        <w:r w:rsidDel="00E474FD">
          <w:rPr>
            <w:sz w:val="24"/>
            <w:szCs w:val="24"/>
            <w:lang w:val="el-GR"/>
          </w:rPr>
          <w:delText>Ό</w:delText>
        </w:r>
        <w:r w:rsidR="008E0D9F" w:rsidDel="00E474FD">
          <w:rPr>
            <w:sz w:val="24"/>
            <w:szCs w:val="24"/>
            <w:lang w:val="el-GR"/>
          </w:rPr>
          <w:delText xml:space="preserve">λες οι βοηθητικές συσκευές (π.χ. κινητήρες ανεμιστήρων, κινητήρες αντλιών, κινητήρας μηχανισμού αλλαγής λήψης υπό φορτίο, </w:delText>
        </w:r>
        <w:r w:rsidDel="00E474FD">
          <w:rPr>
            <w:sz w:val="24"/>
            <w:szCs w:val="24"/>
            <w:lang w:val="el-GR"/>
          </w:rPr>
          <w:delText xml:space="preserve">πίνακας ελέγχου του μηχανισμού αλλαγής λήψης, κύριος πίνακας ελέγχου), οι οποίες τροφοδοτούνται με βοηθητική τάση </w:delText>
        </w:r>
        <w:r w:rsidDel="00E474FD">
          <w:rPr>
            <w:sz w:val="24"/>
            <w:szCs w:val="24"/>
          </w:rPr>
          <w:delText>AC</w:delText>
        </w:r>
        <w:r w:rsidRPr="004F609D" w:rsidDel="00E474FD">
          <w:rPr>
            <w:sz w:val="24"/>
            <w:szCs w:val="24"/>
            <w:lang w:val="el-GR"/>
          </w:rPr>
          <w:delText xml:space="preserve">, </w:delText>
        </w:r>
        <w:r w:rsidDel="00E474FD">
          <w:rPr>
            <w:sz w:val="24"/>
            <w:szCs w:val="24"/>
            <w:lang w:val="el-GR"/>
          </w:rPr>
          <w:delText xml:space="preserve">θα πρέπει να είναι απομονωμένες από το σώμα του αυτομετασχηματιστή, έτσι ώστε να μην παρεμβαίνουν στη λειτουργία της προστασίας </w:delText>
        </w:r>
        <w:r w:rsidR="006B4D17" w:rsidDel="00E474FD">
          <w:rPr>
            <w:sz w:val="24"/>
            <w:szCs w:val="24"/>
            <w:lang w:val="el-GR"/>
          </w:rPr>
          <w:delText>κελύφους-γης</w:delText>
        </w:r>
        <w:r w:rsidDel="00E474FD">
          <w:rPr>
            <w:sz w:val="24"/>
            <w:szCs w:val="24"/>
            <w:lang w:val="el-GR"/>
          </w:rPr>
          <w:delText xml:space="preserve"> του αυτομετασχηματιστή. Όλες αυτές οι συσκευές θα συνδέονται μέσω μονωμένων αγωγών γείωσης με τον κύριο πίνακα ελέγχου</w:delText>
        </w:r>
        <w:r w:rsidRPr="004F609D" w:rsidDel="00E474FD">
          <w:rPr>
            <w:sz w:val="24"/>
            <w:szCs w:val="24"/>
            <w:lang w:val="el-GR"/>
          </w:rPr>
          <w:delText xml:space="preserve"> </w:delText>
        </w:r>
        <w:r w:rsidDel="00E474FD">
          <w:rPr>
            <w:sz w:val="24"/>
            <w:szCs w:val="24"/>
            <w:lang w:val="el-GR"/>
          </w:rPr>
          <w:delText xml:space="preserve">του αυτομετασχηματιστή, ο οποίος θα γειώνεται στο σύστημα γείωσης του δικτύου </w:delText>
        </w:r>
        <w:r w:rsidDel="00E474FD">
          <w:rPr>
            <w:sz w:val="24"/>
            <w:szCs w:val="24"/>
          </w:rPr>
          <w:delText>AC</w:delText>
        </w:r>
        <w:r w:rsidDel="00E474FD">
          <w:rPr>
            <w:sz w:val="24"/>
            <w:szCs w:val="24"/>
            <w:lang w:val="el-GR"/>
          </w:rPr>
          <w:delText>, ανεξάρτητα από το σώμα του αυτομετασχηματιστή.</w:delText>
        </w:r>
      </w:del>
    </w:p>
    <w:p w:rsidR="00E01918" w:rsidRPr="009F37EC" w:rsidDel="00E474FD" w:rsidRDefault="00E01918" w:rsidP="00562093">
      <w:pPr>
        <w:ind w:left="1440"/>
        <w:jc w:val="both"/>
        <w:rPr>
          <w:del w:id="1855" w:author="Καρμίρης Αγγελος" w:date="2020-01-03T10:44:00Z"/>
          <w:sz w:val="24"/>
          <w:szCs w:val="24"/>
          <w:lang w:val="el-GR"/>
        </w:rPr>
      </w:pPr>
    </w:p>
    <w:p w:rsidR="003C07C1" w:rsidRPr="009F37EC" w:rsidDel="00E474FD" w:rsidRDefault="00213E50" w:rsidP="004F609D">
      <w:pPr>
        <w:ind w:left="709"/>
        <w:jc w:val="both"/>
        <w:rPr>
          <w:del w:id="1856" w:author="Καρμίρης Αγγελος" w:date="2020-01-03T10:44:00Z"/>
          <w:b/>
          <w:bCs/>
          <w:sz w:val="24"/>
          <w:szCs w:val="24"/>
          <w:u w:val="single"/>
          <w:lang w:val="el-GR"/>
        </w:rPr>
      </w:pPr>
      <w:del w:id="1857" w:author="Καρμίρης Αγγελος" w:date="2020-01-03T10:44:00Z">
        <w:r w:rsidRPr="00CF1D4B" w:rsidDel="00E474FD">
          <w:rPr>
            <w:b/>
            <w:bCs/>
            <w:sz w:val="24"/>
            <w:szCs w:val="24"/>
            <w:lang w:val="el-GR"/>
          </w:rPr>
          <w:delText>11.</w:delText>
        </w:r>
        <w:r w:rsidRPr="00CF1D4B" w:rsidDel="00E474FD">
          <w:rPr>
            <w:b/>
            <w:bCs/>
            <w:sz w:val="24"/>
            <w:szCs w:val="24"/>
            <w:lang w:val="el-GR"/>
          </w:rPr>
          <w:tab/>
        </w:r>
        <w:r w:rsidR="003C07C1" w:rsidRPr="009F37EC" w:rsidDel="00E474FD">
          <w:rPr>
            <w:b/>
            <w:bCs/>
            <w:sz w:val="24"/>
            <w:szCs w:val="24"/>
            <w:u w:val="single"/>
            <w:lang w:val="el-GR"/>
          </w:rPr>
          <w:delText>Απαιτήσεις βαφής για τον αυτομετασχηματιστή</w:delText>
        </w:r>
      </w:del>
    </w:p>
    <w:p w:rsidR="001644C2" w:rsidDel="00E474FD" w:rsidRDefault="001644C2" w:rsidP="00C82108">
      <w:pPr>
        <w:ind w:left="1444"/>
        <w:jc w:val="both"/>
        <w:rPr>
          <w:del w:id="1858" w:author="Καρμίρης Αγγελος" w:date="2020-01-03T10:44:00Z"/>
          <w:sz w:val="24"/>
          <w:szCs w:val="24"/>
          <w:lang w:val="el-GR"/>
        </w:rPr>
      </w:pPr>
    </w:p>
    <w:p w:rsidR="003C07C1" w:rsidRPr="009F37EC" w:rsidDel="00E474FD" w:rsidRDefault="003C07C1" w:rsidP="00C82108">
      <w:pPr>
        <w:ind w:left="1444"/>
        <w:jc w:val="both"/>
        <w:rPr>
          <w:del w:id="1859" w:author="Καρμίρης Αγγελος" w:date="2020-01-03T10:44:00Z"/>
          <w:sz w:val="24"/>
          <w:szCs w:val="24"/>
          <w:lang w:val="el-GR"/>
        </w:rPr>
      </w:pPr>
      <w:del w:id="1860" w:author="Καρμίρης Αγγελος" w:date="2020-01-03T10:44:00Z">
        <w:r w:rsidRPr="009F37EC" w:rsidDel="00E474FD">
          <w:rPr>
            <w:sz w:val="24"/>
            <w:szCs w:val="24"/>
            <w:lang w:val="el-GR"/>
          </w:rPr>
          <w:delText xml:space="preserve">Ο αυτομετασχηματιστής </w:delText>
        </w:r>
        <w:r w:rsidR="00C82108" w:rsidRPr="009F37EC" w:rsidDel="00E474FD">
          <w:rPr>
            <w:sz w:val="24"/>
            <w:szCs w:val="24"/>
            <w:lang w:val="el-GR"/>
          </w:rPr>
          <w:delText>συμπεριλαμβανο</w:delText>
        </w:r>
        <w:r w:rsidRPr="009F37EC" w:rsidDel="00E474FD">
          <w:rPr>
            <w:sz w:val="24"/>
            <w:szCs w:val="24"/>
            <w:lang w:val="el-GR"/>
          </w:rPr>
          <w:delText>μένων και των</w:delText>
        </w:r>
        <w:r w:rsidR="00C82108" w:rsidRPr="009F37EC" w:rsidDel="00E474FD">
          <w:rPr>
            <w:sz w:val="24"/>
            <w:szCs w:val="24"/>
            <w:lang w:val="el-GR"/>
          </w:rPr>
          <w:delText xml:space="preserve"> ψυγείων του θα πρέπει να βαφεί</w:delText>
        </w:r>
        <w:r w:rsidR="001644C2" w:rsidDel="00E474FD">
          <w:rPr>
            <w:sz w:val="24"/>
            <w:szCs w:val="24"/>
            <w:lang w:val="el-GR"/>
          </w:rPr>
          <w:delText xml:space="preserve"> εξωτερικά</w:delText>
        </w:r>
        <w:r w:rsidRPr="009F37EC" w:rsidDel="00E474FD">
          <w:rPr>
            <w:sz w:val="24"/>
            <w:szCs w:val="24"/>
            <w:lang w:val="el-GR"/>
          </w:rPr>
          <w:delText xml:space="preserve"> με χρώμα </w:delText>
        </w:r>
        <w:r w:rsidR="00E707F9" w:rsidRPr="009F37EC" w:rsidDel="00E474FD">
          <w:rPr>
            <w:sz w:val="24"/>
            <w:szCs w:val="24"/>
            <w:lang w:val="el-GR"/>
          </w:rPr>
          <w:delText xml:space="preserve">Γκρι </w:delText>
        </w:r>
        <w:r w:rsidRPr="009F37EC" w:rsidDel="00E474FD">
          <w:rPr>
            <w:sz w:val="24"/>
            <w:szCs w:val="24"/>
          </w:rPr>
          <w:delText>RAL</w:delText>
        </w:r>
        <w:r w:rsidRPr="009F37EC" w:rsidDel="00E474FD">
          <w:rPr>
            <w:sz w:val="24"/>
            <w:szCs w:val="24"/>
            <w:lang w:val="el-GR"/>
          </w:rPr>
          <w:delText xml:space="preserve"> </w:delText>
        </w:r>
        <w:r w:rsidR="00986DAD" w:rsidRPr="009F37EC" w:rsidDel="00E474FD">
          <w:rPr>
            <w:sz w:val="24"/>
            <w:szCs w:val="24"/>
            <w:lang w:val="el-GR"/>
          </w:rPr>
          <w:delText>7040</w:delText>
        </w:r>
        <w:r w:rsidRPr="009F37EC" w:rsidDel="00E474FD">
          <w:rPr>
            <w:sz w:val="24"/>
            <w:szCs w:val="24"/>
            <w:lang w:val="el-GR"/>
          </w:rPr>
          <w:delText>.</w:delText>
        </w:r>
        <w:r w:rsidR="001644C2" w:rsidDel="00E474FD">
          <w:rPr>
            <w:sz w:val="24"/>
            <w:szCs w:val="24"/>
            <w:lang w:val="el-GR"/>
          </w:rPr>
          <w:delText xml:space="preserve">Το σύστημα βαφής θα είναι κατάλληλο για υψηλή ατμοσφαιρική διαβρωτικότητα (κατηγορία </w:delText>
        </w:r>
        <w:r w:rsidR="001644C2" w:rsidDel="00E474FD">
          <w:rPr>
            <w:sz w:val="24"/>
            <w:szCs w:val="24"/>
          </w:rPr>
          <w:delText>C</w:delText>
        </w:r>
        <w:r w:rsidR="001644C2" w:rsidRPr="00CF1D4B" w:rsidDel="00E474FD">
          <w:rPr>
            <w:sz w:val="24"/>
            <w:szCs w:val="24"/>
            <w:lang w:val="el-GR"/>
          </w:rPr>
          <w:delText xml:space="preserve">4) </w:delText>
        </w:r>
        <w:r w:rsidR="001644C2" w:rsidDel="00E474FD">
          <w:rPr>
            <w:sz w:val="24"/>
            <w:szCs w:val="24"/>
            <w:lang w:val="el-GR"/>
          </w:rPr>
          <w:delText xml:space="preserve">και θα είναι υψηλής αντοχής (κατηγορία </w:delText>
        </w:r>
        <w:r w:rsidR="001644C2" w:rsidDel="00E474FD">
          <w:rPr>
            <w:sz w:val="24"/>
            <w:szCs w:val="24"/>
          </w:rPr>
          <w:delText>H</w:delText>
        </w:r>
        <w:r w:rsidR="001644C2" w:rsidRPr="00CF1D4B" w:rsidDel="00E474FD">
          <w:rPr>
            <w:sz w:val="24"/>
            <w:szCs w:val="24"/>
            <w:lang w:val="el-GR"/>
          </w:rPr>
          <w:delText>)</w:delText>
        </w:r>
        <w:r w:rsidR="001644C2" w:rsidDel="00E474FD">
          <w:rPr>
            <w:sz w:val="24"/>
            <w:szCs w:val="24"/>
            <w:lang w:val="el-GR"/>
          </w:rPr>
          <w:delText xml:space="preserve">, σύμφωνα με τα πρότυπα </w:delText>
        </w:r>
        <w:r w:rsidR="001644C2" w:rsidDel="00E474FD">
          <w:rPr>
            <w:sz w:val="24"/>
            <w:szCs w:val="24"/>
          </w:rPr>
          <w:delText>ISO</w:delText>
        </w:r>
        <w:r w:rsidR="001644C2" w:rsidRPr="00CF1D4B" w:rsidDel="00E474FD">
          <w:rPr>
            <w:sz w:val="24"/>
            <w:szCs w:val="24"/>
            <w:lang w:val="el-GR"/>
          </w:rPr>
          <w:delText xml:space="preserve"> 12944-1, -2, -5. </w:delText>
        </w:r>
        <w:r w:rsidR="001644C2" w:rsidDel="00E474FD">
          <w:rPr>
            <w:sz w:val="24"/>
            <w:szCs w:val="24"/>
            <w:lang w:val="el-GR"/>
          </w:rPr>
          <w:delText>Το σύστημα βαφής θα περιλαμβάνει μια πρώτη στρώση περιεκτική σε ψευδάργυρο πάχους ≥ 60μ</w:delText>
        </w:r>
        <w:r w:rsidR="001644C2" w:rsidDel="00E474FD">
          <w:rPr>
            <w:sz w:val="24"/>
            <w:szCs w:val="24"/>
          </w:rPr>
          <w:delText>m</w:delText>
        </w:r>
        <w:r w:rsidR="00BB7DC4" w:rsidDel="00E474FD">
          <w:rPr>
            <w:sz w:val="24"/>
            <w:szCs w:val="24"/>
            <w:lang w:val="el-GR"/>
          </w:rPr>
          <w:delText>,</w:delText>
        </w:r>
        <w:r w:rsidR="001644C2" w:rsidRPr="001644C2" w:rsidDel="00E474FD">
          <w:rPr>
            <w:sz w:val="24"/>
            <w:szCs w:val="24"/>
            <w:lang w:val="el-GR"/>
          </w:rPr>
          <w:delText xml:space="preserve"> 3 – 4 στρώσεις εποξειδικής ή πολυουρεθανικής βαφής</w:delText>
        </w:r>
        <w:r w:rsidR="00BB7DC4" w:rsidDel="00E474FD">
          <w:rPr>
            <w:sz w:val="24"/>
            <w:szCs w:val="24"/>
            <w:lang w:val="el-GR"/>
          </w:rPr>
          <w:delText xml:space="preserve"> και μια</w:delText>
        </w:r>
        <w:r w:rsidR="001644C2" w:rsidRPr="001644C2" w:rsidDel="00E474FD">
          <w:rPr>
            <w:sz w:val="24"/>
            <w:szCs w:val="24"/>
            <w:lang w:val="el-GR"/>
          </w:rPr>
          <w:delText xml:space="preserve"> </w:delText>
        </w:r>
        <w:r w:rsidR="00BB7DC4" w:rsidRPr="001644C2" w:rsidDel="00E474FD">
          <w:rPr>
            <w:sz w:val="24"/>
            <w:szCs w:val="24"/>
            <w:lang w:val="el-GR"/>
          </w:rPr>
          <w:delText>τελευταία στρώση από βαφή πολυουρεθάνης</w:delText>
        </w:r>
        <w:r w:rsidR="00BB7DC4" w:rsidDel="00E474FD">
          <w:rPr>
            <w:sz w:val="24"/>
            <w:szCs w:val="24"/>
            <w:lang w:val="el-GR"/>
          </w:rPr>
          <w:delText>. Το</w:delText>
        </w:r>
        <w:r w:rsidR="00BB7DC4" w:rsidRPr="001644C2" w:rsidDel="00E474FD">
          <w:rPr>
            <w:sz w:val="24"/>
            <w:szCs w:val="24"/>
            <w:lang w:val="el-GR"/>
          </w:rPr>
          <w:delText xml:space="preserve"> </w:delText>
        </w:r>
        <w:r w:rsidR="001644C2" w:rsidRPr="001644C2" w:rsidDel="00E474FD">
          <w:rPr>
            <w:sz w:val="24"/>
            <w:szCs w:val="24"/>
            <w:lang w:val="el-GR"/>
          </w:rPr>
          <w:delText>συνολικ</w:delText>
        </w:r>
        <w:r w:rsidR="00BB7DC4" w:rsidDel="00E474FD">
          <w:rPr>
            <w:sz w:val="24"/>
            <w:szCs w:val="24"/>
            <w:lang w:val="el-GR"/>
          </w:rPr>
          <w:delText>ό</w:delText>
        </w:r>
        <w:r w:rsidR="001644C2" w:rsidRPr="001644C2" w:rsidDel="00E474FD">
          <w:rPr>
            <w:sz w:val="24"/>
            <w:szCs w:val="24"/>
            <w:lang w:val="el-GR"/>
          </w:rPr>
          <w:delText xml:space="preserve"> πάχο</w:delText>
        </w:r>
        <w:r w:rsidR="00BB7DC4" w:rsidDel="00E474FD">
          <w:rPr>
            <w:sz w:val="24"/>
            <w:szCs w:val="24"/>
            <w:lang w:val="el-GR"/>
          </w:rPr>
          <w:delText>ς της βαφής θα είναι</w:delText>
        </w:r>
        <w:r w:rsidR="001644C2" w:rsidRPr="001644C2" w:rsidDel="00E474FD">
          <w:rPr>
            <w:sz w:val="24"/>
            <w:szCs w:val="24"/>
            <w:lang w:val="el-GR"/>
          </w:rPr>
          <w:delText xml:space="preserve"> ≥ 240μ</w:delText>
        </w:r>
        <w:r w:rsidR="001644C2" w:rsidRPr="001644C2" w:rsidDel="00E474FD">
          <w:rPr>
            <w:sz w:val="24"/>
            <w:szCs w:val="24"/>
          </w:rPr>
          <w:delText>m</w:delText>
        </w:r>
        <w:r w:rsidR="001644C2" w:rsidRPr="001644C2" w:rsidDel="00E474FD">
          <w:rPr>
            <w:sz w:val="24"/>
            <w:szCs w:val="24"/>
            <w:lang w:val="el-GR"/>
          </w:rPr>
          <w:delText>. Η αυτεπαγωγή θα είναι βαμμένη εσωτερικά με μια στρώση λευκού χρώματος, ανθεκτική στο λάδι.</w:delText>
        </w:r>
      </w:del>
    </w:p>
    <w:p w:rsidR="00831B9F" w:rsidRPr="009F37EC" w:rsidDel="00E474FD" w:rsidRDefault="00831B9F" w:rsidP="001B31F3">
      <w:pPr>
        <w:ind w:left="1418" w:hanging="709"/>
        <w:jc w:val="both"/>
        <w:rPr>
          <w:del w:id="1861" w:author="Καρμίρης Αγγελος" w:date="2020-01-03T10:44:00Z"/>
          <w:sz w:val="24"/>
          <w:szCs w:val="24"/>
          <w:lang w:val="el-GR"/>
        </w:rPr>
      </w:pPr>
    </w:p>
    <w:p w:rsidR="00562093" w:rsidRPr="009F37EC" w:rsidDel="00E474FD" w:rsidRDefault="003C07C1" w:rsidP="00353427">
      <w:pPr>
        <w:ind w:left="709"/>
        <w:jc w:val="both"/>
        <w:rPr>
          <w:del w:id="1862" w:author="Καρμίρης Αγγελος" w:date="2020-01-03T10:44:00Z"/>
          <w:sz w:val="24"/>
          <w:szCs w:val="24"/>
          <w:u w:val="single"/>
          <w:lang w:val="el-GR"/>
        </w:rPr>
      </w:pPr>
      <w:del w:id="1863" w:author="Καρμίρης Αγγελος" w:date="2020-01-03T10:44:00Z">
        <w:r w:rsidRPr="009F37EC" w:rsidDel="00E474FD">
          <w:rPr>
            <w:b/>
            <w:bCs/>
            <w:sz w:val="24"/>
            <w:szCs w:val="24"/>
            <w:lang w:val="el-GR"/>
          </w:rPr>
          <w:delText>1</w:delText>
        </w:r>
        <w:r w:rsidR="00213E50" w:rsidDel="00E474FD">
          <w:rPr>
            <w:b/>
            <w:bCs/>
            <w:sz w:val="24"/>
            <w:szCs w:val="24"/>
            <w:lang w:val="el-GR"/>
          </w:rPr>
          <w:delText>2</w:delText>
        </w:r>
        <w:r w:rsidR="00353427" w:rsidRPr="009F37EC" w:rsidDel="00E474FD">
          <w:rPr>
            <w:b/>
            <w:bCs/>
            <w:sz w:val="24"/>
            <w:szCs w:val="24"/>
            <w:lang w:val="el-GR"/>
          </w:rPr>
          <w:delText>.</w:delText>
        </w:r>
        <w:r w:rsidR="00562093" w:rsidRPr="009F37EC" w:rsidDel="00E474FD">
          <w:rPr>
            <w:b/>
            <w:bCs/>
            <w:sz w:val="24"/>
            <w:szCs w:val="24"/>
            <w:lang w:val="el-GR"/>
          </w:rPr>
          <w:tab/>
        </w:r>
        <w:r w:rsidR="00FD45CE" w:rsidRPr="009F37EC" w:rsidDel="00E474FD">
          <w:rPr>
            <w:b/>
            <w:bCs/>
            <w:sz w:val="24"/>
            <w:szCs w:val="24"/>
            <w:u w:val="single"/>
            <w:lang w:val="el-GR"/>
          </w:rPr>
          <w:delText>Όργανα</w:delText>
        </w:r>
        <w:r w:rsidR="005C156B" w:rsidRPr="009F37EC" w:rsidDel="00E474FD">
          <w:rPr>
            <w:b/>
            <w:bCs/>
            <w:sz w:val="24"/>
            <w:szCs w:val="24"/>
            <w:u w:val="single"/>
            <w:lang w:val="el-GR"/>
          </w:rPr>
          <w:delText xml:space="preserve">- </w:delText>
        </w:r>
        <w:r w:rsidR="00562093" w:rsidRPr="009F37EC" w:rsidDel="00E474FD">
          <w:rPr>
            <w:b/>
            <w:bCs/>
            <w:sz w:val="24"/>
            <w:szCs w:val="24"/>
            <w:u w:val="single"/>
            <w:lang w:val="el-GR"/>
          </w:rPr>
          <w:delText xml:space="preserve"> Ηλεκτρονόμοι</w:delText>
        </w:r>
        <w:r w:rsidR="009666BA" w:rsidRPr="009F37EC" w:rsidDel="00E474FD">
          <w:rPr>
            <w:b/>
            <w:bCs/>
            <w:sz w:val="24"/>
            <w:szCs w:val="24"/>
            <w:u w:val="single"/>
            <w:lang w:val="el-GR"/>
          </w:rPr>
          <w:delText xml:space="preserve"> και συσκευές</w:delText>
        </w:r>
        <w:r w:rsidR="00986DAD" w:rsidRPr="009F37EC" w:rsidDel="00E474FD">
          <w:rPr>
            <w:b/>
            <w:bCs/>
            <w:sz w:val="24"/>
            <w:szCs w:val="24"/>
            <w:u w:val="single"/>
            <w:lang w:val="el-GR"/>
          </w:rPr>
          <w:delText xml:space="preserve"> προστασίας του Α</w:delText>
        </w:r>
        <w:r w:rsidR="00662F05" w:rsidRPr="009F37EC" w:rsidDel="00E474FD">
          <w:rPr>
            <w:b/>
            <w:bCs/>
            <w:sz w:val="24"/>
            <w:szCs w:val="24"/>
            <w:u w:val="single"/>
            <w:lang w:val="el-GR"/>
          </w:rPr>
          <w:delText>Μ</w:delText>
        </w:r>
        <w:r w:rsidR="00986DAD" w:rsidRPr="009F37EC" w:rsidDel="00E474FD">
          <w:rPr>
            <w:b/>
            <w:bCs/>
            <w:sz w:val="24"/>
            <w:szCs w:val="24"/>
            <w:u w:val="single"/>
            <w:lang w:val="el-GR"/>
          </w:rPr>
          <w:delText>/</w:delText>
        </w:r>
        <w:r w:rsidR="00662F05" w:rsidRPr="009F37EC" w:rsidDel="00E474FD">
          <w:rPr>
            <w:b/>
            <w:bCs/>
            <w:sz w:val="24"/>
            <w:szCs w:val="24"/>
            <w:u w:val="single"/>
            <w:lang w:val="el-GR"/>
          </w:rPr>
          <w:delText>Σ</w:delText>
        </w:r>
      </w:del>
    </w:p>
    <w:p w:rsidR="00562093" w:rsidRPr="009F37EC" w:rsidDel="00E474FD" w:rsidRDefault="00562093">
      <w:pPr>
        <w:jc w:val="both"/>
        <w:rPr>
          <w:del w:id="1864" w:author="Καρμίρης Αγγελος" w:date="2020-01-03T10:44:00Z"/>
          <w:b/>
          <w:bCs/>
          <w:sz w:val="24"/>
          <w:szCs w:val="24"/>
          <w:lang w:val="el-GR"/>
        </w:rPr>
      </w:pPr>
    </w:p>
    <w:p w:rsidR="00562093" w:rsidRPr="00A32737" w:rsidDel="00E474FD" w:rsidRDefault="00D45657" w:rsidP="00D45657">
      <w:pPr>
        <w:tabs>
          <w:tab w:val="left" w:pos="1985"/>
        </w:tabs>
        <w:ind w:left="1560"/>
        <w:jc w:val="both"/>
        <w:rPr>
          <w:del w:id="1865" w:author="Καρμίρης Αγγελος" w:date="2020-01-03T10:44:00Z"/>
          <w:b/>
          <w:sz w:val="24"/>
          <w:szCs w:val="24"/>
          <w:u w:val="single"/>
          <w:lang w:val="el-GR"/>
        </w:rPr>
      </w:pPr>
      <w:del w:id="1866"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Pr="00A32737" w:rsidDel="00E474FD">
          <w:rPr>
            <w:b/>
            <w:bCs/>
            <w:sz w:val="24"/>
            <w:szCs w:val="24"/>
            <w:lang w:val="el-GR"/>
          </w:rPr>
          <w:delText>.1</w:delText>
        </w:r>
        <w:r w:rsidRPr="00A32737" w:rsidDel="00E474FD">
          <w:rPr>
            <w:b/>
            <w:sz w:val="24"/>
            <w:szCs w:val="24"/>
            <w:lang w:val="el-GR"/>
          </w:rPr>
          <w:delText xml:space="preserve">  </w:delText>
        </w:r>
        <w:r w:rsidR="00A32737" w:rsidDel="00E474FD">
          <w:rPr>
            <w:b/>
            <w:sz w:val="24"/>
            <w:szCs w:val="24"/>
            <w:u w:val="single"/>
            <w:lang w:val="el-GR"/>
          </w:rPr>
          <w:delText>Ηλεκτρονόμος B</w:delText>
        </w:r>
        <w:r w:rsidR="00A32737" w:rsidDel="00E474FD">
          <w:rPr>
            <w:b/>
            <w:sz w:val="24"/>
            <w:szCs w:val="24"/>
            <w:u w:val="single"/>
          </w:rPr>
          <w:delText>uchholz</w:delText>
        </w:r>
        <w:r w:rsidR="00A63CD9" w:rsidRPr="00A32737" w:rsidDel="00E474FD">
          <w:rPr>
            <w:b/>
            <w:sz w:val="24"/>
            <w:szCs w:val="24"/>
            <w:u w:val="single"/>
            <w:lang w:val="el-GR"/>
          </w:rPr>
          <w:delText xml:space="preserve"> </w:delText>
        </w:r>
      </w:del>
    </w:p>
    <w:p w:rsidR="00D45657" w:rsidRPr="009F37EC" w:rsidDel="00E474FD" w:rsidRDefault="00D45657" w:rsidP="005C156B">
      <w:pPr>
        <w:ind w:left="1418"/>
        <w:jc w:val="both"/>
        <w:rPr>
          <w:del w:id="1867" w:author="Καρμίρης Αγγελος" w:date="2020-01-03T10:44:00Z"/>
          <w:sz w:val="24"/>
          <w:szCs w:val="24"/>
          <w:lang w:val="el-GR"/>
        </w:rPr>
      </w:pPr>
    </w:p>
    <w:p w:rsidR="005C156B" w:rsidRPr="009F37EC" w:rsidDel="00E474FD" w:rsidRDefault="005C156B" w:rsidP="005C156B">
      <w:pPr>
        <w:ind w:left="1418"/>
        <w:jc w:val="both"/>
        <w:rPr>
          <w:del w:id="1868" w:author="Καρμίρης Αγγελος" w:date="2020-01-03T10:44:00Z"/>
          <w:sz w:val="24"/>
          <w:szCs w:val="24"/>
          <w:lang w:val="el-GR"/>
        </w:rPr>
      </w:pPr>
      <w:del w:id="1869" w:author="Καρμίρης Αγγελος" w:date="2020-01-03T10:44:00Z">
        <w:r w:rsidRPr="009F37EC" w:rsidDel="00E474FD">
          <w:rPr>
            <w:sz w:val="24"/>
            <w:szCs w:val="24"/>
            <w:lang w:val="el-GR"/>
          </w:rPr>
          <w:delText>Για τους αυτομετασχηματιστές</w:delText>
        </w:r>
        <w:r w:rsidR="00662F05" w:rsidRPr="009F37EC" w:rsidDel="00E474FD">
          <w:rPr>
            <w:sz w:val="24"/>
            <w:szCs w:val="24"/>
            <w:lang w:val="el-GR"/>
          </w:rPr>
          <w:delText xml:space="preserve"> </w:delText>
        </w:r>
        <w:r w:rsidRPr="009F37EC" w:rsidDel="00E474FD">
          <w:rPr>
            <w:sz w:val="24"/>
            <w:szCs w:val="24"/>
            <w:lang w:val="el-GR"/>
          </w:rPr>
          <w:delText>πρέπει να προβλεφθεί ένας αντ</w:delText>
        </w:r>
        <w:r w:rsidR="00A32737" w:rsidDel="00E474FD">
          <w:rPr>
            <w:sz w:val="24"/>
            <w:szCs w:val="24"/>
            <w:lang w:val="el-GR"/>
          </w:rPr>
          <w:delText>ισεισμικός ηλεκτρονόμος B</w:delText>
        </w:r>
        <w:r w:rsidR="00A32737" w:rsidDel="00E474FD">
          <w:rPr>
            <w:sz w:val="24"/>
            <w:szCs w:val="24"/>
          </w:rPr>
          <w:delText>uchholz</w:delText>
        </w:r>
        <w:r w:rsidRPr="009F37EC" w:rsidDel="00E474FD">
          <w:rPr>
            <w:sz w:val="24"/>
            <w:szCs w:val="24"/>
            <w:lang w:val="el-GR"/>
          </w:rPr>
          <w:delText xml:space="preserve"> κατασκευής </w:delText>
        </w:r>
        <w:r w:rsidR="00986DAD" w:rsidRPr="009F37EC" w:rsidDel="00E474FD">
          <w:rPr>
            <w:sz w:val="24"/>
            <w:szCs w:val="24"/>
          </w:rPr>
          <w:delText>EMB</w:delText>
        </w:r>
        <w:r w:rsidR="006B7827" w:rsidDel="00E474FD">
          <w:rPr>
            <w:sz w:val="24"/>
            <w:szCs w:val="24"/>
            <w:lang w:val="el-GR"/>
          </w:rPr>
          <w:delText>, τύπου διπλού πλωτήρα,</w:delText>
        </w:r>
        <w:r w:rsidRPr="009F37EC" w:rsidDel="00E474FD">
          <w:rPr>
            <w:sz w:val="24"/>
            <w:szCs w:val="24"/>
            <w:lang w:val="el-GR"/>
          </w:rPr>
          <w:delText xml:space="preserve"> και να εφαρμοστεί στ</w:delText>
        </w:r>
        <w:r w:rsidR="00E349FD" w:rsidRPr="009F37EC" w:rsidDel="00E474FD">
          <w:rPr>
            <w:sz w:val="24"/>
            <w:szCs w:val="24"/>
            <w:lang w:val="el-GR"/>
          </w:rPr>
          <w:delText xml:space="preserve">ο </w:delText>
        </w:r>
        <w:r w:rsidRPr="009F37EC" w:rsidDel="00E474FD">
          <w:rPr>
            <w:sz w:val="24"/>
            <w:szCs w:val="24"/>
            <w:lang w:val="el-GR"/>
          </w:rPr>
          <w:delText>σωλήνα πού ενώνει το</w:delText>
        </w:r>
        <w:r w:rsidR="009A13F7" w:rsidRPr="009F37EC" w:rsidDel="00E474FD">
          <w:rPr>
            <w:sz w:val="24"/>
            <w:szCs w:val="24"/>
            <w:lang w:val="el-GR"/>
          </w:rPr>
          <w:delText xml:space="preserve"> κέλυφος του</w:delText>
        </w:r>
        <w:r w:rsidRPr="009F37EC" w:rsidDel="00E474FD">
          <w:rPr>
            <w:sz w:val="24"/>
            <w:szCs w:val="24"/>
            <w:lang w:val="el-GR"/>
          </w:rPr>
          <w:delText xml:space="preserve"> αυτομετασχηματιστή με το δοχείο διαστολής. </w:delText>
        </w:r>
        <w:r w:rsidR="0091451B" w:rsidRPr="0091451B" w:rsidDel="00E474FD">
          <w:rPr>
            <w:sz w:val="24"/>
            <w:szCs w:val="24"/>
            <w:lang w:val="el-GR"/>
          </w:rPr>
          <w:delText>Ο ηλεκτρονόμος θα είναι σχεδιασμένος και δοκιμασμένος σύμφων</w:delText>
        </w:r>
        <w:r w:rsidR="0091451B" w:rsidDel="00E474FD">
          <w:rPr>
            <w:sz w:val="24"/>
            <w:szCs w:val="24"/>
            <w:lang w:val="el-GR"/>
          </w:rPr>
          <w:delText>α με τα πρότυπα EN 50216</w:delText>
        </w:r>
        <w:r w:rsidR="0091451B" w:rsidRPr="004F609D" w:rsidDel="00E474FD">
          <w:rPr>
            <w:sz w:val="24"/>
            <w:szCs w:val="24"/>
            <w:lang w:val="el-GR"/>
          </w:rPr>
          <w:delText>-</w:delText>
        </w:r>
        <w:r w:rsidR="0091451B" w:rsidDel="00E474FD">
          <w:rPr>
            <w:sz w:val="24"/>
            <w:szCs w:val="24"/>
            <w:lang w:val="el-GR"/>
          </w:rPr>
          <w:delText>1 και EN 50216</w:delText>
        </w:r>
        <w:r w:rsidR="0091451B" w:rsidRPr="004F609D" w:rsidDel="00E474FD">
          <w:rPr>
            <w:sz w:val="24"/>
            <w:szCs w:val="24"/>
            <w:lang w:val="el-GR"/>
          </w:rPr>
          <w:delText>-</w:delText>
        </w:r>
        <w:r w:rsidR="0091451B" w:rsidRPr="0091451B" w:rsidDel="00E474FD">
          <w:rPr>
            <w:sz w:val="24"/>
            <w:szCs w:val="24"/>
            <w:lang w:val="el-GR"/>
          </w:rPr>
          <w:delText xml:space="preserve">2. Τα πιστοποιητικά δοκιμών θα πρέπει να επιδειχθούν στον επιθεωρητή του ΑΔΜΗΕ. </w:delText>
        </w:r>
        <w:r w:rsidRPr="009F37EC" w:rsidDel="00E474FD">
          <w:rPr>
            <w:sz w:val="24"/>
            <w:szCs w:val="24"/>
            <w:lang w:val="el-GR"/>
          </w:rPr>
          <w:delText>Αυτός ο ηλεκτρονόμος πρέπει να είναι τύπου διπλών πλωτήρων με δύο ομάδες επαφών μ</w:delText>
        </w:r>
        <w:r w:rsidR="00E349FD" w:rsidRPr="009F37EC" w:rsidDel="00E474FD">
          <w:rPr>
            <w:sz w:val="24"/>
            <w:szCs w:val="24"/>
            <w:lang w:val="el-GR"/>
          </w:rPr>
          <w:delText>ί</w:delText>
        </w:r>
        <w:r w:rsidRPr="009F37EC" w:rsidDel="00E474FD">
          <w:rPr>
            <w:sz w:val="24"/>
            <w:szCs w:val="24"/>
            <w:lang w:val="el-GR"/>
          </w:rPr>
          <w:delText>α για σήμανση και μ</w:delText>
        </w:r>
        <w:r w:rsidR="00E349FD" w:rsidRPr="009F37EC" w:rsidDel="00E474FD">
          <w:rPr>
            <w:sz w:val="24"/>
            <w:szCs w:val="24"/>
            <w:lang w:val="el-GR"/>
          </w:rPr>
          <w:delText>ί</w:delText>
        </w:r>
        <w:r w:rsidRPr="009F37EC" w:rsidDel="00E474FD">
          <w:rPr>
            <w:sz w:val="24"/>
            <w:szCs w:val="24"/>
            <w:lang w:val="el-GR"/>
          </w:rPr>
          <w:delText>α για πτώση.</w:delText>
        </w:r>
      </w:del>
    </w:p>
    <w:p w:rsidR="00E349FD" w:rsidRPr="009F37EC" w:rsidDel="00E474FD" w:rsidRDefault="00A72660" w:rsidP="005C156B">
      <w:pPr>
        <w:ind w:left="1418"/>
        <w:jc w:val="both"/>
        <w:rPr>
          <w:del w:id="1870" w:author="Καρμίρης Αγγελος" w:date="2020-01-03T10:44:00Z"/>
          <w:sz w:val="24"/>
          <w:szCs w:val="24"/>
          <w:lang w:val="el-GR"/>
        </w:rPr>
      </w:pPr>
      <w:del w:id="1871" w:author="Καρμίρης Αγγελος" w:date="2020-01-03T10:44:00Z">
        <w:r w:rsidRPr="009F37EC" w:rsidDel="00E474FD">
          <w:rPr>
            <w:sz w:val="24"/>
            <w:szCs w:val="24"/>
            <w:lang w:val="el-GR"/>
          </w:rPr>
          <w:delText xml:space="preserve">Υπό κανονικές συνθήκες ο Η/Ν </w:delText>
        </w:r>
        <w:r w:rsidR="008A75B2" w:rsidRPr="009F37EC" w:rsidDel="00E474FD">
          <w:rPr>
            <w:sz w:val="24"/>
            <w:szCs w:val="24"/>
            <w:lang w:val="el-GR"/>
          </w:rPr>
          <w:delText xml:space="preserve">θα </w:delText>
        </w:r>
        <w:r w:rsidRPr="009F37EC" w:rsidDel="00E474FD">
          <w:rPr>
            <w:sz w:val="24"/>
            <w:szCs w:val="24"/>
            <w:lang w:val="el-GR"/>
          </w:rPr>
          <w:delText xml:space="preserve">είναι γεμάτος με λάδι και οι δύο πλωτήρες </w:delText>
        </w:r>
        <w:r w:rsidR="009A13F7" w:rsidRPr="009F37EC" w:rsidDel="00E474FD">
          <w:rPr>
            <w:sz w:val="24"/>
            <w:szCs w:val="24"/>
            <w:lang w:val="el-GR"/>
          </w:rPr>
          <w:delText xml:space="preserve">του </w:delText>
        </w:r>
        <w:r w:rsidRPr="009F37EC" w:rsidDel="00E474FD">
          <w:rPr>
            <w:sz w:val="24"/>
            <w:szCs w:val="24"/>
            <w:lang w:val="el-GR"/>
          </w:rPr>
          <w:delText xml:space="preserve">λόγω της άνωσης </w:delText>
        </w:r>
        <w:r w:rsidR="008A75B2" w:rsidRPr="009F37EC" w:rsidDel="00E474FD">
          <w:rPr>
            <w:sz w:val="24"/>
            <w:szCs w:val="24"/>
            <w:lang w:val="el-GR"/>
          </w:rPr>
          <w:delText xml:space="preserve">θα </w:delText>
        </w:r>
        <w:r w:rsidRPr="009F37EC" w:rsidDel="00E474FD">
          <w:rPr>
            <w:sz w:val="24"/>
            <w:szCs w:val="24"/>
            <w:lang w:val="el-GR"/>
          </w:rPr>
          <w:delText>βρίσκονται στην υψηλότερη θέση. Όταν συμβεί ένα μικρής έκτασης σφάλμα στον ΑΜ</w:delText>
        </w:r>
        <w:r w:rsidR="00986DAD" w:rsidRPr="009F37EC" w:rsidDel="00E474FD">
          <w:rPr>
            <w:sz w:val="24"/>
            <w:szCs w:val="24"/>
            <w:lang w:val="el-GR"/>
          </w:rPr>
          <w:delText>/</w:delText>
        </w:r>
        <w:r w:rsidRPr="009F37EC" w:rsidDel="00E474FD">
          <w:rPr>
            <w:sz w:val="24"/>
            <w:szCs w:val="24"/>
            <w:lang w:val="el-GR"/>
          </w:rPr>
          <w:delText xml:space="preserve">Σ (π.χ. τοπική υπερθέρμανση, μικρή απώλεια λαδιού κ.λ.π.), </w:delText>
        </w:r>
        <w:r w:rsidR="008A75B2" w:rsidRPr="009F37EC" w:rsidDel="00E474FD">
          <w:rPr>
            <w:sz w:val="24"/>
            <w:szCs w:val="24"/>
            <w:lang w:val="el-GR"/>
          </w:rPr>
          <w:delText xml:space="preserve">οι </w:delText>
        </w:r>
        <w:r w:rsidRPr="009F37EC" w:rsidDel="00E474FD">
          <w:rPr>
            <w:sz w:val="24"/>
            <w:szCs w:val="24"/>
            <w:lang w:val="el-GR"/>
          </w:rPr>
          <w:delText xml:space="preserve">μικρές φυσαλίδες αερίου </w:delText>
        </w:r>
        <w:r w:rsidR="008A75B2" w:rsidRPr="009F37EC" w:rsidDel="00E474FD">
          <w:rPr>
            <w:sz w:val="24"/>
            <w:szCs w:val="24"/>
            <w:lang w:val="el-GR"/>
          </w:rPr>
          <w:delText xml:space="preserve">που θα δημιουργηθούν </w:delText>
        </w:r>
        <w:r w:rsidRPr="009F37EC" w:rsidDel="00E474FD">
          <w:rPr>
            <w:sz w:val="24"/>
            <w:szCs w:val="24"/>
            <w:lang w:val="el-GR"/>
          </w:rPr>
          <w:delText>θα φυλακ</w:delText>
        </w:r>
        <w:r w:rsidR="00E349FD" w:rsidRPr="009F37EC" w:rsidDel="00E474FD">
          <w:rPr>
            <w:sz w:val="24"/>
            <w:szCs w:val="24"/>
            <w:lang w:val="el-GR"/>
          </w:rPr>
          <w:delText>ίζονται</w:delText>
        </w:r>
        <w:r w:rsidRPr="009F37EC" w:rsidDel="00E474FD">
          <w:rPr>
            <w:sz w:val="24"/>
            <w:szCs w:val="24"/>
            <w:lang w:val="el-GR"/>
          </w:rPr>
          <w:delText xml:space="preserve"> στο σώμα του Η/Ν </w:delText>
        </w:r>
        <w:r w:rsidR="008A75B2" w:rsidRPr="009F37EC" w:rsidDel="00E474FD">
          <w:rPr>
            <w:sz w:val="24"/>
            <w:szCs w:val="24"/>
            <w:lang w:val="el-GR"/>
          </w:rPr>
          <w:delText xml:space="preserve">και θα επιφέρουν </w:delText>
        </w:r>
        <w:r w:rsidRPr="009F37EC" w:rsidDel="00E474FD">
          <w:rPr>
            <w:sz w:val="24"/>
            <w:szCs w:val="24"/>
            <w:lang w:val="el-GR"/>
          </w:rPr>
          <w:delText>πτώση τη</w:delText>
        </w:r>
        <w:r w:rsidR="008A75B2" w:rsidRPr="009F37EC" w:rsidDel="00E474FD">
          <w:rPr>
            <w:sz w:val="24"/>
            <w:szCs w:val="24"/>
            <w:lang w:val="el-GR"/>
          </w:rPr>
          <w:delText>ς</w:delText>
        </w:r>
        <w:r w:rsidRPr="009F37EC" w:rsidDel="00E474FD">
          <w:rPr>
            <w:sz w:val="24"/>
            <w:szCs w:val="24"/>
            <w:lang w:val="el-GR"/>
          </w:rPr>
          <w:delText xml:space="preserve"> στάθμη</w:delText>
        </w:r>
        <w:r w:rsidR="008A75B2" w:rsidRPr="009F37EC" w:rsidDel="00E474FD">
          <w:rPr>
            <w:sz w:val="24"/>
            <w:szCs w:val="24"/>
            <w:lang w:val="el-GR"/>
          </w:rPr>
          <w:delText>ς</w:delText>
        </w:r>
        <w:r w:rsidRPr="009F37EC" w:rsidDel="00E474FD">
          <w:rPr>
            <w:sz w:val="24"/>
            <w:szCs w:val="24"/>
            <w:lang w:val="el-GR"/>
          </w:rPr>
          <w:delText xml:space="preserve"> του λαδιού και συγχρόνως </w:delText>
        </w:r>
        <w:r w:rsidR="003E0C52" w:rsidRPr="009F37EC" w:rsidDel="00E474FD">
          <w:rPr>
            <w:sz w:val="24"/>
            <w:szCs w:val="24"/>
            <w:lang w:val="el-GR"/>
          </w:rPr>
          <w:delText xml:space="preserve">κίνηση του πλωτήρα που </w:delText>
        </w:r>
        <w:r w:rsidR="001D23D8" w:rsidRPr="009F37EC" w:rsidDel="00E474FD">
          <w:rPr>
            <w:sz w:val="24"/>
            <w:szCs w:val="24"/>
            <w:lang w:val="el-GR"/>
          </w:rPr>
          <w:delText>βρίσκεται στο πάνω μέρος</w:delText>
        </w:r>
        <w:r w:rsidR="003E0C52" w:rsidRPr="009F37EC" w:rsidDel="00E474FD">
          <w:rPr>
            <w:sz w:val="24"/>
            <w:szCs w:val="24"/>
            <w:lang w:val="el-GR"/>
          </w:rPr>
          <w:delText xml:space="preserve"> προκαλ</w:delText>
        </w:r>
        <w:r w:rsidR="001D23D8" w:rsidRPr="009F37EC" w:rsidDel="00E474FD">
          <w:rPr>
            <w:sz w:val="24"/>
            <w:szCs w:val="24"/>
            <w:lang w:val="el-GR"/>
          </w:rPr>
          <w:delText xml:space="preserve">ώντας </w:delText>
        </w:r>
        <w:r w:rsidR="003E0C52" w:rsidRPr="009F37EC" w:rsidDel="00E474FD">
          <w:rPr>
            <w:sz w:val="24"/>
            <w:szCs w:val="24"/>
            <w:lang w:val="el-GR"/>
          </w:rPr>
          <w:delText xml:space="preserve">το κλείσιμο των επαφών προειδοποιητικής σήμανσης. </w:delText>
        </w:r>
        <w:r w:rsidR="00E349FD" w:rsidRPr="009F37EC" w:rsidDel="00E474FD">
          <w:rPr>
            <w:sz w:val="24"/>
            <w:szCs w:val="24"/>
            <w:lang w:val="el-GR"/>
          </w:rPr>
          <w:delText xml:space="preserve">Σε περίπτωση που θα </w:delText>
        </w:r>
        <w:r w:rsidR="003E0C52" w:rsidRPr="009F37EC" w:rsidDel="00E474FD">
          <w:rPr>
            <w:sz w:val="24"/>
            <w:szCs w:val="24"/>
            <w:lang w:val="el-GR"/>
          </w:rPr>
          <w:delText>συμ</w:delText>
        </w:r>
        <w:r w:rsidR="00986DAD" w:rsidRPr="009F37EC" w:rsidDel="00E474FD">
          <w:rPr>
            <w:sz w:val="24"/>
            <w:szCs w:val="24"/>
            <w:lang w:val="el-GR"/>
          </w:rPr>
          <w:delText>βεί κάποιο σοβαρό σφάλμα στον Α</w:delText>
        </w:r>
        <w:r w:rsidR="003E0C52" w:rsidRPr="009F37EC" w:rsidDel="00E474FD">
          <w:rPr>
            <w:sz w:val="24"/>
            <w:szCs w:val="24"/>
            <w:lang w:val="el-GR"/>
          </w:rPr>
          <w:delText>Μ</w:delText>
        </w:r>
        <w:r w:rsidR="00986DAD" w:rsidRPr="009F37EC" w:rsidDel="00E474FD">
          <w:rPr>
            <w:sz w:val="24"/>
            <w:szCs w:val="24"/>
            <w:lang w:val="el-GR"/>
          </w:rPr>
          <w:delText>/</w:delText>
        </w:r>
        <w:r w:rsidR="003E0C52" w:rsidRPr="009F37EC" w:rsidDel="00E474FD">
          <w:rPr>
            <w:sz w:val="24"/>
            <w:szCs w:val="24"/>
            <w:lang w:val="el-GR"/>
          </w:rPr>
          <w:delText xml:space="preserve">Σ (π.χ. μεγάλη διαρροή λαδιού, βραχυκύκλωμα, βλάβη μονωτήρων διέλευσης κ.λ.π),  </w:delText>
        </w:r>
        <w:r w:rsidR="00E349FD" w:rsidRPr="009F37EC" w:rsidDel="00E474FD">
          <w:rPr>
            <w:sz w:val="24"/>
            <w:szCs w:val="24"/>
            <w:lang w:val="el-GR"/>
          </w:rPr>
          <w:delText xml:space="preserve">η </w:delText>
        </w:r>
        <w:r w:rsidR="003E0C52" w:rsidRPr="009F37EC" w:rsidDel="00E474FD">
          <w:rPr>
            <w:sz w:val="24"/>
            <w:szCs w:val="24"/>
            <w:lang w:val="el-GR"/>
          </w:rPr>
          <w:delText xml:space="preserve">αύξηση δημιουργίας φυσαλίδων </w:delText>
        </w:r>
        <w:r w:rsidR="001D23D8" w:rsidRPr="009F37EC" w:rsidDel="00E474FD">
          <w:rPr>
            <w:sz w:val="24"/>
            <w:szCs w:val="24"/>
            <w:lang w:val="el-GR"/>
          </w:rPr>
          <w:delText xml:space="preserve">θα είναι απότομη </w:delText>
        </w:r>
        <w:r w:rsidR="003E0C52" w:rsidRPr="009F37EC" w:rsidDel="00E474FD">
          <w:rPr>
            <w:sz w:val="24"/>
            <w:szCs w:val="24"/>
            <w:lang w:val="el-GR"/>
          </w:rPr>
          <w:delText xml:space="preserve">με αποτέλεσμα τη δημιουργία κύματος λαδιού στον Η/Ν </w:delText>
        </w:r>
        <w:r w:rsidR="001D23D8" w:rsidRPr="009F37EC" w:rsidDel="00E474FD">
          <w:rPr>
            <w:sz w:val="24"/>
            <w:szCs w:val="24"/>
            <w:lang w:val="el-GR"/>
          </w:rPr>
          <w:delText xml:space="preserve">που </w:delText>
        </w:r>
        <w:r w:rsidR="00E349FD" w:rsidRPr="009F37EC" w:rsidDel="00E474FD">
          <w:rPr>
            <w:sz w:val="24"/>
            <w:szCs w:val="24"/>
            <w:lang w:val="el-GR"/>
          </w:rPr>
          <w:delText>θα προκαλέσει</w:delText>
        </w:r>
        <w:r w:rsidR="003E0C52" w:rsidRPr="009F37EC" w:rsidDel="00E474FD">
          <w:rPr>
            <w:sz w:val="24"/>
            <w:szCs w:val="24"/>
            <w:lang w:val="el-GR"/>
          </w:rPr>
          <w:delText xml:space="preserve"> την κίνηση του δεύτερου πλωτήρα </w:delText>
        </w:r>
        <w:r w:rsidR="001D23D8" w:rsidRPr="009F37EC" w:rsidDel="00E474FD">
          <w:rPr>
            <w:sz w:val="24"/>
            <w:szCs w:val="24"/>
            <w:lang w:val="el-GR"/>
          </w:rPr>
          <w:delText>και τ</w:delText>
        </w:r>
        <w:r w:rsidR="003E0C52" w:rsidRPr="009F37EC" w:rsidDel="00E474FD">
          <w:rPr>
            <w:sz w:val="24"/>
            <w:szCs w:val="24"/>
            <w:lang w:val="el-GR"/>
          </w:rPr>
          <w:delText>ο κλείσιμο των επαφών πτώσης.</w:delText>
        </w:r>
      </w:del>
    </w:p>
    <w:p w:rsidR="008A75B2" w:rsidRPr="009F37EC" w:rsidDel="00E474FD" w:rsidRDefault="003E0C52" w:rsidP="00C82108">
      <w:pPr>
        <w:ind w:left="1418"/>
        <w:jc w:val="both"/>
        <w:rPr>
          <w:del w:id="1872" w:author="Καρμίρης Αγγελος" w:date="2020-01-03T10:44:00Z"/>
          <w:sz w:val="24"/>
          <w:szCs w:val="24"/>
          <w:lang w:val="el-GR"/>
        </w:rPr>
      </w:pPr>
      <w:del w:id="1873" w:author="Καρμίρης Αγγελος" w:date="2020-01-03T10:44:00Z">
        <w:r w:rsidRPr="009F37EC" w:rsidDel="00E474FD">
          <w:rPr>
            <w:sz w:val="24"/>
            <w:szCs w:val="24"/>
            <w:lang w:val="el-GR"/>
          </w:rPr>
          <w:delText xml:space="preserve">Οι </w:delText>
        </w:r>
        <w:r w:rsidR="00E349FD" w:rsidRPr="009F37EC" w:rsidDel="00E474FD">
          <w:rPr>
            <w:sz w:val="24"/>
            <w:szCs w:val="24"/>
            <w:lang w:val="el-GR"/>
          </w:rPr>
          <w:delText xml:space="preserve">προαναφερόμενες </w:delText>
        </w:r>
        <w:r w:rsidR="00D45657" w:rsidRPr="009F37EC" w:rsidDel="00E474FD">
          <w:rPr>
            <w:sz w:val="24"/>
            <w:szCs w:val="24"/>
            <w:lang w:val="el-GR"/>
          </w:rPr>
          <w:delText>επαφές</w:delText>
        </w:r>
        <w:r w:rsidRPr="009F37EC" w:rsidDel="00E474FD">
          <w:rPr>
            <w:sz w:val="24"/>
            <w:szCs w:val="24"/>
            <w:lang w:val="el-GR"/>
          </w:rPr>
          <w:delText xml:space="preserve"> </w:delText>
        </w:r>
        <w:r w:rsidR="00662F05" w:rsidRPr="009F37EC" w:rsidDel="00E474FD">
          <w:rPr>
            <w:sz w:val="24"/>
            <w:szCs w:val="24"/>
            <w:lang w:val="el-GR"/>
          </w:rPr>
          <w:delText xml:space="preserve">πρέπει να είναι κατάλληλες </w:delText>
        </w:r>
        <w:r w:rsidR="00D45657" w:rsidRPr="009F37EC" w:rsidDel="00E474FD">
          <w:rPr>
            <w:sz w:val="24"/>
            <w:szCs w:val="24"/>
            <w:lang w:val="el-GR"/>
          </w:rPr>
          <w:delText>για τάση 220</w:delText>
        </w:r>
        <w:r w:rsidRPr="009F37EC" w:rsidDel="00E474FD">
          <w:rPr>
            <w:sz w:val="24"/>
            <w:szCs w:val="24"/>
          </w:rPr>
          <w:delText>V</w:delText>
        </w:r>
        <w:r w:rsidRPr="009F37EC" w:rsidDel="00E474FD">
          <w:rPr>
            <w:sz w:val="24"/>
            <w:szCs w:val="24"/>
            <w:lang w:val="el-GR"/>
          </w:rPr>
          <w:delText xml:space="preserve"> </w:delText>
        </w:r>
        <w:r w:rsidR="009C4632" w:rsidDel="00E474FD">
          <w:rPr>
            <w:sz w:val="24"/>
            <w:szCs w:val="24"/>
          </w:rPr>
          <w:delText>DC</w:delText>
        </w:r>
        <w:r w:rsidR="00D45657" w:rsidRPr="009F37EC" w:rsidDel="00E474FD">
          <w:rPr>
            <w:sz w:val="24"/>
            <w:szCs w:val="24"/>
            <w:lang w:val="el-GR"/>
          </w:rPr>
          <w:delText>.</w:delText>
        </w:r>
      </w:del>
    </w:p>
    <w:p w:rsidR="00390A0B" w:rsidRPr="004F609D" w:rsidDel="00E474FD" w:rsidRDefault="0091451B" w:rsidP="005C156B">
      <w:pPr>
        <w:ind w:left="1418"/>
        <w:jc w:val="both"/>
        <w:rPr>
          <w:del w:id="1874" w:author="Καρμίρης Αγγελος" w:date="2020-01-03T10:44:00Z"/>
          <w:sz w:val="24"/>
          <w:szCs w:val="24"/>
          <w:lang w:val="el-GR"/>
        </w:rPr>
      </w:pPr>
      <w:del w:id="1875" w:author="Καρμίρης Αγγελος" w:date="2020-01-03T10:44:00Z">
        <w:r w:rsidRPr="0091451B" w:rsidDel="00E474FD">
          <w:rPr>
            <w:sz w:val="24"/>
            <w:szCs w:val="24"/>
            <w:lang w:val="el-GR"/>
          </w:rPr>
          <w:delText>Το συσσωρευμένο αέριο στον ηλεκτρονόμο Buchholz θα είναι δυνατόν να ανακτηθεί μέσω μιας συσκευής συλλογής αερίου, η οποία θα εγκατασταθεί στο</w:delText>
        </w:r>
        <w:r w:rsidR="00BC1F43" w:rsidDel="00E474FD">
          <w:rPr>
            <w:sz w:val="24"/>
            <w:szCs w:val="24"/>
            <w:lang w:val="el-GR"/>
          </w:rPr>
          <w:delText>ν</w:delText>
        </w:r>
        <w:r w:rsidRPr="0091451B" w:rsidDel="00E474FD">
          <w:rPr>
            <w:sz w:val="24"/>
            <w:szCs w:val="24"/>
            <w:lang w:val="el-GR"/>
          </w:rPr>
          <w:delText xml:space="preserve"> </w:delText>
        </w:r>
        <w:r w:rsidR="00BC1F43" w:rsidDel="00E474FD">
          <w:rPr>
            <w:sz w:val="24"/>
            <w:szCs w:val="24"/>
            <w:lang w:val="el-GR"/>
          </w:rPr>
          <w:delText>αυτο</w:delText>
        </w:r>
        <w:r w:rsidRPr="0091451B" w:rsidDel="00E474FD">
          <w:rPr>
            <w:sz w:val="24"/>
            <w:szCs w:val="24"/>
            <w:lang w:val="el-GR"/>
          </w:rPr>
          <w:delText>μετασχηματιστή στο ύψος του ανθρώπου και θα είναι μόνιμα συνδεδεμένη με τον ηλεκτρονόμο μέσω ενός σωλήνα.</w:delText>
        </w:r>
      </w:del>
    </w:p>
    <w:p w:rsidR="0091451B" w:rsidRPr="004F609D" w:rsidDel="00E474FD" w:rsidRDefault="0091451B" w:rsidP="005C156B">
      <w:pPr>
        <w:ind w:left="1418"/>
        <w:jc w:val="both"/>
        <w:rPr>
          <w:del w:id="1876" w:author="Καρμίρης Αγγελος" w:date="2020-01-03T10:44:00Z"/>
          <w:sz w:val="24"/>
          <w:szCs w:val="24"/>
          <w:lang w:val="el-GR"/>
        </w:rPr>
      </w:pPr>
    </w:p>
    <w:p w:rsidR="005C156B" w:rsidRPr="00A32737" w:rsidDel="00E474FD" w:rsidRDefault="00D45657" w:rsidP="00D45657">
      <w:pPr>
        <w:tabs>
          <w:tab w:val="left" w:pos="1985"/>
        </w:tabs>
        <w:ind w:left="1418"/>
        <w:jc w:val="both"/>
        <w:rPr>
          <w:del w:id="1877" w:author="Καρμίρης Αγγελος" w:date="2020-01-03T10:44:00Z"/>
          <w:b/>
          <w:sz w:val="24"/>
          <w:szCs w:val="24"/>
          <w:u w:val="single"/>
          <w:lang w:val="el-GR"/>
        </w:rPr>
      </w:pPr>
      <w:del w:id="1878"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Pr="00A32737" w:rsidDel="00E474FD">
          <w:rPr>
            <w:b/>
            <w:bCs/>
            <w:sz w:val="24"/>
            <w:szCs w:val="24"/>
            <w:lang w:val="el-GR"/>
          </w:rPr>
          <w:delText>.2</w:delText>
        </w:r>
        <w:r w:rsidR="00986DAD" w:rsidRPr="00A32737" w:rsidDel="00E474FD">
          <w:rPr>
            <w:b/>
            <w:bCs/>
            <w:sz w:val="24"/>
            <w:szCs w:val="24"/>
            <w:lang w:val="el-GR"/>
          </w:rPr>
          <w:delText xml:space="preserve"> </w:delText>
        </w:r>
        <w:r w:rsidR="003C07C1" w:rsidRPr="00A32737" w:rsidDel="00E474FD">
          <w:rPr>
            <w:b/>
            <w:bCs/>
            <w:sz w:val="24"/>
            <w:szCs w:val="24"/>
            <w:lang w:val="el-GR"/>
          </w:rPr>
          <w:delText xml:space="preserve"> </w:delText>
        </w:r>
        <w:r w:rsidR="003E28AD" w:rsidRPr="00A32737" w:rsidDel="00E474FD">
          <w:rPr>
            <w:b/>
            <w:sz w:val="24"/>
            <w:szCs w:val="24"/>
            <w:u w:val="single"/>
            <w:lang w:val="el-GR"/>
          </w:rPr>
          <w:delText>Όργαν</w:delText>
        </w:r>
        <w:r w:rsidR="00642975" w:rsidRPr="00A32737" w:rsidDel="00E474FD">
          <w:rPr>
            <w:b/>
            <w:sz w:val="24"/>
            <w:szCs w:val="24"/>
            <w:u w:val="single"/>
            <w:lang w:val="el-GR"/>
          </w:rPr>
          <w:delText xml:space="preserve">ο μέτρησης </w:delText>
        </w:r>
        <w:r w:rsidR="003E28AD" w:rsidRPr="00A32737" w:rsidDel="00E474FD">
          <w:rPr>
            <w:b/>
            <w:sz w:val="24"/>
            <w:szCs w:val="24"/>
            <w:u w:val="single"/>
            <w:lang w:val="el-GR"/>
          </w:rPr>
          <w:delText xml:space="preserve"> θερμοκρασίας λαδιού</w:delText>
        </w:r>
        <w:r w:rsidR="00A63CD9" w:rsidRPr="00A32737" w:rsidDel="00E474FD">
          <w:rPr>
            <w:b/>
            <w:sz w:val="24"/>
            <w:szCs w:val="24"/>
            <w:u w:val="single"/>
            <w:lang w:val="el-GR"/>
          </w:rPr>
          <w:delText xml:space="preserve"> </w:delText>
        </w:r>
      </w:del>
    </w:p>
    <w:p w:rsidR="00D45657" w:rsidRPr="009F37EC" w:rsidDel="00E474FD" w:rsidRDefault="00D45657" w:rsidP="005C156B">
      <w:pPr>
        <w:ind w:left="1429" w:firstLine="11"/>
        <w:jc w:val="both"/>
        <w:rPr>
          <w:del w:id="1879" w:author="Καρμίρης Αγγελος" w:date="2020-01-03T10:44:00Z"/>
          <w:sz w:val="24"/>
          <w:szCs w:val="24"/>
          <w:lang w:val="el-GR"/>
        </w:rPr>
      </w:pPr>
    </w:p>
    <w:p w:rsidR="00B802D5" w:rsidRPr="009F37EC" w:rsidDel="00E474FD" w:rsidRDefault="005C156B" w:rsidP="005C156B">
      <w:pPr>
        <w:ind w:left="1429" w:firstLine="11"/>
        <w:jc w:val="both"/>
        <w:rPr>
          <w:del w:id="1880" w:author="Καρμίρης Αγγελος" w:date="2020-01-03T10:44:00Z"/>
          <w:sz w:val="24"/>
          <w:szCs w:val="24"/>
          <w:lang w:val="el-GR"/>
        </w:rPr>
      </w:pPr>
      <w:del w:id="1881" w:author="Καρμίρης Αγγελος" w:date="2020-01-03T10:44:00Z">
        <w:r w:rsidRPr="009F37EC" w:rsidDel="00E474FD">
          <w:rPr>
            <w:sz w:val="24"/>
            <w:szCs w:val="24"/>
            <w:lang w:val="el-GR"/>
          </w:rPr>
          <w:delText xml:space="preserve">Κάθε αυτομετασχηματιστής </w:delText>
        </w:r>
        <w:r w:rsidR="00880B19" w:rsidDel="00E474FD">
          <w:rPr>
            <w:sz w:val="24"/>
            <w:szCs w:val="24"/>
            <w:lang w:val="el-GR"/>
          </w:rPr>
          <w:delText>θα</w:delText>
        </w:r>
        <w:r w:rsidRPr="009F37EC" w:rsidDel="00E474FD">
          <w:rPr>
            <w:sz w:val="24"/>
            <w:szCs w:val="24"/>
            <w:lang w:val="el-GR"/>
          </w:rPr>
          <w:delText xml:space="preserve"> είναι εφοδιασμένος με όργανο</w:delText>
        </w:r>
        <w:r w:rsidR="00B802D5" w:rsidRPr="009F37EC" w:rsidDel="00E474FD">
          <w:rPr>
            <w:sz w:val="24"/>
            <w:szCs w:val="24"/>
            <w:lang w:val="el-GR"/>
          </w:rPr>
          <w:delText xml:space="preserve"> ένδειξης θερμοκρασίας λαδιού</w:delText>
        </w:r>
        <w:r w:rsidR="006B7827" w:rsidDel="00E474FD">
          <w:rPr>
            <w:sz w:val="24"/>
            <w:szCs w:val="24"/>
            <w:lang w:val="el-GR"/>
          </w:rPr>
          <w:delText xml:space="preserve"> τύπου </w:delText>
        </w:r>
        <w:r w:rsidR="006B7827" w:rsidDel="00E474FD">
          <w:rPr>
            <w:sz w:val="24"/>
            <w:szCs w:val="24"/>
          </w:rPr>
          <w:delText>bellow</w:delText>
        </w:r>
        <w:r w:rsidR="00E349FD" w:rsidRPr="009F37EC" w:rsidDel="00E474FD">
          <w:rPr>
            <w:sz w:val="24"/>
            <w:szCs w:val="24"/>
            <w:lang w:val="el-GR"/>
          </w:rPr>
          <w:delText>,</w:delText>
        </w:r>
        <w:r w:rsidR="00B802D5" w:rsidRPr="009F37EC" w:rsidDel="00E474FD">
          <w:rPr>
            <w:sz w:val="24"/>
            <w:szCs w:val="24"/>
            <w:lang w:val="el-GR"/>
          </w:rPr>
          <w:delText xml:space="preserve"> που θα μετράει τη θερμοκρασία λαδιού του ΑΜ</w:delText>
        </w:r>
        <w:r w:rsidR="00986DAD" w:rsidRPr="009F37EC" w:rsidDel="00E474FD">
          <w:rPr>
            <w:sz w:val="24"/>
            <w:szCs w:val="24"/>
            <w:lang w:val="el-GR"/>
          </w:rPr>
          <w:delText>/</w:delText>
        </w:r>
        <w:r w:rsidR="00B802D5" w:rsidRPr="009F37EC" w:rsidDel="00E474FD">
          <w:rPr>
            <w:sz w:val="24"/>
            <w:szCs w:val="24"/>
            <w:lang w:val="el-GR"/>
          </w:rPr>
          <w:delText xml:space="preserve">Σ στο θερμότερο </w:delText>
        </w:r>
        <w:r w:rsidR="009A13F7" w:rsidRPr="009F37EC" w:rsidDel="00E474FD">
          <w:rPr>
            <w:sz w:val="24"/>
            <w:szCs w:val="24"/>
            <w:lang w:val="el-GR"/>
          </w:rPr>
          <w:delText>τμήμα</w:delText>
        </w:r>
        <w:r w:rsidR="00B802D5" w:rsidRPr="009F37EC" w:rsidDel="00E474FD">
          <w:rPr>
            <w:sz w:val="24"/>
            <w:szCs w:val="24"/>
            <w:lang w:val="el-GR"/>
          </w:rPr>
          <w:delText xml:space="preserve"> του.</w:delText>
        </w:r>
        <w:r w:rsidR="00BC1F43" w:rsidRPr="004F609D" w:rsidDel="00E474FD">
          <w:rPr>
            <w:lang w:val="el-GR"/>
          </w:rPr>
          <w:delText xml:space="preserve"> </w:delText>
        </w:r>
        <w:r w:rsidR="00BC1F43" w:rsidRPr="00BC1F43" w:rsidDel="00E474FD">
          <w:rPr>
            <w:sz w:val="24"/>
            <w:szCs w:val="24"/>
            <w:lang w:val="el-GR"/>
          </w:rPr>
          <w:delText>Το όργανο θα είναι σχεδιασμένο και δοκιμασμένο</w:delText>
        </w:r>
        <w:r w:rsidR="00BC1F43" w:rsidDel="00E474FD">
          <w:rPr>
            <w:sz w:val="24"/>
            <w:szCs w:val="24"/>
            <w:lang w:val="el-GR"/>
          </w:rPr>
          <w:delText xml:space="preserve"> σύμφωνα με τα πρότυπα EN 50216-1 και EN 50216-</w:delText>
        </w:r>
        <w:r w:rsidR="00BC1F43" w:rsidRPr="00BC1F43" w:rsidDel="00E474FD">
          <w:rPr>
            <w:sz w:val="24"/>
            <w:szCs w:val="24"/>
            <w:lang w:val="el-GR"/>
          </w:rPr>
          <w:delText>11. Τα πιστοποιητικά δοκιμών θα πρέπει να επιδειχθούν στον επιθεωρητή του ΑΔΜΗΕ.</w:delText>
        </w:r>
      </w:del>
    </w:p>
    <w:p w:rsidR="005D285C" w:rsidRPr="009F37EC" w:rsidDel="00E474FD" w:rsidRDefault="00B802D5" w:rsidP="005C156B">
      <w:pPr>
        <w:ind w:left="1429" w:firstLine="11"/>
        <w:jc w:val="both"/>
        <w:rPr>
          <w:del w:id="1882" w:author="Καρμίρης Αγγελος" w:date="2020-01-03T10:44:00Z"/>
          <w:sz w:val="24"/>
          <w:szCs w:val="24"/>
          <w:lang w:val="el-GR"/>
        </w:rPr>
      </w:pPr>
      <w:del w:id="1883" w:author="Καρμίρης Αγγελος" w:date="2020-01-03T10:44:00Z">
        <w:r w:rsidRPr="009F37EC" w:rsidDel="00E474FD">
          <w:rPr>
            <w:sz w:val="24"/>
            <w:szCs w:val="24"/>
            <w:lang w:val="el-GR"/>
          </w:rPr>
          <w:delText xml:space="preserve">Ο βολβός του θερμομέτρου </w:delText>
        </w:r>
        <w:r w:rsidR="003C07C1" w:rsidRPr="009F37EC" w:rsidDel="00E474FD">
          <w:rPr>
            <w:sz w:val="24"/>
            <w:szCs w:val="24"/>
            <w:lang w:val="el-GR"/>
          </w:rPr>
          <w:delText xml:space="preserve">θα </w:delText>
        </w:r>
        <w:r w:rsidRPr="009F37EC" w:rsidDel="00E474FD">
          <w:rPr>
            <w:sz w:val="24"/>
            <w:szCs w:val="24"/>
            <w:lang w:val="el-GR"/>
          </w:rPr>
          <w:delText>τοποθετείται σε εσοχή του κελύφους του ΑΜ</w:delText>
        </w:r>
        <w:r w:rsidR="00986DAD" w:rsidRPr="009F37EC" w:rsidDel="00E474FD">
          <w:rPr>
            <w:sz w:val="24"/>
            <w:szCs w:val="24"/>
            <w:lang w:val="el-GR"/>
          </w:rPr>
          <w:delText>/</w:delText>
        </w:r>
        <w:r w:rsidRPr="009F37EC" w:rsidDel="00E474FD">
          <w:rPr>
            <w:sz w:val="24"/>
            <w:szCs w:val="24"/>
            <w:lang w:val="el-GR"/>
          </w:rPr>
          <w:delText>Σ και στ</w:delText>
        </w:r>
        <w:r w:rsidR="00E349FD" w:rsidRPr="009F37EC" w:rsidDel="00E474FD">
          <w:rPr>
            <w:sz w:val="24"/>
            <w:szCs w:val="24"/>
            <w:lang w:val="el-GR"/>
          </w:rPr>
          <w:delText xml:space="preserve">η </w:delText>
        </w:r>
        <w:r w:rsidRPr="009F37EC" w:rsidDel="00E474FD">
          <w:rPr>
            <w:sz w:val="24"/>
            <w:szCs w:val="24"/>
            <w:lang w:val="el-GR"/>
          </w:rPr>
          <w:delText xml:space="preserve">θερμότερη περιοχή του λαδιού. Η σύνδεση μεταξύ βολβού και ενδεικτικού οργάνου </w:delText>
        </w:r>
        <w:r w:rsidR="005D285C" w:rsidRPr="009F37EC" w:rsidDel="00E474FD">
          <w:rPr>
            <w:sz w:val="24"/>
            <w:szCs w:val="24"/>
            <w:lang w:val="el-GR"/>
          </w:rPr>
          <w:delText>του θερμομέτρου</w:delText>
        </w:r>
        <w:r w:rsidR="0023438A" w:rsidRPr="009F37EC" w:rsidDel="00E474FD">
          <w:rPr>
            <w:sz w:val="24"/>
            <w:szCs w:val="24"/>
            <w:lang w:val="el-GR"/>
          </w:rPr>
          <w:delText>,</w:delText>
        </w:r>
        <w:r w:rsidR="005D285C" w:rsidRPr="009F37EC" w:rsidDel="00E474FD">
          <w:rPr>
            <w:sz w:val="24"/>
            <w:szCs w:val="24"/>
            <w:lang w:val="el-GR"/>
          </w:rPr>
          <w:delText xml:space="preserve"> θα γίνει μέσω εύκαμπτου χαλύβδινο</w:delText>
        </w:r>
        <w:r w:rsidR="00E349FD" w:rsidRPr="009F37EC" w:rsidDel="00E474FD">
          <w:rPr>
            <w:sz w:val="24"/>
            <w:szCs w:val="24"/>
            <w:lang w:val="el-GR"/>
          </w:rPr>
          <w:delText xml:space="preserve">υ </w:delText>
        </w:r>
        <w:r w:rsidR="005D285C" w:rsidRPr="009F37EC" w:rsidDel="00E474FD">
          <w:rPr>
            <w:sz w:val="24"/>
            <w:szCs w:val="24"/>
            <w:lang w:val="el-GR"/>
          </w:rPr>
          <w:delText>σωλήνα</w:delText>
        </w:r>
        <w:r w:rsidR="00E349FD" w:rsidRPr="009F37EC" w:rsidDel="00E474FD">
          <w:rPr>
            <w:sz w:val="24"/>
            <w:szCs w:val="24"/>
            <w:lang w:val="el-GR"/>
          </w:rPr>
          <w:delText>.</w:delText>
        </w:r>
        <w:r w:rsidR="005D285C" w:rsidRPr="009F37EC" w:rsidDel="00E474FD">
          <w:rPr>
            <w:sz w:val="24"/>
            <w:szCs w:val="24"/>
            <w:lang w:val="el-GR"/>
          </w:rPr>
          <w:delText xml:space="preserve"> Η μέτρηση θα γίνεται μ</w:delText>
        </w:r>
        <w:r w:rsidR="001D23D8" w:rsidRPr="009F37EC" w:rsidDel="00E474FD">
          <w:rPr>
            <w:sz w:val="24"/>
            <w:szCs w:val="24"/>
            <w:lang w:val="el-GR"/>
          </w:rPr>
          <w:delText>έσω μηχανι</w:delText>
        </w:r>
        <w:r w:rsidR="009A13F7" w:rsidRPr="009F37EC" w:rsidDel="00E474FD">
          <w:rPr>
            <w:sz w:val="24"/>
            <w:szCs w:val="24"/>
            <w:lang w:val="el-GR"/>
          </w:rPr>
          <w:delText>κής</w:delText>
        </w:r>
        <w:r w:rsidR="001D23D8" w:rsidRPr="009F37EC" w:rsidDel="00E474FD">
          <w:rPr>
            <w:sz w:val="24"/>
            <w:szCs w:val="24"/>
            <w:lang w:val="el-GR"/>
          </w:rPr>
          <w:delText xml:space="preserve"> </w:delText>
        </w:r>
        <w:r w:rsidR="005D285C" w:rsidRPr="009F37EC" w:rsidDel="00E474FD">
          <w:rPr>
            <w:sz w:val="24"/>
            <w:szCs w:val="24"/>
            <w:lang w:val="el-GR"/>
          </w:rPr>
          <w:delText>μετάδοση</w:delText>
        </w:r>
        <w:r w:rsidR="001D23D8" w:rsidRPr="009F37EC" w:rsidDel="00E474FD">
          <w:rPr>
            <w:sz w:val="24"/>
            <w:szCs w:val="24"/>
            <w:lang w:val="el-GR"/>
          </w:rPr>
          <w:delText>ς</w:delText>
        </w:r>
        <w:r w:rsidR="005D285C" w:rsidRPr="009F37EC" w:rsidDel="00E474FD">
          <w:rPr>
            <w:sz w:val="24"/>
            <w:szCs w:val="24"/>
            <w:lang w:val="el-GR"/>
          </w:rPr>
          <w:delText xml:space="preserve"> κίνησης</w:delText>
        </w:r>
        <w:r w:rsidR="00525BB9" w:rsidRPr="009F37EC" w:rsidDel="00E474FD">
          <w:rPr>
            <w:sz w:val="24"/>
            <w:szCs w:val="24"/>
            <w:lang w:val="el-GR"/>
          </w:rPr>
          <w:delText xml:space="preserve"> η οποία  ενεργοποιείται από τη διαστολή του όγκου του υγρού στο βολβό και στη συνέχεια </w:delText>
        </w:r>
        <w:r w:rsidR="005D285C" w:rsidRPr="009F37EC" w:rsidDel="00E474FD">
          <w:rPr>
            <w:sz w:val="24"/>
            <w:szCs w:val="24"/>
            <w:lang w:val="el-GR"/>
          </w:rPr>
          <w:delText xml:space="preserve">μέσω του χαλύβδινου σωλήνα </w:delText>
        </w:r>
        <w:r w:rsidR="00525BB9" w:rsidRPr="009F37EC" w:rsidDel="00E474FD">
          <w:rPr>
            <w:sz w:val="24"/>
            <w:szCs w:val="24"/>
            <w:lang w:val="el-GR"/>
          </w:rPr>
          <w:delText xml:space="preserve">θα μεταφέρεται </w:delText>
        </w:r>
        <w:r w:rsidR="005D285C" w:rsidRPr="009F37EC" w:rsidDel="00E474FD">
          <w:rPr>
            <w:sz w:val="24"/>
            <w:szCs w:val="24"/>
            <w:lang w:val="el-GR"/>
          </w:rPr>
          <w:delText>στο δείκτη του ενδεικτικού οργάνου</w:delText>
        </w:r>
        <w:r w:rsidR="001F15F0" w:rsidRPr="009F37EC" w:rsidDel="00E474FD">
          <w:rPr>
            <w:sz w:val="24"/>
            <w:szCs w:val="24"/>
            <w:lang w:val="el-GR"/>
          </w:rPr>
          <w:delText>.</w:delText>
        </w:r>
        <w:r w:rsidR="005D285C" w:rsidRPr="009F37EC" w:rsidDel="00E474FD">
          <w:rPr>
            <w:sz w:val="24"/>
            <w:szCs w:val="24"/>
            <w:lang w:val="el-GR"/>
          </w:rPr>
          <w:delText xml:space="preserve">  </w:delText>
        </w:r>
      </w:del>
    </w:p>
    <w:p w:rsidR="0023438A" w:rsidRPr="009F37EC" w:rsidDel="00E474FD" w:rsidRDefault="0023438A" w:rsidP="005C156B">
      <w:pPr>
        <w:ind w:left="1429" w:firstLine="11"/>
        <w:jc w:val="both"/>
        <w:rPr>
          <w:del w:id="1884" w:author="Καρμίρης Αγγελος" w:date="2020-01-03T10:44:00Z"/>
          <w:sz w:val="24"/>
          <w:szCs w:val="24"/>
          <w:lang w:val="el-GR"/>
        </w:rPr>
      </w:pPr>
      <w:del w:id="1885" w:author="Καρμίρης Αγγελος" w:date="2020-01-03T10:44:00Z">
        <w:r w:rsidRPr="009F37EC" w:rsidDel="00E474FD">
          <w:rPr>
            <w:sz w:val="24"/>
            <w:szCs w:val="24"/>
            <w:lang w:val="el-GR"/>
          </w:rPr>
          <w:delText>Επίσης για το όργανο μέτρησης της θερμοκρασίας λαδιού του ΑΜ</w:delText>
        </w:r>
        <w:r w:rsidR="00986DAD" w:rsidRPr="009F37EC" w:rsidDel="00E474FD">
          <w:rPr>
            <w:sz w:val="24"/>
            <w:szCs w:val="24"/>
            <w:lang w:val="el-GR"/>
          </w:rPr>
          <w:delText>/</w:delText>
        </w:r>
        <w:r w:rsidRPr="009F37EC" w:rsidDel="00E474FD">
          <w:rPr>
            <w:sz w:val="24"/>
            <w:szCs w:val="24"/>
            <w:lang w:val="el-GR"/>
          </w:rPr>
          <w:delText xml:space="preserve">Σ θα </w:delText>
        </w:r>
        <w:r w:rsidR="001F15F0" w:rsidRPr="009F37EC" w:rsidDel="00E474FD">
          <w:rPr>
            <w:sz w:val="24"/>
            <w:szCs w:val="24"/>
            <w:lang w:val="el-GR"/>
          </w:rPr>
          <w:delText xml:space="preserve">προβλεφθεί λειτουργία </w:delText>
        </w:r>
        <w:r w:rsidRPr="009F37EC" w:rsidDel="00E474FD">
          <w:rPr>
            <w:sz w:val="24"/>
            <w:szCs w:val="24"/>
            <w:lang w:val="el-GR"/>
          </w:rPr>
          <w:delText>τηλεμετάδοσης της μέτρησης</w:delText>
        </w:r>
        <w:r w:rsidR="00FD0DBA" w:rsidRPr="009F37EC" w:rsidDel="00E474FD">
          <w:rPr>
            <w:sz w:val="24"/>
            <w:szCs w:val="24"/>
            <w:lang w:val="el-GR"/>
          </w:rPr>
          <w:delText xml:space="preserve"> από τον ΑΜ</w:delText>
        </w:r>
        <w:r w:rsidR="00986DAD" w:rsidRPr="009F37EC" w:rsidDel="00E474FD">
          <w:rPr>
            <w:sz w:val="24"/>
            <w:szCs w:val="24"/>
            <w:lang w:val="el-GR"/>
          </w:rPr>
          <w:delText>/</w:delText>
        </w:r>
        <w:r w:rsidR="00FD0DBA" w:rsidRPr="009F37EC" w:rsidDel="00E474FD">
          <w:rPr>
            <w:sz w:val="24"/>
            <w:szCs w:val="24"/>
            <w:lang w:val="el-GR"/>
          </w:rPr>
          <w:delText xml:space="preserve">Σ στο </w:delText>
        </w:r>
        <w:r w:rsidR="00662F05" w:rsidRPr="009F37EC" w:rsidDel="00E474FD">
          <w:rPr>
            <w:sz w:val="24"/>
            <w:szCs w:val="24"/>
            <w:lang w:val="el-GR"/>
          </w:rPr>
          <w:delText xml:space="preserve">αυτόματο σύστημα </w:delText>
        </w:r>
        <w:r w:rsidR="00FD0DBA" w:rsidRPr="009F37EC" w:rsidDel="00E474FD">
          <w:rPr>
            <w:sz w:val="24"/>
            <w:szCs w:val="24"/>
            <w:lang w:val="el-GR"/>
          </w:rPr>
          <w:delText>ελέγχου του Κ.Υ.Τ.</w:delText>
        </w:r>
        <w:r w:rsidR="00874A7E" w:rsidRPr="009F37EC" w:rsidDel="00E474FD">
          <w:rPr>
            <w:sz w:val="24"/>
            <w:szCs w:val="24"/>
            <w:lang w:val="el-GR"/>
          </w:rPr>
          <w:delText>,</w:delText>
        </w:r>
        <w:r w:rsidRPr="009F37EC" w:rsidDel="00E474FD">
          <w:rPr>
            <w:sz w:val="24"/>
            <w:szCs w:val="24"/>
            <w:lang w:val="el-GR"/>
          </w:rPr>
          <w:delText xml:space="preserve"> ενσωματώνοντας </w:delText>
        </w:r>
        <w:r w:rsidR="001F15F0" w:rsidRPr="009F37EC" w:rsidDel="00E474FD">
          <w:rPr>
            <w:sz w:val="24"/>
            <w:szCs w:val="24"/>
            <w:lang w:val="el-GR"/>
          </w:rPr>
          <w:delText>στο όργανο</w:delText>
        </w:r>
        <w:r w:rsidRPr="009F37EC" w:rsidDel="00E474FD">
          <w:rPr>
            <w:sz w:val="24"/>
            <w:szCs w:val="24"/>
            <w:lang w:val="el-GR"/>
          </w:rPr>
          <w:delText xml:space="preserve">  τηλεμετριτική διάταξη </w:delText>
        </w:r>
        <w:r w:rsidR="001F15F0" w:rsidRPr="009F37EC" w:rsidDel="00E474FD">
          <w:rPr>
            <w:sz w:val="24"/>
            <w:szCs w:val="24"/>
            <w:lang w:val="el-GR"/>
          </w:rPr>
          <w:delText>με αναλογικό</w:delText>
        </w:r>
        <w:r w:rsidR="0058516A" w:rsidRPr="009F37EC" w:rsidDel="00E474FD">
          <w:rPr>
            <w:sz w:val="24"/>
            <w:szCs w:val="24"/>
            <w:lang w:val="el-GR"/>
          </w:rPr>
          <w:delText xml:space="preserve"> </w:delText>
        </w:r>
        <w:r w:rsidRPr="009F37EC" w:rsidDel="00E474FD">
          <w:rPr>
            <w:sz w:val="24"/>
            <w:szCs w:val="24"/>
            <w:lang w:val="el-GR"/>
          </w:rPr>
          <w:delText xml:space="preserve">μορφοτροπέα </w:delText>
        </w:r>
        <w:r w:rsidR="00662F05" w:rsidRPr="009F37EC" w:rsidDel="00E474FD">
          <w:rPr>
            <w:sz w:val="24"/>
            <w:szCs w:val="24"/>
            <w:lang w:val="el-GR"/>
          </w:rPr>
          <w:delText xml:space="preserve"> εξόδου</w:delText>
        </w:r>
        <w:r w:rsidR="0058516A" w:rsidRPr="009F37EC" w:rsidDel="00E474FD">
          <w:rPr>
            <w:sz w:val="24"/>
            <w:szCs w:val="24"/>
            <w:lang w:val="el-GR"/>
          </w:rPr>
          <w:delText xml:space="preserve"> </w:delText>
        </w:r>
        <w:r w:rsidRPr="009F37EC" w:rsidDel="00E474FD">
          <w:rPr>
            <w:sz w:val="24"/>
            <w:szCs w:val="24"/>
            <w:lang w:val="el-GR"/>
          </w:rPr>
          <w:delText xml:space="preserve">4-20 </w:delText>
        </w:r>
        <w:r w:rsidRPr="009F37EC" w:rsidDel="00E474FD">
          <w:rPr>
            <w:sz w:val="24"/>
            <w:szCs w:val="24"/>
          </w:rPr>
          <w:delText>mA</w:delText>
        </w:r>
        <w:r w:rsidRPr="009F37EC" w:rsidDel="00E474FD">
          <w:rPr>
            <w:sz w:val="24"/>
            <w:szCs w:val="24"/>
            <w:lang w:val="el-GR"/>
          </w:rPr>
          <w:delText xml:space="preserve"> .</w:delText>
        </w:r>
      </w:del>
    </w:p>
    <w:p w:rsidR="00B802D5" w:rsidRPr="005A4857" w:rsidDel="00E474FD" w:rsidRDefault="0023438A" w:rsidP="005C156B">
      <w:pPr>
        <w:ind w:left="1429" w:firstLine="11"/>
        <w:jc w:val="both"/>
        <w:rPr>
          <w:del w:id="1886" w:author="Καρμίρης Αγγελος" w:date="2020-01-03T10:44:00Z"/>
          <w:sz w:val="24"/>
          <w:szCs w:val="24"/>
          <w:lang w:val="el-GR"/>
        </w:rPr>
      </w:pPr>
      <w:del w:id="1887" w:author="Καρμίρης Αγγελος" w:date="2020-01-03T10:44:00Z">
        <w:r w:rsidRPr="009F37EC" w:rsidDel="00E474FD">
          <w:rPr>
            <w:sz w:val="24"/>
            <w:szCs w:val="24"/>
            <w:lang w:val="el-GR"/>
          </w:rPr>
          <w:delText>Σ</w:delText>
        </w:r>
        <w:r w:rsidR="005A4857" w:rsidDel="00E474FD">
          <w:rPr>
            <w:sz w:val="24"/>
            <w:szCs w:val="24"/>
            <w:lang w:val="el-GR"/>
          </w:rPr>
          <w:delText>ε κάθε</w:delText>
        </w:r>
        <w:r w:rsidRPr="009F37EC" w:rsidDel="00E474FD">
          <w:rPr>
            <w:sz w:val="24"/>
            <w:szCs w:val="24"/>
            <w:lang w:val="el-GR"/>
          </w:rPr>
          <w:delText xml:space="preserve"> όργανο απαιτείται να υπάρχουν τουλάχιστον 2 μεταγωγικές</w:delText>
        </w:r>
        <w:r w:rsidR="003C07C1" w:rsidRPr="009F37EC" w:rsidDel="00E474FD">
          <w:rPr>
            <w:sz w:val="24"/>
            <w:szCs w:val="24"/>
            <w:lang w:val="el-GR"/>
          </w:rPr>
          <w:delText xml:space="preserve"> ή </w:delText>
        </w:r>
        <w:r w:rsidR="006B7827" w:rsidDel="00E474FD">
          <w:rPr>
            <w:sz w:val="24"/>
            <w:szCs w:val="24"/>
            <w:lang w:val="el-GR"/>
          </w:rPr>
          <w:delText>ανοικτές</w:delText>
        </w:r>
        <w:r w:rsidRPr="009F37EC" w:rsidDel="00E474FD">
          <w:rPr>
            <w:sz w:val="24"/>
            <w:szCs w:val="24"/>
            <w:lang w:val="el-GR"/>
          </w:rPr>
          <w:delText xml:space="preserve"> επαφές </w:delText>
        </w:r>
        <w:r w:rsidR="00662F05" w:rsidRPr="009F37EC" w:rsidDel="00E474FD">
          <w:rPr>
            <w:sz w:val="24"/>
            <w:szCs w:val="24"/>
            <w:lang w:val="el-GR"/>
          </w:rPr>
          <w:delText xml:space="preserve">κατάλληλες </w:delText>
        </w:r>
        <w:r w:rsidRPr="009F37EC" w:rsidDel="00E474FD">
          <w:rPr>
            <w:sz w:val="24"/>
            <w:szCs w:val="24"/>
            <w:lang w:val="el-GR"/>
          </w:rPr>
          <w:delText>για τάση 220</w:delText>
        </w:r>
        <w:r w:rsidRPr="009F37EC" w:rsidDel="00E474FD">
          <w:rPr>
            <w:sz w:val="24"/>
            <w:szCs w:val="24"/>
          </w:rPr>
          <w:delText>V</w:delText>
        </w:r>
        <w:r w:rsidRPr="009F37EC" w:rsidDel="00E474FD">
          <w:rPr>
            <w:sz w:val="24"/>
            <w:szCs w:val="24"/>
            <w:lang w:val="el-GR"/>
          </w:rPr>
          <w:delText xml:space="preserve"> </w:delText>
        </w:r>
        <w:r w:rsidR="006B7827" w:rsidDel="00E474FD">
          <w:rPr>
            <w:sz w:val="24"/>
            <w:szCs w:val="24"/>
          </w:rPr>
          <w:delText>DC</w:delText>
        </w:r>
        <w:r w:rsidRPr="009F37EC" w:rsidDel="00E474FD">
          <w:rPr>
            <w:sz w:val="24"/>
            <w:szCs w:val="24"/>
            <w:lang w:val="el-GR"/>
          </w:rPr>
          <w:delText>, μία για</w:delText>
        </w:r>
        <w:r w:rsidR="005C156B" w:rsidRPr="009F37EC" w:rsidDel="00E474FD">
          <w:rPr>
            <w:sz w:val="24"/>
            <w:szCs w:val="24"/>
            <w:lang w:val="el-GR"/>
          </w:rPr>
          <w:delText xml:space="preserve"> </w:delText>
        </w:r>
        <w:r w:rsidRPr="009F37EC" w:rsidDel="00E474FD">
          <w:rPr>
            <w:sz w:val="24"/>
            <w:szCs w:val="24"/>
            <w:lang w:val="el-GR"/>
          </w:rPr>
          <w:delText xml:space="preserve"> προειδοποιητική σήμανση και μία για πτώση.</w:delText>
        </w:r>
        <w:r w:rsidR="006B7827" w:rsidDel="00E474FD">
          <w:rPr>
            <w:sz w:val="24"/>
            <w:szCs w:val="24"/>
            <w:lang w:val="el-GR"/>
          </w:rPr>
          <w:delText xml:space="preserve"> Τα όρια σήμανσης και πτώσης θα ρυθμιστούν για την ονομαστική φόρτιση του αυτομετασχηματιστή</w:delText>
        </w:r>
        <w:r w:rsidR="005A4857" w:rsidDel="00E474FD">
          <w:rPr>
            <w:sz w:val="24"/>
            <w:szCs w:val="24"/>
            <w:lang w:val="el-GR"/>
          </w:rPr>
          <w:delText xml:space="preserve"> και τις θερμοκρασίες περιβάλλοντος της παρ.</w:delText>
        </w:r>
        <w:r w:rsidR="005A4857" w:rsidDel="00E474FD">
          <w:rPr>
            <w:sz w:val="24"/>
            <w:szCs w:val="24"/>
          </w:rPr>
          <w:delText>V</w:delText>
        </w:r>
        <w:r w:rsidR="005A4857" w:rsidRPr="00CF1D4B" w:rsidDel="00E474FD">
          <w:rPr>
            <w:sz w:val="24"/>
            <w:szCs w:val="24"/>
            <w:lang w:val="el-GR"/>
          </w:rPr>
          <w:delText>.</w:delText>
        </w:r>
      </w:del>
    </w:p>
    <w:p w:rsidR="005D26B9" w:rsidRPr="009F37EC" w:rsidDel="00E474FD" w:rsidRDefault="005D26B9" w:rsidP="005D26B9">
      <w:pPr>
        <w:ind w:left="1418" w:firstLine="22"/>
        <w:jc w:val="both"/>
        <w:rPr>
          <w:del w:id="1888" w:author="Καρμίρης Αγγελος" w:date="2020-01-03T10:44:00Z"/>
          <w:sz w:val="24"/>
          <w:szCs w:val="24"/>
          <w:lang w:val="el-GR"/>
        </w:rPr>
      </w:pPr>
      <w:del w:id="1889" w:author="Καρμίρης Αγγελος" w:date="2020-01-03T10:44:00Z">
        <w:r w:rsidRPr="009F37EC" w:rsidDel="00E474FD">
          <w:rPr>
            <w:sz w:val="24"/>
            <w:szCs w:val="24"/>
            <w:lang w:val="el-GR"/>
          </w:rPr>
          <w:delText>Τα όργανα μέτρησης της θερμοκρασίας λαδιού πρέπει να είναι</w:delText>
        </w:r>
        <w:r w:rsidR="002B4990" w:rsidDel="00E474FD">
          <w:rPr>
            <w:sz w:val="24"/>
            <w:szCs w:val="24"/>
            <w:lang w:val="el-GR"/>
          </w:rPr>
          <w:delText xml:space="preserve"> κατασκευής</w:delText>
        </w:r>
        <w:r w:rsidRPr="009F37EC" w:rsidDel="00E474FD">
          <w:rPr>
            <w:sz w:val="24"/>
            <w:szCs w:val="24"/>
            <w:lang w:val="el-GR"/>
          </w:rPr>
          <w:delText xml:space="preserve"> </w:delText>
        </w:r>
        <w:r w:rsidR="005A4857" w:rsidDel="00E474FD">
          <w:rPr>
            <w:sz w:val="24"/>
            <w:szCs w:val="24"/>
          </w:rPr>
          <w:delText>QUALITROL</w:delText>
        </w:r>
        <w:r w:rsidR="005A4857" w:rsidRPr="00CF1D4B" w:rsidDel="00E474FD">
          <w:rPr>
            <w:sz w:val="24"/>
            <w:szCs w:val="24"/>
            <w:lang w:val="el-GR"/>
          </w:rPr>
          <w:delText xml:space="preserve">, </w:delText>
        </w:r>
        <w:r w:rsidR="005A4857" w:rsidDel="00E474FD">
          <w:rPr>
            <w:sz w:val="24"/>
            <w:szCs w:val="24"/>
            <w:lang w:val="el-GR"/>
          </w:rPr>
          <w:delText xml:space="preserve">τύπου </w:delText>
        </w:r>
        <w:r w:rsidR="005A4857" w:rsidDel="00E474FD">
          <w:rPr>
            <w:sz w:val="24"/>
            <w:szCs w:val="24"/>
          </w:rPr>
          <w:delText>AKM</w:delText>
        </w:r>
        <w:r w:rsidR="005A4857" w:rsidRPr="00CF1D4B" w:rsidDel="00E474FD">
          <w:rPr>
            <w:sz w:val="24"/>
            <w:szCs w:val="24"/>
            <w:lang w:val="el-GR"/>
          </w:rPr>
          <w:delText>-</w:delText>
        </w:r>
        <w:r w:rsidR="005A4857" w:rsidDel="00E474FD">
          <w:rPr>
            <w:sz w:val="24"/>
            <w:szCs w:val="24"/>
          </w:rPr>
          <w:delText>WTI</w:delText>
        </w:r>
        <w:r w:rsidR="002B4990" w:rsidDel="00E474FD">
          <w:rPr>
            <w:sz w:val="24"/>
            <w:szCs w:val="24"/>
            <w:lang w:val="el-GR"/>
          </w:rPr>
          <w:delText xml:space="preserve"> ή κατασκευής </w:delText>
        </w:r>
        <w:r w:rsidR="002B4990" w:rsidDel="00E474FD">
          <w:rPr>
            <w:sz w:val="24"/>
            <w:szCs w:val="24"/>
          </w:rPr>
          <w:delText>MR</w:delText>
        </w:r>
        <w:r w:rsidR="002B4990" w:rsidRPr="00CF1D4B" w:rsidDel="00E474FD">
          <w:rPr>
            <w:sz w:val="24"/>
            <w:szCs w:val="24"/>
            <w:lang w:val="el-GR"/>
          </w:rPr>
          <w:delText xml:space="preserve">, </w:delText>
        </w:r>
        <w:r w:rsidR="002B4990" w:rsidDel="00E474FD">
          <w:rPr>
            <w:sz w:val="24"/>
            <w:szCs w:val="24"/>
            <w:lang w:val="el-GR"/>
          </w:rPr>
          <w:delText xml:space="preserve">τύπου </w:delText>
        </w:r>
        <w:r w:rsidR="002B4990" w:rsidDel="00E474FD">
          <w:rPr>
            <w:sz w:val="24"/>
            <w:szCs w:val="24"/>
          </w:rPr>
          <w:delText>Messko</w:delText>
        </w:r>
        <w:r w:rsidR="002B4990" w:rsidRPr="00CF1D4B" w:rsidDel="00E474FD">
          <w:rPr>
            <w:sz w:val="24"/>
            <w:szCs w:val="24"/>
            <w:lang w:val="el-GR"/>
          </w:rPr>
          <w:delText>-</w:delText>
        </w:r>
        <w:r w:rsidR="002B4990" w:rsidDel="00E474FD">
          <w:rPr>
            <w:sz w:val="24"/>
            <w:szCs w:val="24"/>
          </w:rPr>
          <w:delText>BeTech</w:delText>
        </w:r>
        <w:r w:rsidRPr="009F37EC" w:rsidDel="00E474FD">
          <w:rPr>
            <w:sz w:val="24"/>
            <w:szCs w:val="24"/>
            <w:lang w:val="el-GR"/>
          </w:rPr>
          <w:delText>.</w:delText>
        </w:r>
      </w:del>
    </w:p>
    <w:p w:rsidR="009567D5" w:rsidRPr="009F37EC" w:rsidDel="00E474FD" w:rsidRDefault="009567D5" w:rsidP="005D26B9">
      <w:pPr>
        <w:ind w:left="1418" w:firstLine="22"/>
        <w:jc w:val="both"/>
        <w:rPr>
          <w:del w:id="1890" w:author="Καρμίρης Αγγελος" w:date="2020-01-03T10:44:00Z"/>
          <w:sz w:val="24"/>
          <w:szCs w:val="24"/>
          <w:lang w:val="el-GR"/>
        </w:rPr>
      </w:pPr>
    </w:p>
    <w:p w:rsidR="00A63CD9" w:rsidRPr="00A32737" w:rsidDel="00E474FD" w:rsidRDefault="00FB166C" w:rsidP="00353427">
      <w:pPr>
        <w:tabs>
          <w:tab w:val="left" w:pos="2268"/>
        </w:tabs>
        <w:ind w:left="1418"/>
        <w:jc w:val="both"/>
        <w:rPr>
          <w:del w:id="1891" w:author="Καρμίρης Αγγελος" w:date="2020-01-03T10:44:00Z"/>
          <w:b/>
          <w:sz w:val="24"/>
          <w:szCs w:val="24"/>
          <w:u w:val="double"/>
          <w:lang w:val="el-GR"/>
        </w:rPr>
      </w:pPr>
      <w:del w:id="1892"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00353427" w:rsidRPr="00A32737" w:rsidDel="00E474FD">
          <w:rPr>
            <w:b/>
            <w:bCs/>
            <w:sz w:val="24"/>
            <w:szCs w:val="24"/>
            <w:lang w:val="el-GR"/>
          </w:rPr>
          <w:delText>.3</w:delText>
        </w:r>
        <w:r w:rsidR="00D45657" w:rsidRPr="00A32737" w:rsidDel="00E474FD">
          <w:rPr>
            <w:b/>
            <w:sz w:val="24"/>
            <w:szCs w:val="24"/>
            <w:lang w:val="el-GR"/>
          </w:rPr>
          <w:delText xml:space="preserve"> </w:delText>
        </w:r>
        <w:r w:rsidR="00A63CD9" w:rsidRPr="00A32737" w:rsidDel="00E474FD">
          <w:rPr>
            <w:b/>
            <w:sz w:val="24"/>
            <w:szCs w:val="24"/>
            <w:lang w:val="el-GR"/>
          </w:rPr>
          <w:delText xml:space="preserve"> </w:delText>
        </w:r>
        <w:r w:rsidR="007E79A3" w:rsidRPr="00A32737" w:rsidDel="00E474FD">
          <w:rPr>
            <w:b/>
            <w:sz w:val="24"/>
            <w:szCs w:val="24"/>
            <w:u w:val="single"/>
            <w:lang w:val="el-GR"/>
          </w:rPr>
          <w:delText>Όργαν</w:delText>
        </w:r>
        <w:r w:rsidR="00874A7E" w:rsidRPr="00A32737" w:rsidDel="00E474FD">
          <w:rPr>
            <w:b/>
            <w:sz w:val="24"/>
            <w:szCs w:val="24"/>
            <w:u w:val="single"/>
            <w:lang w:val="el-GR"/>
          </w:rPr>
          <w:delText xml:space="preserve">ο μέτρησης </w:delText>
        </w:r>
        <w:r w:rsidR="007E79A3" w:rsidRPr="00A32737" w:rsidDel="00E474FD">
          <w:rPr>
            <w:b/>
            <w:sz w:val="24"/>
            <w:szCs w:val="24"/>
            <w:u w:val="single"/>
            <w:lang w:val="el-GR"/>
          </w:rPr>
          <w:delText>θερμοκρασίας τυλίγματος</w:delText>
        </w:r>
        <w:r w:rsidR="00874A7E" w:rsidRPr="00A32737" w:rsidDel="00E474FD">
          <w:rPr>
            <w:b/>
            <w:sz w:val="24"/>
            <w:szCs w:val="24"/>
            <w:u w:val="single"/>
            <w:lang w:val="el-GR"/>
          </w:rPr>
          <w:delText xml:space="preserve"> </w:delText>
        </w:r>
      </w:del>
    </w:p>
    <w:p w:rsidR="00D45657" w:rsidRPr="009F37EC" w:rsidDel="00E474FD" w:rsidRDefault="00D45657" w:rsidP="005C156B">
      <w:pPr>
        <w:ind w:left="1429" w:firstLine="11"/>
        <w:jc w:val="both"/>
        <w:rPr>
          <w:del w:id="1893" w:author="Καρμίρης Αγγελος" w:date="2020-01-03T10:44:00Z"/>
          <w:sz w:val="24"/>
          <w:szCs w:val="24"/>
          <w:lang w:val="el-GR"/>
        </w:rPr>
      </w:pPr>
    </w:p>
    <w:p w:rsidR="004E3218" w:rsidRPr="009F37EC" w:rsidDel="00E474FD" w:rsidRDefault="00880B19" w:rsidP="005C156B">
      <w:pPr>
        <w:ind w:left="1429" w:firstLine="11"/>
        <w:jc w:val="both"/>
        <w:rPr>
          <w:del w:id="1894" w:author="Καρμίρης Αγγελος" w:date="2020-01-03T10:44:00Z"/>
          <w:sz w:val="24"/>
          <w:szCs w:val="24"/>
          <w:lang w:val="el-GR"/>
        </w:rPr>
      </w:pPr>
      <w:del w:id="1895" w:author="Καρμίρης Αγγελος" w:date="2020-01-03T10:44:00Z">
        <w:r w:rsidDel="00E474FD">
          <w:rPr>
            <w:sz w:val="24"/>
            <w:szCs w:val="24"/>
            <w:lang w:val="el-GR"/>
          </w:rPr>
          <w:delText>Κάθε αυτομετασχηματιστής θα</w:delText>
        </w:r>
        <w:r w:rsidRPr="009F37EC" w:rsidDel="00E474FD">
          <w:rPr>
            <w:sz w:val="24"/>
            <w:szCs w:val="24"/>
            <w:lang w:val="el-GR"/>
          </w:rPr>
          <w:delText xml:space="preserve"> είναι εφοδιασμένος με </w:delText>
        </w:r>
        <w:r w:rsidDel="00E474FD">
          <w:rPr>
            <w:sz w:val="24"/>
            <w:szCs w:val="24"/>
            <w:lang w:val="el-GR"/>
          </w:rPr>
          <w:delText>δύο (2) όργανα</w:delText>
        </w:r>
        <w:r w:rsidRPr="009F37EC" w:rsidDel="00E474FD">
          <w:rPr>
            <w:sz w:val="24"/>
            <w:szCs w:val="24"/>
            <w:lang w:val="el-GR"/>
          </w:rPr>
          <w:delText xml:space="preserve"> ένδειξης θερμοκρασίας </w:delText>
        </w:r>
        <w:r w:rsidDel="00E474FD">
          <w:rPr>
            <w:sz w:val="24"/>
            <w:szCs w:val="24"/>
            <w:lang w:val="el-GR"/>
          </w:rPr>
          <w:delText xml:space="preserve">τυλίγματος. Το ένα θα μετρά τη θερμοκρασία του τυλίγματος σειράς και το άλλο τη θερμοκρασία του </w:delText>
        </w:r>
        <w:r w:rsidR="00920C7E" w:rsidDel="00E474FD">
          <w:rPr>
            <w:sz w:val="24"/>
            <w:szCs w:val="24"/>
            <w:lang w:val="el-GR"/>
          </w:rPr>
          <w:delText>τριτεύοντος</w:delText>
        </w:r>
        <w:r w:rsidDel="00E474FD">
          <w:rPr>
            <w:sz w:val="24"/>
            <w:szCs w:val="24"/>
            <w:lang w:val="el-GR"/>
          </w:rPr>
          <w:delText xml:space="preserve"> τυλίγματος. </w:delText>
        </w:r>
        <w:r w:rsidR="00874A7E" w:rsidRPr="009F37EC" w:rsidDel="00E474FD">
          <w:rPr>
            <w:sz w:val="24"/>
            <w:szCs w:val="24"/>
            <w:lang w:val="el-GR"/>
          </w:rPr>
          <w:delText>Τ</w:delText>
        </w:r>
        <w:r w:rsidDel="00E474FD">
          <w:rPr>
            <w:sz w:val="24"/>
            <w:szCs w:val="24"/>
            <w:lang w:val="el-GR"/>
          </w:rPr>
          <w:delText>α</w:delText>
        </w:r>
        <w:r w:rsidR="00874A7E" w:rsidRPr="009F37EC" w:rsidDel="00E474FD">
          <w:rPr>
            <w:sz w:val="24"/>
            <w:szCs w:val="24"/>
            <w:lang w:val="el-GR"/>
          </w:rPr>
          <w:delText xml:space="preserve"> όργαν</w:delText>
        </w:r>
        <w:r w:rsidDel="00E474FD">
          <w:rPr>
            <w:sz w:val="24"/>
            <w:szCs w:val="24"/>
            <w:lang w:val="el-GR"/>
          </w:rPr>
          <w:delText>α</w:delText>
        </w:r>
        <w:r w:rsidR="00874A7E" w:rsidRPr="009F37EC" w:rsidDel="00E474FD">
          <w:rPr>
            <w:sz w:val="24"/>
            <w:szCs w:val="24"/>
            <w:lang w:val="el-GR"/>
          </w:rPr>
          <w:delText xml:space="preserve"> μέτρησης θερμοκρασίας τυλίγματος θα είναι</w:delText>
        </w:r>
        <w:r w:rsidDel="00E474FD">
          <w:rPr>
            <w:sz w:val="24"/>
            <w:szCs w:val="24"/>
            <w:lang w:val="el-GR"/>
          </w:rPr>
          <w:delText xml:space="preserve"> τύπου </w:delText>
        </w:r>
        <w:r w:rsidDel="00E474FD">
          <w:rPr>
            <w:sz w:val="24"/>
            <w:szCs w:val="24"/>
          </w:rPr>
          <w:delText>bellow</w:delText>
        </w:r>
        <w:r w:rsidRPr="00CF1D4B" w:rsidDel="00E474FD">
          <w:rPr>
            <w:sz w:val="24"/>
            <w:szCs w:val="24"/>
            <w:lang w:val="el-GR"/>
          </w:rPr>
          <w:delText xml:space="preserve"> </w:delText>
        </w:r>
        <w:r w:rsidDel="00E474FD">
          <w:rPr>
            <w:sz w:val="24"/>
            <w:szCs w:val="24"/>
            <w:lang w:val="el-GR"/>
          </w:rPr>
          <w:delText>και</w:delText>
        </w:r>
        <w:r w:rsidR="00874A7E" w:rsidRPr="009F37EC" w:rsidDel="00E474FD">
          <w:rPr>
            <w:sz w:val="24"/>
            <w:szCs w:val="24"/>
            <w:lang w:val="el-GR"/>
          </w:rPr>
          <w:delText xml:space="preserve"> λειτουργικά όμοι</w:delText>
        </w:r>
        <w:r w:rsidDel="00E474FD">
          <w:rPr>
            <w:sz w:val="24"/>
            <w:szCs w:val="24"/>
            <w:lang w:val="el-GR"/>
          </w:rPr>
          <w:delText>α</w:delText>
        </w:r>
        <w:r w:rsidR="00874A7E" w:rsidRPr="009F37EC" w:rsidDel="00E474FD">
          <w:rPr>
            <w:sz w:val="24"/>
            <w:szCs w:val="24"/>
            <w:lang w:val="el-GR"/>
          </w:rPr>
          <w:delText xml:space="preserve"> με </w:delText>
        </w:r>
        <w:r w:rsidR="00372AF6" w:rsidRPr="009F37EC" w:rsidDel="00E474FD">
          <w:rPr>
            <w:sz w:val="24"/>
            <w:szCs w:val="24"/>
            <w:lang w:val="el-GR"/>
          </w:rPr>
          <w:delText>το</w:delText>
        </w:r>
        <w:r w:rsidR="00874A7E" w:rsidRPr="009F37EC" w:rsidDel="00E474FD">
          <w:rPr>
            <w:sz w:val="24"/>
            <w:szCs w:val="24"/>
            <w:lang w:val="el-GR"/>
          </w:rPr>
          <w:delText xml:space="preserve"> όργανο μέτρησης θερμοκρασίας λαδιού διαθέτοντας επιπλέον </w:delText>
        </w:r>
        <w:r w:rsidR="001F15F0" w:rsidRPr="009F37EC" w:rsidDel="00E474FD">
          <w:rPr>
            <w:sz w:val="24"/>
            <w:szCs w:val="24"/>
            <w:lang w:val="el-GR"/>
          </w:rPr>
          <w:delText xml:space="preserve">μόνο </w:delText>
        </w:r>
        <w:r w:rsidDel="00E474FD">
          <w:rPr>
            <w:sz w:val="24"/>
            <w:szCs w:val="24"/>
            <w:lang w:val="el-GR"/>
          </w:rPr>
          <w:delText>την είσοδο ρεύματος, συνδεδεμένη σε έναν μετασχηματιστή έντασης μονωτήρα διέλευσης, έτσι ώστε να δημιουργεί τη</w:delText>
        </w:r>
        <w:r w:rsidR="001F15F0" w:rsidRPr="009F37EC" w:rsidDel="00E474FD">
          <w:rPr>
            <w:sz w:val="24"/>
            <w:szCs w:val="24"/>
            <w:lang w:val="el-GR"/>
          </w:rPr>
          <w:delText xml:space="preserve"> </w:delText>
        </w:r>
        <w:r w:rsidR="00874A7E" w:rsidRPr="009F37EC" w:rsidDel="00E474FD">
          <w:rPr>
            <w:sz w:val="24"/>
            <w:szCs w:val="24"/>
            <w:lang w:val="el-GR"/>
          </w:rPr>
          <w:delText xml:space="preserve">θερμική απεικόνιση του </w:delText>
        </w:r>
        <w:r w:rsidDel="00E474FD">
          <w:rPr>
            <w:sz w:val="24"/>
            <w:szCs w:val="24"/>
            <w:lang w:val="el-GR"/>
          </w:rPr>
          <w:delText xml:space="preserve"> αντίστοιχου </w:delText>
        </w:r>
        <w:r w:rsidR="00874A7E" w:rsidRPr="009F37EC" w:rsidDel="00E474FD">
          <w:rPr>
            <w:sz w:val="24"/>
            <w:szCs w:val="24"/>
            <w:lang w:val="el-GR"/>
          </w:rPr>
          <w:delText>τυλίγματος του ΑΜ</w:delText>
        </w:r>
        <w:r w:rsidR="00986DAD" w:rsidRPr="009F37EC" w:rsidDel="00E474FD">
          <w:rPr>
            <w:sz w:val="24"/>
            <w:szCs w:val="24"/>
            <w:lang w:val="el-GR"/>
          </w:rPr>
          <w:delText>/</w:delText>
        </w:r>
        <w:r w:rsidR="00874A7E" w:rsidRPr="009F37EC" w:rsidDel="00E474FD">
          <w:rPr>
            <w:sz w:val="24"/>
            <w:szCs w:val="24"/>
            <w:lang w:val="el-GR"/>
          </w:rPr>
          <w:delText xml:space="preserve">Σ. </w:delText>
        </w:r>
        <w:r w:rsidR="00372AF6" w:rsidRPr="009F37EC" w:rsidDel="00E474FD">
          <w:rPr>
            <w:sz w:val="24"/>
            <w:szCs w:val="24"/>
            <w:lang w:val="el-GR"/>
          </w:rPr>
          <w:delText xml:space="preserve">Με τον τρόπο αυτό θα  μετράται έμμεσα </w:delText>
        </w:r>
        <w:r w:rsidR="004E3218" w:rsidRPr="009F37EC" w:rsidDel="00E474FD">
          <w:rPr>
            <w:sz w:val="24"/>
            <w:szCs w:val="24"/>
            <w:lang w:val="el-GR"/>
          </w:rPr>
          <w:delText>η</w:delText>
        </w:r>
        <w:r w:rsidR="00372AF6" w:rsidRPr="009F37EC" w:rsidDel="00E474FD">
          <w:rPr>
            <w:sz w:val="24"/>
            <w:szCs w:val="24"/>
            <w:lang w:val="el-GR"/>
          </w:rPr>
          <w:delText xml:space="preserve"> θερμοκρασία του τυλίγματος αυτού.</w:delText>
        </w:r>
        <w:r w:rsidDel="00E474FD">
          <w:rPr>
            <w:sz w:val="24"/>
            <w:szCs w:val="24"/>
            <w:lang w:val="el-GR"/>
          </w:rPr>
          <w:delText xml:space="preserve"> Το όργανο για το τύλιγμα σειράς θα συνδεθεί σε μετασχηματιστή έντασης μονωτήρα ΥΤ και το</w:delText>
        </w:r>
        <w:r w:rsidRPr="00880B19" w:rsidDel="00E474FD">
          <w:rPr>
            <w:sz w:val="24"/>
            <w:szCs w:val="24"/>
            <w:lang w:val="el-GR"/>
          </w:rPr>
          <w:delText xml:space="preserve"> </w:delText>
        </w:r>
        <w:r w:rsidDel="00E474FD">
          <w:rPr>
            <w:sz w:val="24"/>
            <w:szCs w:val="24"/>
            <w:lang w:val="el-GR"/>
          </w:rPr>
          <w:delText>όργανο για το τριτεύον τύλιγμα θα συνδεθεί σε μ</w:delText>
        </w:r>
        <w:r w:rsidR="00920C7E" w:rsidDel="00E474FD">
          <w:rPr>
            <w:sz w:val="24"/>
            <w:szCs w:val="24"/>
            <w:lang w:val="el-GR"/>
          </w:rPr>
          <w:delText>ετασχηματιστή έντασης μονωτήρα Χ</w:delText>
        </w:r>
        <w:r w:rsidDel="00E474FD">
          <w:rPr>
            <w:sz w:val="24"/>
            <w:szCs w:val="24"/>
            <w:lang w:val="el-GR"/>
          </w:rPr>
          <w:delText>Τ.</w:delText>
        </w:r>
        <w:r w:rsidR="00BC1F43" w:rsidRPr="004F609D" w:rsidDel="00E474FD">
          <w:rPr>
            <w:lang w:val="el-GR"/>
          </w:rPr>
          <w:delText xml:space="preserve"> </w:delText>
        </w:r>
        <w:r w:rsidR="00BC1F43" w:rsidRPr="00BC1F43" w:rsidDel="00E474FD">
          <w:rPr>
            <w:sz w:val="24"/>
            <w:szCs w:val="24"/>
            <w:lang w:val="el-GR"/>
          </w:rPr>
          <w:delText>Τ</w:delText>
        </w:r>
        <w:r w:rsidR="00210B89" w:rsidDel="00E474FD">
          <w:rPr>
            <w:sz w:val="24"/>
            <w:szCs w:val="24"/>
            <w:lang w:val="el-GR"/>
          </w:rPr>
          <w:delText>α</w:delText>
        </w:r>
        <w:r w:rsidR="00BC1F43" w:rsidRPr="00BC1F43" w:rsidDel="00E474FD">
          <w:rPr>
            <w:sz w:val="24"/>
            <w:szCs w:val="24"/>
            <w:lang w:val="el-GR"/>
          </w:rPr>
          <w:delText xml:space="preserve"> όργαν</w:delText>
        </w:r>
        <w:r w:rsidR="00210B89" w:rsidDel="00E474FD">
          <w:rPr>
            <w:sz w:val="24"/>
            <w:szCs w:val="24"/>
            <w:lang w:val="el-GR"/>
          </w:rPr>
          <w:delText>α</w:delText>
        </w:r>
        <w:r w:rsidR="00BC1F43" w:rsidRPr="00BC1F43" w:rsidDel="00E474FD">
          <w:rPr>
            <w:sz w:val="24"/>
            <w:szCs w:val="24"/>
            <w:lang w:val="el-GR"/>
          </w:rPr>
          <w:delText xml:space="preserve"> θα είναι σχεδιασμέν</w:delText>
        </w:r>
        <w:r w:rsidR="00210B89" w:rsidDel="00E474FD">
          <w:rPr>
            <w:sz w:val="24"/>
            <w:szCs w:val="24"/>
            <w:lang w:val="el-GR"/>
          </w:rPr>
          <w:delText>α</w:delText>
        </w:r>
        <w:r w:rsidR="00BC1F43" w:rsidRPr="00BC1F43" w:rsidDel="00E474FD">
          <w:rPr>
            <w:sz w:val="24"/>
            <w:szCs w:val="24"/>
            <w:lang w:val="el-GR"/>
          </w:rPr>
          <w:delText xml:space="preserve"> και δοκιμασμέν</w:delText>
        </w:r>
        <w:r w:rsidR="00210B89" w:rsidDel="00E474FD">
          <w:rPr>
            <w:sz w:val="24"/>
            <w:szCs w:val="24"/>
            <w:lang w:val="el-GR"/>
          </w:rPr>
          <w:delText>α</w:delText>
        </w:r>
        <w:r w:rsidR="00BC1F43" w:rsidDel="00E474FD">
          <w:rPr>
            <w:sz w:val="24"/>
            <w:szCs w:val="24"/>
            <w:lang w:val="el-GR"/>
          </w:rPr>
          <w:delText xml:space="preserve"> σύμφωνα με τα πρότυπα EN 50216-1 και EN 50216-</w:delText>
        </w:r>
        <w:r w:rsidR="00BC1F43" w:rsidRPr="00BC1F43" w:rsidDel="00E474FD">
          <w:rPr>
            <w:sz w:val="24"/>
            <w:szCs w:val="24"/>
            <w:lang w:val="el-GR"/>
          </w:rPr>
          <w:delText>11. Τα πιστοποιητικά δοκιμών θα πρέπει να επιδειχθούν στον επιθεωρητή του ΑΔΜΗΕ.</w:delText>
        </w:r>
      </w:del>
    </w:p>
    <w:p w:rsidR="00210B89" w:rsidDel="00E474FD" w:rsidRDefault="00210B89" w:rsidP="005C156B">
      <w:pPr>
        <w:ind w:left="1429" w:firstLine="11"/>
        <w:jc w:val="both"/>
        <w:rPr>
          <w:del w:id="1896" w:author="Καρμίρης Αγγελος" w:date="2020-01-03T10:44:00Z"/>
          <w:sz w:val="24"/>
          <w:szCs w:val="24"/>
          <w:lang w:val="el-GR"/>
        </w:rPr>
      </w:pPr>
      <w:del w:id="1897" w:author="Καρμίρης Αγγελος" w:date="2020-01-03T10:44:00Z">
        <w:r w:rsidDel="00E474FD">
          <w:rPr>
            <w:sz w:val="24"/>
            <w:szCs w:val="24"/>
            <w:lang w:val="el-GR"/>
          </w:rPr>
          <w:delText>Τα όργανα θα ρυθμίζονται</w:delText>
        </w:r>
        <w:r w:rsidRPr="00210B89" w:rsidDel="00E474FD">
          <w:rPr>
            <w:sz w:val="24"/>
            <w:szCs w:val="24"/>
            <w:lang w:val="el-GR"/>
          </w:rPr>
          <w:delText xml:space="preserve"> πριν την παράδοση τ</w:delText>
        </w:r>
        <w:r w:rsidDel="00E474FD">
          <w:rPr>
            <w:sz w:val="24"/>
            <w:szCs w:val="24"/>
            <w:lang w:val="el-GR"/>
          </w:rPr>
          <w:delText>ου ΑΜ/Σ</w:delText>
        </w:r>
        <w:r w:rsidRPr="00210B89" w:rsidDel="00E474FD">
          <w:rPr>
            <w:sz w:val="24"/>
            <w:szCs w:val="24"/>
            <w:lang w:val="el-GR"/>
          </w:rPr>
          <w:delText>, σύμφωνα με τη βαθμίδα μεταξύ της θερμοκρασίας άνω στάθμης λαδιού (</w:delText>
        </w:r>
        <w:r w:rsidRPr="00210B89" w:rsidDel="00E474FD">
          <w:rPr>
            <w:sz w:val="24"/>
            <w:szCs w:val="24"/>
          </w:rPr>
          <w:delText>top</w:delText>
        </w:r>
        <w:r w:rsidRPr="00210B89" w:rsidDel="00E474FD">
          <w:rPr>
            <w:sz w:val="24"/>
            <w:szCs w:val="24"/>
            <w:lang w:val="el-GR"/>
          </w:rPr>
          <w:delText>-</w:delText>
        </w:r>
        <w:r w:rsidRPr="00210B89" w:rsidDel="00E474FD">
          <w:rPr>
            <w:sz w:val="24"/>
            <w:szCs w:val="24"/>
          </w:rPr>
          <w:delText>oil</w:delText>
        </w:r>
        <w:r w:rsidRPr="00210B89" w:rsidDel="00E474FD">
          <w:rPr>
            <w:sz w:val="24"/>
            <w:szCs w:val="24"/>
            <w:lang w:val="el-GR"/>
          </w:rPr>
          <w:delText xml:space="preserve">) και της θερμοκρασίας του θερμότερου σημείου του </w:delText>
        </w:r>
        <w:r w:rsidDel="00E474FD">
          <w:rPr>
            <w:sz w:val="24"/>
            <w:szCs w:val="24"/>
            <w:lang w:val="el-GR"/>
          </w:rPr>
          <w:delText xml:space="preserve">αντίστοιχου </w:delText>
        </w:r>
        <w:r w:rsidRPr="00210B89" w:rsidDel="00E474FD">
          <w:rPr>
            <w:sz w:val="24"/>
            <w:szCs w:val="24"/>
            <w:lang w:val="el-GR"/>
          </w:rPr>
          <w:delText>τυλίγματος (</w:delText>
        </w:r>
        <w:r w:rsidRPr="00210B89" w:rsidDel="00E474FD">
          <w:rPr>
            <w:sz w:val="24"/>
            <w:szCs w:val="24"/>
          </w:rPr>
          <w:delText>hot</w:delText>
        </w:r>
        <w:r w:rsidRPr="00210B89" w:rsidDel="00E474FD">
          <w:rPr>
            <w:sz w:val="24"/>
            <w:szCs w:val="24"/>
            <w:lang w:val="el-GR"/>
          </w:rPr>
          <w:delText>-</w:delText>
        </w:r>
        <w:r w:rsidRPr="00210B89" w:rsidDel="00E474FD">
          <w:rPr>
            <w:sz w:val="24"/>
            <w:szCs w:val="24"/>
          </w:rPr>
          <w:delText>spot</w:delText>
        </w:r>
        <w:r w:rsidRPr="00210B89" w:rsidDel="00E474FD">
          <w:rPr>
            <w:sz w:val="24"/>
            <w:szCs w:val="24"/>
            <w:lang w:val="el-GR"/>
          </w:rPr>
          <w:delText>) στην ονομαστική ένταση, η οποία θα βρίσκεται από την αναφορά δοκιμής ανύψωσης θερμοκρασίας.</w:delText>
        </w:r>
      </w:del>
    </w:p>
    <w:p w:rsidR="0010284D" w:rsidRPr="009F37EC" w:rsidDel="00E474FD" w:rsidRDefault="004E3218" w:rsidP="005C156B">
      <w:pPr>
        <w:ind w:left="1429" w:firstLine="11"/>
        <w:jc w:val="both"/>
        <w:rPr>
          <w:del w:id="1898" w:author="Καρμίρης Αγγελος" w:date="2020-01-03T10:44:00Z"/>
          <w:sz w:val="24"/>
          <w:szCs w:val="24"/>
          <w:lang w:val="el-GR"/>
        </w:rPr>
      </w:pPr>
      <w:del w:id="1899" w:author="Καρμίρης Αγγελος" w:date="2020-01-03T10:44:00Z">
        <w:r w:rsidRPr="009F37EC" w:rsidDel="00E474FD">
          <w:rPr>
            <w:sz w:val="24"/>
            <w:szCs w:val="24"/>
            <w:lang w:val="el-GR"/>
          </w:rPr>
          <w:delText>Για την μετάδοση της ένδειξης της θερμοκρασίας τυλίγματος από τον ΑΜ</w:delText>
        </w:r>
        <w:r w:rsidR="00986DAD" w:rsidRPr="009F37EC" w:rsidDel="00E474FD">
          <w:rPr>
            <w:sz w:val="24"/>
            <w:szCs w:val="24"/>
            <w:lang w:val="el-GR"/>
          </w:rPr>
          <w:delText>/</w:delText>
        </w:r>
        <w:r w:rsidRPr="009F37EC" w:rsidDel="00E474FD">
          <w:rPr>
            <w:sz w:val="24"/>
            <w:szCs w:val="24"/>
            <w:lang w:val="el-GR"/>
          </w:rPr>
          <w:delText xml:space="preserve">Σ στο </w:delText>
        </w:r>
        <w:r w:rsidR="00662F05" w:rsidRPr="009F37EC" w:rsidDel="00E474FD">
          <w:rPr>
            <w:sz w:val="24"/>
            <w:szCs w:val="24"/>
            <w:lang w:val="el-GR"/>
          </w:rPr>
          <w:delText>αυτόματο σύστημα ελέγχου</w:delText>
        </w:r>
        <w:r w:rsidRPr="009F37EC" w:rsidDel="00E474FD">
          <w:rPr>
            <w:sz w:val="24"/>
            <w:szCs w:val="24"/>
            <w:lang w:val="el-GR"/>
          </w:rPr>
          <w:delText xml:space="preserve"> του Κ.Υ.Τ., το </w:delText>
        </w:r>
        <w:r w:rsidR="00F35974" w:rsidRPr="009F37EC" w:rsidDel="00E474FD">
          <w:rPr>
            <w:sz w:val="24"/>
            <w:szCs w:val="24"/>
            <w:lang w:val="el-GR"/>
          </w:rPr>
          <w:delText>ό</w:delText>
        </w:r>
        <w:r w:rsidRPr="009F37EC" w:rsidDel="00E474FD">
          <w:rPr>
            <w:sz w:val="24"/>
            <w:szCs w:val="24"/>
            <w:lang w:val="el-GR"/>
          </w:rPr>
          <w:delText>ργ</w:delText>
        </w:r>
        <w:r w:rsidR="00F35974" w:rsidRPr="009F37EC" w:rsidDel="00E474FD">
          <w:rPr>
            <w:sz w:val="24"/>
            <w:szCs w:val="24"/>
            <w:lang w:val="el-GR"/>
          </w:rPr>
          <w:delText>α</w:delText>
        </w:r>
        <w:r w:rsidRPr="009F37EC" w:rsidDel="00E474FD">
          <w:rPr>
            <w:sz w:val="24"/>
            <w:szCs w:val="24"/>
            <w:lang w:val="el-GR"/>
          </w:rPr>
          <w:delText xml:space="preserve">νο θα συμπεριλαμβάνει διάταξη τηλεμέτρησης </w:delText>
        </w:r>
        <w:r w:rsidR="0017673F" w:rsidRPr="009F37EC" w:rsidDel="00E474FD">
          <w:rPr>
            <w:sz w:val="24"/>
            <w:szCs w:val="24"/>
            <w:lang w:val="el-GR"/>
          </w:rPr>
          <w:delText xml:space="preserve">που να μπορεί να συνδεθεί </w:delText>
        </w:r>
        <w:r w:rsidRPr="009F37EC" w:rsidDel="00E474FD">
          <w:rPr>
            <w:sz w:val="24"/>
            <w:szCs w:val="24"/>
            <w:lang w:val="el-GR"/>
          </w:rPr>
          <w:delText xml:space="preserve">με αναλογικό μορφοτροπέα </w:delText>
        </w:r>
        <w:r w:rsidR="0058516A" w:rsidRPr="009F37EC" w:rsidDel="00E474FD">
          <w:rPr>
            <w:sz w:val="24"/>
            <w:szCs w:val="24"/>
            <w:lang w:val="el-GR"/>
          </w:rPr>
          <w:delText>ε</w:delText>
        </w:r>
        <w:r w:rsidR="00662F05" w:rsidRPr="009F37EC" w:rsidDel="00E474FD">
          <w:rPr>
            <w:sz w:val="24"/>
            <w:szCs w:val="24"/>
            <w:lang w:val="el-GR"/>
          </w:rPr>
          <w:delText xml:space="preserve">ξόδου </w:delText>
        </w:r>
        <w:r w:rsidRPr="009F37EC" w:rsidDel="00E474FD">
          <w:rPr>
            <w:sz w:val="24"/>
            <w:szCs w:val="24"/>
            <w:lang w:val="el-GR"/>
          </w:rPr>
          <w:delText xml:space="preserve">4-20 </w:delText>
        </w:r>
        <w:r w:rsidRPr="009F37EC" w:rsidDel="00E474FD">
          <w:rPr>
            <w:sz w:val="24"/>
            <w:szCs w:val="24"/>
          </w:rPr>
          <w:delText>mA</w:delText>
        </w:r>
        <w:r w:rsidRPr="009F37EC" w:rsidDel="00E474FD">
          <w:rPr>
            <w:sz w:val="24"/>
            <w:szCs w:val="24"/>
            <w:lang w:val="el-GR"/>
          </w:rPr>
          <w:delText>.</w:delText>
        </w:r>
      </w:del>
    </w:p>
    <w:p w:rsidR="005F723C" w:rsidRPr="009F37EC" w:rsidDel="00E474FD" w:rsidRDefault="0010284D" w:rsidP="0010284D">
      <w:pPr>
        <w:ind w:left="1429" w:firstLine="11"/>
        <w:jc w:val="both"/>
        <w:rPr>
          <w:del w:id="1900" w:author="Καρμίρης Αγγελος" w:date="2020-01-03T10:44:00Z"/>
          <w:sz w:val="24"/>
          <w:szCs w:val="24"/>
          <w:lang w:val="el-GR"/>
        </w:rPr>
      </w:pPr>
      <w:del w:id="1901" w:author="Καρμίρης Αγγελος" w:date="2020-01-03T10:44:00Z">
        <w:r w:rsidRPr="009F37EC" w:rsidDel="00E474FD">
          <w:rPr>
            <w:sz w:val="24"/>
            <w:szCs w:val="24"/>
            <w:lang w:val="el-GR"/>
          </w:rPr>
          <w:delText>Αναφορικά με τις ηλεκτρικές επαφές του οργάνου, απαιτούνται τουλάχιστον δύο μεταγωγικές</w:delText>
        </w:r>
        <w:r w:rsidR="00FB166C" w:rsidRPr="009F37EC" w:rsidDel="00E474FD">
          <w:rPr>
            <w:sz w:val="24"/>
            <w:szCs w:val="24"/>
            <w:lang w:val="el-GR"/>
          </w:rPr>
          <w:delText xml:space="preserve"> ή </w:delText>
        </w:r>
        <w:r w:rsidR="00210B89" w:rsidDel="00E474FD">
          <w:rPr>
            <w:sz w:val="24"/>
            <w:szCs w:val="24"/>
            <w:lang w:val="el-GR"/>
          </w:rPr>
          <w:delText>ανοικτές</w:delText>
        </w:r>
        <w:r w:rsidRPr="009F37EC" w:rsidDel="00E474FD">
          <w:rPr>
            <w:sz w:val="24"/>
            <w:szCs w:val="24"/>
            <w:lang w:val="el-GR"/>
          </w:rPr>
          <w:delText xml:space="preserve"> επαφές</w:delText>
        </w:r>
        <w:r w:rsidR="00210B89" w:rsidDel="00E474FD">
          <w:rPr>
            <w:sz w:val="24"/>
            <w:szCs w:val="24"/>
            <w:lang w:val="el-GR"/>
          </w:rPr>
          <w:delText xml:space="preserve"> σε κάθε όργανο</w:delText>
        </w:r>
        <w:r w:rsidRPr="009F37EC" w:rsidDel="00E474FD">
          <w:rPr>
            <w:sz w:val="24"/>
            <w:szCs w:val="24"/>
            <w:lang w:val="el-GR"/>
          </w:rPr>
          <w:delText>,</w:delText>
        </w:r>
        <w:r w:rsidR="00874A7E" w:rsidRPr="009F37EC" w:rsidDel="00E474FD">
          <w:rPr>
            <w:sz w:val="24"/>
            <w:szCs w:val="24"/>
            <w:lang w:val="el-GR"/>
          </w:rPr>
          <w:delText xml:space="preserve"> </w:delText>
        </w:r>
        <w:r w:rsidRPr="009F37EC" w:rsidDel="00E474FD">
          <w:rPr>
            <w:sz w:val="24"/>
            <w:szCs w:val="24"/>
            <w:lang w:val="el-GR"/>
          </w:rPr>
          <w:delText xml:space="preserve">μία για προειδοποιητική σήμανση και μία για πτώση. Επιπλέον απαιτούνται για την </w:delText>
        </w:r>
        <w:r w:rsidR="0017673F" w:rsidRPr="009F37EC" w:rsidDel="00E474FD">
          <w:rPr>
            <w:sz w:val="24"/>
            <w:szCs w:val="24"/>
            <w:lang w:val="el-GR"/>
          </w:rPr>
          <w:delText xml:space="preserve"> αυτόματη βαθμιαία </w:delText>
        </w:r>
        <w:r w:rsidRPr="009F37EC" w:rsidDel="00E474FD">
          <w:rPr>
            <w:sz w:val="24"/>
            <w:szCs w:val="24"/>
            <w:lang w:val="el-GR"/>
          </w:rPr>
          <w:delText>ενεργοποίηση του συστήματος ψύξης</w:delText>
        </w:r>
        <w:r w:rsidR="005A40C7" w:rsidRPr="009F37EC" w:rsidDel="00E474FD">
          <w:rPr>
            <w:sz w:val="24"/>
            <w:szCs w:val="24"/>
            <w:lang w:val="el-GR"/>
          </w:rPr>
          <w:delText xml:space="preserve"> δύο</w:delText>
        </w:r>
        <w:r w:rsidRPr="009F37EC" w:rsidDel="00E474FD">
          <w:rPr>
            <w:sz w:val="24"/>
            <w:szCs w:val="24"/>
            <w:lang w:val="el-GR"/>
          </w:rPr>
          <w:delText xml:space="preserve"> </w:delText>
        </w:r>
        <w:r w:rsidR="00FB166C" w:rsidRPr="009F37EC" w:rsidDel="00E474FD">
          <w:rPr>
            <w:sz w:val="24"/>
            <w:szCs w:val="24"/>
            <w:lang w:val="el-GR"/>
          </w:rPr>
          <w:delText>(</w:delText>
        </w:r>
        <w:r w:rsidRPr="009F37EC" w:rsidDel="00E474FD">
          <w:rPr>
            <w:sz w:val="24"/>
            <w:szCs w:val="24"/>
            <w:lang w:val="el-GR"/>
          </w:rPr>
          <w:delText>2</w:delText>
        </w:r>
        <w:r w:rsidR="00FB166C" w:rsidRPr="009F37EC" w:rsidDel="00E474FD">
          <w:rPr>
            <w:sz w:val="24"/>
            <w:szCs w:val="24"/>
            <w:lang w:val="el-GR"/>
          </w:rPr>
          <w:delText>)</w:delText>
        </w:r>
        <w:r w:rsidRPr="009F37EC" w:rsidDel="00E474FD">
          <w:rPr>
            <w:sz w:val="24"/>
            <w:szCs w:val="24"/>
            <w:lang w:val="el-GR"/>
          </w:rPr>
          <w:delText xml:space="preserve"> μεταγωγικές</w:delText>
        </w:r>
        <w:r w:rsidR="005A40C7" w:rsidRPr="009F37EC" w:rsidDel="00E474FD">
          <w:rPr>
            <w:sz w:val="24"/>
            <w:szCs w:val="24"/>
            <w:lang w:val="el-GR"/>
          </w:rPr>
          <w:delText xml:space="preserve"> ή </w:delText>
        </w:r>
        <w:r w:rsidR="00210B89" w:rsidDel="00E474FD">
          <w:rPr>
            <w:sz w:val="24"/>
            <w:szCs w:val="24"/>
            <w:lang w:val="el-GR"/>
          </w:rPr>
          <w:delText>ανοικτές</w:delText>
        </w:r>
        <w:r w:rsidRPr="009F37EC" w:rsidDel="00E474FD">
          <w:rPr>
            <w:sz w:val="24"/>
            <w:szCs w:val="24"/>
            <w:lang w:val="el-GR"/>
          </w:rPr>
          <w:delText xml:space="preserve"> επαφές</w:delText>
        </w:r>
        <w:r w:rsidR="00210B89" w:rsidDel="00E474FD">
          <w:rPr>
            <w:sz w:val="24"/>
            <w:szCs w:val="24"/>
            <w:lang w:val="el-GR"/>
          </w:rPr>
          <w:delText xml:space="preserve"> στο όργανο ένδειξης θερμοκρασίας τυλίγματος σειράς</w:delText>
        </w:r>
        <w:r w:rsidR="005F723C" w:rsidRPr="009F37EC" w:rsidDel="00E474FD">
          <w:rPr>
            <w:sz w:val="24"/>
            <w:szCs w:val="24"/>
            <w:lang w:val="el-GR"/>
          </w:rPr>
          <w:delText>.</w:delText>
        </w:r>
        <w:r w:rsidR="00210B89" w:rsidRPr="00210B89" w:rsidDel="00E474FD">
          <w:rPr>
            <w:sz w:val="24"/>
            <w:szCs w:val="24"/>
            <w:lang w:val="el-GR"/>
          </w:rPr>
          <w:delText xml:space="preserve"> </w:delText>
        </w:r>
        <w:r w:rsidR="00210B89" w:rsidDel="00E474FD">
          <w:rPr>
            <w:sz w:val="24"/>
            <w:szCs w:val="24"/>
            <w:lang w:val="el-GR"/>
          </w:rPr>
          <w:delText>Τα όρια σήμανσης και πτώσης θα ρυθμιστούν για την ονομαστική φόρτιση του αυτομετασχηματιστή και τις θερμοκρασίες περιβάλλοντος της παρ.</w:delText>
        </w:r>
        <w:r w:rsidR="00210B89" w:rsidDel="00E474FD">
          <w:rPr>
            <w:sz w:val="24"/>
            <w:szCs w:val="24"/>
          </w:rPr>
          <w:delText>V</w:delText>
        </w:r>
        <w:r w:rsidR="00210B89" w:rsidRPr="00AF3C61" w:rsidDel="00E474FD">
          <w:rPr>
            <w:sz w:val="24"/>
            <w:szCs w:val="24"/>
            <w:lang w:val="el-GR"/>
          </w:rPr>
          <w:delText>.</w:delText>
        </w:r>
      </w:del>
    </w:p>
    <w:p w:rsidR="008A08C8" w:rsidRPr="009F37EC" w:rsidDel="00E474FD" w:rsidRDefault="008A08C8" w:rsidP="0010284D">
      <w:pPr>
        <w:ind w:left="1429" w:firstLine="11"/>
        <w:jc w:val="both"/>
        <w:rPr>
          <w:del w:id="1902" w:author="Καρμίρης Αγγελος" w:date="2020-01-03T10:44:00Z"/>
          <w:sz w:val="24"/>
          <w:szCs w:val="24"/>
          <w:lang w:val="el-GR"/>
        </w:rPr>
      </w:pPr>
      <w:del w:id="1903" w:author="Καρμίρης Αγγελος" w:date="2020-01-03T10:44:00Z">
        <w:r w:rsidRPr="009F37EC" w:rsidDel="00E474FD">
          <w:rPr>
            <w:sz w:val="24"/>
            <w:szCs w:val="24"/>
            <w:lang w:val="el-GR"/>
          </w:rPr>
          <w:delText>Όλες οι επαφές θα πρέπει ν</w:delText>
        </w:r>
        <w:r w:rsidR="00322233" w:rsidRPr="009F37EC" w:rsidDel="00E474FD">
          <w:rPr>
            <w:sz w:val="24"/>
            <w:szCs w:val="24"/>
            <w:lang w:val="el-GR"/>
          </w:rPr>
          <w:delText>α είναι κατάλληλες για τάση 220</w:delText>
        </w:r>
        <w:r w:rsidRPr="009F37EC" w:rsidDel="00E474FD">
          <w:rPr>
            <w:sz w:val="24"/>
            <w:szCs w:val="24"/>
          </w:rPr>
          <w:delText>V</w:delText>
        </w:r>
        <w:r w:rsidRPr="009F37EC" w:rsidDel="00E474FD">
          <w:rPr>
            <w:sz w:val="24"/>
            <w:szCs w:val="24"/>
            <w:lang w:val="el-GR"/>
          </w:rPr>
          <w:delText xml:space="preserve"> </w:delText>
        </w:r>
        <w:r w:rsidR="00210B89" w:rsidDel="00E474FD">
          <w:rPr>
            <w:sz w:val="24"/>
            <w:szCs w:val="24"/>
          </w:rPr>
          <w:delText>DC</w:delText>
        </w:r>
        <w:r w:rsidRPr="009F37EC" w:rsidDel="00E474FD">
          <w:rPr>
            <w:sz w:val="24"/>
            <w:szCs w:val="24"/>
            <w:lang w:val="el-GR"/>
          </w:rPr>
          <w:delText>.</w:delText>
        </w:r>
      </w:del>
    </w:p>
    <w:p w:rsidR="005D26B9" w:rsidRPr="009F37EC" w:rsidDel="00E474FD" w:rsidRDefault="005D26B9" w:rsidP="005D26B9">
      <w:pPr>
        <w:ind w:left="1418" w:firstLine="22"/>
        <w:jc w:val="both"/>
        <w:rPr>
          <w:del w:id="1904" w:author="Καρμίρης Αγγελος" w:date="2020-01-03T10:44:00Z"/>
          <w:sz w:val="24"/>
          <w:szCs w:val="24"/>
          <w:lang w:val="el-GR"/>
        </w:rPr>
      </w:pPr>
      <w:del w:id="1905" w:author="Καρμίρης Αγγελος" w:date="2020-01-03T10:44:00Z">
        <w:r w:rsidRPr="009F37EC" w:rsidDel="00E474FD">
          <w:rPr>
            <w:sz w:val="24"/>
            <w:szCs w:val="24"/>
            <w:lang w:val="el-GR"/>
          </w:rPr>
          <w:delText xml:space="preserve">Τα όργανα μέτρησης της θερμοκρασίας τυλιγμάτων πρέπει να είναι </w:delText>
        </w:r>
        <w:r w:rsidR="00210B89" w:rsidDel="00E474FD">
          <w:rPr>
            <w:sz w:val="24"/>
            <w:szCs w:val="24"/>
            <w:lang w:val="el-GR"/>
          </w:rPr>
          <w:delText xml:space="preserve">κατασκευής </w:delText>
        </w:r>
        <w:r w:rsidR="00210B89" w:rsidDel="00E474FD">
          <w:rPr>
            <w:sz w:val="24"/>
            <w:szCs w:val="24"/>
          </w:rPr>
          <w:delText>QUALITROL</w:delText>
        </w:r>
        <w:r w:rsidR="00210B89" w:rsidRPr="00CF1D4B" w:rsidDel="00E474FD">
          <w:rPr>
            <w:sz w:val="24"/>
            <w:szCs w:val="24"/>
            <w:lang w:val="el-GR"/>
          </w:rPr>
          <w:delText xml:space="preserve">, </w:delText>
        </w:r>
        <w:r w:rsidR="00210B89" w:rsidDel="00E474FD">
          <w:rPr>
            <w:sz w:val="24"/>
            <w:szCs w:val="24"/>
            <w:lang w:val="el-GR"/>
          </w:rPr>
          <w:delText xml:space="preserve">τύπου </w:delText>
        </w:r>
        <w:r w:rsidR="00210B89" w:rsidDel="00E474FD">
          <w:rPr>
            <w:sz w:val="24"/>
            <w:szCs w:val="24"/>
          </w:rPr>
          <w:delText>AKM</w:delText>
        </w:r>
        <w:r w:rsidR="00210B89" w:rsidRPr="00CF1D4B" w:rsidDel="00E474FD">
          <w:rPr>
            <w:sz w:val="24"/>
            <w:szCs w:val="24"/>
            <w:lang w:val="el-GR"/>
          </w:rPr>
          <w:delText>-</w:delText>
        </w:r>
        <w:r w:rsidR="00210B89" w:rsidDel="00E474FD">
          <w:rPr>
            <w:sz w:val="24"/>
            <w:szCs w:val="24"/>
          </w:rPr>
          <w:delText>WTI</w:delText>
        </w:r>
        <w:r w:rsidR="00210B89" w:rsidDel="00E474FD">
          <w:rPr>
            <w:sz w:val="24"/>
            <w:szCs w:val="24"/>
            <w:lang w:val="el-GR"/>
          </w:rPr>
          <w:delText xml:space="preserve"> ή κατασκευής </w:delText>
        </w:r>
        <w:r w:rsidR="00210B89" w:rsidDel="00E474FD">
          <w:rPr>
            <w:sz w:val="24"/>
            <w:szCs w:val="24"/>
          </w:rPr>
          <w:delText>MR</w:delText>
        </w:r>
        <w:r w:rsidR="00210B89" w:rsidRPr="00CF1D4B" w:rsidDel="00E474FD">
          <w:rPr>
            <w:sz w:val="24"/>
            <w:szCs w:val="24"/>
            <w:lang w:val="el-GR"/>
          </w:rPr>
          <w:delText xml:space="preserve">, </w:delText>
        </w:r>
        <w:r w:rsidR="00210B89" w:rsidDel="00E474FD">
          <w:rPr>
            <w:sz w:val="24"/>
            <w:szCs w:val="24"/>
            <w:lang w:val="el-GR"/>
          </w:rPr>
          <w:delText xml:space="preserve">τύπου </w:delText>
        </w:r>
        <w:r w:rsidR="00210B89" w:rsidDel="00E474FD">
          <w:rPr>
            <w:sz w:val="24"/>
            <w:szCs w:val="24"/>
          </w:rPr>
          <w:delText>Messko</w:delText>
        </w:r>
        <w:r w:rsidR="00210B89" w:rsidRPr="00CF1D4B" w:rsidDel="00E474FD">
          <w:rPr>
            <w:sz w:val="24"/>
            <w:szCs w:val="24"/>
            <w:lang w:val="el-GR"/>
          </w:rPr>
          <w:delText>-</w:delText>
        </w:r>
        <w:r w:rsidR="00210B89" w:rsidDel="00E474FD">
          <w:rPr>
            <w:sz w:val="24"/>
            <w:szCs w:val="24"/>
          </w:rPr>
          <w:delText>BeTech</w:delText>
        </w:r>
        <w:r w:rsidRPr="009F37EC" w:rsidDel="00E474FD">
          <w:rPr>
            <w:sz w:val="24"/>
            <w:szCs w:val="24"/>
            <w:lang w:val="el-GR"/>
          </w:rPr>
          <w:delText>.</w:delText>
        </w:r>
      </w:del>
    </w:p>
    <w:p w:rsidR="00D45657" w:rsidRPr="009F37EC" w:rsidDel="00E474FD" w:rsidRDefault="00D45657" w:rsidP="00A63CD9">
      <w:pPr>
        <w:ind w:left="1418" w:firstLine="22"/>
        <w:jc w:val="both"/>
        <w:rPr>
          <w:del w:id="1906" w:author="Καρμίρης Αγγελος" w:date="2020-01-03T10:44:00Z"/>
          <w:sz w:val="24"/>
          <w:szCs w:val="24"/>
          <w:lang w:val="el-GR"/>
        </w:rPr>
      </w:pPr>
    </w:p>
    <w:p w:rsidR="00FA09EA" w:rsidRPr="00A32737" w:rsidDel="00E474FD" w:rsidRDefault="007B47D3" w:rsidP="00FA09EA">
      <w:pPr>
        <w:tabs>
          <w:tab w:val="left" w:pos="1276"/>
          <w:tab w:val="left" w:pos="2410"/>
        </w:tabs>
        <w:ind w:left="1429"/>
        <w:jc w:val="both"/>
        <w:rPr>
          <w:del w:id="1907" w:author="Καρμίρης Αγγελος" w:date="2020-01-03T10:44:00Z"/>
          <w:b/>
          <w:sz w:val="24"/>
          <w:szCs w:val="24"/>
          <w:u w:val="single"/>
          <w:lang w:val="el-GR"/>
        </w:rPr>
      </w:pPr>
      <w:del w:id="1908"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00FA09EA" w:rsidRPr="00A32737" w:rsidDel="00E474FD">
          <w:rPr>
            <w:b/>
            <w:bCs/>
            <w:sz w:val="24"/>
            <w:szCs w:val="24"/>
            <w:lang w:val="el-GR"/>
          </w:rPr>
          <w:delText>.4</w:delText>
        </w:r>
        <w:r w:rsidR="00D45657" w:rsidRPr="00A32737" w:rsidDel="00E474FD">
          <w:rPr>
            <w:b/>
            <w:bCs/>
            <w:sz w:val="24"/>
            <w:szCs w:val="24"/>
            <w:lang w:val="el-GR"/>
          </w:rPr>
          <w:delText xml:space="preserve"> </w:delText>
        </w:r>
        <w:r w:rsidR="00FA09EA" w:rsidRPr="00A32737" w:rsidDel="00E474FD">
          <w:rPr>
            <w:b/>
            <w:sz w:val="24"/>
            <w:szCs w:val="24"/>
            <w:lang w:val="el-GR"/>
          </w:rPr>
          <w:delText xml:space="preserve"> </w:delText>
        </w:r>
        <w:r w:rsidR="00D45657" w:rsidRPr="00A32737" w:rsidDel="00E474FD">
          <w:rPr>
            <w:b/>
            <w:sz w:val="24"/>
            <w:szCs w:val="24"/>
            <w:u w:val="single"/>
            <w:lang w:val="el-GR"/>
          </w:rPr>
          <w:delText>Όργανο</w:delText>
        </w:r>
        <w:r w:rsidR="00FA09EA" w:rsidRPr="00A32737" w:rsidDel="00E474FD">
          <w:rPr>
            <w:b/>
            <w:sz w:val="24"/>
            <w:szCs w:val="24"/>
            <w:u w:val="single"/>
            <w:lang w:val="el-GR"/>
          </w:rPr>
          <w:delText xml:space="preserve"> ένδειξης ροής λαδιού </w:delText>
        </w:r>
      </w:del>
    </w:p>
    <w:p w:rsidR="00FA09EA" w:rsidRPr="009F37EC" w:rsidDel="00E474FD" w:rsidRDefault="00FA09EA" w:rsidP="00FA09EA">
      <w:pPr>
        <w:tabs>
          <w:tab w:val="left" w:pos="2410"/>
        </w:tabs>
        <w:ind w:left="1429"/>
        <w:jc w:val="both"/>
        <w:rPr>
          <w:del w:id="1909" w:author="Καρμίρης Αγγελος" w:date="2020-01-03T10:44:00Z"/>
          <w:sz w:val="24"/>
          <w:szCs w:val="24"/>
          <w:u w:val="single"/>
          <w:lang w:val="el-GR"/>
        </w:rPr>
      </w:pPr>
    </w:p>
    <w:p w:rsidR="00FA09EA" w:rsidRPr="009F37EC" w:rsidDel="00E474FD" w:rsidRDefault="00FA09EA" w:rsidP="00FA09EA">
      <w:pPr>
        <w:ind w:left="1418" w:firstLine="22"/>
        <w:jc w:val="both"/>
        <w:rPr>
          <w:del w:id="1910" w:author="Καρμίρης Αγγελος" w:date="2020-01-03T10:44:00Z"/>
          <w:sz w:val="24"/>
          <w:szCs w:val="24"/>
          <w:lang w:val="el-GR"/>
        </w:rPr>
      </w:pPr>
      <w:del w:id="1911" w:author="Καρμίρης Αγγελος" w:date="2020-01-03T10:44:00Z">
        <w:r w:rsidRPr="009F37EC" w:rsidDel="00E474FD">
          <w:rPr>
            <w:sz w:val="24"/>
            <w:szCs w:val="24"/>
            <w:lang w:val="el-GR"/>
          </w:rPr>
          <w:delText xml:space="preserve">Κάθε μονάδα ψύξης του συστήματος βεβιασμένης ψύξεως λαδιού του αυτο-μετασχηματιστή θα είναι εξοπλισμένη με όργανο ένδειξης ροής λαδιού, </w:delText>
        </w:r>
        <w:r w:rsidR="005F723C" w:rsidRPr="009F37EC" w:rsidDel="00E474FD">
          <w:rPr>
            <w:sz w:val="24"/>
            <w:szCs w:val="24"/>
            <w:lang w:val="el-GR"/>
          </w:rPr>
          <w:delText xml:space="preserve">που θα </w:delText>
        </w:r>
        <w:r w:rsidRPr="009F37EC" w:rsidDel="00E474FD">
          <w:rPr>
            <w:sz w:val="24"/>
            <w:szCs w:val="24"/>
            <w:lang w:val="el-GR"/>
          </w:rPr>
          <w:delText>δείχνει τη ροή του λαδιού στο σωλήνα σύνδεσης κάθε αντλίας κυκλοφορίας λαδιού του συστήματος ψύξης του ΑΜ</w:delText>
        </w:r>
        <w:r w:rsidR="00322233" w:rsidRPr="009F37EC" w:rsidDel="00E474FD">
          <w:rPr>
            <w:sz w:val="24"/>
            <w:szCs w:val="24"/>
            <w:lang w:val="el-GR"/>
          </w:rPr>
          <w:delText>/</w:delText>
        </w:r>
        <w:r w:rsidRPr="009F37EC" w:rsidDel="00E474FD">
          <w:rPr>
            <w:sz w:val="24"/>
            <w:szCs w:val="24"/>
            <w:lang w:val="el-GR"/>
          </w:rPr>
          <w:delText>Σ.</w:delText>
        </w:r>
        <w:r w:rsidR="00BC1F43" w:rsidRPr="004F609D" w:rsidDel="00E474FD">
          <w:rPr>
            <w:lang w:val="el-GR"/>
          </w:rPr>
          <w:delText xml:space="preserve"> </w:delText>
        </w:r>
        <w:r w:rsidR="00BC1F43" w:rsidDel="00E474FD">
          <w:rPr>
            <w:sz w:val="24"/>
            <w:szCs w:val="24"/>
            <w:lang w:val="el-GR"/>
          </w:rPr>
          <w:delText>Τα όργανα ένδειξης ροής λαδιού θα είναι σχεδιασμένα και δοκιμασμένα σύμφωνα με τα πρότυπα EN 50216-1 και EN 50216-</w:delText>
        </w:r>
        <w:r w:rsidR="00BC1F43" w:rsidRPr="00BC1F43" w:rsidDel="00E474FD">
          <w:rPr>
            <w:sz w:val="24"/>
            <w:szCs w:val="24"/>
            <w:lang w:val="el-GR"/>
          </w:rPr>
          <w:delText>5. Τα πιστοποιητικά δοκιμών θα πρέπει να επιδειχθούν στον επιθεωρητή του ΑΔΜΗΕ.</w:delText>
        </w:r>
      </w:del>
    </w:p>
    <w:p w:rsidR="00FA09EA" w:rsidRPr="009F37EC" w:rsidDel="00E474FD" w:rsidRDefault="00FA09EA" w:rsidP="00FA09EA">
      <w:pPr>
        <w:ind w:left="1418" w:firstLine="22"/>
        <w:jc w:val="both"/>
        <w:rPr>
          <w:del w:id="1912" w:author="Καρμίρης Αγγελος" w:date="2020-01-03T10:44:00Z"/>
          <w:sz w:val="24"/>
          <w:szCs w:val="24"/>
          <w:lang w:val="el-GR"/>
        </w:rPr>
      </w:pPr>
      <w:del w:id="1913" w:author="Καρμίρης Αγγελος" w:date="2020-01-03T10:44:00Z">
        <w:r w:rsidRPr="009F37EC" w:rsidDel="00E474FD">
          <w:rPr>
            <w:sz w:val="24"/>
            <w:szCs w:val="24"/>
            <w:lang w:val="el-GR"/>
          </w:rPr>
          <w:delText xml:space="preserve">Όταν η ροή του λαδιού πέσει κάτω από </w:delText>
        </w:r>
        <w:r w:rsidR="00B76503" w:rsidRPr="009F37EC" w:rsidDel="00E474FD">
          <w:rPr>
            <w:sz w:val="24"/>
            <w:szCs w:val="24"/>
            <w:lang w:val="el-GR"/>
          </w:rPr>
          <w:delText xml:space="preserve">ένα </w:delText>
        </w:r>
        <w:r w:rsidRPr="009F37EC" w:rsidDel="00E474FD">
          <w:rPr>
            <w:sz w:val="24"/>
            <w:szCs w:val="24"/>
            <w:lang w:val="el-GR"/>
          </w:rPr>
          <w:delText>προκαθορισμέν</w:delText>
        </w:r>
        <w:r w:rsidR="00B76503" w:rsidRPr="009F37EC" w:rsidDel="00E474FD">
          <w:rPr>
            <w:sz w:val="24"/>
            <w:szCs w:val="24"/>
            <w:lang w:val="el-GR"/>
          </w:rPr>
          <w:delText>ο ποσοστό</w:delText>
        </w:r>
        <w:r w:rsidRPr="009F37EC" w:rsidDel="00E474FD">
          <w:rPr>
            <w:sz w:val="24"/>
            <w:szCs w:val="24"/>
            <w:lang w:val="el-GR"/>
          </w:rPr>
          <w:delText xml:space="preserve"> της</w:delText>
        </w:r>
        <w:r w:rsidR="007B47D3" w:rsidRPr="009F37EC" w:rsidDel="00E474FD">
          <w:rPr>
            <w:sz w:val="24"/>
            <w:szCs w:val="24"/>
            <w:lang w:val="el-GR"/>
          </w:rPr>
          <w:delText xml:space="preserve"> πλήρους ροής, απαιτείται μία </w:delText>
        </w:r>
        <w:r w:rsidR="007736D0" w:rsidDel="00E474FD">
          <w:rPr>
            <w:sz w:val="24"/>
            <w:szCs w:val="24"/>
            <w:lang w:val="el-GR"/>
          </w:rPr>
          <w:delText>ανοικτή</w:delText>
        </w:r>
        <w:r w:rsidRPr="009F37EC" w:rsidDel="00E474FD">
          <w:rPr>
            <w:sz w:val="24"/>
            <w:szCs w:val="24"/>
            <w:lang w:val="el-GR"/>
          </w:rPr>
          <w:delText xml:space="preserve"> ηλεκτρική επαφή που θα δίνει προειδοποιητική σήμανση. Η επαφή θα είναι κατάλληλη για να λειτουργεί σε τάση 220 </w:delText>
        </w:r>
        <w:r w:rsidRPr="009F37EC" w:rsidDel="00E474FD">
          <w:rPr>
            <w:sz w:val="24"/>
            <w:szCs w:val="24"/>
          </w:rPr>
          <w:delText>V</w:delText>
        </w:r>
        <w:r w:rsidRPr="009F37EC" w:rsidDel="00E474FD">
          <w:rPr>
            <w:sz w:val="24"/>
            <w:szCs w:val="24"/>
            <w:lang w:val="el-GR"/>
          </w:rPr>
          <w:delText xml:space="preserve"> </w:delText>
        </w:r>
        <w:r w:rsidRPr="009F37EC" w:rsidDel="00E474FD">
          <w:rPr>
            <w:sz w:val="24"/>
            <w:szCs w:val="24"/>
          </w:rPr>
          <w:delText>DC</w:delText>
        </w:r>
        <w:r w:rsidRPr="009F37EC" w:rsidDel="00E474FD">
          <w:rPr>
            <w:sz w:val="24"/>
            <w:szCs w:val="24"/>
            <w:lang w:val="el-GR"/>
          </w:rPr>
          <w:delText xml:space="preserve"> (~0.5 Α).</w:delText>
        </w:r>
      </w:del>
    </w:p>
    <w:p w:rsidR="00FA09EA" w:rsidRPr="009F37EC" w:rsidDel="00E474FD" w:rsidRDefault="00FA09EA" w:rsidP="00FA09EA">
      <w:pPr>
        <w:ind w:left="1418" w:firstLine="22"/>
        <w:jc w:val="both"/>
        <w:rPr>
          <w:del w:id="1914" w:author="Καρμίρης Αγγελος" w:date="2020-01-03T10:44:00Z"/>
          <w:sz w:val="24"/>
          <w:szCs w:val="24"/>
          <w:lang w:val="el-GR"/>
        </w:rPr>
      </w:pPr>
    </w:p>
    <w:p w:rsidR="00FA09EA" w:rsidRPr="00A32737" w:rsidDel="00E474FD" w:rsidRDefault="007B47D3" w:rsidP="00FA09EA">
      <w:pPr>
        <w:ind w:left="1418" w:firstLine="22"/>
        <w:jc w:val="both"/>
        <w:rPr>
          <w:del w:id="1915" w:author="Καρμίρης Αγγελος" w:date="2020-01-03T10:44:00Z"/>
          <w:b/>
          <w:sz w:val="24"/>
          <w:szCs w:val="24"/>
          <w:lang w:val="el-GR"/>
        </w:rPr>
      </w:pPr>
      <w:del w:id="1916"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00353427" w:rsidRPr="00A32737" w:rsidDel="00E474FD">
          <w:rPr>
            <w:b/>
            <w:bCs/>
            <w:sz w:val="24"/>
            <w:szCs w:val="24"/>
            <w:lang w:val="el-GR"/>
          </w:rPr>
          <w:delText>.5</w:delText>
        </w:r>
        <w:r w:rsidR="00D45657" w:rsidRPr="00A32737" w:rsidDel="00E474FD">
          <w:rPr>
            <w:b/>
            <w:bCs/>
            <w:sz w:val="24"/>
            <w:szCs w:val="24"/>
            <w:lang w:val="el-GR"/>
          </w:rPr>
          <w:delText xml:space="preserve"> </w:delText>
        </w:r>
        <w:r w:rsidR="00FA09EA" w:rsidRPr="00A32737" w:rsidDel="00E474FD">
          <w:rPr>
            <w:b/>
            <w:bCs/>
            <w:sz w:val="24"/>
            <w:szCs w:val="24"/>
            <w:lang w:val="el-GR"/>
          </w:rPr>
          <w:delText xml:space="preserve"> </w:delText>
        </w:r>
        <w:r w:rsidR="00D45657" w:rsidRPr="00A32737" w:rsidDel="00E474FD">
          <w:rPr>
            <w:b/>
            <w:sz w:val="24"/>
            <w:szCs w:val="24"/>
            <w:u w:val="single"/>
            <w:lang w:val="el-GR"/>
          </w:rPr>
          <w:delText>Όργανο</w:delText>
        </w:r>
        <w:r w:rsidR="00FA09EA" w:rsidRPr="00A32737" w:rsidDel="00E474FD">
          <w:rPr>
            <w:b/>
            <w:sz w:val="24"/>
            <w:szCs w:val="24"/>
            <w:u w:val="single"/>
            <w:lang w:val="el-GR"/>
          </w:rPr>
          <w:delText xml:space="preserve"> ένδειξης στάθμης λαδιού </w:delText>
        </w:r>
      </w:del>
    </w:p>
    <w:p w:rsidR="00FA09EA" w:rsidRPr="009F37EC" w:rsidDel="00E474FD" w:rsidRDefault="00FA09EA" w:rsidP="00FA09EA">
      <w:pPr>
        <w:ind w:left="1418" w:firstLine="22"/>
        <w:jc w:val="both"/>
        <w:rPr>
          <w:del w:id="1917" w:author="Καρμίρης Αγγελος" w:date="2020-01-03T10:44:00Z"/>
          <w:sz w:val="24"/>
          <w:szCs w:val="24"/>
          <w:lang w:val="el-GR"/>
        </w:rPr>
      </w:pPr>
    </w:p>
    <w:p w:rsidR="00FA09EA" w:rsidRPr="009F37EC" w:rsidDel="00E474FD" w:rsidRDefault="00FA09EA" w:rsidP="00FA09EA">
      <w:pPr>
        <w:ind w:left="1418" w:firstLine="22"/>
        <w:jc w:val="both"/>
        <w:rPr>
          <w:del w:id="1918" w:author="Καρμίρης Αγγελος" w:date="2020-01-03T10:44:00Z"/>
          <w:sz w:val="24"/>
          <w:szCs w:val="24"/>
          <w:lang w:val="el-GR"/>
        </w:rPr>
      </w:pPr>
      <w:del w:id="1919" w:author="Καρμίρης Αγγελος" w:date="2020-01-03T10:44:00Z">
        <w:r w:rsidRPr="009F37EC" w:rsidDel="00E474FD">
          <w:rPr>
            <w:sz w:val="24"/>
            <w:szCs w:val="24"/>
            <w:lang w:val="el-GR"/>
          </w:rPr>
          <w:delText>Ο ΑΜ</w:delText>
        </w:r>
        <w:r w:rsidR="00322233" w:rsidRPr="009F37EC" w:rsidDel="00E474FD">
          <w:rPr>
            <w:sz w:val="24"/>
            <w:szCs w:val="24"/>
            <w:lang w:val="el-GR"/>
          </w:rPr>
          <w:delText>/</w:delText>
        </w:r>
        <w:r w:rsidRPr="009F37EC" w:rsidDel="00E474FD">
          <w:rPr>
            <w:sz w:val="24"/>
            <w:szCs w:val="24"/>
            <w:lang w:val="el-GR"/>
          </w:rPr>
          <w:delText xml:space="preserve">Σ θα είναι εφοδιασμένος με όργανο ένδειξης στάθμης λαδιού μαγνητικής λειτουργίας. </w:delText>
        </w:r>
        <w:r w:rsidR="00BC1F43" w:rsidRPr="00BC1F43" w:rsidDel="00E474FD">
          <w:rPr>
            <w:sz w:val="24"/>
            <w:szCs w:val="24"/>
            <w:lang w:val="el-GR"/>
          </w:rPr>
          <w:delText>Το όργανο θα είναι σχεδιασμένο και δοκιμασμένο σύμφωνα με</w:delText>
        </w:r>
        <w:r w:rsidR="00BC1F43" w:rsidDel="00E474FD">
          <w:rPr>
            <w:sz w:val="24"/>
            <w:szCs w:val="24"/>
            <w:lang w:val="el-GR"/>
          </w:rPr>
          <w:delText xml:space="preserve"> τα πρότυπα EN 50216-1 και EN 50216-</w:delText>
        </w:r>
        <w:r w:rsidR="00BC1F43" w:rsidRPr="00BC1F43" w:rsidDel="00E474FD">
          <w:rPr>
            <w:sz w:val="24"/>
            <w:szCs w:val="24"/>
            <w:lang w:val="el-GR"/>
          </w:rPr>
          <w:delText xml:space="preserve">5. Τα πιστοποιητικά δοκιμών θα πρέπει να επιδειχθούν στον επιθεωρητή του ΑΔΜΗΕ. </w:delText>
        </w:r>
        <w:r w:rsidRPr="009F37EC" w:rsidDel="00E474FD">
          <w:rPr>
            <w:sz w:val="24"/>
            <w:szCs w:val="24"/>
            <w:lang w:val="el-GR"/>
          </w:rPr>
          <w:delText>Η τοποθέτησή του θα γίνει στην εξωτερική επιφάνεια του δοχείου διαστολής και θα έχει πλωτήρα που θα βρίσκεται μέσα στο λάδι του δοχείου διαστολής. Η στάθμη του λαδιού θα καθορίζει την κίνηση του πλωτήρα η οποία θα μεταδίδεται μηχανικά και θα προκαλεί την κίνηση του δείκτη του οργάνου.</w:delText>
        </w:r>
      </w:del>
    </w:p>
    <w:p w:rsidR="00FA09EA" w:rsidRPr="007736D0" w:rsidDel="00E474FD" w:rsidRDefault="00FA09EA" w:rsidP="00A63CD9">
      <w:pPr>
        <w:ind w:left="1418" w:firstLine="22"/>
        <w:jc w:val="both"/>
        <w:rPr>
          <w:del w:id="1920" w:author="Καρμίρης Αγγελος" w:date="2020-01-03T10:44:00Z"/>
          <w:sz w:val="24"/>
          <w:szCs w:val="24"/>
          <w:lang w:val="el-GR"/>
        </w:rPr>
      </w:pPr>
      <w:del w:id="1921" w:author="Καρμίρης Αγγελος" w:date="2020-01-03T10:44:00Z">
        <w:r w:rsidRPr="009F37EC" w:rsidDel="00E474FD">
          <w:rPr>
            <w:sz w:val="24"/>
            <w:szCs w:val="24"/>
            <w:lang w:val="el-GR"/>
          </w:rPr>
          <w:delText xml:space="preserve">Για την προειδοποιητική σήμανση της χαμηλής στάθμης λαδιού θα πρέπει να  προβλεφθεί </w:delText>
        </w:r>
        <w:r w:rsidR="005F723C" w:rsidRPr="009F37EC" w:rsidDel="00E474FD">
          <w:rPr>
            <w:sz w:val="24"/>
            <w:szCs w:val="24"/>
            <w:lang w:val="el-GR"/>
          </w:rPr>
          <w:delText xml:space="preserve">μία </w:delText>
        </w:r>
        <w:r w:rsidR="007736D0" w:rsidDel="00E474FD">
          <w:rPr>
            <w:sz w:val="24"/>
            <w:szCs w:val="24"/>
            <w:lang w:val="el-GR"/>
          </w:rPr>
          <w:delText xml:space="preserve">ανοικτή </w:delText>
        </w:r>
        <w:r w:rsidRPr="009F37EC" w:rsidDel="00E474FD">
          <w:rPr>
            <w:sz w:val="24"/>
            <w:szCs w:val="24"/>
            <w:lang w:val="el-GR"/>
          </w:rPr>
          <w:delText xml:space="preserve">ηλεκτρική επαφή, κατάλληλη για τάση  220 </w:delText>
        </w:r>
        <w:r w:rsidRPr="009F37EC" w:rsidDel="00E474FD">
          <w:rPr>
            <w:sz w:val="24"/>
            <w:szCs w:val="24"/>
          </w:rPr>
          <w:delText>V</w:delText>
        </w:r>
        <w:r w:rsidR="009C4632" w:rsidRPr="009C4632" w:rsidDel="00E474FD">
          <w:rPr>
            <w:sz w:val="24"/>
            <w:szCs w:val="24"/>
            <w:lang w:val="el-GR"/>
          </w:rPr>
          <w:delText xml:space="preserve"> </w:delText>
        </w:r>
        <w:r w:rsidR="009C4632" w:rsidDel="00E474FD">
          <w:rPr>
            <w:sz w:val="24"/>
            <w:szCs w:val="24"/>
          </w:rPr>
          <w:delText>DC</w:delText>
        </w:r>
        <w:r w:rsidRPr="009F37EC" w:rsidDel="00E474FD">
          <w:rPr>
            <w:sz w:val="24"/>
            <w:szCs w:val="24"/>
            <w:lang w:val="el-GR"/>
          </w:rPr>
          <w:delText xml:space="preserve"> (~0.5 Α). </w:delText>
        </w:r>
        <w:r w:rsidR="007736D0" w:rsidDel="00E474FD">
          <w:rPr>
            <w:sz w:val="24"/>
            <w:szCs w:val="24"/>
            <w:lang w:val="el-GR"/>
          </w:rPr>
          <w:delText xml:space="preserve">Το όριο σήμανσης θα ρυθμιστεί για την ονομαστική φόρτιση του ΑΜ/Σ και τις θερμοκρασίες περιβάλλοντος της παρ. </w:delText>
        </w:r>
        <w:r w:rsidR="007736D0" w:rsidDel="00E474FD">
          <w:rPr>
            <w:sz w:val="24"/>
            <w:szCs w:val="24"/>
          </w:rPr>
          <w:delText>V</w:delText>
        </w:r>
        <w:r w:rsidR="007736D0" w:rsidRPr="00CF1D4B" w:rsidDel="00E474FD">
          <w:rPr>
            <w:sz w:val="24"/>
            <w:szCs w:val="24"/>
            <w:lang w:val="el-GR"/>
          </w:rPr>
          <w:delText>.</w:delText>
        </w:r>
      </w:del>
    </w:p>
    <w:p w:rsidR="00BC1F43" w:rsidRPr="009F37EC" w:rsidDel="00E474FD" w:rsidRDefault="00BC1F43" w:rsidP="00BC1F43">
      <w:pPr>
        <w:ind w:left="1418" w:firstLine="22"/>
        <w:jc w:val="both"/>
        <w:rPr>
          <w:del w:id="1922" w:author="Καρμίρης Αγγελος" w:date="2020-01-03T10:44:00Z"/>
          <w:sz w:val="24"/>
          <w:szCs w:val="24"/>
          <w:lang w:val="el-GR"/>
        </w:rPr>
      </w:pPr>
    </w:p>
    <w:p w:rsidR="00BC1F43" w:rsidRPr="00A32737" w:rsidDel="00E474FD" w:rsidRDefault="00213E50" w:rsidP="00BC1F43">
      <w:pPr>
        <w:tabs>
          <w:tab w:val="left" w:pos="2268"/>
        </w:tabs>
        <w:ind w:left="1418"/>
        <w:jc w:val="both"/>
        <w:rPr>
          <w:del w:id="1923" w:author="Καρμίρης Αγγελος" w:date="2020-01-03T10:44:00Z"/>
          <w:b/>
          <w:sz w:val="24"/>
          <w:szCs w:val="24"/>
          <w:u w:val="double"/>
          <w:lang w:val="el-GR"/>
        </w:rPr>
      </w:pPr>
      <w:del w:id="1924" w:author="Καρμίρης Αγγελος" w:date="2020-01-03T10:44:00Z">
        <w:r w:rsidRPr="00A32737" w:rsidDel="00E474FD">
          <w:rPr>
            <w:b/>
            <w:bCs/>
            <w:sz w:val="24"/>
            <w:szCs w:val="24"/>
            <w:lang w:val="el-GR"/>
          </w:rPr>
          <w:delText>12</w:delText>
        </w:r>
        <w:r w:rsidR="00BC1F43" w:rsidRPr="00A32737" w:rsidDel="00E474FD">
          <w:rPr>
            <w:b/>
            <w:bCs/>
            <w:sz w:val="24"/>
            <w:szCs w:val="24"/>
            <w:lang w:val="el-GR"/>
          </w:rPr>
          <w:delText>.6</w:delText>
        </w:r>
        <w:r w:rsidR="00BC1F43" w:rsidRPr="00A32737" w:rsidDel="00E474FD">
          <w:rPr>
            <w:b/>
            <w:sz w:val="24"/>
            <w:szCs w:val="24"/>
            <w:lang w:val="el-GR"/>
          </w:rPr>
          <w:delText xml:space="preserve">  </w:delText>
        </w:r>
        <w:r w:rsidR="00BC1F43" w:rsidRPr="00A32737" w:rsidDel="00E474FD">
          <w:rPr>
            <w:b/>
            <w:sz w:val="24"/>
            <w:szCs w:val="24"/>
            <w:u w:val="single"/>
            <w:lang w:val="el-GR"/>
          </w:rPr>
          <w:delText>Συσκευή ανακουφίσεως πίεσης</w:delText>
        </w:r>
      </w:del>
    </w:p>
    <w:p w:rsidR="008A08C8" w:rsidDel="00E474FD" w:rsidRDefault="008A08C8" w:rsidP="00A63CD9">
      <w:pPr>
        <w:ind w:left="1418" w:firstLine="22"/>
        <w:jc w:val="both"/>
        <w:rPr>
          <w:del w:id="1925" w:author="Καρμίρης Αγγελος" w:date="2020-01-03T10:44:00Z"/>
          <w:sz w:val="24"/>
          <w:szCs w:val="24"/>
          <w:lang w:val="el-GR"/>
        </w:rPr>
      </w:pPr>
    </w:p>
    <w:p w:rsidR="00BC1F43" w:rsidDel="00E474FD" w:rsidRDefault="00BC1F43" w:rsidP="004F609D">
      <w:pPr>
        <w:ind w:left="1418"/>
        <w:jc w:val="both"/>
        <w:rPr>
          <w:del w:id="1926" w:author="Καρμίρης Αγγελος" w:date="2020-01-03T10:44:00Z"/>
          <w:sz w:val="24"/>
          <w:szCs w:val="24"/>
          <w:lang w:val="el-GR"/>
        </w:rPr>
      </w:pPr>
      <w:del w:id="1927" w:author="Καρμίρης Αγγελος" w:date="2020-01-03T10:44:00Z">
        <w:r w:rsidRPr="009F37EC" w:rsidDel="00E474FD">
          <w:rPr>
            <w:sz w:val="24"/>
            <w:szCs w:val="24"/>
            <w:lang w:val="el-GR"/>
          </w:rPr>
          <w:delText xml:space="preserve">Κάθε αυτομετασχηματιστής θα είναι εξοπλισμένος με </w:delText>
        </w:r>
        <w:r w:rsidRPr="004F609D" w:rsidDel="00E474FD">
          <w:rPr>
            <w:iCs/>
            <w:sz w:val="24"/>
            <w:szCs w:val="24"/>
            <w:lang w:val="el-GR"/>
          </w:rPr>
          <w:delText xml:space="preserve">τουλάχιστον μία </w:delText>
        </w:r>
        <w:r w:rsidRPr="004F609D" w:rsidDel="00E474FD">
          <w:rPr>
            <w:sz w:val="24"/>
            <w:szCs w:val="24"/>
            <w:lang w:val="el-GR"/>
          </w:rPr>
          <w:delText xml:space="preserve">συσκευή ανακουφίσεως της πίεσης, κατασκευής </w:delText>
        </w:r>
        <w:r w:rsidRPr="004F609D" w:rsidDel="00E474FD">
          <w:rPr>
            <w:sz w:val="24"/>
            <w:szCs w:val="24"/>
          </w:rPr>
          <w:delText>QUALITROL</w:delText>
        </w:r>
        <w:r w:rsidR="007736D0" w:rsidDel="00E474FD">
          <w:rPr>
            <w:sz w:val="24"/>
            <w:szCs w:val="24"/>
            <w:lang w:val="el-GR"/>
          </w:rPr>
          <w:delText>,</w:delText>
        </w:r>
        <w:r w:rsidRPr="004F609D" w:rsidDel="00E474FD">
          <w:rPr>
            <w:sz w:val="24"/>
            <w:szCs w:val="24"/>
            <w:lang w:val="el-GR"/>
          </w:rPr>
          <w:delText xml:space="preserve"> τύπου ΧΡ</w:delText>
        </w:r>
        <w:r w:rsidRPr="004F609D" w:rsidDel="00E474FD">
          <w:rPr>
            <w:sz w:val="24"/>
            <w:szCs w:val="24"/>
          </w:rPr>
          <w:delText>RD</w:delText>
        </w:r>
        <w:r w:rsidR="007736D0" w:rsidDel="00E474FD">
          <w:rPr>
            <w:sz w:val="24"/>
            <w:szCs w:val="24"/>
            <w:lang w:val="el-GR"/>
          </w:rPr>
          <w:delText xml:space="preserve"> ή κατασκευής </w:delText>
        </w:r>
        <w:r w:rsidR="007736D0" w:rsidDel="00E474FD">
          <w:rPr>
            <w:sz w:val="24"/>
            <w:szCs w:val="24"/>
          </w:rPr>
          <w:delText>MR</w:delText>
        </w:r>
        <w:r w:rsidR="007736D0" w:rsidRPr="00CF1D4B" w:rsidDel="00E474FD">
          <w:rPr>
            <w:sz w:val="24"/>
            <w:szCs w:val="24"/>
            <w:lang w:val="el-GR"/>
          </w:rPr>
          <w:delText xml:space="preserve">, </w:delText>
        </w:r>
        <w:r w:rsidR="007736D0" w:rsidDel="00E474FD">
          <w:rPr>
            <w:sz w:val="24"/>
            <w:szCs w:val="24"/>
            <w:lang w:val="el-GR"/>
          </w:rPr>
          <w:delText xml:space="preserve">τύπου </w:delText>
        </w:r>
        <w:r w:rsidR="007736D0" w:rsidDel="00E474FD">
          <w:rPr>
            <w:sz w:val="24"/>
            <w:szCs w:val="24"/>
          </w:rPr>
          <w:delText>Messko</w:delText>
        </w:r>
        <w:r w:rsidR="007736D0" w:rsidRPr="00CF1D4B" w:rsidDel="00E474FD">
          <w:rPr>
            <w:sz w:val="24"/>
            <w:szCs w:val="24"/>
            <w:lang w:val="el-GR"/>
          </w:rPr>
          <w:delText>-</w:delText>
        </w:r>
        <w:r w:rsidR="007736D0" w:rsidDel="00E474FD">
          <w:rPr>
            <w:sz w:val="24"/>
            <w:szCs w:val="24"/>
          </w:rPr>
          <w:delText>LMPRD</w:delText>
        </w:r>
        <w:r w:rsidR="007736D0" w:rsidRPr="00CF1D4B" w:rsidDel="00E474FD">
          <w:rPr>
            <w:sz w:val="24"/>
            <w:szCs w:val="24"/>
            <w:lang w:val="el-GR"/>
          </w:rPr>
          <w:delText xml:space="preserve"> </w:delText>
        </w:r>
        <w:r w:rsidR="007736D0" w:rsidDel="00E474FD">
          <w:rPr>
            <w:sz w:val="24"/>
            <w:szCs w:val="24"/>
            <w:lang w:val="el-GR"/>
          </w:rPr>
          <w:delText>κατευθυνόμενης ροής λαδιού</w:delText>
        </w:r>
        <w:r w:rsidRPr="004F609D" w:rsidDel="00E474FD">
          <w:rPr>
            <w:sz w:val="24"/>
            <w:szCs w:val="24"/>
            <w:lang w:val="el-GR"/>
          </w:rPr>
          <w:delText xml:space="preserve">. Η συσκευή θα είναι τοποθετημένη οριζόντια στο κέλυφος του ΑΜ/Σ και θα λειτουργεί </w:delText>
        </w:r>
        <w:r w:rsidRPr="004F609D" w:rsidDel="00E474FD">
          <w:rPr>
            <w:iCs/>
            <w:sz w:val="24"/>
            <w:szCs w:val="24"/>
            <w:lang w:val="el-GR"/>
          </w:rPr>
          <w:delText xml:space="preserve">με ελατηριωτό μηχανισμό </w:delText>
        </w:r>
        <w:r w:rsidRPr="004F609D" w:rsidDel="00E474FD">
          <w:rPr>
            <w:sz w:val="24"/>
            <w:szCs w:val="24"/>
            <w:lang w:val="el-GR"/>
          </w:rPr>
          <w:delText>αυτόματα.</w:delText>
        </w:r>
        <w:r w:rsidDel="00E474FD">
          <w:rPr>
            <w:sz w:val="24"/>
            <w:szCs w:val="24"/>
            <w:lang w:val="el-GR"/>
          </w:rPr>
          <w:delText xml:space="preserve"> </w:delText>
        </w:r>
        <w:r w:rsidRPr="004F609D" w:rsidDel="00E474FD">
          <w:rPr>
            <w:sz w:val="24"/>
            <w:szCs w:val="24"/>
            <w:lang w:val="el-GR"/>
          </w:rPr>
          <w:delText>Ο μηχανισμός θα κρατάει σταθερό ένα χαλύβδινο διάφραγμα του οποί</w:delText>
        </w:r>
        <w:r w:rsidRPr="009F37EC" w:rsidDel="00E474FD">
          <w:rPr>
            <w:sz w:val="24"/>
            <w:szCs w:val="24"/>
            <w:lang w:val="el-GR"/>
          </w:rPr>
          <w:delText>ου η μία πλευρά θα είναι εκτεθειμένη στην πίεση του κελύφους του ΑΜ/Σ. Σε περίπτωση εσωτερικών υπερπιέσεων</w:delText>
        </w:r>
        <w:r w:rsidDel="00E474FD">
          <w:rPr>
            <w:sz w:val="24"/>
            <w:szCs w:val="24"/>
            <w:lang w:val="el-GR"/>
          </w:rPr>
          <w:delText>,</w:delText>
        </w:r>
        <w:r w:rsidRPr="009F37EC" w:rsidDel="00E474FD">
          <w:rPr>
            <w:sz w:val="24"/>
            <w:szCs w:val="24"/>
            <w:lang w:val="el-GR"/>
          </w:rPr>
          <w:delText xml:space="preserve"> </w:delText>
        </w:r>
        <w:r w:rsidDel="00E474FD">
          <w:rPr>
            <w:sz w:val="24"/>
            <w:szCs w:val="24"/>
            <w:lang w:val="el-GR"/>
          </w:rPr>
          <w:delText>προξενουμένων</w:delText>
        </w:r>
        <w:r w:rsidRPr="009F37EC" w:rsidDel="00E474FD">
          <w:rPr>
            <w:sz w:val="24"/>
            <w:szCs w:val="24"/>
            <w:lang w:val="el-GR"/>
          </w:rPr>
          <w:delText xml:space="preserve"> από εσωτερικές ανωμαλίες, το διάφραγμα θα ανοίγει και θα επανέρχεται στην αρχική του θέση, μετά την επαναφορά της πίεσης στην αρχική προκαθορισμένη τιμή της. Θα υπάρχει επίσης δυνατότητα για χειροκίνητο έλεγχο της λειτουργίας της συσκευής.</w:delText>
        </w:r>
        <w:r w:rsidRPr="004F609D" w:rsidDel="00E474FD">
          <w:rPr>
            <w:lang w:val="el-GR"/>
          </w:rPr>
          <w:delText xml:space="preserve"> </w:delText>
        </w:r>
        <w:r w:rsidRPr="00BC1F43" w:rsidDel="00E474FD">
          <w:rPr>
            <w:sz w:val="24"/>
            <w:szCs w:val="24"/>
            <w:lang w:val="el-GR"/>
          </w:rPr>
          <w:delText>Η συσκευή θα περιλαμβάνει μεταλλικό κάλυμμα με οχετό, ώστε να οδηγείται το λάδι με ασφάλεια στο έδαφος. Η συσκευή θα είναι σχεδιασμένη και δοκιμασμένη</w:delText>
        </w:r>
        <w:r w:rsidR="00027DBB" w:rsidDel="00E474FD">
          <w:rPr>
            <w:sz w:val="24"/>
            <w:szCs w:val="24"/>
            <w:lang w:val="el-GR"/>
          </w:rPr>
          <w:delText xml:space="preserve"> σύμφωνα με τα πρότυπα EN 50216-1 και EN 50216-</w:delText>
        </w:r>
        <w:r w:rsidRPr="00BC1F43" w:rsidDel="00E474FD">
          <w:rPr>
            <w:sz w:val="24"/>
            <w:szCs w:val="24"/>
            <w:lang w:val="el-GR"/>
          </w:rPr>
          <w:delText>5. Τα πιστοποιητικά δοκιμών θα πρέπει να επιδειχθούν στον επιθεωρητή του ΑΔΜΗΕ.</w:delText>
        </w:r>
        <w:r w:rsidRPr="009F37EC" w:rsidDel="00E474FD">
          <w:rPr>
            <w:sz w:val="24"/>
            <w:szCs w:val="24"/>
            <w:lang w:val="el-GR"/>
          </w:rPr>
          <w:delText xml:space="preserve"> </w:delText>
        </w:r>
      </w:del>
    </w:p>
    <w:p w:rsidR="00BC1F43" w:rsidRPr="004F609D" w:rsidDel="00E474FD" w:rsidRDefault="00BC1F43" w:rsidP="004F609D">
      <w:pPr>
        <w:ind w:left="1418"/>
        <w:jc w:val="both"/>
        <w:rPr>
          <w:del w:id="1928" w:author="Καρμίρης Αγγελος" w:date="2020-01-03T10:44:00Z"/>
          <w:sz w:val="24"/>
          <w:szCs w:val="24"/>
          <w:lang w:val="el-GR"/>
        </w:rPr>
      </w:pPr>
      <w:del w:id="1929" w:author="Καρμίρης Αγγελος" w:date="2020-01-03T10:44:00Z">
        <w:r w:rsidRPr="009F37EC" w:rsidDel="00E474FD">
          <w:rPr>
            <w:sz w:val="24"/>
            <w:szCs w:val="24"/>
            <w:lang w:val="el-GR"/>
          </w:rPr>
          <w:delText>Για τη σήμανση της λειτουργίας της, η συσκευή ανακούφισης πιέσεως θα είναι εφοδιασμένη με δύο (2) ανοικτές επαφές σ</w:delText>
        </w:r>
        <w:r w:rsidR="003720DE" w:rsidDel="00E474FD">
          <w:rPr>
            <w:sz w:val="24"/>
            <w:szCs w:val="24"/>
            <w:lang w:val="el-GR"/>
          </w:rPr>
          <w:delText>ή</w:delText>
        </w:r>
        <w:r w:rsidRPr="009F37EC" w:rsidDel="00E474FD">
          <w:rPr>
            <w:sz w:val="24"/>
            <w:szCs w:val="24"/>
            <w:lang w:val="el-GR"/>
          </w:rPr>
          <w:delText>μ</w:delText>
        </w:r>
        <w:r w:rsidR="003720DE" w:rsidDel="00E474FD">
          <w:rPr>
            <w:sz w:val="24"/>
            <w:szCs w:val="24"/>
            <w:lang w:val="el-GR"/>
          </w:rPr>
          <w:delText>α</w:delText>
        </w:r>
        <w:r w:rsidRPr="009F37EC" w:rsidDel="00E474FD">
          <w:rPr>
            <w:sz w:val="24"/>
            <w:szCs w:val="24"/>
            <w:lang w:val="el-GR"/>
          </w:rPr>
          <w:delText>νσ</w:delText>
        </w:r>
        <w:r w:rsidR="003720DE" w:rsidDel="00E474FD">
          <w:rPr>
            <w:sz w:val="24"/>
            <w:szCs w:val="24"/>
            <w:lang w:val="el-GR"/>
          </w:rPr>
          <w:delText>η</w:delText>
        </w:r>
        <w:r w:rsidRPr="009F37EC" w:rsidDel="00E474FD">
          <w:rPr>
            <w:sz w:val="24"/>
            <w:szCs w:val="24"/>
            <w:lang w:val="el-GR"/>
          </w:rPr>
          <w:delText>ς κατάλληλες για τάση 220</w:delText>
        </w:r>
        <w:r w:rsidRPr="009F37EC" w:rsidDel="00E474FD">
          <w:rPr>
            <w:sz w:val="24"/>
            <w:szCs w:val="24"/>
          </w:rPr>
          <w:delText>V</w:delText>
        </w:r>
        <w:r w:rsidRPr="009F37EC" w:rsidDel="00E474FD">
          <w:rPr>
            <w:sz w:val="24"/>
            <w:szCs w:val="24"/>
            <w:lang w:val="el-GR"/>
          </w:rPr>
          <w:delText xml:space="preserve"> </w:delText>
        </w:r>
        <w:r w:rsidR="003720DE" w:rsidDel="00E474FD">
          <w:rPr>
            <w:sz w:val="24"/>
            <w:szCs w:val="24"/>
          </w:rPr>
          <w:delText>DC</w:delText>
        </w:r>
        <w:r w:rsidRPr="009F37EC" w:rsidDel="00E474FD">
          <w:rPr>
            <w:sz w:val="24"/>
            <w:szCs w:val="24"/>
            <w:lang w:val="el-GR"/>
          </w:rPr>
          <w:delText>.</w:delText>
        </w:r>
      </w:del>
    </w:p>
    <w:p w:rsidR="00BC1F43" w:rsidRPr="009F37EC" w:rsidDel="00E474FD" w:rsidRDefault="00BC1F43" w:rsidP="00A63CD9">
      <w:pPr>
        <w:ind w:left="1418" w:firstLine="22"/>
        <w:jc w:val="both"/>
        <w:rPr>
          <w:del w:id="1930" w:author="Καρμίρης Αγγελος" w:date="2020-01-03T10:44:00Z"/>
          <w:sz w:val="24"/>
          <w:szCs w:val="24"/>
          <w:lang w:val="el-GR"/>
        </w:rPr>
      </w:pPr>
    </w:p>
    <w:p w:rsidR="00171CC1" w:rsidRPr="00A32737" w:rsidDel="00E474FD" w:rsidRDefault="007B47D3" w:rsidP="00FA09EA">
      <w:pPr>
        <w:tabs>
          <w:tab w:val="left" w:pos="2268"/>
        </w:tabs>
        <w:ind w:left="1418"/>
        <w:jc w:val="both"/>
        <w:rPr>
          <w:del w:id="1931" w:author="Καρμίρης Αγγελος" w:date="2020-01-03T10:44:00Z"/>
          <w:b/>
          <w:sz w:val="24"/>
          <w:szCs w:val="24"/>
          <w:u w:val="double"/>
          <w:lang w:val="el-GR"/>
        </w:rPr>
      </w:pPr>
      <w:del w:id="1932"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00353427" w:rsidRPr="00A32737" w:rsidDel="00E474FD">
          <w:rPr>
            <w:b/>
            <w:bCs/>
            <w:sz w:val="24"/>
            <w:szCs w:val="24"/>
            <w:lang w:val="el-GR"/>
          </w:rPr>
          <w:delText>.</w:delText>
        </w:r>
        <w:r w:rsidR="00BC1F43" w:rsidRPr="00A32737" w:rsidDel="00E474FD">
          <w:rPr>
            <w:b/>
            <w:bCs/>
            <w:sz w:val="24"/>
            <w:szCs w:val="24"/>
            <w:lang w:val="el-GR"/>
          </w:rPr>
          <w:delText>7</w:delText>
        </w:r>
        <w:r w:rsidR="00171CC1" w:rsidRPr="00A32737" w:rsidDel="00E474FD">
          <w:rPr>
            <w:b/>
            <w:sz w:val="24"/>
            <w:szCs w:val="24"/>
            <w:lang w:val="el-GR"/>
          </w:rPr>
          <w:delText xml:space="preserve"> </w:delText>
        </w:r>
        <w:r w:rsidR="00D45657" w:rsidRPr="00A32737" w:rsidDel="00E474FD">
          <w:rPr>
            <w:b/>
            <w:sz w:val="24"/>
            <w:szCs w:val="24"/>
            <w:lang w:val="el-GR"/>
          </w:rPr>
          <w:delText xml:space="preserve"> </w:delText>
        </w:r>
        <w:r w:rsidR="00932AFE" w:rsidRPr="00A32737" w:rsidDel="00E474FD">
          <w:rPr>
            <w:b/>
            <w:sz w:val="24"/>
            <w:szCs w:val="24"/>
            <w:u w:val="single"/>
            <w:lang w:val="el-GR"/>
          </w:rPr>
          <w:delText>Η</w:delText>
        </w:r>
        <w:r w:rsidR="00213E50" w:rsidRPr="00A32737" w:rsidDel="00E474FD">
          <w:rPr>
            <w:b/>
            <w:sz w:val="24"/>
            <w:szCs w:val="24"/>
            <w:u w:val="single"/>
            <w:lang w:val="el-GR"/>
          </w:rPr>
          <w:delText>λεκτρονόμος</w:delText>
        </w:r>
        <w:r w:rsidR="00171CC1" w:rsidRPr="00A32737" w:rsidDel="00E474FD">
          <w:rPr>
            <w:b/>
            <w:sz w:val="24"/>
            <w:szCs w:val="24"/>
            <w:u w:val="single"/>
            <w:lang w:val="el-GR"/>
          </w:rPr>
          <w:delText xml:space="preserve"> </w:delText>
        </w:r>
        <w:r w:rsidR="00213E50" w:rsidRPr="00A32737" w:rsidDel="00E474FD">
          <w:rPr>
            <w:b/>
            <w:sz w:val="24"/>
            <w:szCs w:val="24"/>
            <w:u w:val="single"/>
            <w:lang w:val="el-GR"/>
          </w:rPr>
          <w:delText xml:space="preserve">ταχείας αύξησης </w:delText>
        </w:r>
        <w:r w:rsidR="00932AFE" w:rsidRPr="00A32737" w:rsidDel="00E474FD">
          <w:rPr>
            <w:b/>
            <w:sz w:val="24"/>
            <w:szCs w:val="24"/>
            <w:u w:val="single"/>
            <w:lang w:val="el-GR"/>
          </w:rPr>
          <w:delText>π</w:delText>
        </w:r>
        <w:r w:rsidR="003720DE" w:rsidRPr="00A32737" w:rsidDel="00E474FD">
          <w:rPr>
            <w:b/>
            <w:sz w:val="24"/>
            <w:szCs w:val="24"/>
            <w:u w:val="single"/>
            <w:lang w:val="el-GR"/>
          </w:rPr>
          <w:delText>ίε</w:delText>
        </w:r>
        <w:r w:rsidR="00932AFE" w:rsidRPr="00A32737" w:rsidDel="00E474FD">
          <w:rPr>
            <w:b/>
            <w:sz w:val="24"/>
            <w:szCs w:val="24"/>
            <w:u w:val="single"/>
            <w:lang w:val="el-GR"/>
          </w:rPr>
          <w:delText>σ</w:delText>
        </w:r>
        <w:r w:rsidR="003720DE" w:rsidRPr="00A32737" w:rsidDel="00E474FD">
          <w:rPr>
            <w:b/>
            <w:sz w:val="24"/>
            <w:szCs w:val="24"/>
            <w:u w:val="single"/>
            <w:lang w:val="el-GR"/>
          </w:rPr>
          <w:delText>η</w:delText>
        </w:r>
        <w:r w:rsidR="00322233" w:rsidRPr="00A32737" w:rsidDel="00E474FD">
          <w:rPr>
            <w:b/>
            <w:sz w:val="24"/>
            <w:szCs w:val="24"/>
            <w:u w:val="single"/>
            <w:lang w:val="el-GR"/>
          </w:rPr>
          <w:delText>ς</w:delText>
        </w:r>
      </w:del>
    </w:p>
    <w:p w:rsidR="00A63CD9" w:rsidRPr="009F37EC" w:rsidDel="00E474FD" w:rsidRDefault="00A63CD9" w:rsidP="00A63CD9">
      <w:pPr>
        <w:ind w:left="1418" w:firstLine="22"/>
        <w:jc w:val="both"/>
        <w:rPr>
          <w:del w:id="1933" w:author="Καρμίρης Αγγελος" w:date="2020-01-03T10:44:00Z"/>
          <w:sz w:val="24"/>
          <w:szCs w:val="24"/>
          <w:lang w:val="el-GR"/>
        </w:rPr>
      </w:pPr>
    </w:p>
    <w:p w:rsidR="00C82108" w:rsidRPr="009F37EC" w:rsidDel="00E474FD" w:rsidRDefault="005314EC" w:rsidP="00171CC1">
      <w:pPr>
        <w:ind w:left="1418" w:firstLine="22"/>
        <w:jc w:val="both"/>
        <w:rPr>
          <w:del w:id="1934" w:author="Καρμίρης Αγγελος" w:date="2020-01-03T10:44:00Z"/>
          <w:sz w:val="24"/>
          <w:szCs w:val="24"/>
          <w:lang w:val="el-GR"/>
        </w:rPr>
      </w:pPr>
      <w:del w:id="1935" w:author="Καρμίρης Αγγελος" w:date="2020-01-03T10:44:00Z">
        <w:r w:rsidRPr="009F37EC" w:rsidDel="00E474FD">
          <w:rPr>
            <w:sz w:val="24"/>
            <w:szCs w:val="24"/>
            <w:lang w:val="el-GR"/>
          </w:rPr>
          <w:delText>Ο</w:delText>
        </w:r>
        <w:r w:rsidR="005B7517" w:rsidRPr="009F37EC" w:rsidDel="00E474FD">
          <w:rPr>
            <w:sz w:val="24"/>
            <w:szCs w:val="24"/>
            <w:lang w:val="el-GR"/>
          </w:rPr>
          <w:delText xml:space="preserve"> </w:delText>
        </w:r>
        <w:r w:rsidR="00213E50" w:rsidDel="00E474FD">
          <w:rPr>
            <w:sz w:val="24"/>
            <w:szCs w:val="24"/>
            <w:lang w:val="el-GR"/>
          </w:rPr>
          <w:delText>αυτομετασχηματιστής</w:delText>
        </w:r>
        <w:r w:rsidR="005B7517" w:rsidRPr="009F37EC" w:rsidDel="00E474FD">
          <w:rPr>
            <w:sz w:val="24"/>
            <w:szCs w:val="24"/>
            <w:lang w:val="el-GR"/>
          </w:rPr>
          <w:delText xml:space="preserve"> θα διαθέτει </w:delText>
        </w:r>
        <w:r w:rsidR="00171CC1" w:rsidRPr="009F37EC" w:rsidDel="00E474FD">
          <w:rPr>
            <w:sz w:val="24"/>
            <w:szCs w:val="24"/>
            <w:lang w:val="el-GR"/>
          </w:rPr>
          <w:delText xml:space="preserve">ηλεκτρονόμο </w:delText>
        </w:r>
        <w:r w:rsidR="00213E50" w:rsidDel="00E474FD">
          <w:rPr>
            <w:sz w:val="24"/>
            <w:szCs w:val="24"/>
            <w:lang w:val="el-GR"/>
          </w:rPr>
          <w:delText>ταχείας αύξησης</w:delText>
        </w:r>
        <w:r w:rsidR="00213E50" w:rsidRPr="009F37EC" w:rsidDel="00E474FD">
          <w:rPr>
            <w:sz w:val="24"/>
            <w:szCs w:val="24"/>
            <w:lang w:val="el-GR"/>
          </w:rPr>
          <w:delText xml:space="preserve"> </w:delText>
        </w:r>
        <w:r w:rsidR="00171CC1" w:rsidRPr="009F37EC" w:rsidDel="00E474FD">
          <w:rPr>
            <w:sz w:val="24"/>
            <w:szCs w:val="24"/>
            <w:lang w:val="el-GR"/>
          </w:rPr>
          <w:delText>π</w:delText>
        </w:r>
        <w:r w:rsidR="003720DE" w:rsidDel="00E474FD">
          <w:rPr>
            <w:sz w:val="24"/>
            <w:szCs w:val="24"/>
            <w:lang w:val="el-GR"/>
          </w:rPr>
          <w:delText>ίε</w:delText>
        </w:r>
        <w:r w:rsidR="00171CC1" w:rsidRPr="009F37EC" w:rsidDel="00E474FD">
          <w:rPr>
            <w:sz w:val="24"/>
            <w:szCs w:val="24"/>
            <w:lang w:val="el-GR"/>
          </w:rPr>
          <w:delText>σ</w:delText>
        </w:r>
        <w:r w:rsidR="003720DE" w:rsidDel="00E474FD">
          <w:rPr>
            <w:sz w:val="24"/>
            <w:szCs w:val="24"/>
            <w:lang w:val="el-GR"/>
          </w:rPr>
          <w:delText>η</w:delText>
        </w:r>
        <w:r w:rsidR="00171CC1" w:rsidRPr="009F37EC" w:rsidDel="00E474FD">
          <w:rPr>
            <w:sz w:val="24"/>
            <w:szCs w:val="24"/>
            <w:lang w:val="el-GR"/>
          </w:rPr>
          <w:delText>ς</w:delText>
        </w:r>
        <w:r w:rsidR="00322233" w:rsidRPr="009F37EC" w:rsidDel="00E474FD">
          <w:rPr>
            <w:sz w:val="24"/>
            <w:szCs w:val="24"/>
            <w:lang w:val="el-GR"/>
          </w:rPr>
          <w:delText xml:space="preserve"> κατασκευής </w:delText>
        </w:r>
        <w:r w:rsidR="00322233" w:rsidRPr="009F37EC" w:rsidDel="00E474FD">
          <w:rPr>
            <w:sz w:val="24"/>
            <w:szCs w:val="24"/>
          </w:rPr>
          <w:delText>QUALITROL</w:delText>
        </w:r>
        <w:r w:rsidR="00322233" w:rsidRPr="009F37EC" w:rsidDel="00E474FD">
          <w:rPr>
            <w:sz w:val="24"/>
            <w:szCs w:val="24"/>
            <w:lang w:val="el-GR"/>
          </w:rPr>
          <w:delText>,</w:delText>
        </w:r>
        <w:r w:rsidR="003720DE" w:rsidDel="00E474FD">
          <w:rPr>
            <w:sz w:val="24"/>
            <w:szCs w:val="24"/>
            <w:lang w:val="el-GR"/>
          </w:rPr>
          <w:delText xml:space="preserve"> τύπου 900,</w:delText>
        </w:r>
        <w:r w:rsidR="005B7517" w:rsidRPr="009F37EC" w:rsidDel="00E474FD">
          <w:rPr>
            <w:sz w:val="24"/>
            <w:szCs w:val="24"/>
            <w:lang w:val="el-GR"/>
          </w:rPr>
          <w:delText xml:space="preserve"> ο οποίος θα ανιχνεύει υψηλές πιέσεις αερίου που θα προκαλούνται από τη </w:delText>
        </w:r>
        <w:r w:rsidR="007B47D3" w:rsidRPr="009F37EC" w:rsidDel="00E474FD">
          <w:rPr>
            <w:sz w:val="24"/>
            <w:szCs w:val="24"/>
            <w:lang w:val="el-GR"/>
          </w:rPr>
          <w:delText>δημιουργία εσωτερικού τόξου εντός</w:delText>
        </w:r>
        <w:r w:rsidR="005B7517" w:rsidRPr="009F37EC" w:rsidDel="00E474FD">
          <w:rPr>
            <w:sz w:val="24"/>
            <w:szCs w:val="24"/>
            <w:lang w:val="el-GR"/>
          </w:rPr>
          <w:delText xml:space="preserve"> του ΑΜ</w:delText>
        </w:r>
        <w:r w:rsidR="00322233" w:rsidRPr="009F37EC" w:rsidDel="00E474FD">
          <w:rPr>
            <w:sz w:val="24"/>
            <w:szCs w:val="24"/>
            <w:lang w:val="el-GR"/>
          </w:rPr>
          <w:delText>/</w:delText>
        </w:r>
        <w:r w:rsidR="005B7517" w:rsidRPr="009F37EC" w:rsidDel="00E474FD">
          <w:rPr>
            <w:sz w:val="24"/>
            <w:szCs w:val="24"/>
            <w:lang w:val="el-GR"/>
          </w:rPr>
          <w:delText>Σ</w:delText>
        </w:r>
        <w:r w:rsidR="00171CC1" w:rsidRPr="009F37EC" w:rsidDel="00E474FD">
          <w:rPr>
            <w:sz w:val="24"/>
            <w:szCs w:val="24"/>
            <w:lang w:val="el-GR"/>
          </w:rPr>
          <w:delText>.</w:delText>
        </w:r>
        <w:r w:rsidR="00932AFE" w:rsidRPr="009F37EC" w:rsidDel="00E474FD">
          <w:rPr>
            <w:sz w:val="24"/>
            <w:szCs w:val="24"/>
            <w:lang w:val="el-GR"/>
          </w:rPr>
          <w:delText xml:space="preserve"> </w:delText>
        </w:r>
        <w:r w:rsidR="00171CC1" w:rsidRPr="009F37EC" w:rsidDel="00E474FD">
          <w:rPr>
            <w:sz w:val="24"/>
            <w:szCs w:val="24"/>
            <w:lang w:val="el-GR"/>
          </w:rPr>
          <w:delText xml:space="preserve">Πρέπει να υπάρχουν επαφές </w:delText>
        </w:r>
        <w:r w:rsidR="008A63C8" w:rsidRPr="009F37EC" w:rsidDel="00E474FD">
          <w:rPr>
            <w:sz w:val="24"/>
            <w:szCs w:val="24"/>
            <w:lang w:val="el-GR"/>
          </w:rPr>
          <w:delText>πτώσεως</w:delText>
        </w:r>
        <w:r w:rsidR="00171CC1" w:rsidRPr="009F37EC" w:rsidDel="00E474FD">
          <w:rPr>
            <w:sz w:val="24"/>
            <w:szCs w:val="24"/>
            <w:lang w:val="el-GR"/>
          </w:rPr>
          <w:delText xml:space="preserve"> </w:delText>
        </w:r>
        <w:r w:rsidR="005B7517" w:rsidRPr="009F37EC" w:rsidDel="00E474FD">
          <w:rPr>
            <w:sz w:val="24"/>
            <w:szCs w:val="24"/>
            <w:lang w:val="el-GR"/>
          </w:rPr>
          <w:delText xml:space="preserve">οι οποίες </w:delText>
        </w:r>
        <w:r w:rsidR="00FE13B7" w:rsidRPr="009F37EC" w:rsidDel="00E474FD">
          <w:rPr>
            <w:sz w:val="24"/>
            <w:szCs w:val="24"/>
            <w:lang w:val="el-GR"/>
          </w:rPr>
          <w:delText xml:space="preserve">όμως </w:delText>
        </w:r>
        <w:r w:rsidR="005B7517" w:rsidRPr="009F37EC" w:rsidDel="00E474FD">
          <w:rPr>
            <w:sz w:val="24"/>
            <w:szCs w:val="24"/>
            <w:lang w:val="el-GR"/>
          </w:rPr>
          <w:delText>δεν θα ενεργοποιούνται από μικρές μεταβολές των πιέσεων λόγω αύξησης της θερμοκρασί</w:delText>
        </w:r>
        <w:r w:rsidR="007B47D3" w:rsidRPr="009F37EC" w:rsidDel="00E474FD">
          <w:rPr>
            <w:sz w:val="24"/>
            <w:szCs w:val="24"/>
            <w:lang w:val="el-GR"/>
          </w:rPr>
          <w:delText>ας ή άλλης μηχανικής κρούσης</w:delText>
        </w:r>
        <w:r w:rsidR="005B7517" w:rsidRPr="009F37EC" w:rsidDel="00E474FD">
          <w:rPr>
            <w:sz w:val="24"/>
            <w:szCs w:val="24"/>
            <w:lang w:val="el-GR"/>
          </w:rPr>
          <w:delText xml:space="preserve"> στο σώμα του ΑΜ</w:delText>
        </w:r>
        <w:r w:rsidR="00322233" w:rsidRPr="009F37EC" w:rsidDel="00E474FD">
          <w:rPr>
            <w:sz w:val="24"/>
            <w:szCs w:val="24"/>
            <w:lang w:val="el-GR"/>
          </w:rPr>
          <w:delText>/</w:delText>
        </w:r>
        <w:r w:rsidR="005B7517" w:rsidRPr="009F37EC" w:rsidDel="00E474FD">
          <w:rPr>
            <w:sz w:val="24"/>
            <w:szCs w:val="24"/>
            <w:lang w:val="el-GR"/>
          </w:rPr>
          <w:delText>Σ</w:delText>
        </w:r>
        <w:r w:rsidR="00171CC1" w:rsidRPr="009F37EC" w:rsidDel="00E474FD">
          <w:rPr>
            <w:sz w:val="24"/>
            <w:szCs w:val="24"/>
            <w:lang w:val="el-GR"/>
          </w:rPr>
          <w:delText>.</w:delText>
        </w:r>
      </w:del>
    </w:p>
    <w:p w:rsidR="00932AFE" w:rsidRPr="009F37EC" w:rsidDel="00E474FD" w:rsidRDefault="00932AFE" w:rsidP="00932AFE">
      <w:pPr>
        <w:ind w:left="1418"/>
        <w:jc w:val="both"/>
        <w:rPr>
          <w:del w:id="1936" w:author="Καρμίρης Αγγελος" w:date="2020-01-03T10:44:00Z"/>
          <w:sz w:val="24"/>
          <w:szCs w:val="24"/>
          <w:lang w:val="el-GR"/>
        </w:rPr>
      </w:pPr>
    </w:p>
    <w:p w:rsidR="00932AFE" w:rsidRPr="00A32737" w:rsidDel="00E474FD" w:rsidRDefault="000C2075" w:rsidP="00932AFE">
      <w:pPr>
        <w:tabs>
          <w:tab w:val="left" w:pos="2410"/>
        </w:tabs>
        <w:ind w:left="1276" w:firstLine="142"/>
        <w:jc w:val="both"/>
        <w:rPr>
          <w:del w:id="1937" w:author="Καρμίρης Αγγελος" w:date="2020-01-03T10:44:00Z"/>
          <w:b/>
          <w:sz w:val="24"/>
          <w:szCs w:val="24"/>
          <w:u w:val="single"/>
          <w:lang w:val="el-GR"/>
        </w:rPr>
      </w:pPr>
      <w:del w:id="1938"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00353427" w:rsidRPr="00A32737" w:rsidDel="00E474FD">
          <w:rPr>
            <w:b/>
            <w:bCs/>
            <w:sz w:val="24"/>
            <w:szCs w:val="24"/>
            <w:lang w:val="el-GR"/>
          </w:rPr>
          <w:delText>.</w:delText>
        </w:r>
        <w:r w:rsidR="00BC1F43" w:rsidRPr="00A32737" w:rsidDel="00E474FD">
          <w:rPr>
            <w:b/>
            <w:bCs/>
            <w:sz w:val="24"/>
            <w:szCs w:val="24"/>
            <w:lang w:val="el-GR"/>
          </w:rPr>
          <w:delText>8</w:delText>
        </w:r>
        <w:r w:rsidR="00932AFE" w:rsidRPr="00A32737" w:rsidDel="00E474FD">
          <w:rPr>
            <w:b/>
            <w:sz w:val="24"/>
            <w:szCs w:val="24"/>
            <w:lang w:val="el-GR"/>
          </w:rPr>
          <w:delText xml:space="preserve">     </w:delText>
        </w:r>
        <w:r w:rsidR="008D035C" w:rsidRPr="00A32737" w:rsidDel="00E474FD">
          <w:rPr>
            <w:b/>
            <w:sz w:val="24"/>
            <w:szCs w:val="24"/>
            <w:lang w:val="el-GR"/>
          </w:rPr>
          <w:delText xml:space="preserve"> </w:delText>
        </w:r>
        <w:r w:rsidR="003E2300" w:rsidRPr="00A32737" w:rsidDel="00E474FD">
          <w:rPr>
            <w:b/>
            <w:sz w:val="24"/>
            <w:szCs w:val="24"/>
            <w:u w:val="single"/>
            <w:lang w:val="el-GR"/>
          </w:rPr>
          <w:delText xml:space="preserve">Προστασία </w:delText>
        </w:r>
        <w:r w:rsidR="00D45657" w:rsidRPr="00A32737" w:rsidDel="00E474FD">
          <w:rPr>
            <w:b/>
            <w:sz w:val="24"/>
            <w:szCs w:val="24"/>
            <w:u w:val="single"/>
            <w:lang w:val="el-GR"/>
          </w:rPr>
          <w:delText>κελύφους</w:delText>
        </w:r>
        <w:r w:rsidR="003E2300" w:rsidRPr="00A32737" w:rsidDel="00E474FD">
          <w:rPr>
            <w:b/>
            <w:sz w:val="24"/>
            <w:szCs w:val="24"/>
            <w:u w:val="single"/>
            <w:lang w:val="el-GR"/>
          </w:rPr>
          <w:delText>-γης (μ</w:delText>
        </w:r>
        <w:r w:rsidR="00D45657" w:rsidRPr="00A32737" w:rsidDel="00E474FD">
          <w:rPr>
            <w:b/>
            <w:sz w:val="24"/>
            <w:szCs w:val="24"/>
            <w:u w:val="single"/>
            <w:lang w:val="el-GR"/>
          </w:rPr>
          <w:delText>άζα</w:delText>
        </w:r>
        <w:r w:rsidR="007B47D3" w:rsidRPr="00A32737" w:rsidDel="00E474FD">
          <w:rPr>
            <w:b/>
            <w:sz w:val="24"/>
            <w:szCs w:val="24"/>
            <w:u w:val="single"/>
            <w:lang w:val="el-GR"/>
          </w:rPr>
          <w:delText>ς)</w:delText>
        </w:r>
        <w:r w:rsidR="00932AFE" w:rsidRPr="00A32737" w:rsidDel="00E474FD">
          <w:rPr>
            <w:b/>
            <w:sz w:val="24"/>
            <w:szCs w:val="24"/>
            <w:u w:val="single"/>
            <w:lang w:val="el-GR"/>
          </w:rPr>
          <w:delText xml:space="preserve"> του ΑΜ</w:delText>
        </w:r>
        <w:r w:rsidR="00322233" w:rsidRPr="00A32737" w:rsidDel="00E474FD">
          <w:rPr>
            <w:b/>
            <w:sz w:val="24"/>
            <w:szCs w:val="24"/>
            <w:u w:val="single"/>
            <w:lang w:val="el-GR"/>
          </w:rPr>
          <w:delText>/</w:delText>
        </w:r>
        <w:r w:rsidR="00932AFE" w:rsidRPr="00A32737" w:rsidDel="00E474FD">
          <w:rPr>
            <w:b/>
            <w:sz w:val="24"/>
            <w:szCs w:val="24"/>
            <w:u w:val="single"/>
            <w:lang w:val="el-GR"/>
          </w:rPr>
          <w:delText>Σ</w:delText>
        </w:r>
      </w:del>
    </w:p>
    <w:p w:rsidR="00932AFE" w:rsidRPr="009F37EC" w:rsidDel="00E474FD" w:rsidRDefault="00932AFE" w:rsidP="00932AFE">
      <w:pPr>
        <w:tabs>
          <w:tab w:val="left" w:pos="2410"/>
        </w:tabs>
        <w:ind w:left="1418"/>
        <w:jc w:val="both"/>
        <w:rPr>
          <w:del w:id="1939" w:author="Καρμίρης Αγγελος" w:date="2020-01-03T10:44:00Z"/>
          <w:sz w:val="24"/>
          <w:szCs w:val="24"/>
          <w:u w:val="single"/>
          <w:lang w:val="el-GR"/>
        </w:rPr>
      </w:pPr>
    </w:p>
    <w:p w:rsidR="007B47D3" w:rsidRPr="009F37EC" w:rsidDel="00E474FD" w:rsidRDefault="007B47D3" w:rsidP="00932AFE">
      <w:pPr>
        <w:ind w:left="1418"/>
        <w:jc w:val="both"/>
        <w:rPr>
          <w:del w:id="1940" w:author="Καρμίρης Αγγελος" w:date="2020-01-03T10:44:00Z"/>
          <w:sz w:val="24"/>
          <w:szCs w:val="24"/>
          <w:lang w:val="el-GR"/>
        </w:rPr>
      </w:pPr>
      <w:del w:id="1941" w:author="Καρμίρης Αγγελος" w:date="2020-01-03T10:44:00Z">
        <w:r w:rsidRPr="009F37EC" w:rsidDel="00E474FD">
          <w:rPr>
            <w:sz w:val="24"/>
            <w:szCs w:val="24"/>
            <w:lang w:val="el-GR"/>
          </w:rPr>
          <w:delText>Έ</w:delText>
        </w:r>
        <w:r w:rsidR="00932AFE" w:rsidRPr="009F37EC" w:rsidDel="00E474FD">
          <w:rPr>
            <w:sz w:val="24"/>
            <w:szCs w:val="24"/>
            <w:lang w:val="el-GR"/>
          </w:rPr>
          <w:delText>να</w:delText>
        </w:r>
        <w:r w:rsidRPr="009F37EC" w:rsidDel="00E474FD">
          <w:rPr>
            <w:sz w:val="24"/>
            <w:szCs w:val="24"/>
            <w:lang w:val="el-GR"/>
          </w:rPr>
          <w:delText>ς Μ/Σ έντασης για προστασία</w:delText>
        </w:r>
        <w:r w:rsidR="00932AFE" w:rsidRPr="009F37EC" w:rsidDel="00E474FD">
          <w:rPr>
            <w:sz w:val="24"/>
            <w:szCs w:val="24"/>
            <w:lang w:val="el-GR"/>
          </w:rPr>
          <w:delText xml:space="preserve"> του αυτομετασχηματιστή </w:delText>
        </w:r>
        <w:r w:rsidRPr="009F37EC" w:rsidDel="00E474FD">
          <w:rPr>
            <w:sz w:val="24"/>
            <w:szCs w:val="24"/>
            <w:lang w:val="el-GR"/>
          </w:rPr>
          <w:delText xml:space="preserve">έναντι σφαλμάτων γης </w:delText>
        </w:r>
        <w:r w:rsidR="008D035C" w:rsidRPr="009F37EC" w:rsidDel="00E474FD">
          <w:rPr>
            <w:sz w:val="24"/>
            <w:szCs w:val="24"/>
            <w:lang w:val="el-GR"/>
          </w:rPr>
          <w:delText xml:space="preserve">πρέπει να παρέχεται </w:delText>
        </w:r>
        <w:r w:rsidRPr="009F37EC" w:rsidDel="00E474FD">
          <w:rPr>
            <w:sz w:val="24"/>
            <w:szCs w:val="24"/>
            <w:lang w:val="el-GR"/>
          </w:rPr>
          <w:delText>με δεδομένο το γεγονός ότι το κέλυφος του αυτομετασχηματιστή είναι μονωμένο από τη γη.</w:delText>
        </w:r>
      </w:del>
    </w:p>
    <w:p w:rsidR="007B47D3" w:rsidRPr="009F37EC" w:rsidDel="00E474FD" w:rsidRDefault="007B47D3" w:rsidP="007B47D3">
      <w:pPr>
        <w:ind w:left="1418"/>
        <w:jc w:val="both"/>
        <w:rPr>
          <w:del w:id="1942" w:author="Καρμίρης Αγγελος" w:date="2020-01-03T10:44:00Z"/>
          <w:sz w:val="24"/>
          <w:szCs w:val="24"/>
          <w:lang w:val="el-GR"/>
        </w:rPr>
      </w:pPr>
      <w:del w:id="1943" w:author="Καρμίρης Αγγελος" w:date="2020-01-03T10:44:00Z">
        <w:r w:rsidRPr="009F37EC" w:rsidDel="00E474FD">
          <w:rPr>
            <w:sz w:val="24"/>
            <w:szCs w:val="24"/>
            <w:lang w:val="el-GR"/>
          </w:rPr>
          <w:delText>Ο απαιτούμενος</w:delText>
        </w:r>
        <w:r w:rsidR="00932AFE" w:rsidRPr="009F37EC" w:rsidDel="00E474FD">
          <w:rPr>
            <w:sz w:val="24"/>
            <w:szCs w:val="24"/>
            <w:lang w:val="el-GR"/>
          </w:rPr>
          <w:delText xml:space="preserve"> Μ/Σ εντάσεως πρέπει να περιληφθεί στην προμήθεια και</w:delText>
        </w:r>
      </w:del>
    </w:p>
    <w:p w:rsidR="00D03B09" w:rsidRPr="009F37EC" w:rsidDel="00E474FD" w:rsidRDefault="007B47D3" w:rsidP="007B47D3">
      <w:pPr>
        <w:ind w:left="1418"/>
        <w:jc w:val="both"/>
        <w:rPr>
          <w:del w:id="1944" w:author="Καρμίρης Αγγελος" w:date="2020-01-03T10:44:00Z"/>
          <w:sz w:val="24"/>
          <w:szCs w:val="24"/>
          <w:lang w:val="el-GR"/>
        </w:rPr>
      </w:pPr>
      <w:del w:id="1945" w:author="Καρμίρης Αγγελος" w:date="2020-01-03T10:44:00Z">
        <w:r w:rsidRPr="009F37EC" w:rsidDel="00E474FD">
          <w:rPr>
            <w:sz w:val="24"/>
            <w:szCs w:val="24"/>
            <w:lang w:val="el-GR"/>
          </w:rPr>
          <w:delText>στο δευτερεύον του θα συνδεθεί ένας Η/Ν υπερέντασης</w:delText>
        </w:r>
        <w:r w:rsidR="00D87007" w:rsidRPr="009F37EC" w:rsidDel="00E474FD">
          <w:rPr>
            <w:sz w:val="24"/>
            <w:szCs w:val="24"/>
            <w:lang w:val="el-GR"/>
          </w:rPr>
          <w:delText xml:space="preserve"> ενώ το πρωτεύον του θα συνδεθεί μεταξύ κελύφους</w:delText>
        </w:r>
        <w:r w:rsidR="004D64EE" w:rsidRPr="009F37EC" w:rsidDel="00E474FD">
          <w:rPr>
            <w:sz w:val="24"/>
            <w:szCs w:val="24"/>
            <w:lang w:val="el-GR"/>
          </w:rPr>
          <w:delText xml:space="preserve"> και γης.</w:delText>
        </w:r>
      </w:del>
    </w:p>
    <w:p w:rsidR="007B47D3" w:rsidRPr="009F37EC" w:rsidDel="00E474FD" w:rsidRDefault="004D64EE" w:rsidP="007B47D3">
      <w:pPr>
        <w:ind w:left="1418"/>
        <w:jc w:val="both"/>
        <w:rPr>
          <w:del w:id="1946" w:author="Καρμίρης Αγγελος" w:date="2020-01-03T10:44:00Z"/>
          <w:sz w:val="24"/>
          <w:szCs w:val="24"/>
          <w:lang w:val="el-GR"/>
        </w:rPr>
      </w:pPr>
      <w:del w:id="1947" w:author="Καρμίρης Αγγελος" w:date="2020-01-03T10:44:00Z">
        <w:r w:rsidRPr="009F37EC" w:rsidDel="00E474FD">
          <w:rPr>
            <w:sz w:val="24"/>
            <w:szCs w:val="24"/>
            <w:lang w:val="el-GR"/>
          </w:rPr>
          <w:delText>Ο Μ/Σ έντασης</w:delText>
        </w:r>
        <w:r w:rsidR="003720DE" w:rsidDel="00E474FD">
          <w:rPr>
            <w:sz w:val="24"/>
            <w:szCs w:val="24"/>
            <w:lang w:val="el-GR"/>
          </w:rPr>
          <w:delText xml:space="preserve"> θα ακλουθεί τα πρότυπα </w:delText>
        </w:r>
        <w:r w:rsidR="003720DE" w:rsidDel="00E474FD">
          <w:rPr>
            <w:sz w:val="24"/>
            <w:szCs w:val="24"/>
          </w:rPr>
          <w:delText>IEC</w:delText>
        </w:r>
        <w:r w:rsidR="003720DE" w:rsidRPr="00CF1D4B" w:rsidDel="00E474FD">
          <w:rPr>
            <w:sz w:val="24"/>
            <w:szCs w:val="24"/>
            <w:lang w:val="el-GR"/>
          </w:rPr>
          <w:delText xml:space="preserve"> 61869-1 </w:delText>
        </w:r>
        <w:r w:rsidR="003720DE" w:rsidDel="00E474FD">
          <w:rPr>
            <w:sz w:val="24"/>
            <w:szCs w:val="24"/>
            <w:lang w:val="el-GR"/>
          </w:rPr>
          <w:delText xml:space="preserve">και </w:delText>
        </w:r>
        <w:r w:rsidR="003720DE" w:rsidDel="00E474FD">
          <w:rPr>
            <w:sz w:val="24"/>
            <w:szCs w:val="24"/>
          </w:rPr>
          <w:delText>IEC</w:delText>
        </w:r>
        <w:r w:rsidR="003720DE" w:rsidRPr="00CF1D4B" w:rsidDel="00E474FD">
          <w:rPr>
            <w:sz w:val="24"/>
            <w:szCs w:val="24"/>
            <w:lang w:val="el-GR"/>
          </w:rPr>
          <w:delText xml:space="preserve"> 61869-2 </w:delText>
        </w:r>
        <w:r w:rsidR="003720DE" w:rsidDel="00E474FD">
          <w:rPr>
            <w:sz w:val="24"/>
            <w:szCs w:val="24"/>
            <w:lang w:val="el-GR"/>
          </w:rPr>
          <w:delText>και</w:delText>
        </w:r>
        <w:r w:rsidRPr="009F37EC" w:rsidDel="00E474FD">
          <w:rPr>
            <w:sz w:val="24"/>
            <w:szCs w:val="24"/>
            <w:lang w:val="el-GR"/>
          </w:rPr>
          <w:delText xml:space="preserve"> θα πρέπει να </w:delText>
        </w:r>
        <w:r w:rsidR="00F1323E" w:rsidRPr="009F37EC" w:rsidDel="00E474FD">
          <w:rPr>
            <w:sz w:val="24"/>
            <w:szCs w:val="24"/>
            <w:lang w:val="el-GR"/>
          </w:rPr>
          <w:delText>έχει τα ακόλουθα χαρακτηριστικά:</w:delText>
        </w:r>
        <w:r w:rsidR="007B47D3" w:rsidRPr="009F37EC" w:rsidDel="00E474FD">
          <w:rPr>
            <w:sz w:val="24"/>
            <w:szCs w:val="24"/>
            <w:lang w:val="el-GR"/>
          </w:rPr>
          <w:delText xml:space="preserve"> </w:delText>
        </w:r>
      </w:del>
    </w:p>
    <w:p w:rsidR="003720DE" w:rsidRPr="009F37EC" w:rsidDel="00E474FD" w:rsidRDefault="003720DE" w:rsidP="003720DE">
      <w:pPr>
        <w:jc w:val="both"/>
        <w:rPr>
          <w:del w:id="1948" w:author="Καρμίρης Αγγελος" w:date="2020-01-03T10:44:00Z"/>
          <w:sz w:val="24"/>
          <w:szCs w:val="24"/>
          <w:lang w:val="el-GR"/>
        </w:rPr>
      </w:pPr>
      <w:del w:id="1949"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 xml:space="preserve">Επιφόρτιση : </w:delText>
        </w:r>
        <w:r w:rsidDel="00E474FD">
          <w:rPr>
            <w:sz w:val="24"/>
            <w:szCs w:val="24"/>
            <w:lang w:val="el-GR"/>
          </w:rPr>
          <w:delText>25</w:delText>
        </w:r>
        <w:r w:rsidRPr="009F37EC" w:rsidDel="00E474FD">
          <w:rPr>
            <w:sz w:val="24"/>
            <w:szCs w:val="24"/>
            <w:lang w:val="el-GR"/>
          </w:rPr>
          <w:delText>VA</w:delText>
        </w:r>
      </w:del>
    </w:p>
    <w:p w:rsidR="00932AFE" w:rsidRPr="009F37EC" w:rsidDel="00E474FD" w:rsidRDefault="008A08C8" w:rsidP="007B47D3">
      <w:pPr>
        <w:ind w:left="1418"/>
        <w:jc w:val="both"/>
        <w:rPr>
          <w:del w:id="1950" w:author="Καρμίρης Αγγελος" w:date="2020-01-03T10:44:00Z"/>
          <w:sz w:val="24"/>
          <w:szCs w:val="24"/>
          <w:lang w:val="el-GR"/>
        </w:rPr>
      </w:pPr>
      <w:del w:id="1951" w:author="Καρμίρης Αγγελος" w:date="2020-01-03T10:44:00Z">
        <w:r w:rsidRPr="009F37EC" w:rsidDel="00E474FD">
          <w:rPr>
            <w:sz w:val="24"/>
            <w:szCs w:val="24"/>
            <w:lang w:val="el-GR"/>
          </w:rPr>
          <w:tab/>
          <w:delText>-</w:delText>
        </w:r>
        <w:r w:rsidRPr="009F37EC" w:rsidDel="00E474FD">
          <w:rPr>
            <w:sz w:val="24"/>
            <w:szCs w:val="24"/>
            <w:lang w:val="el-GR"/>
          </w:rPr>
          <w:tab/>
          <w:delText>Σχέση μετασχηματισμού : 200 / 5A</w:delText>
        </w:r>
      </w:del>
    </w:p>
    <w:p w:rsidR="00932AFE" w:rsidRPr="009F37EC" w:rsidDel="00E474FD" w:rsidRDefault="00932AFE" w:rsidP="00932AFE">
      <w:pPr>
        <w:jc w:val="both"/>
        <w:rPr>
          <w:del w:id="1952" w:author="Καρμίρης Αγγελος" w:date="2020-01-03T10:44:00Z"/>
          <w:sz w:val="24"/>
          <w:szCs w:val="24"/>
          <w:lang w:val="el-GR"/>
        </w:rPr>
      </w:pPr>
      <w:del w:id="1953" w:author="Καρμίρης Αγγελος" w:date="2020-01-03T10:44:00Z">
        <w:r w:rsidRPr="009F37EC" w:rsidDel="00E474FD">
          <w:rPr>
            <w:sz w:val="24"/>
            <w:szCs w:val="24"/>
            <w:lang w:val="el-GR"/>
          </w:rPr>
          <w:tab/>
        </w:r>
        <w:r w:rsidRPr="009F37EC" w:rsidDel="00E474FD">
          <w:rPr>
            <w:sz w:val="24"/>
            <w:szCs w:val="24"/>
            <w:lang w:val="el-GR"/>
          </w:rPr>
          <w:tab/>
          <w:delText>-</w:delText>
        </w:r>
        <w:r w:rsidRPr="009F37EC" w:rsidDel="00E474FD">
          <w:rPr>
            <w:sz w:val="24"/>
            <w:szCs w:val="24"/>
            <w:lang w:val="el-GR"/>
          </w:rPr>
          <w:tab/>
          <w:delText>Κλάση : 10P10</w:delText>
        </w:r>
      </w:del>
    </w:p>
    <w:p w:rsidR="00932AFE" w:rsidRPr="009F37EC" w:rsidDel="00E474FD" w:rsidRDefault="00932AFE" w:rsidP="00932AFE">
      <w:pPr>
        <w:jc w:val="both"/>
        <w:rPr>
          <w:del w:id="1954" w:author="Καρμίρης Αγγελος" w:date="2020-01-03T10:44:00Z"/>
          <w:sz w:val="24"/>
          <w:szCs w:val="24"/>
          <w:lang w:val="el-GR"/>
        </w:rPr>
      </w:pPr>
    </w:p>
    <w:p w:rsidR="00FE13B7" w:rsidRPr="009F37EC" w:rsidDel="00E474FD" w:rsidRDefault="00932AFE" w:rsidP="00932AFE">
      <w:pPr>
        <w:ind w:left="1418" w:hanging="1418"/>
        <w:jc w:val="both"/>
        <w:rPr>
          <w:del w:id="1955" w:author="Καρμίρης Αγγελος" w:date="2020-01-03T10:44:00Z"/>
          <w:sz w:val="24"/>
          <w:szCs w:val="24"/>
          <w:lang w:val="el-GR"/>
        </w:rPr>
      </w:pPr>
      <w:del w:id="1956" w:author="Καρμίρης Αγγελος" w:date="2020-01-03T10:44:00Z">
        <w:r w:rsidRPr="009F37EC" w:rsidDel="00E474FD">
          <w:rPr>
            <w:sz w:val="24"/>
            <w:szCs w:val="24"/>
            <w:lang w:val="el-GR"/>
          </w:rPr>
          <w:tab/>
        </w:r>
        <w:r w:rsidRPr="009F37EC" w:rsidDel="00E474FD">
          <w:rPr>
            <w:sz w:val="24"/>
            <w:szCs w:val="24"/>
            <w:lang w:val="el-GR"/>
          </w:rPr>
          <w:tab/>
          <w:delText xml:space="preserve">Ο Η/Ν υπερεντάσεως </w:delText>
        </w:r>
        <w:r w:rsidR="008A08C8" w:rsidRPr="009F37EC" w:rsidDel="00E474FD">
          <w:rPr>
            <w:sz w:val="24"/>
            <w:szCs w:val="24"/>
            <w:lang w:val="el-GR"/>
          </w:rPr>
          <w:delText xml:space="preserve">σταθερού χρόνου </w:delText>
        </w:r>
        <w:r w:rsidRPr="009F37EC" w:rsidDel="00E474FD">
          <w:rPr>
            <w:sz w:val="24"/>
            <w:szCs w:val="24"/>
            <w:lang w:val="el-GR"/>
          </w:rPr>
          <w:delText xml:space="preserve">(προμήθεια από </w:delText>
        </w:r>
        <w:r w:rsidR="00213E50" w:rsidDel="00E474FD">
          <w:rPr>
            <w:sz w:val="24"/>
            <w:szCs w:val="24"/>
            <w:lang w:val="el-GR"/>
          </w:rPr>
          <w:delText>ΑΔΜΗΕ</w:delText>
        </w:r>
        <w:r w:rsidRPr="009F37EC" w:rsidDel="00E474FD">
          <w:rPr>
            <w:sz w:val="24"/>
            <w:szCs w:val="24"/>
            <w:lang w:val="el-GR"/>
          </w:rPr>
          <w:delText>)</w:delText>
        </w:r>
        <w:r w:rsidR="008A08C8" w:rsidRPr="009F37EC" w:rsidDel="00E474FD">
          <w:rPr>
            <w:sz w:val="24"/>
            <w:szCs w:val="24"/>
            <w:lang w:val="el-GR"/>
          </w:rPr>
          <w:delText>,</w:delText>
        </w:r>
        <w:r w:rsidR="003720DE" w:rsidDel="00E474FD">
          <w:rPr>
            <w:sz w:val="24"/>
            <w:szCs w:val="24"/>
            <w:lang w:val="el-GR"/>
          </w:rPr>
          <w:delText xml:space="preserve"> </w:delText>
        </w:r>
        <w:r w:rsidRPr="009F37EC" w:rsidDel="00E474FD">
          <w:rPr>
            <w:sz w:val="24"/>
            <w:szCs w:val="24"/>
            <w:lang w:val="el-GR"/>
          </w:rPr>
          <w:delText>που θα χρησιμοποιηθεί σε σχέση με τον Μ/Σ εντάσεως θα έχει τα ακόλουθα χαρακτηριστικά :</w:delText>
        </w:r>
      </w:del>
    </w:p>
    <w:p w:rsidR="00674ECB" w:rsidRPr="009F37EC" w:rsidDel="00E474FD" w:rsidRDefault="00674ECB" w:rsidP="00932AFE">
      <w:pPr>
        <w:ind w:left="1418" w:hanging="1418"/>
        <w:jc w:val="both"/>
        <w:rPr>
          <w:del w:id="1957" w:author="Καρμίρης Αγγελος" w:date="2020-01-03T10:44:00Z"/>
          <w:sz w:val="24"/>
          <w:szCs w:val="24"/>
          <w:lang w:val="el-GR"/>
        </w:rPr>
      </w:pPr>
    </w:p>
    <w:tbl>
      <w:tblPr>
        <w:tblW w:w="8080" w:type="dxa"/>
        <w:tblInd w:w="675" w:type="dxa"/>
        <w:tblLayout w:type="fixed"/>
        <w:tblLook w:val="0000" w:firstRow="0" w:lastRow="0" w:firstColumn="0" w:lastColumn="0" w:noHBand="0" w:noVBand="0"/>
      </w:tblPr>
      <w:tblGrid>
        <w:gridCol w:w="4025"/>
        <w:gridCol w:w="4055"/>
      </w:tblGrid>
      <w:tr w:rsidR="00F348A5" w:rsidRPr="00E474FD" w:rsidDel="00E474FD">
        <w:trPr>
          <w:del w:id="1958" w:author="Καρμίρης Αγγελος" w:date="2020-01-03T10:44:00Z"/>
        </w:trPr>
        <w:tc>
          <w:tcPr>
            <w:tcW w:w="4025" w:type="dxa"/>
          </w:tcPr>
          <w:p w:rsidR="00674ECB" w:rsidRPr="009F37EC" w:rsidDel="00E474FD" w:rsidRDefault="00674ECB" w:rsidP="00674ECB">
            <w:pPr>
              <w:tabs>
                <w:tab w:val="left" w:pos="709"/>
              </w:tabs>
              <w:autoSpaceDE/>
              <w:autoSpaceDN/>
              <w:spacing w:line="288" w:lineRule="auto"/>
              <w:ind w:left="709"/>
              <w:jc w:val="both"/>
              <w:rPr>
                <w:del w:id="1959" w:author="Καρμίρης Αγγελος" w:date="2020-01-03T10:44:00Z"/>
                <w:sz w:val="24"/>
                <w:szCs w:val="24"/>
                <w:lang w:val="el-GR"/>
              </w:rPr>
            </w:pPr>
            <w:del w:id="1960" w:author="Καρμίρης Αγγελος" w:date="2020-01-03T10:44:00Z">
              <w:r w:rsidRPr="009F37EC" w:rsidDel="00E474FD">
                <w:rPr>
                  <w:sz w:val="24"/>
                  <w:szCs w:val="24"/>
                  <w:lang w:val="el-GR"/>
                </w:rPr>
                <w:delText xml:space="preserve">        Περιοχή ρυθμίσεως </w:delText>
              </w:r>
            </w:del>
          </w:p>
          <w:p w:rsidR="00674ECB" w:rsidRPr="009F37EC" w:rsidDel="00E474FD" w:rsidRDefault="00674ECB" w:rsidP="00761EA6">
            <w:pPr>
              <w:tabs>
                <w:tab w:val="left" w:pos="1276"/>
              </w:tabs>
              <w:spacing w:line="288" w:lineRule="auto"/>
              <w:ind w:left="1211"/>
              <w:jc w:val="both"/>
              <w:rPr>
                <w:del w:id="1961" w:author="Καρμίρης Αγγελος" w:date="2020-01-03T10:44:00Z"/>
                <w:sz w:val="24"/>
                <w:szCs w:val="24"/>
                <w:lang w:val="el-GR"/>
              </w:rPr>
            </w:pPr>
            <w:del w:id="1962" w:author="Καρμίρης Αγγελος" w:date="2020-01-03T10:44:00Z">
              <w:r w:rsidRPr="009F37EC" w:rsidDel="00E474FD">
                <w:rPr>
                  <w:sz w:val="24"/>
                  <w:szCs w:val="24"/>
                  <w:lang w:val="el-GR"/>
                </w:rPr>
                <w:delText>1η βαθμίδα</w:delText>
              </w:r>
            </w:del>
          </w:p>
          <w:p w:rsidR="00674ECB" w:rsidRPr="009F37EC" w:rsidDel="00E474FD" w:rsidRDefault="00674ECB" w:rsidP="00761EA6">
            <w:pPr>
              <w:tabs>
                <w:tab w:val="left" w:pos="1276"/>
              </w:tabs>
              <w:spacing w:line="288" w:lineRule="auto"/>
              <w:ind w:left="1211"/>
              <w:jc w:val="both"/>
              <w:rPr>
                <w:del w:id="1963" w:author="Καρμίρης Αγγελος" w:date="2020-01-03T10:44:00Z"/>
                <w:i/>
                <w:iCs/>
                <w:sz w:val="24"/>
                <w:szCs w:val="24"/>
                <w:lang w:val="el-GR"/>
              </w:rPr>
            </w:pPr>
            <w:del w:id="1964" w:author="Καρμίρης Αγγελος" w:date="2020-01-03T10:44:00Z">
              <w:r w:rsidRPr="009F37EC" w:rsidDel="00E474FD">
                <w:rPr>
                  <w:i/>
                  <w:iCs/>
                  <w:sz w:val="24"/>
                  <w:szCs w:val="24"/>
                  <w:lang w:val="en-GB"/>
                </w:rPr>
                <w:delText>I</w:delText>
              </w:r>
              <w:r w:rsidRPr="009F37EC" w:rsidDel="00E474FD">
                <w:rPr>
                  <w:sz w:val="24"/>
                  <w:szCs w:val="24"/>
                  <w:vertAlign w:val="subscript"/>
                  <w:lang w:val="el-GR"/>
                </w:rPr>
                <w:delText xml:space="preserve"> Ε</w:delText>
              </w:r>
              <w:r w:rsidRPr="009F37EC" w:rsidDel="00E474FD">
                <w:rPr>
                  <w:i/>
                  <w:iCs/>
                  <w:sz w:val="24"/>
                  <w:szCs w:val="24"/>
                  <w:lang w:val="el-GR"/>
                </w:rPr>
                <w:delText xml:space="preserve"> &gt; </w:delText>
              </w:r>
            </w:del>
          </w:p>
        </w:tc>
        <w:tc>
          <w:tcPr>
            <w:tcW w:w="4055" w:type="dxa"/>
          </w:tcPr>
          <w:p w:rsidR="00674ECB" w:rsidRPr="009F37EC" w:rsidDel="00E474FD" w:rsidRDefault="00674ECB" w:rsidP="00761EA6">
            <w:pPr>
              <w:tabs>
                <w:tab w:val="left" w:pos="709"/>
              </w:tabs>
              <w:spacing w:line="288" w:lineRule="auto"/>
              <w:ind w:left="851"/>
              <w:jc w:val="both"/>
              <w:rPr>
                <w:del w:id="1965" w:author="Καρμίρης Αγγελος" w:date="2020-01-03T10:44:00Z"/>
                <w:sz w:val="24"/>
                <w:szCs w:val="24"/>
                <w:lang w:val="el-GR"/>
              </w:rPr>
            </w:pPr>
          </w:p>
          <w:p w:rsidR="00674ECB" w:rsidRPr="009F37EC" w:rsidDel="00E474FD" w:rsidRDefault="00674ECB" w:rsidP="00761EA6">
            <w:pPr>
              <w:tabs>
                <w:tab w:val="left" w:pos="709"/>
              </w:tabs>
              <w:spacing w:line="288" w:lineRule="auto"/>
              <w:ind w:left="851"/>
              <w:jc w:val="both"/>
              <w:rPr>
                <w:del w:id="1966" w:author="Καρμίρης Αγγελος" w:date="2020-01-03T10:44:00Z"/>
                <w:sz w:val="24"/>
                <w:szCs w:val="24"/>
                <w:lang w:val="el-GR"/>
              </w:rPr>
            </w:pPr>
          </w:p>
          <w:p w:rsidR="00674ECB" w:rsidRPr="009F37EC" w:rsidDel="00E474FD" w:rsidRDefault="00674ECB" w:rsidP="00761EA6">
            <w:pPr>
              <w:tabs>
                <w:tab w:val="left" w:pos="709"/>
              </w:tabs>
              <w:spacing w:line="288" w:lineRule="auto"/>
              <w:ind w:left="851"/>
              <w:jc w:val="both"/>
              <w:rPr>
                <w:del w:id="1967" w:author="Καρμίρης Αγγελος" w:date="2020-01-03T10:44:00Z"/>
                <w:sz w:val="24"/>
                <w:szCs w:val="24"/>
                <w:lang w:val="el-GR"/>
              </w:rPr>
            </w:pPr>
            <w:del w:id="1968" w:author="Καρμίρης Αγγελος" w:date="2020-01-03T10:44:00Z">
              <w:r w:rsidRPr="009F37EC" w:rsidDel="00E474FD">
                <w:rPr>
                  <w:sz w:val="24"/>
                  <w:szCs w:val="24"/>
                  <w:lang w:val="el-GR"/>
                </w:rPr>
                <w:delText xml:space="preserve">: (0,5 -4) </w:delText>
              </w:r>
              <w:r w:rsidRPr="009F37EC" w:rsidDel="00E474FD">
                <w:rPr>
                  <w:sz w:val="24"/>
                  <w:szCs w:val="24"/>
                  <w:lang w:val="en-GB"/>
                </w:rPr>
                <w:delText>x</w:delText>
              </w:r>
              <w:r w:rsidRPr="009F37EC" w:rsidDel="00E474FD">
                <w:rPr>
                  <w:sz w:val="24"/>
                  <w:szCs w:val="24"/>
                  <w:lang w:val="el-GR"/>
                </w:rPr>
                <w:delText xml:space="preserve"> </w:delText>
              </w:r>
              <w:r w:rsidRPr="009F37EC" w:rsidDel="00E474FD">
                <w:rPr>
                  <w:sz w:val="24"/>
                  <w:szCs w:val="24"/>
                  <w:lang w:val="en-GB"/>
                </w:rPr>
                <w:delText>In</w:delText>
              </w:r>
              <w:r w:rsidRPr="009F37EC" w:rsidDel="00E474FD">
                <w:rPr>
                  <w:sz w:val="24"/>
                  <w:szCs w:val="24"/>
                  <w:lang w:val="el-GR"/>
                </w:rPr>
                <w:delText xml:space="preserve"> με βήμα 0,1Α,</w:delText>
              </w:r>
            </w:del>
          </w:p>
          <w:p w:rsidR="00674ECB" w:rsidRPr="00E474FD" w:rsidDel="00E474FD" w:rsidRDefault="00674ECB" w:rsidP="00761EA6">
            <w:pPr>
              <w:tabs>
                <w:tab w:val="left" w:pos="709"/>
              </w:tabs>
              <w:spacing w:line="288" w:lineRule="auto"/>
              <w:ind w:left="851"/>
              <w:jc w:val="both"/>
              <w:rPr>
                <w:del w:id="1969" w:author="Καρμίρης Αγγελος" w:date="2020-01-03T10:44:00Z"/>
                <w:sz w:val="24"/>
                <w:szCs w:val="24"/>
                <w:lang w:val="el-GR"/>
                <w:rPrChange w:id="1970" w:author="Καρμίρης Αγγελος" w:date="2020-01-03T10:44:00Z">
                  <w:rPr>
                    <w:del w:id="1971" w:author="Καρμίρης Αγγελος" w:date="2020-01-03T10:44:00Z"/>
                    <w:sz w:val="24"/>
                    <w:szCs w:val="24"/>
                    <w:lang w:val="en-GB"/>
                  </w:rPr>
                </w:rPrChange>
              </w:rPr>
            </w:pPr>
            <w:del w:id="1972" w:author="Καρμίρης Αγγελος" w:date="2020-01-03T10:44:00Z">
              <w:r w:rsidRPr="009F37EC" w:rsidDel="00E474FD">
                <w:rPr>
                  <w:sz w:val="24"/>
                  <w:szCs w:val="24"/>
                  <w:lang w:val="el-GR"/>
                </w:rPr>
                <w:delText xml:space="preserve">   όπου</w:delText>
              </w:r>
              <w:r w:rsidRPr="00E474FD" w:rsidDel="00E474FD">
                <w:rPr>
                  <w:sz w:val="24"/>
                  <w:szCs w:val="24"/>
                  <w:lang w:val="el-GR"/>
                  <w:rPrChange w:id="1973" w:author="Καρμίρης Αγγελος" w:date="2020-01-03T10:44:00Z">
                    <w:rPr>
                      <w:sz w:val="24"/>
                      <w:szCs w:val="24"/>
                      <w:lang w:val="en-GB"/>
                    </w:rPr>
                  </w:rPrChange>
                </w:rPr>
                <w:delText xml:space="preserve"> </w:delText>
              </w:r>
              <w:r w:rsidRPr="009F37EC" w:rsidDel="00E474FD">
                <w:rPr>
                  <w:sz w:val="24"/>
                  <w:szCs w:val="24"/>
                  <w:lang w:val="en-GB"/>
                </w:rPr>
                <w:delText>In</w:delText>
              </w:r>
              <w:r w:rsidRPr="00E474FD" w:rsidDel="00E474FD">
                <w:rPr>
                  <w:sz w:val="24"/>
                  <w:szCs w:val="24"/>
                  <w:lang w:val="el-GR"/>
                  <w:rPrChange w:id="1974" w:author="Καρμίρης Αγγελος" w:date="2020-01-03T10:44:00Z">
                    <w:rPr>
                      <w:sz w:val="24"/>
                      <w:szCs w:val="24"/>
                      <w:lang w:val="en-GB"/>
                    </w:rPr>
                  </w:rPrChange>
                </w:rPr>
                <w:delText>=5</w:delText>
              </w:r>
              <w:r w:rsidRPr="009F37EC" w:rsidDel="00E474FD">
                <w:rPr>
                  <w:sz w:val="24"/>
                  <w:szCs w:val="24"/>
                  <w:lang w:val="en-GB"/>
                </w:rPr>
                <w:delText>A</w:delText>
              </w:r>
            </w:del>
          </w:p>
        </w:tc>
      </w:tr>
      <w:tr w:rsidR="00F348A5" w:rsidRPr="00E474FD" w:rsidDel="00E474FD">
        <w:trPr>
          <w:trHeight w:val="385"/>
          <w:del w:id="1975" w:author="Καρμίρης Αγγελος" w:date="2020-01-03T10:44:00Z"/>
        </w:trPr>
        <w:tc>
          <w:tcPr>
            <w:tcW w:w="4025" w:type="dxa"/>
          </w:tcPr>
          <w:p w:rsidR="00674ECB" w:rsidRPr="009F37EC" w:rsidDel="00E474FD" w:rsidRDefault="00674ECB" w:rsidP="00761EA6">
            <w:pPr>
              <w:tabs>
                <w:tab w:val="left" w:pos="709"/>
              </w:tabs>
              <w:spacing w:line="288" w:lineRule="auto"/>
              <w:ind w:left="709"/>
              <w:jc w:val="both"/>
              <w:rPr>
                <w:del w:id="1976" w:author="Καρμίρης Αγγελος" w:date="2020-01-03T10:44:00Z"/>
                <w:sz w:val="24"/>
                <w:szCs w:val="24"/>
                <w:lang w:val="el-GR"/>
              </w:rPr>
            </w:pPr>
            <w:del w:id="1977" w:author="Καρμίρης Αγγελος" w:date="2020-01-03T10:44:00Z">
              <w:r w:rsidRPr="009F37EC" w:rsidDel="00E474FD">
                <w:rPr>
                  <w:sz w:val="24"/>
                  <w:szCs w:val="24"/>
                  <w:lang w:val="el-GR"/>
                </w:rPr>
                <w:delText xml:space="preserve">         Χρονική καθυστέρηση</w:delText>
              </w:r>
            </w:del>
          </w:p>
        </w:tc>
        <w:tc>
          <w:tcPr>
            <w:tcW w:w="4055" w:type="dxa"/>
          </w:tcPr>
          <w:p w:rsidR="00674ECB" w:rsidRPr="009F37EC" w:rsidDel="00E474FD" w:rsidRDefault="00674ECB" w:rsidP="00761EA6">
            <w:pPr>
              <w:tabs>
                <w:tab w:val="left" w:pos="709"/>
              </w:tabs>
              <w:spacing w:line="288" w:lineRule="auto"/>
              <w:ind w:left="851"/>
              <w:jc w:val="both"/>
              <w:rPr>
                <w:del w:id="1978" w:author="Καρμίρης Αγγελος" w:date="2020-01-03T10:44:00Z"/>
                <w:sz w:val="24"/>
                <w:szCs w:val="24"/>
                <w:lang w:val="el-GR"/>
              </w:rPr>
            </w:pPr>
            <w:del w:id="1979" w:author="Καρμίρης Αγγελος" w:date="2020-01-03T10:44:00Z">
              <w:r w:rsidRPr="009F37EC" w:rsidDel="00E474FD">
                <w:rPr>
                  <w:sz w:val="24"/>
                  <w:szCs w:val="24"/>
                  <w:lang w:val="el-GR"/>
                </w:rPr>
                <w:delText>: 0 έως 20</w:delText>
              </w:r>
              <w:r w:rsidRPr="009F37EC" w:rsidDel="00E474FD">
                <w:rPr>
                  <w:sz w:val="24"/>
                  <w:szCs w:val="24"/>
                  <w:lang w:val="en-GB"/>
                </w:rPr>
                <w:delText>sec</w:delText>
              </w:r>
            </w:del>
          </w:p>
        </w:tc>
      </w:tr>
      <w:tr w:rsidR="00F348A5" w:rsidRPr="00E474FD" w:rsidDel="00E474FD">
        <w:trPr>
          <w:del w:id="1980" w:author="Καρμίρης Αγγελος" w:date="2020-01-03T10:44:00Z"/>
        </w:trPr>
        <w:tc>
          <w:tcPr>
            <w:tcW w:w="4025" w:type="dxa"/>
          </w:tcPr>
          <w:p w:rsidR="00674ECB" w:rsidRPr="009F37EC" w:rsidDel="00E474FD" w:rsidRDefault="00674ECB" w:rsidP="00761EA6">
            <w:pPr>
              <w:tabs>
                <w:tab w:val="left" w:pos="709"/>
              </w:tabs>
              <w:spacing w:line="288" w:lineRule="auto"/>
              <w:ind w:left="709"/>
              <w:jc w:val="both"/>
              <w:rPr>
                <w:del w:id="1981" w:author="Καρμίρης Αγγελος" w:date="2020-01-03T10:44:00Z"/>
                <w:sz w:val="24"/>
                <w:szCs w:val="24"/>
                <w:lang w:val="el-GR"/>
              </w:rPr>
            </w:pPr>
            <w:del w:id="1982" w:author="Καρμίρης Αγγελος" w:date="2020-01-03T10:44:00Z">
              <w:r w:rsidRPr="009F37EC" w:rsidDel="00E474FD">
                <w:rPr>
                  <w:sz w:val="24"/>
                  <w:szCs w:val="24"/>
                  <w:lang w:val="el-GR"/>
                </w:rPr>
                <w:delText xml:space="preserve">        </w:delText>
              </w:r>
            </w:del>
          </w:p>
          <w:p w:rsidR="00674ECB" w:rsidRPr="009F37EC" w:rsidDel="00E474FD" w:rsidRDefault="00674ECB" w:rsidP="00761EA6">
            <w:pPr>
              <w:tabs>
                <w:tab w:val="left" w:pos="709"/>
              </w:tabs>
              <w:spacing w:line="288" w:lineRule="auto"/>
              <w:ind w:left="709"/>
              <w:jc w:val="both"/>
              <w:rPr>
                <w:del w:id="1983" w:author="Καρμίρης Αγγελος" w:date="2020-01-03T10:44:00Z"/>
                <w:sz w:val="24"/>
                <w:szCs w:val="24"/>
                <w:lang w:val="el-GR"/>
              </w:rPr>
            </w:pPr>
            <w:del w:id="1984" w:author="Καρμίρης Αγγελος" w:date="2020-01-03T10:44:00Z">
              <w:r w:rsidRPr="009F37EC" w:rsidDel="00E474FD">
                <w:rPr>
                  <w:sz w:val="24"/>
                  <w:szCs w:val="24"/>
                  <w:lang w:val="el-GR"/>
                </w:rPr>
                <w:delText xml:space="preserve">         2</w:delText>
              </w:r>
              <w:r w:rsidRPr="009F37EC" w:rsidDel="00E474FD">
                <w:rPr>
                  <w:sz w:val="24"/>
                  <w:szCs w:val="24"/>
                  <w:vertAlign w:val="superscript"/>
                  <w:lang w:val="el-GR"/>
                </w:rPr>
                <w:delText>η</w:delText>
              </w:r>
              <w:r w:rsidRPr="009F37EC" w:rsidDel="00E474FD">
                <w:rPr>
                  <w:sz w:val="24"/>
                  <w:szCs w:val="24"/>
                  <w:lang w:val="el-GR"/>
                </w:rPr>
                <w:delText xml:space="preserve"> βαθμίδα</w:delText>
              </w:r>
            </w:del>
          </w:p>
          <w:p w:rsidR="00674ECB" w:rsidRPr="009F37EC" w:rsidDel="00E474FD" w:rsidRDefault="00674ECB" w:rsidP="00761EA6">
            <w:pPr>
              <w:tabs>
                <w:tab w:val="left" w:pos="709"/>
              </w:tabs>
              <w:spacing w:line="288" w:lineRule="auto"/>
              <w:ind w:left="709"/>
              <w:jc w:val="both"/>
              <w:rPr>
                <w:del w:id="1985" w:author="Καρμίρης Αγγελος" w:date="2020-01-03T10:44:00Z"/>
                <w:i/>
                <w:iCs/>
                <w:sz w:val="24"/>
                <w:szCs w:val="24"/>
                <w:lang w:val="el-GR"/>
              </w:rPr>
            </w:pPr>
            <w:del w:id="1986" w:author="Καρμίρης Αγγελος" w:date="2020-01-03T10:44:00Z">
              <w:r w:rsidRPr="009F37EC" w:rsidDel="00E474FD">
                <w:rPr>
                  <w:i/>
                  <w:iCs/>
                  <w:sz w:val="24"/>
                  <w:szCs w:val="24"/>
                  <w:lang w:val="el-GR"/>
                </w:rPr>
                <w:delText xml:space="preserve">         </w:delText>
              </w:r>
              <w:r w:rsidRPr="009F37EC" w:rsidDel="00E474FD">
                <w:rPr>
                  <w:i/>
                  <w:iCs/>
                  <w:sz w:val="24"/>
                  <w:szCs w:val="24"/>
                  <w:lang w:val="en-GB"/>
                </w:rPr>
                <w:delText>I</w:delText>
              </w:r>
              <w:r w:rsidRPr="009F37EC" w:rsidDel="00E474FD">
                <w:rPr>
                  <w:sz w:val="24"/>
                  <w:szCs w:val="24"/>
                  <w:vertAlign w:val="subscript"/>
                  <w:lang w:val="el-GR"/>
                </w:rPr>
                <w:delText xml:space="preserve"> Ε</w:delText>
              </w:r>
              <w:r w:rsidRPr="009F37EC" w:rsidDel="00E474FD">
                <w:rPr>
                  <w:i/>
                  <w:iCs/>
                  <w:sz w:val="24"/>
                  <w:szCs w:val="24"/>
                  <w:lang w:val="el-GR"/>
                </w:rPr>
                <w:delText xml:space="preserve"> &gt;&gt; (στιγμιαία)</w:delText>
              </w:r>
            </w:del>
          </w:p>
        </w:tc>
        <w:tc>
          <w:tcPr>
            <w:tcW w:w="4055" w:type="dxa"/>
          </w:tcPr>
          <w:p w:rsidR="00674ECB" w:rsidRPr="009F37EC" w:rsidDel="00E474FD" w:rsidRDefault="00674ECB" w:rsidP="00761EA6">
            <w:pPr>
              <w:tabs>
                <w:tab w:val="left" w:pos="709"/>
              </w:tabs>
              <w:spacing w:line="288" w:lineRule="auto"/>
              <w:ind w:left="851"/>
              <w:jc w:val="both"/>
              <w:rPr>
                <w:del w:id="1987" w:author="Καρμίρης Αγγελος" w:date="2020-01-03T10:44:00Z"/>
                <w:sz w:val="24"/>
                <w:szCs w:val="24"/>
                <w:lang w:val="el-GR"/>
              </w:rPr>
            </w:pPr>
          </w:p>
          <w:p w:rsidR="00674ECB" w:rsidRPr="009F37EC" w:rsidDel="00E474FD" w:rsidRDefault="00674ECB" w:rsidP="00761EA6">
            <w:pPr>
              <w:tabs>
                <w:tab w:val="left" w:pos="709"/>
              </w:tabs>
              <w:spacing w:line="288" w:lineRule="auto"/>
              <w:ind w:left="851"/>
              <w:jc w:val="both"/>
              <w:rPr>
                <w:del w:id="1988" w:author="Καρμίρης Αγγελος" w:date="2020-01-03T10:44:00Z"/>
                <w:sz w:val="24"/>
                <w:szCs w:val="24"/>
                <w:lang w:val="el-GR"/>
              </w:rPr>
            </w:pPr>
          </w:p>
          <w:p w:rsidR="00674ECB" w:rsidRPr="00E474FD" w:rsidDel="00E474FD" w:rsidRDefault="00674ECB" w:rsidP="00761EA6">
            <w:pPr>
              <w:tabs>
                <w:tab w:val="left" w:pos="709"/>
              </w:tabs>
              <w:spacing w:line="288" w:lineRule="auto"/>
              <w:ind w:left="851"/>
              <w:jc w:val="both"/>
              <w:rPr>
                <w:del w:id="1989" w:author="Καρμίρης Αγγελος" w:date="2020-01-03T10:44:00Z"/>
                <w:sz w:val="24"/>
                <w:szCs w:val="24"/>
                <w:lang w:val="el-GR"/>
                <w:rPrChange w:id="1990" w:author="Καρμίρης Αγγελος" w:date="2020-01-03T10:44:00Z">
                  <w:rPr>
                    <w:del w:id="1991" w:author="Καρμίρης Αγγελος" w:date="2020-01-03T10:44:00Z"/>
                    <w:sz w:val="24"/>
                    <w:szCs w:val="24"/>
                    <w:lang w:val="en-GB"/>
                  </w:rPr>
                </w:rPrChange>
              </w:rPr>
            </w:pPr>
            <w:del w:id="1992" w:author="Καρμίρης Αγγελος" w:date="2020-01-03T10:44:00Z">
              <w:r w:rsidRPr="00E474FD" w:rsidDel="00E474FD">
                <w:rPr>
                  <w:sz w:val="24"/>
                  <w:szCs w:val="24"/>
                  <w:lang w:val="el-GR"/>
                  <w:rPrChange w:id="1993" w:author="Καρμίρης Αγγελος" w:date="2020-01-03T10:44:00Z">
                    <w:rPr>
                      <w:sz w:val="24"/>
                      <w:szCs w:val="24"/>
                      <w:lang w:val="en-GB"/>
                    </w:rPr>
                  </w:rPrChange>
                </w:rPr>
                <w:delText xml:space="preserve">: (0,1 -10) </w:delText>
              </w:r>
              <w:r w:rsidRPr="009F37EC" w:rsidDel="00E474FD">
                <w:rPr>
                  <w:sz w:val="24"/>
                  <w:szCs w:val="24"/>
                  <w:lang w:val="en-GB"/>
                </w:rPr>
                <w:delText>x</w:delText>
              </w:r>
              <w:r w:rsidRPr="00E474FD" w:rsidDel="00E474FD">
                <w:rPr>
                  <w:sz w:val="24"/>
                  <w:szCs w:val="24"/>
                  <w:lang w:val="el-GR"/>
                  <w:rPrChange w:id="1994" w:author="Καρμίρης Αγγελος" w:date="2020-01-03T10:44:00Z">
                    <w:rPr>
                      <w:sz w:val="24"/>
                      <w:szCs w:val="24"/>
                      <w:lang w:val="en-GB"/>
                    </w:rPr>
                  </w:rPrChange>
                </w:rPr>
                <w:delText xml:space="preserve"> </w:delText>
              </w:r>
              <w:r w:rsidRPr="009F37EC" w:rsidDel="00E474FD">
                <w:rPr>
                  <w:sz w:val="24"/>
                  <w:szCs w:val="24"/>
                  <w:lang w:val="en-GB"/>
                </w:rPr>
                <w:delText>In</w:delText>
              </w:r>
            </w:del>
          </w:p>
        </w:tc>
      </w:tr>
      <w:tr w:rsidR="00F348A5" w:rsidRPr="00E474FD" w:rsidDel="00E474FD">
        <w:trPr>
          <w:del w:id="1995" w:author="Καρμίρης Αγγελος" w:date="2020-01-03T10:44:00Z"/>
        </w:trPr>
        <w:tc>
          <w:tcPr>
            <w:tcW w:w="4025" w:type="dxa"/>
          </w:tcPr>
          <w:p w:rsidR="00674ECB" w:rsidRPr="009F37EC" w:rsidDel="00E474FD" w:rsidRDefault="00674ECB" w:rsidP="00761EA6">
            <w:pPr>
              <w:tabs>
                <w:tab w:val="left" w:pos="709"/>
              </w:tabs>
              <w:spacing w:line="288" w:lineRule="auto"/>
              <w:ind w:left="709"/>
              <w:jc w:val="both"/>
              <w:rPr>
                <w:del w:id="1996" w:author="Καρμίρης Αγγελος" w:date="2020-01-03T10:44:00Z"/>
                <w:sz w:val="24"/>
                <w:szCs w:val="24"/>
                <w:lang w:val="el-GR"/>
              </w:rPr>
            </w:pPr>
            <w:del w:id="1997" w:author="Καρμίρης Αγγελος" w:date="2020-01-03T10:44:00Z">
              <w:r w:rsidRPr="009F37EC" w:rsidDel="00E474FD">
                <w:rPr>
                  <w:sz w:val="24"/>
                  <w:szCs w:val="24"/>
                  <w:lang w:val="el-GR"/>
                </w:rPr>
                <w:delText xml:space="preserve">         Χρονική καθυστέρηση</w:delText>
              </w:r>
            </w:del>
          </w:p>
        </w:tc>
        <w:tc>
          <w:tcPr>
            <w:tcW w:w="4055" w:type="dxa"/>
          </w:tcPr>
          <w:p w:rsidR="00674ECB" w:rsidRPr="00E474FD" w:rsidDel="00E474FD" w:rsidRDefault="00674ECB" w:rsidP="00761EA6">
            <w:pPr>
              <w:tabs>
                <w:tab w:val="left" w:pos="709"/>
              </w:tabs>
              <w:spacing w:line="288" w:lineRule="auto"/>
              <w:ind w:left="851"/>
              <w:jc w:val="both"/>
              <w:rPr>
                <w:del w:id="1998" w:author="Καρμίρης Αγγελος" w:date="2020-01-03T10:44:00Z"/>
                <w:sz w:val="24"/>
                <w:szCs w:val="24"/>
                <w:lang w:val="el-GR"/>
                <w:rPrChange w:id="1999" w:author="Καρμίρης Αγγελος" w:date="2020-01-03T10:44:00Z">
                  <w:rPr>
                    <w:del w:id="2000" w:author="Καρμίρης Αγγελος" w:date="2020-01-03T10:44:00Z"/>
                    <w:sz w:val="24"/>
                    <w:szCs w:val="24"/>
                  </w:rPr>
                </w:rPrChange>
              </w:rPr>
            </w:pPr>
            <w:del w:id="2001" w:author="Καρμίρης Αγγελος" w:date="2020-01-03T10:44:00Z">
              <w:r w:rsidRPr="009F37EC" w:rsidDel="00E474FD">
                <w:rPr>
                  <w:sz w:val="24"/>
                  <w:szCs w:val="24"/>
                  <w:lang w:val="el-GR"/>
                </w:rPr>
                <w:delText xml:space="preserve">: 0-20 </w:delText>
              </w:r>
              <w:r w:rsidRPr="009F37EC" w:rsidDel="00E474FD">
                <w:rPr>
                  <w:sz w:val="24"/>
                  <w:szCs w:val="24"/>
                </w:rPr>
                <w:delText>sec</w:delText>
              </w:r>
            </w:del>
          </w:p>
        </w:tc>
      </w:tr>
    </w:tbl>
    <w:p w:rsidR="00932AFE" w:rsidRPr="009F37EC" w:rsidDel="00E474FD" w:rsidRDefault="00932AFE" w:rsidP="00932AFE">
      <w:pPr>
        <w:ind w:left="1418" w:hanging="1418"/>
        <w:jc w:val="both"/>
        <w:rPr>
          <w:del w:id="2002" w:author="Καρμίρης Αγγελος" w:date="2020-01-03T10:44:00Z"/>
          <w:sz w:val="24"/>
          <w:szCs w:val="24"/>
          <w:lang w:val="el-GR"/>
        </w:rPr>
      </w:pPr>
    </w:p>
    <w:p w:rsidR="00015641" w:rsidRPr="00A32737" w:rsidDel="00E474FD" w:rsidRDefault="00015641" w:rsidP="00015641">
      <w:pPr>
        <w:tabs>
          <w:tab w:val="left" w:pos="2410"/>
        </w:tabs>
        <w:ind w:left="1276" w:firstLine="142"/>
        <w:jc w:val="both"/>
        <w:rPr>
          <w:del w:id="2003" w:author="Καρμίρης Αγγελος" w:date="2020-01-03T10:44:00Z"/>
          <w:b/>
          <w:sz w:val="24"/>
          <w:szCs w:val="24"/>
          <w:u w:val="single"/>
          <w:lang w:val="el-GR"/>
        </w:rPr>
      </w:pPr>
      <w:del w:id="2004" w:author="Καρμίρης Αγγελος" w:date="2020-01-03T10:44:00Z">
        <w:r w:rsidRPr="00A32737" w:rsidDel="00E474FD">
          <w:rPr>
            <w:b/>
            <w:bCs/>
            <w:sz w:val="24"/>
            <w:szCs w:val="24"/>
            <w:lang w:val="el-GR"/>
          </w:rPr>
          <w:delText>1</w:delText>
        </w:r>
        <w:r w:rsidR="00213E50" w:rsidRPr="00A32737" w:rsidDel="00E474FD">
          <w:rPr>
            <w:b/>
            <w:bCs/>
            <w:sz w:val="24"/>
            <w:szCs w:val="24"/>
            <w:lang w:val="el-GR"/>
          </w:rPr>
          <w:delText>2</w:delText>
        </w:r>
        <w:r w:rsidRPr="00A32737" w:rsidDel="00E474FD">
          <w:rPr>
            <w:b/>
            <w:bCs/>
            <w:sz w:val="24"/>
            <w:szCs w:val="24"/>
            <w:lang w:val="el-GR"/>
          </w:rPr>
          <w:delText>.</w:delText>
        </w:r>
        <w:r w:rsidR="00BC1F43" w:rsidRPr="00A32737" w:rsidDel="00E474FD">
          <w:rPr>
            <w:b/>
            <w:bCs/>
            <w:sz w:val="24"/>
            <w:szCs w:val="24"/>
            <w:lang w:val="el-GR"/>
          </w:rPr>
          <w:delText>9</w:delText>
        </w:r>
        <w:r w:rsidRPr="00A32737" w:rsidDel="00E474FD">
          <w:rPr>
            <w:b/>
            <w:sz w:val="24"/>
            <w:szCs w:val="24"/>
            <w:lang w:val="el-GR"/>
          </w:rPr>
          <w:delText xml:space="preserve">      </w:delText>
        </w:r>
        <w:r w:rsidRPr="00A32737" w:rsidDel="00E474FD">
          <w:rPr>
            <w:b/>
            <w:sz w:val="24"/>
            <w:szCs w:val="24"/>
            <w:u w:val="single"/>
            <w:lang w:val="el-GR"/>
          </w:rPr>
          <w:delText>Σύστημα συνεχούς επιτήρησης υγρασίας και αερίων</w:delText>
        </w:r>
        <w:r w:rsidR="003720DE" w:rsidRPr="00A32737" w:rsidDel="00E474FD">
          <w:rPr>
            <w:b/>
            <w:sz w:val="24"/>
            <w:szCs w:val="24"/>
            <w:u w:val="single"/>
            <w:lang w:val="el-GR"/>
          </w:rPr>
          <w:delText xml:space="preserve"> σφάλματος</w:delText>
        </w:r>
      </w:del>
    </w:p>
    <w:p w:rsidR="00015641" w:rsidRPr="009F37EC" w:rsidDel="00E474FD" w:rsidRDefault="00015641" w:rsidP="00015641">
      <w:pPr>
        <w:tabs>
          <w:tab w:val="left" w:pos="2410"/>
        </w:tabs>
        <w:ind w:left="1418"/>
        <w:jc w:val="both"/>
        <w:rPr>
          <w:del w:id="2005" w:author="Καρμίρης Αγγελος" w:date="2020-01-03T10:44:00Z"/>
          <w:sz w:val="24"/>
          <w:szCs w:val="24"/>
          <w:u w:val="single"/>
          <w:lang w:val="el-GR"/>
        </w:rPr>
      </w:pPr>
    </w:p>
    <w:p w:rsidR="00FE13B7" w:rsidRPr="009F37EC" w:rsidDel="00E474FD" w:rsidRDefault="00015641" w:rsidP="00015641">
      <w:pPr>
        <w:ind w:left="1418" w:firstLine="22"/>
        <w:jc w:val="both"/>
        <w:rPr>
          <w:del w:id="2006" w:author="Καρμίρης Αγγελος" w:date="2020-01-03T10:44:00Z"/>
          <w:sz w:val="24"/>
          <w:szCs w:val="24"/>
          <w:lang w:val="el-GR"/>
        </w:rPr>
      </w:pPr>
      <w:del w:id="2007" w:author="Καρμίρης Αγγελος" w:date="2020-01-03T10:44:00Z">
        <w:r w:rsidRPr="009F37EC" w:rsidDel="00E474FD">
          <w:rPr>
            <w:sz w:val="24"/>
            <w:szCs w:val="24"/>
            <w:lang w:val="el-GR"/>
          </w:rPr>
          <w:delText>Ο ΑΜ/Σ θα είναι εφοδιασμένος με σύστημα συνεχούς επιτήρησης υγρασίας και αερίων</w:delText>
        </w:r>
        <w:r w:rsidR="003720DE" w:rsidDel="00E474FD">
          <w:rPr>
            <w:sz w:val="24"/>
            <w:szCs w:val="24"/>
            <w:lang w:val="el-GR"/>
          </w:rPr>
          <w:delText xml:space="preserve"> σφάλματος</w:delText>
        </w:r>
        <w:r w:rsidRPr="009F37EC" w:rsidDel="00E474FD">
          <w:rPr>
            <w:sz w:val="24"/>
            <w:szCs w:val="24"/>
            <w:lang w:val="el-GR"/>
          </w:rPr>
          <w:delText xml:space="preserve">, τύπου </w:delText>
        </w:r>
        <w:r w:rsidRPr="009F37EC" w:rsidDel="00E474FD">
          <w:rPr>
            <w:sz w:val="24"/>
            <w:szCs w:val="24"/>
          </w:rPr>
          <w:delText>Hydran</w:delText>
        </w:r>
        <w:r w:rsidRPr="009F37EC" w:rsidDel="00E474FD">
          <w:rPr>
            <w:sz w:val="24"/>
            <w:szCs w:val="24"/>
            <w:lang w:val="el-GR"/>
          </w:rPr>
          <w:delText xml:space="preserve"> </w:delText>
        </w:r>
        <w:r w:rsidRPr="009F37EC" w:rsidDel="00E474FD">
          <w:rPr>
            <w:sz w:val="24"/>
            <w:szCs w:val="24"/>
          </w:rPr>
          <w:delText>M</w:delText>
        </w:r>
        <w:r w:rsidRPr="009F37EC" w:rsidDel="00E474FD">
          <w:rPr>
            <w:sz w:val="24"/>
            <w:szCs w:val="24"/>
            <w:lang w:val="el-GR"/>
          </w:rPr>
          <w:delText>2</w:delText>
        </w:r>
        <w:r w:rsidR="003720DE" w:rsidDel="00E474FD">
          <w:rPr>
            <w:sz w:val="24"/>
            <w:szCs w:val="24"/>
            <w:lang w:val="el-GR"/>
          </w:rPr>
          <w:delText>,</w:delText>
        </w:r>
        <w:r w:rsidRPr="009F37EC" w:rsidDel="00E474FD">
          <w:rPr>
            <w:sz w:val="24"/>
            <w:szCs w:val="24"/>
            <w:lang w:val="el-GR"/>
          </w:rPr>
          <w:delText xml:space="preserve"> κατασκευής </w:delText>
        </w:r>
        <w:r w:rsidRPr="009F37EC" w:rsidDel="00E474FD">
          <w:rPr>
            <w:sz w:val="24"/>
            <w:szCs w:val="24"/>
          </w:rPr>
          <w:delText>GE</w:delText>
        </w:r>
        <w:r w:rsidRPr="009F37EC" w:rsidDel="00E474FD">
          <w:rPr>
            <w:sz w:val="24"/>
            <w:szCs w:val="24"/>
            <w:lang w:val="el-GR"/>
          </w:rPr>
          <w:delText>.</w:delText>
        </w:r>
      </w:del>
    </w:p>
    <w:p w:rsidR="00015641" w:rsidRPr="009F37EC" w:rsidDel="00E474FD" w:rsidRDefault="00015641" w:rsidP="00015641">
      <w:pPr>
        <w:ind w:left="1418" w:firstLine="22"/>
        <w:jc w:val="both"/>
        <w:rPr>
          <w:del w:id="2008" w:author="Καρμίρης Αγγελος" w:date="2020-01-03T10:44:00Z"/>
          <w:sz w:val="24"/>
          <w:szCs w:val="24"/>
          <w:lang w:val="el-GR"/>
        </w:rPr>
      </w:pPr>
      <w:del w:id="2009" w:author="Καρμίρης Αγγελος" w:date="2020-01-03T10:44:00Z">
        <w:r w:rsidRPr="009F37EC" w:rsidDel="00E474FD">
          <w:rPr>
            <w:sz w:val="24"/>
            <w:szCs w:val="24"/>
          </w:rPr>
          <w:delText>To</w:delText>
        </w:r>
        <w:r w:rsidRPr="009F37EC" w:rsidDel="00E474FD">
          <w:rPr>
            <w:sz w:val="24"/>
            <w:szCs w:val="24"/>
            <w:lang w:val="el-GR"/>
          </w:rPr>
          <w:delText xml:space="preserve"> σύστημα</w:delText>
        </w:r>
        <w:r w:rsidR="0090768C" w:rsidDel="00E474FD">
          <w:rPr>
            <w:sz w:val="24"/>
            <w:szCs w:val="24"/>
            <w:lang w:val="el-GR"/>
          </w:rPr>
          <w:delText xml:space="preserve"> θα εγκατασταθεί </w:delText>
        </w:r>
        <w:r w:rsidR="007F4678" w:rsidDel="00E474FD">
          <w:rPr>
            <w:sz w:val="24"/>
            <w:szCs w:val="24"/>
            <w:lang w:val="el-GR"/>
          </w:rPr>
          <w:delText xml:space="preserve">μέσω μιας βαλβίδας </w:delText>
        </w:r>
        <w:r w:rsidR="0090768C" w:rsidDel="00E474FD">
          <w:rPr>
            <w:sz w:val="24"/>
            <w:szCs w:val="24"/>
            <w:lang w:val="el-GR"/>
          </w:rPr>
          <w:delText>σε</w:delText>
        </w:r>
        <w:r w:rsidR="003720DE" w:rsidDel="00E474FD">
          <w:rPr>
            <w:sz w:val="24"/>
            <w:szCs w:val="24"/>
            <w:lang w:val="el-GR"/>
          </w:rPr>
          <w:delText xml:space="preserve"> σωλήνα σύνδεσης το</w:delText>
        </w:r>
        <w:r w:rsidR="00F0466E" w:rsidDel="00E474FD">
          <w:rPr>
            <w:sz w:val="24"/>
            <w:szCs w:val="24"/>
            <w:lang w:val="el-GR"/>
          </w:rPr>
          <w:delText>υ</w:delText>
        </w:r>
        <w:r w:rsidR="003720DE" w:rsidDel="00E474FD">
          <w:rPr>
            <w:sz w:val="24"/>
            <w:szCs w:val="24"/>
            <w:lang w:val="el-GR"/>
          </w:rPr>
          <w:delText xml:space="preserve"> δοχείο</w:delText>
        </w:r>
        <w:r w:rsidR="00F0466E" w:rsidDel="00E474FD">
          <w:rPr>
            <w:sz w:val="24"/>
            <w:szCs w:val="24"/>
            <w:lang w:val="el-GR"/>
          </w:rPr>
          <w:delText>υ</w:delText>
        </w:r>
        <w:r w:rsidR="003720DE" w:rsidDel="00E474FD">
          <w:rPr>
            <w:sz w:val="24"/>
            <w:szCs w:val="24"/>
            <w:lang w:val="el-GR"/>
          </w:rPr>
          <w:delText xml:space="preserve"> του αυτομετασχηματιστή </w:delText>
        </w:r>
        <w:r w:rsidR="00F0466E" w:rsidDel="00E474FD">
          <w:rPr>
            <w:sz w:val="24"/>
            <w:szCs w:val="24"/>
            <w:lang w:val="el-GR"/>
          </w:rPr>
          <w:delText>με το</w:delText>
        </w:r>
        <w:r w:rsidR="003720DE" w:rsidDel="00E474FD">
          <w:rPr>
            <w:sz w:val="24"/>
            <w:szCs w:val="24"/>
            <w:lang w:val="el-GR"/>
          </w:rPr>
          <w:delText xml:space="preserve"> </w:delText>
        </w:r>
        <w:r w:rsidR="00F0466E" w:rsidDel="00E474FD">
          <w:rPr>
            <w:sz w:val="24"/>
            <w:szCs w:val="24"/>
            <w:lang w:val="el-GR"/>
          </w:rPr>
          <w:delText>σύστημα</w:delText>
        </w:r>
        <w:r w:rsidR="003720DE" w:rsidDel="00E474FD">
          <w:rPr>
            <w:sz w:val="24"/>
            <w:szCs w:val="24"/>
            <w:lang w:val="el-GR"/>
          </w:rPr>
          <w:delText xml:space="preserve"> ψύξης, στην πλευρά εξόδου των αντλιών</w:delText>
        </w:r>
        <w:r w:rsidR="007F4678" w:rsidDel="00E474FD">
          <w:rPr>
            <w:sz w:val="24"/>
            <w:szCs w:val="24"/>
            <w:lang w:val="el-GR"/>
          </w:rPr>
          <w:delText>.</w:delText>
        </w:r>
        <w:r w:rsidR="003720DE" w:rsidDel="00E474FD">
          <w:rPr>
            <w:sz w:val="24"/>
            <w:szCs w:val="24"/>
            <w:lang w:val="el-GR"/>
          </w:rPr>
          <w:delText xml:space="preserve"> </w:delText>
        </w:r>
        <w:r w:rsidR="007F4678" w:rsidDel="00E474FD">
          <w:rPr>
            <w:sz w:val="24"/>
            <w:szCs w:val="24"/>
            <w:lang w:val="el-GR"/>
          </w:rPr>
          <w:delText xml:space="preserve">Θα προβλεφθεί μια δεύτερη βαλβίδα πλησίον της πρώτης για μελλοντική χρήση (επιτήρηση περισσότερων αερίων). </w:delText>
        </w:r>
        <w:r w:rsidR="003720DE" w:rsidDel="00E474FD">
          <w:rPr>
            <w:sz w:val="24"/>
            <w:szCs w:val="24"/>
            <w:lang w:val="el-GR"/>
          </w:rPr>
          <w:delText>Το σύστημα</w:delText>
        </w:r>
        <w:r w:rsidRPr="009F37EC" w:rsidDel="00E474FD">
          <w:rPr>
            <w:sz w:val="24"/>
            <w:szCs w:val="24"/>
            <w:lang w:val="el-GR"/>
          </w:rPr>
          <w:delText xml:space="preserve"> θα περιλαμβάνει: </w:delText>
        </w:r>
      </w:del>
    </w:p>
    <w:p w:rsidR="00015641" w:rsidRPr="009F37EC" w:rsidDel="00E474FD" w:rsidRDefault="00015641" w:rsidP="00466190">
      <w:pPr>
        <w:ind w:left="1843" w:hanging="425"/>
        <w:jc w:val="both"/>
        <w:rPr>
          <w:del w:id="2010" w:author="Καρμίρης Αγγελος" w:date="2020-01-03T10:44:00Z"/>
          <w:sz w:val="24"/>
          <w:szCs w:val="24"/>
          <w:lang w:val="el-GR"/>
        </w:rPr>
      </w:pPr>
      <w:del w:id="2011" w:author="Καρμίρης Αγγελος" w:date="2020-01-03T10:44:00Z">
        <w:r w:rsidRPr="009F37EC" w:rsidDel="00E474FD">
          <w:rPr>
            <w:sz w:val="24"/>
            <w:szCs w:val="24"/>
            <w:lang w:val="el-GR"/>
          </w:rPr>
          <w:delText>1. Αισθητήρα αερίων εντός του μονωτικού ελαίου</w:delText>
        </w:r>
        <w:r w:rsidR="003720DE" w:rsidDel="00E474FD">
          <w:rPr>
            <w:sz w:val="24"/>
            <w:szCs w:val="24"/>
            <w:lang w:val="el-GR"/>
          </w:rPr>
          <w:delText>,</w:delText>
        </w:r>
        <w:r w:rsidRPr="009F37EC" w:rsidDel="00E474FD">
          <w:rPr>
            <w:sz w:val="24"/>
            <w:szCs w:val="24"/>
            <w:lang w:val="el-GR"/>
          </w:rPr>
          <w:delText xml:space="preserve"> ο οποίος θα επιτηρεί συνεχώς την περιεκτικότητα σε Υδρογόνο (Η</w:delText>
        </w:r>
        <w:r w:rsidRPr="009F37EC" w:rsidDel="00E474FD">
          <w:rPr>
            <w:sz w:val="24"/>
            <w:szCs w:val="24"/>
            <w:vertAlign w:val="subscript"/>
            <w:lang w:val="el-GR"/>
          </w:rPr>
          <w:delText>2</w:delText>
        </w:r>
        <w:r w:rsidRPr="009F37EC" w:rsidDel="00E474FD">
          <w:rPr>
            <w:sz w:val="24"/>
            <w:szCs w:val="24"/>
            <w:lang w:val="el-GR"/>
          </w:rPr>
          <w:delText>), Μονοξείδιο του άνθρακα (</w:delText>
        </w:r>
        <w:r w:rsidRPr="009F37EC" w:rsidDel="00E474FD">
          <w:rPr>
            <w:sz w:val="24"/>
            <w:szCs w:val="24"/>
          </w:rPr>
          <w:delText>CO</w:delText>
        </w:r>
        <w:r w:rsidRPr="009F37EC" w:rsidDel="00E474FD">
          <w:rPr>
            <w:sz w:val="24"/>
            <w:szCs w:val="24"/>
            <w:lang w:val="el-GR"/>
          </w:rPr>
          <w:delText xml:space="preserve">), </w:delText>
        </w:r>
        <w:r w:rsidRPr="009F37EC" w:rsidDel="00E474FD">
          <w:rPr>
            <w:sz w:val="24"/>
            <w:szCs w:val="24"/>
          </w:rPr>
          <w:delText>A</w:delText>
        </w:r>
        <w:r w:rsidRPr="009F37EC" w:rsidDel="00E474FD">
          <w:rPr>
            <w:sz w:val="24"/>
            <w:szCs w:val="24"/>
            <w:lang w:val="el-GR"/>
          </w:rPr>
          <w:delText>κετυλαίνιο (</w:delText>
        </w:r>
        <w:r w:rsidRPr="009F37EC" w:rsidDel="00E474FD">
          <w:rPr>
            <w:sz w:val="24"/>
            <w:szCs w:val="24"/>
          </w:rPr>
          <w:delText>C</w:delText>
        </w:r>
        <w:r w:rsidRPr="009F37EC" w:rsidDel="00E474FD">
          <w:rPr>
            <w:sz w:val="24"/>
            <w:szCs w:val="24"/>
            <w:vertAlign w:val="subscript"/>
            <w:lang w:val="el-GR"/>
          </w:rPr>
          <w:delText>2</w:delText>
        </w:r>
        <w:r w:rsidRPr="009F37EC" w:rsidDel="00E474FD">
          <w:rPr>
            <w:sz w:val="24"/>
            <w:szCs w:val="24"/>
          </w:rPr>
          <w:delText>H</w:delText>
        </w:r>
        <w:r w:rsidRPr="009F37EC" w:rsidDel="00E474FD">
          <w:rPr>
            <w:sz w:val="24"/>
            <w:szCs w:val="24"/>
            <w:vertAlign w:val="subscript"/>
            <w:lang w:val="el-GR"/>
          </w:rPr>
          <w:delText>2</w:delText>
        </w:r>
        <w:r w:rsidR="00466190" w:rsidRPr="009F37EC" w:rsidDel="00E474FD">
          <w:rPr>
            <w:sz w:val="24"/>
            <w:szCs w:val="24"/>
            <w:lang w:val="el-GR"/>
          </w:rPr>
          <w:delText>) και</w:delText>
        </w:r>
        <w:r w:rsidR="00466190" w:rsidRPr="009F37EC" w:rsidDel="00E474FD">
          <w:rPr>
            <w:sz w:val="24"/>
            <w:szCs w:val="24"/>
            <w:vertAlign w:val="subscript"/>
            <w:lang w:val="el-GR"/>
          </w:rPr>
          <w:delText xml:space="preserve"> </w:delText>
        </w:r>
        <w:r w:rsidR="00466190" w:rsidRPr="009F37EC" w:rsidDel="00E474FD">
          <w:rPr>
            <w:sz w:val="24"/>
            <w:szCs w:val="24"/>
            <w:lang w:val="el-GR"/>
          </w:rPr>
          <w:delText xml:space="preserve">Αιθυλένιο ( </w:delText>
        </w:r>
        <w:r w:rsidR="00466190" w:rsidRPr="009F37EC" w:rsidDel="00E474FD">
          <w:rPr>
            <w:sz w:val="24"/>
            <w:szCs w:val="24"/>
          </w:rPr>
          <w:delText>C</w:delText>
        </w:r>
        <w:r w:rsidR="00466190" w:rsidRPr="009F37EC" w:rsidDel="00E474FD">
          <w:rPr>
            <w:sz w:val="24"/>
            <w:szCs w:val="24"/>
            <w:vertAlign w:val="subscript"/>
            <w:lang w:val="el-GR"/>
          </w:rPr>
          <w:delText>2</w:delText>
        </w:r>
        <w:r w:rsidR="00466190" w:rsidRPr="009F37EC" w:rsidDel="00E474FD">
          <w:rPr>
            <w:sz w:val="24"/>
            <w:szCs w:val="24"/>
          </w:rPr>
          <w:delText>H</w:delText>
        </w:r>
        <w:r w:rsidR="00466190" w:rsidRPr="009F37EC" w:rsidDel="00E474FD">
          <w:rPr>
            <w:sz w:val="24"/>
            <w:szCs w:val="24"/>
            <w:vertAlign w:val="subscript"/>
            <w:lang w:val="el-GR"/>
          </w:rPr>
          <w:delText>4</w:delText>
        </w:r>
        <w:r w:rsidR="00466190" w:rsidRPr="009F37EC" w:rsidDel="00E474FD">
          <w:rPr>
            <w:sz w:val="24"/>
            <w:szCs w:val="24"/>
            <w:lang w:val="el-GR"/>
          </w:rPr>
          <w:delText>).</w:delText>
        </w:r>
      </w:del>
    </w:p>
    <w:p w:rsidR="00466190" w:rsidRPr="009F37EC" w:rsidDel="00E474FD" w:rsidRDefault="00466190" w:rsidP="00466190">
      <w:pPr>
        <w:ind w:left="1843" w:hanging="403"/>
        <w:jc w:val="both"/>
        <w:rPr>
          <w:del w:id="2012" w:author="Καρμίρης Αγγελος" w:date="2020-01-03T10:44:00Z"/>
          <w:sz w:val="24"/>
          <w:szCs w:val="24"/>
          <w:lang w:val="el-GR"/>
        </w:rPr>
      </w:pPr>
      <w:del w:id="2013" w:author="Καρμίρης Αγγελος" w:date="2020-01-03T10:44:00Z">
        <w:r w:rsidRPr="009F37EC" w:rsidDel="00E474FD">
          <w:rPr>
            <w:sz w:val="24"/>
            <w:szCs w:val="24"/>
            <w:lang w:val="el-GR"/>
          </w:rPr>
          <w:delText xml:space="preserve">2.  </w:delText>
        </w:r>
        <w:r w:rsidRPr="009F37EC" w:rsidDel="00E474FD">
          <w:rPr>
            <w:sz w:val="24"/>
            <w:szCs w:val="24"/>
          </w:rPr>
          <w:delText>X</w:delText>
        </w:r>
        <w:r w:rsidRPr="009F37EC" w:rsidDel="00E474FD">
          <w:rPr>
            <w:sz w:val="24"/>
            <w:szCs w:val="24"/>
            <w:lang w:val="el-GR"/>
          </w:rPr>
          <w:delText>ωρητικό αισθητήρα</w:delText>
        </w:r>
        <w:r w:rsidR="003720DE" w:rsidDel="00E474FD">
          <w:rPr>
            <w:sz w:val="24"/>
            <w:szCs w:val="24"/>
            <w:lang w:val="el-GR"/>
          </w:rPr>
          <w:delText>,</w:delText>
        </w:r>
        <w:r w:rsidRPr="009F37EC" w:rsidDel="00E474FD">
          <w:rPr>
            <w:sz w:val="24"/>
            <w:szCs w:val="24"/>
            <w:lang w:val="el-GR"/>
          </w:rPr>
          <w:delText xml:space="preserve"> ο οποίος θα επιτηρεί συνεχώς την υγρασία εντός του μονωτικού ελαίου.</w:delText>
        </w:r>
      </w:del>
    </w:p>
    <w:p w:rsidR="00466190" w:rsidRPr="009F37EC" w:rsidDel="00E474FD" w:rsidRDefault="00466190" w:rsidP="00466190">
      <w:pPr>
        <w:ind w:left="1843" w:hanging="403"/>
        <w:jc w:val="both"/>
        <w:rPr>
          <w:del w:id="2014" w:author="Καρμίρης Αγγελος" w:date="2020-01-03T10:44:00Z"/>
          <w:sz w:val="24"/>
          <w:szCs w:val="24"/>
          <w:lang w:val="el-GR"/>
        </w:rPr>
      </w:pPr>
      <w:del w:id="2015" w:author="Καρμίρης Αγγελος" w:date="2020-01-03T10:44:00Z">
        <w:r w:rsidRPr="009F37EC" w:rsidDel="00E474FD">
          <w:rPr>
            <w:sz w:val="24"/>
            <w:szCs w:val="24"/>
            <w:lang w:val="el-GR"/>
          </w:rPr>
          <w:delText>3. Αισθητήρα θερμοκρασίας που θα επιτηρεί τη θερμοκρασία του ελαίου στη περιοχή του αισθητήρα αερίων εντός του μονωτήρα ελαίου.</w:delText>
        </w:r>
      </w:del>
    </w:p>
    <w:p w:rsidR="00466190" w:rsidRPr="009F37EC" w:rsidDel="00E474FD" w:rsidRDefault="003720DE" w:rsidP="00CF1D4B">
      <w:pPr>
        <w:ind w:left="1418"/>
        <w:jc w:val="both"/>
        <w:rPr>
          <w:del w:id="2016" w:author="Καρμίρης Αγγελος" w:date="2020-01-03T10:44:00Z"/>
          <w:sz w:val="24"/>
          <w:szCs w:val="24"/>
          <w:lang w:val="el-GR"/>
        </w:rPr>
      </w:pPr>
      <w:del w:id="2017" w:author="Καρμίρης Αγγελος" w:date="2020-01-03T10:44:00Z">
        <w:r w:rsidDel="00E474FD">
          <w:rPr>
            <w:sz w:val="24"/>
            <w:szCs w:val="24"/>
            <w:lang w:val="el-GR"/>
          </w:rPr>
          <w:delText>Το σύστημα ε</w:delText>
        </w:r>
        <w:r w:rsidR="00C56284" w:rsidRPr="009F37EC" w:rsidDel="00E474FD">
          <w:rPr>
            <w:sz w:val="24"/>
            <w:szCs w:val="24"/>
            <w:lang w:val="el-GR"/>
          </w:rPr>
          <w:delText xml:space="preserve">πίσης θα περιλαμβάνει </w:delText>
        </w:r>
        <w:r w:rsidDel="00E474FD">
          <w:rPr>
            <w:sz w:val="24"/>
            <w:szCs w:val="24"/>
            <w:lang w:val="el-GR"/>
          </w:rPr>
          <w:delText xml:space="preserve">δύο </w:delText>
        </w:r>
        <w:r w:rsidR="00466190" w:rsidRPr="009F37EC" w:rsidDel="00E474FD">
          <w:rPr>
            <w:sz w:val="24"/>
            <w:szCs w:val="24"/>
            <w:lang w:val="el-GR"/>
          </w:rPr>
          <w:delText>αναλογικ</w:delText>
        </w:r>
        <w:r w:rsidDel="00E474FD">
          <w:rPr>
            <w:sz w:val="24"/>
            <w:szCs w:val="24"/>
            <w:lang w:val="el-GR"/>
          </w:rPr>
          <w:delText>ές</w:delText>
        </w:r>
        <w:r w:rsidR="00466190" w:rsidRPr="009F37EC" w:rsidDel="00E474FD">
          <w:rPr>
            <w:sz w:val="24"/>
            <w:szCs w:val="24"/>
            <w:lang w:val="el-GR"/>
          </w:rPr>
          <w:delText xml:space="preserve"> εξόδ</w:delText>
        </w:r>
        <w:r w:rsidDel="00E474FD">
          <w:rPr>
            <w:sz w:val="24"/>
            <w:szCs w:val="24"/>
            <w:lang w:val="el-GR"/>
          </w:rPr>
          <w:delText>ους</w:delText>
        </w:r>
        <w:r w:rsidR="00466190" w:rsidRPr="009F37EC" w:rsidDel="00E474FD">
          <w:rPr>
            <w:sz w:val="24"/>
            <w:szCs w:val="24"/>
            <w:lang w:val="el-GR"/>
          </w:rPr>
          <w:delText xml:space="preserve"> 4-20</w:delText>
        </w:r>
        <w:r w:rsidR="00466190" w:rsidRPr="009F37EC" w:rsidDel="00E474FD">
          <w:rPr>
            <w:sz w:val="24"/>
            <w:szCs w:val="24"/>
          </w:rPr>
          <w:delText>mA</w:delText>
        </w:r>
        <w:r w:rsidR="00AE1D57" w:rsidDel="00E474FD">
          <w:rPr>
            <w:sz w:val="24"/>
            <w:szCs w:val="24"/>
            <w:lang w:val="el-GR"/>
          </w:rPr>
          <w:delText xml:space="preserve"> και δύο ανοικτές επαφές σήμανσης</w:delText>
        </w:r>
        <w:r w:rsidR="00AE1D57" w:rsidRPr="00CF1D4B" w:rsidDel="00E474FD">
          <w:rPr>
            <w:sz w:val="24"/>
            <w:szCs w:val="24"/>
            <w:lang w:val="el-GR"/>
          </w:rPr>
          <w:delText xml:space="preserve"> </w:delText>
        </w:r>
        <w:r w:rsidR="00AE1D57" w:rsidDel="00E474FD">
          <w:rPr>
            <w:sz w:val="24"/>
            <w:szCs w:val="24"/>
            <w:lang w:val="el-GR"/>
          </w:rPr>
          <w:delText>για σύνδεση με το σύστημα αυτοματισμ</w:delText>
        </w:r>
        <w:r w:rsidR="003E4990" w:rsidDel="00E474FD">
          <w:rPr>
            <w:sz w:val="24"/>
            <w:szCs w:val="24"/>
            <w:lang w:val="el-GR"/>
          </w:rPr>
          <w:delText>ού</w:delText>
        </w:r>
        <w:r w:rsidR="00AE1D57" w:rsidDel="00E474FD">
          <w:rPr>
            <w:sz w:val="24"/>
            <w:szCs w:val="24"/>
            <w:lang w:val="el-GR"/>
          </w:rPr>
          <w:delText xml:space="preserve"> και ελέγχου του ΚΥΤ</w:delText>
        </w:r>
        <w:r w:rsidR="00466190" w:rsidRPr="009F37EC" w:rsidDel="00E474FD">
          <w:rPr>
            <w:sz w:val="24"/>
            <w:szCs w:val="24"/>
            <w:lang w:val="el-GR"/>
          </w:rPr>
          <w:delText>.</w:delText>
        </w:r>
      </w:del>
    </w:p>
    <w:p w:rsidR="003E4990" w:rsidRPr="009F37EC" w:rsidDel="00E474FD" w:rsidRDefault="003E4990" w:rsidP="003E4990">
      <w:pPr>
        <w:ind w:left="1418" w:hanging="1418"/>
        <w:jc w:val="both"/>
        <w:rPr>
          <w:del w:id="2018" w:author="Καρμίρης Αγγελος" w:date="2020-01-03T10:44:00Z"/>
          <w:sz w:val="24"/>
          <w:szCs w:val="24"/>
          <w:lang w:val="el-GR"/>
        </w:rPr>
      </w:pPr>
    </w:p>
    <w:p w:rsidR="003E4990" w:rsidRPr="00A32737" w:rsidDel="00E474FD" w:rsidRDefault="003E4990" w:rsidP="00CF1D4B">
      <w:pPr>
        <w:ind w:left="2268" w:hanging="850"/>
        <w:rPr>
          <w:del w:id="2019" w:author="Καρμίρης Αγγελος" w:date="2020-01-03T10:44:00Z"/>
          <w:b/>
          <w:sz w:val="24"/>
          <w:szCs w:val="24"/>
          <w:u w:val="single"/>
          <w:lang w:val="el-GR"/>
        </w:rPr>
      </w:pPr>
      <w:del w:id="2020" w:author="Καρμίρης Αγγελος" w:date="2020-01-03T10:44:00Z">
        <w:r w:rsidRPr="00A32737" w:rsidDel="00E474FD">
          <w:rPr>
            <w:b/>
            <w:bCs/>
            <w:sz w:val="24"/>
            <w:szCs w:val="24"/>
            <w:lang w:val="el-GR"/>
          </w:rPr>
          <w:delText>12.10</w:delText>
        </w:r>
        <w:r w:rsidRPr="00A32737" w:rsidDel="00E474FD">
          <w:rPr>
            <w:b/>
            <w:sz w:val="24"/>
            <w:szCs w:val="24"/>
            <w:lang w:val="el-GR"/>
          </w:rPr>
          <w:delText xml:space="preserve">     </w:delText>
        </w:r>
        <w:r w:rsidRPr="00A32737" w:rsidDel="00E474FD">
          <w:rPr>
            <w:b/>
            <w:sz w:val="24"/>
            <w:szCs w:val="24"/>
            <w:u w:val="single"/>
            <w:lang w:val="el-GR"/>
          </w:rPr>
          <w:delText>Σύστημα άμεσης μέτρησης θερμοκρασίας θερμότερου σημείου τυλιγμάτων</w:delText>
        </w:r>
      </w:del>
    </w:p>
    <w:p w:rsidR="003E4990" w:rsidRPr="009F37EC" w:rsidDel="00E474FD" w:rsidRDefault="003E4990" w:rsidP="003E4990">
      <w:pPr>
        <w:tabs>
          <w:tab w:val="left" w:pos="2410"/>
        </w:tabs>
        <w:ind w:left="1418"/>
        <w:jc w:val="both"/>
        <w:rPr>
          <w:del w:id="2021" w:author="Καρμίρης Αγγελος" w:date="2020-01-03T10:44:00Z"/>
          <w:sz w:val="24"/>
          <w:szCs w:val="24"/>
          <w:u w:val="single"/>
          <w:lang w:val="el-GR"/>
        </w:rPr>
      </w:pPr>
    </w:p>
    <w:p w:rsidR="003E4990" w:rsidRPr="007157AE" w:rsidDel="00E474FD" w:rsidRDefault="003E4990" w:rsidP="003E4990">
      <w:pPr>
        <w:ind w:left="1418" w:firstLine="22"/>
        <w:jc w:val="both"/>
        <w:rPr>
          <w:del w:id="2022" w:author="Καρμίρης Αγγελος" w:date="2020-01-03T10:44:00Z"/>
          <w:sz w:val="24"/>
          <w:szCs w:val="24"/>
          <w:lang w:val="el-GR"/>
        </w:rPr>
      </w:pPr>
      <w:del w:id="2023" w:author="Καρμίρης Αγγελος" w:date="2020-01-03T10:44:00Z">
        <w:r w:rsidRPr="009F37EC" w:rsidDel="00E474FD">
          <w:rPr>
            <w:sz w:val="24"/>
            <w:szCs w:val="24"/>
            <w:lang w:val="el-GR"/>
          </w:rPr>
          <w:delText>Ο ΑΜ/Σ θα είναι εφοδιασμένος με σύστημα</w:delText>
        </w:r>
        <w:r w:rsidR="00E912C1" w:rsidDel="00E474FD">
          <w:rPr>
            <w:sz w:val="24"/>
            <w:szCs w:val="24"/>
            <w:lang w:val="el-GR"/>
          </w:rPr>
          <w:delText xml:space="preserve"> οπτικών ινών, πολλών καναλιών, κατασκευής </w:delText>
        </w:r>
        <w:r w:rsidR="00E912C1" w:rsidDel="00E474FD">
          <w:rPr>
            <w:sz w:val="24"/>
            <w:szCs w:val="24"/>
          </w:rPr>
          <w:delText>QUALITROL</w:delText>
        </w:r>
        <w:r w:rsidR="00E912C1" w:rsidRPr="00CF1D4B" w:rsidDel="00E474FD">
          <w:rPr>
            <w:sz w:val="24"/>
            <w:szCs w:val="24"/>
            <w:lang w:val="el-GR"/>
          </w:rPr>
          <w:delText xml:space="preserve">, </w:delText>
        </w:r>
        <w:r w:rsidR="00E912C1" w:rsidDel="00E474FD">
          <w:rPr>
            <w:sz w:val="24"/>
            <w:szCs w:val="24"/>
            <w:lang w:val="el-GR"/>
          </w:rPr>
          <w:delText>για τη μέτρηση της θερμοκρασίας θερμότερου σημείου (</w:delText>
        </w:r>
        <w:r w:rsidR="00E912C1" w:rsidDel="00E474FD">
          <w:rPr>
            <w:sz w:val="24"/>
            <w:szCs w:val="24"/>
          </w:rPr>
          <w:delText>hot</w:delText>
        </w:r>
        <w:r w:rsidR="00E912C1" w:rsidRPr="00CF1D4B" w:rsidDel="00E474FD">
          <w:rPr>
            <w:sz w:val="24"/>
            <w:szCs w:val="24"/>
            <w:lang w:val="el-GR"/>
          </w:rPr>
          <w:delText>-</w:delText>
        </w:r>
        <w:r w:rsidR="00E912C1" w:rsidDel="00E474FD">
          <w:rPr>
            <w:sz w:val="24"/>
            <w:szCs w:val="24"/>
          </w:rPr>
          <w:delText>spot</w:delText>
        </w:r>
        <w:r w:rsidR="00E912C1" w:rsidRPr="00CF1D4B" w:rsidDel="00E474FD">
          <w:rPr>
            <w:sz w:val="24"/>
            <w:szCs w:val="24"/>
            <w:lang w:val="el-GR"/>
          </w:rPr>
          <w:delText xml:space="preserve">) </w:delText>
        </w:r>
        <w:r w:rsidR="00E912C1" w:rsidDel="00E474FD">
          <w:rPr>
            <w:sz w:val="24"/>
            <w:szCs w:val="24"/>
            <w:lang w:val="el-GR"/>
          </w:rPr>
          <w:delText>όλων των τυλιγμάτων. Το σύστημα θα περιλαμβάνει έναν επιτηρητή θερμοκρασίας</w:delText>
        </w:r>
        <w:r w:rsidR="00E912C1" w:rsidRPr="00CF1D4B" w:rsidDel="00E474FD">
          <w:rPr>
            <w:sz w:val="24"/>
            <w:szCs w:val="24"/>
            <w:lang w:val="el-GR"/>
          </w:rPr>
          <w:delText xml:space="preserve"> </w:delText>
        </w:r>
        <w:r w:rsidR="00E912C1" w:rsidDel="00E474FD">
          <w:rPr>
            <w:sz w:val="24"/>
            <w:szCs w:val="24"/>
            <w:lang w:val="el-GR"/>
          </w:rPr>
          <w:delText xml:space="preserve">τύπου </w:delText>
        </w:r>
        <w:r w:rsidR="00E912C1" w:rsidDel="00E474FD">
          <w:rPr>
            <w:sz w:val="24"/>
            <w:szCs w:val="24"/>
          </w:rPr>
          <w:delText>T</w:delText>
        </w:r>
        <w:r w:rsidR="00E912C1" w:rsidRPr="00CF1D4B" w:rsidDel="00E474FD">
          <w:rPr>
            <w:sz w:val="24"/>
            <w:szCs w:val="24"/>
            <w:lang w:val="el-GR"/>
          </w:rPr>
          <w:delText>/</w:delText>
        </w:r>
        <w:r w:rsidR="00E912C1" w:rsidDel="00E474FD">
          <w:rPr>
            <w:sz w:val="24"/>
            <w:szCs w:val="24"/>
          </w:rPr>
          <w:delText>Guard</w:delText>
        </w:r>
        <w:r w:rsidR="00E912C1" w:rsidRPr="00CF1D4B" w:rsidDel="00E474FD">
          <w:rPr>
            <w:sz w:val="24"/>
            <w:szCs w:val="24"/>
            <w:lang w:val="el-GR"/>
          </w:rPr>
          <w:delText xml:space="preserve"> 405, </w:delText>
        </w:r>
        <w:r w:rsidR="00E912C1" w:rsidDel="00E474FD">
          <w:rPr>
            <w:sz w:val="24"/>
            <w:szCs w:val="24"/>
            <w:lang w:val="el-GR"/>
          </w:rPr>
          <w:delText xml:space="preserve">όπως και αισθητήρες θερμοκρασίας </w:delText>
        </w:r>
        <w:r w:rsidR="00E912C1" w:rsidDel="00E474FD">
          <w:rPr>
            <w:sz w:val="24"/>
            <w:szCs w:val="24"/>
          </w:rPr>
          <w:delText>GaAs</w:delText>
        </w:r>
        <w:r w:rsidR="00E912C1" w:rsidRPr="00CF1D4B" w:rsidDel="00E474FD">
          <w:rPr>
            <w:sz w:val="24"/>
            <w:szCs w:val="24"/>
            <w:lang w:val="el-GR"/>
          </w:rPr>
          <w:delText xml:space="preserve"> </w:delText>
        </w:r>
        <w:r w:rsidR="00E912C1" w:rsidDel="00E474FD">
          <w:rPr>
            <w:sz w:val="24"/>
            <w:szCs w:val="24"/>
            <w:lang w:val="el-GR"/>
          </w:rPr>
          <w:delText xml:space="preserve">συνδεδεμένους μέσω οπτικών ινών τύπου </w:delText>
        </w:r>
        <w:r w:rsidR="00E912C1" w:rsidDel="00E474FD">
          <w:rPr>
            <w:sz w:val="24"/>
            <w:szCs w:val="24"/>
          </w:rPr>
          <w:delText>Neoptix</w:delText>
        </w:r>
        <w:r w:rsidR="00E912C1" w:rsidRPr="00CF1D4B" w:rsidDel="00E474FD">
          <w:rPr>
            <w:sz w:val="24"/>
            <w:szCs w:val="24"/>
            <w:lang w:val="el-GR"/>
          </w:rPr>
          <w:delText xml:space="preserve"> </w:delText>
        </w:r>
        <w:r w:rsidR="00E912C1" w:rsidDel="00E474FD">
          <w:rPr>
            <w:sz w:val="24"/>
            <w:szCs w:val="24"/>
          </w:rPr>
          <w:delText>T</w:delText>
        </w:r>
        <w:r w:rsidR="00E912C1" w:rsidRPr="00CF1D4B" w:rsidDel="00E474FD">
          <w:rPr>
            <w:sz w:val="24"/>
            <w:szCs w:val="24"/>
            <w:lang w:val="el-GR"/>
          </w:rPr>
          <w:delText xml:space="preserve">2. </w:delText>
        </w:r>
        <w:r w:rsidR="00E912C1" w:rsidDel="00E474FD">
          <w:rPr>
            <w:sz w:val="24"/>
            <w:szCs w:val="24"/>
            <w:lang w:val="el-GR"/>
          </w:rPr>
          <w:delText xml:space="preserve">Σύμφωνα με το </w:delText>
        </w:r>
        <w:r w:rsidR="000B6DCB" w:rsidDel="00E474FD">
          <w:rPr>
            <w:sz w:val="24"/>
            <w:szCs w:val="24"/>
            <w:lang w:val="el-GR"/>
          </w:rPr>
          <w:delText>Παράρτημα Ε</w:delText>
        </w:r>
        <w:r w:rsidR="000B6DCB" w:rsidRPr="00CF1D4B" w:rsidDel="00E474FD">
          <w:rPr>
            <w:sz w:val="24"/>
            <w:szCs w:val="24"/>
            <w:lang w:val="el-GR"/>
          </w:rPr>
          <w:delText xml:space="preserve"> </w:delText>
        </w:r>
        <w:r w:rsidR="000B6DCB" w:rsidDel="00E474FD">
          <w:rPr>
            <w:sz w:val="24"/>
            <w:szCs w:val="24"/>
            <w:lang w:val="el-GR"/>
          </w:rPr>
          <w:delText xml:space="preserve">του </w:delText>
        </w:r>
        <w:r w:rsidR="00E912C1" w:rsidDel="00E474FD">
          <w:rPr>
            <w:sz w:val="24"/>
            <w:szCs w:val="24"/>
          </w:rPr>
          <w:delText>IEC</w:delText>
        </w:r>
        <w:r w:rsidR="00E912C1" w:rsidRPr="00CF1D4B" w:rsidDel="00E474FD">
          <w:rPr>
            <w:sz w:val="24"/>
            <w:szCs w:val="24"/>
            <w:lang w:val="el-GR"/>
          </w:rPr>
          <w:delText xml:space="preserve"> 60076-2</w:delText>
        </w:r>
        <w:r w:rsidR="00E912C1" w:rsidDel="00E474FD">
          <w:rPr>
            <w:sz w:val="24"/>
            <w:szCs w:val="24"/>
            <w:lang w:val="el-GR"/>
          </w:rPr>
          <w:delText>, θα ενσωματωθούν έντεκα (11) αισθητήρες στα τυλίγματα του ΑΜ/Σ, όπως παρακάτω:</w:delText>
        </w:r>
      </w:del>
    </w:p>
    <w:p w:rsidR="00AF6985" w:rsidRPr="007157AE" w:rsidDel="00E474FD" w:rsidRDefault="00AF6985" w:rsidP="003E4990">
      <w:pPr>
        <w:ind w:left="1418" w:firstLine="22"/>
        <w:jc w:val="both"/>
        <w:rPr>
          <w:del w:id="2024" w:author="Καρμίρης Αγγελος" w:date="2020-01-03T10:44:00Z"/>
          <w:sz w:val="24"/>
          <w:szCs w:val="24"/>
          <w:lang w:val="el-GR"/>
        </w:rPr>
      </w:pPr>
    </w:p>
    <w:tbl>
      <w:tblPr>
        <w:tblStyle w:val="TableGrid"/>
        <w:tblW w:w="0" w:type="auto"/>
        <w:tblInd w:w="1809" w:type="dxa"/>
        <w:tblLook w:val="04A0" w:firstRow="1" w:lastRow="0" w:firstColumn="1" w:lastColumn="0" w:noHBand="0" w:noVBand="1"/>
      </w:tblPr>
      <w:tblGrid>
        <w:gridCol w:w="2977"/>
        <w:gridCol w:w="1843"/>
        <w:gridCol w:w="2268"/>
      </w:tblGrid>
      <w:tr w:rsidR="00487CCF" w:rsidRPr="00E474FD" w:rsidDel="00E474FD" w:rsidTr="0096334C">
        <w:trPr>
          <w:trHeight w:val="431"/>
          <w:del w:id="2025" w:author="Καρμίρης Αγγελος" w:date="2020-01-03T10:44:00Z"/>
        </w:trPr>
        <w:tc>
          <w:tcPr>
            <w:tcW w:w="2977" w:type="dxa"/>
            <w:vAlign w:val="center"/>
          </w:tcPr>
          <w:p w:rsidR="00487CCF" w:rsidDel="00E474FD" w:rsidRDefault="00487CCF" w:rsidP="00CF1D4B">
            <w:pPr>
              <w:jc w:val="center"/>
              <w:rPr>
                <w:del w:id="2026" w:author="Καρμίρης Αγγελος" w:date="2020-01-03T10:44:00Z"/>
                <w:sz w:val="24"/>
                <w:szCs w:val="24"/>
                <w:lang w:val="el-GR"/>
              </w:rPr>
            </w:pPr>
            <w:del w:id="2027" w:author="Καρμίρης Αγγελος" w:date="2020-01-03T10:44:00Z">
              <w:r w:rsidDel="00E474FD">
                <w:rPr>
                  <w:sz w:val="24"/>
                  <w:szCs w:val="24"/>
                  <w:lang w:val="el-GR"/>
                </w:rPr>
                <w:delText>Θέση</w:delText>
              </w:r>
            </w:del>
          </w:p>
        </w:tc>
        <w:tc>
          <w:tcPr>
            <w:tcW w:w="1843" w:type="dxa"/>
            <w:vAlign w:val="center"/>
          </w:tcPr>
          <w:p w:rsidR="00487CCF" w:rsidDel="00E474FD" w:rsidRDefault="00487CCF" w:rsidP="00CF1D4B">
            <w:pPr>
              <w:jc w:val="center"/>
              <w:rPr>
                <w:del w:id="2028" w:author="Καρμίρης Αγγελος" w:date="2020-01-03T10:44:00Z"/>
                <w:sz w:val="24"/>
                <w:szCs w:val="24"/>
                <w:lang w:val="el-GR"/>
              </w:rPr>
            </w:pPr>
            <w:del w:id="2029" w:author="Καρμίρης Αγγελος" w:date="2020-01-03T10:44:00Z">
              <w:r w:rsidDel="00E474FD">
                <w:rPr>
                  <w:sz w:val="24"/>
                  <w:szCs w:val="24"/>
                  <w:lang w:val="el-GR"/>
                </w:rPr>
                <w:delText>στο κεντρικό τύλιγμα</w:delText>
              </w:r>
            </w:del>
          </w:p>
        </w:tc>
        <w:tc>
          <w:tcPr>
            <w:tcW w:w="2268" w:type="dxa"/>
            <w:vAlign w:val="center"/>
          </w:tcPr>
          <w:p w:rsidR="00487CCF" w:rsidDel="00E474FD" w:rsidRDefault="00487CCF" w:rsidP="00CF1D4B">
            <w:pPr>
              <w:jc w:val="center"/>
              <w:rPr>
                <w:del w:id="2030" w:author="Καρμίρης Αγγελος" w:date="2020-01-03T10:44:00Z"/>
                <w:sz w:val="24"/>
                <w:szCs w:val="24"/>
                <w:lang w:val="el-GR"/>
              </w:rPr>
            </w:pPr>
            <w:del w:id="2031" w:author="Καρμίρης Αγγελος" w:date="2020-01-03T10:44:00Z">
              <w:r w:rsidDel="00E474FD">
                <w:rPr>
                  <w:sz w:val="24"/>
                  <w:szCs w:val="24"/>
                  <w:lang w:val="el-GR"/>
                </w:rPr>
                <w:delText>σε κάθε ακραίο τύλιγμα</w:delText>
              </w:r>
            </w:del>
          </w:p>
        </w:tc>
      </w:tr>
      <w:tr w:rsidR="00487CCF" w:rsidRPr="00E474FD" w:rsidDel="00E474FD" w:rsidTr="0096334C">
        <w:trPr>
          <w:trHeight w:val="422"/>
          <w:del w:id="2032" w:author="Καρμίρης Αγγελος" w:date="2020-01-03T10:44:00Z"/>
        </w:trPr>
        <w:tc>
          <w:tcPr>
            <w:tcW w:w="2977" w:type="dxa"/>
            <w:vAlign w:val="center"/>
          </w:tcPr>
          <w:p w:rsidR="00487CCF" w:rsidDel="00E474FD" w:rsidRDefault="00487CCF" w:rsidP="00CF1D4B">
            <w:pPr>
              <w:jc w:val="center"/>
              <w:rPr>
                <w:del w:id="2033" w:author="Καρμίρης Αγγελος" w:date="2020-01-03T10:44:00Z"/>
                <w:sz w:val="24"/>
                <w:szCs w:val="24"/>
                <w:lang w:val="el-GR"/>
              </w:rPr>
            </w:pPr>
            <w:del w:id="2034" w:author="Καρμίρης Αγγελος" w:date="2020-01-03T10:44:00Z">
              <w:r w:rsidDel="00E474FD">
                <w:rPr>
                  <w:sz w:val="24"/>
                  <w:szCs w:val="24"/>
                  <w:lang w:val="el-GR"/>
                </w:rPr>
                <w:delText>Τύλιγμα σειράς</w:delText>
              </w:r>
            </w:del>
          </w:p>
        </w:tc>
        <w:tc>
          <w:tcPr>
            <w:tcW w:w="1843" w:type="dxa"/>
            <w:vAlign w:val="center"/>
          </w:tcPr>
          <w:p w:rsidR="00487CCF" w:rsidDel="00E474FD" w:rsidRDefault="00487CCF" w:rsidP="00CF1D4B">
            <w:pPr>
              <w:jc w:val="center"/>
              <w:rPr>
                <w:del w:id="2035" w:author="Καρμίρης Αγγελος" w:date="2020-01-03T10:44:00Z"/>
                <w:sz w:val="24"/>
                <w:szCs w:val="24"/>
                <w:lang w:val="el-GR"/>
              </w:rPr>
            </w:pPr>
            <w:del w:id="2036" w:author="Καρμίρης Αγγελος" w:date="2020-01-03T10:44:00Z">
              <w:r w:rsidDel="00E474FD">
                <w:rPr>
                  <w:sz w:val="24"/>
                  <w:szCs w:val="24"/>
                  <w:lang w:val="el-GR"/>
                </w:rPr>
                <w:delText>2 αισθητήρες</w:delText>
              </w:r>
            </w:del>
          </w:p>
        </w:tc>
        <w:tc>
          <w:tcPr>
            <w:tcW w:w="2268" w:type="dxa"/>
            <w:vAlign w:val="center"/>
          </w:tcPr>
          <w:p w:rsidR="00487CCF" w:rsidDel="00E474FD" w:rsidRDefault="00487CCF" w:rsidP="00CF1D4B">
            <w:pPr>
              <w:jc w:val="center"/>
              <w:rPr>
                <w:del w:id="2037" w:author="Καρμίρης Αγγελος" w:date="2020-01-03T10:44:00Z"/>
                <w:sz w:val="24"/>
                <w:szCs w:val="24"/>
                <w:lang w:val="el-GR"/>
              </w:rPr>
            </w:pPr>
            <w:del w:id="2038" w:author="Καρμίρης Αγγελος" w:date="2020-01-03T10:44:00Z">
              <w:r w:rsidDel="00E474FD">
                <w:rPr>
                  <w:sz w:val="24"/>
                  <w:szCs w:val="24"/>
                  <w:lang w:val="el-GR"/>
                </w:rPr>
                <w:delText>1 αισθητήρας</w:delText>
              </w:r>
            </w:del>
          </w:p>
        </w:tc>
      </w:tr>
      <w:tr w:rsidR="00487CCF" w:rsidRPr="00E474FD" w:rsidDel="00E474FD" w:rsidTr="0096334C">
        <w:trPr>
          <w:trHeight w:val="415"/>
          <w:del w:id="2039" w:author="Καρμίρης Αγγελος" w:date="2020-01-03T10:44:00Z"/>
        </w:trPr>
        <w:tc>
          <w:tcPr>
            <w:tcW w:w="2977" w:type="dxa"/>
            <w:vAlign w:val="center"/>
          </w:tcPr>
          <w:p w:rsidR="00487CCF" w:rsidRPr="0096334C" w:rsidDel="00E474FD" w:rsidRDefault="00487CCF" w:rsidP="00CF1D4B">
            <w:pPr>
              <w:jc w:val="center"/>
              <w:rPr>
                <w:del w:id="2040" w:author="Καρμίρης Αγγελος" w:date="2020-01-03T10:44:00Z"/>
                <w:sz w:val="24"/>
                <w:szCs w:val="24"/>
                <w:lang w:val="el-GR"/>
              </w:rPr>
            </w:pPr>
            <w:del w:id="2041" w:author="Καρμίρης Αγγελος" w:date="2020-01-03T10:44:00Z">
              <w:r w:rsidDel="00E474FD">
                <w:rPr>
                  <w:sz w:val="24"/>
                  <w:szCs w:val="24"/>
                  <w:lang w:val="el-GR"/>
                </w:rPr>
                <w:delText>Κοινό τύλιγμα</w:delText>
              </w:r>
              <w:r w:rsidR="0096334C" w:rsidRPr="0096334C" w:rsidDel="00E474FD">
                <w:rPr>
                  <w:sz w:val="24"/>
                  <w:szCs w:val="24"/>
                  <w:lang w:val="el-GR"/>
                </w:rPr>
                <w:br/>
                <w:delText>(</w:delText>
              </w:r>
              <w:r w:rsidR="0096334C" w:rsidDel="00E474FD">
                <w:rPr>
                  <w:sz w:val="24"/>
                  <w:szCs w:val="24"/>
                  <w:lang w:val="el-GR"/>
                </w:rPr>
                <w:delText>περιλαμβανομένου του ρυθμιστικού τυλίγματος)</w:delText>
              </w:r>
            </w:del>
          </w:p>
        </w:tc>
        <w:tc>
          <w:tcPr>
            <w:tcW w:w="1843" w:type="dxa"/>
            <w:vAlign w:val="center"/>
          </w:tcPr>
          <w:p w:rsidR="00487CCF" w:rsidDel="00E474FD" w:rsidRDefault="00487CCF" w:rsidP="00CF1D4B">
            <w:pPr>
              <w:jc w:val="center"/>
              <w:rPr>
                <w:del w:id="2042" w:author="Καρμίρης Αγγελος" w:date="2020-01-03T10:44:00Z"/>
                <w:sz w:val="24"/>
                <w:szCs w:val="24"/>
                <w:lang w:val="el-GR"/>
              </w:rPr>
            </w:pPr>
            <w:del w:id="2043" w:author="Καρμίρης Αγγελος" w:date="2020-01-03T10:44:00Z">
              <w:r w:rsidDel="00E474FD">
                <w:rPr>
                  <w:sz w:val="24"/>
                  <w:szCs w:val="24"/>
                  <w:lang w:val="el-GR"/>
                </w:rPr>
                <w:delText>2 αισθητήρες</w:delText>
              </w:r>
            </w:del>
          </w:p>
        </w:tc>
        <w:tc>
          <w:tcPr>
            <w:tcW w:w="2268" w:type="dxa"/>
            <w:vAlign w:val="center"/>
          </w:tcPr>
          <w:p w:rsidR="00487CCF" w:rsidDel="00E474FD" w:rsidRDefault="00487CCF" w:rsidP="00CF1D4B">
            <w:pPr>
              <w:jc w:val="center"/>
              <w:rPr>
                <w:del w:id="2044" w:author="Καρμίρης Αγγελος" w:date="2020-01-03T10:44:00Z"/>
                <w:sz w:val="24"/>
                <w:szCs w:val="24"/>
                <w:lang w:val="el-GR"/>
              </w:rPr>
            </w:pPr>
            <w:del w:id="2045" w:author="Καρμίρης Αγγελος" w:date="2020-01-03T10:44:00Z">
              <w:r w:rsidDel="00E474FD">
                <w:rPr>
                  <w:sz w:val="24"/>
                  <w:szCs w:val="24"/>
                  <w:lang w:val="el-GR"/>
                </w:rPr>
                <w:delText>1 αισθητήρας</w:delText>
              </w:r>
            </w:del>
          </w:p>
        </w:tc>
      </w:tr>
      <w:tr w:rsidR="00487CCF" w:rsidRPr="00E474FD" w:rsidDel="00E474FD" w:rsidTr="0096334C">
        <w:trPr>
          <w:trHeight w:val="421"/>
          <w:del w:id="2046" w:author="Καρμίρης Αγγελος" w:date="2020-01-03T10:44:00Z"/>
        </w:trPr>
        <w:tc>
          <w:tcPr>
            <w:tcW w:w="2977" w:type="dxa"/>
            <w:vAlign w:val="center"/>
          </w:tcPr>
          <w:p w:rsidR="00487CCF" w:rsidDel="00E474FD" w:rsidRDefault="00487CCF" w:rsidP="00CF1D4B">
            <w:pPr>
              <w:jc w:val="center"/>
              <w:rPr>
                <w:del w:id="2047" w:author="Καρμίρης Αγγελος" w:date="2020-01-03T10:44:00Z"/>
                <w:sz w:val="24"/>
                <w:szCs w:val="24"/>
                <w:lang w:val="el-GR"/>
              </w:rPr>
            </w:pPr>
            <w:del w:id="2048" w:author="Καρμίρης Αγγελος" w:date="2020-01-03T10:44:00Z">
              <w:r w:rsidDel="00E474FD">
                <w:rPr>
                  <w:sz w:val="24"/>
                  <w:szCs w:val="24"/>
                  <w:lang w:val="el-GR"/>
                </w:rPr>
                <w:delText>Τριτεύον τύλιγμα</w:delText>
              </w:r>
            </w:del>
          </w:p>
        </w:tc>
        <w:tc>
          <w:tcPr>
            <w:tcW w:w="1843" w:type="dxa"/>
            <w:vAlign w:val="center"/>
          </w:tcPr>
          <w:p w:rsidR="00487CCF" w:rsidDel="00E474FD" w:rsidRDefault="00487CCF" w:rsidP="00CF1D4B">
            <w:pPr>
              <w:jc w:val="center"/>
              <w:rPr>
                <w:del w:id="2049" w:author="Καρμίρης Αγγελος" w:date="2020-01-03T10:44:00Z"/>
                <w:sz w:val="24"/>
                <w:szCs w:val="24"/>
                <w:lang w:val="el-GR"/>
              </w:rPr>
            </w:pPr>
            <w:del w:id="2050" w:author="Καρμίρης Αγγελος" w:date="2020-01-03T10:44:00Z">
              <w:r w:rsidDel="00E474FD">
                <w:rPr>
                  <w:sz w:val="24"/>
                  <w:szCs w:val="24"/>
                  <w:lang w:val="el-GR"/>
                </w:rPr>
                <w:delText>1 αισθητήρας</w:delText>
              </w:r>
            </w:del>
          </w:p>
        </w:tc>
        <w:tc>
          <w:tcPr>
            <w:tcW w:w="2268" w:type="dxa"/>
            <w:vAlign w:val="center"/>
          </w:tcPr>
          <w:p w:rsidR="00487CCF" w:rsidDel="00E474FD" w:rsidRDefault="00487CCF" w:rsidP="00CF1D4B">
            <w:pPr>
              <w:jc w:val="center"/>
              <w:rPr>
                <w:del w:id="2051" w:author="Καρμίρης Αγγελος" w:date="2020-01-03T10:44:00Z"/>
                <w:sz w:val="24"/>
                <w:szCs w:val="24"/>
                <w:lang w:val="el-GR"/>
              </w:rPr>
            </w:pPr>
            <w:del w:id="2052" w:author="Καρμίρης Αγγελος" w:date="2020-01-03T10:44:00Z">
              <w:r w:rsidDel="00E474FD">
                <w:rPr>
                  <w:sz w:val="24"/>
                  <w:szCs w:val="24"/>
                  <w:lang w:val="el-GR"/>
                </w:rPr>
                <w:delText>1 αισθητήρας</w:delText>
              </w:r>
            </w:del>
          </w:p>
        </w:tc>
      </w:tr>
    </w:tbl>
    <w:p w:rsidR="00487CCF" w:rsidDel="00E474FD" w:rsidRDefault="00487CCF" w:rsidP="003E4990">
      <w:pPr>
        <w:ind w:left="1418" w:firstLine="22"/>
        <w:jc w:val="both"/>
        <w:rPr>
          <w:del w:id="2053" w:author="Καρμίρης Αγγελος" w:date="2020-01-03T10:44:00Z"/>
          <w:sz w:val="24"/>
          <w:szCs w:val="24"/>
          <w:lang w:val="el-GR"/>
        </w:rPr>
      </w:pPr>
    </w:p>
    <w:p w:rsidR="00487CCF" w:rsidDel="00E474FD" w:rsidRDefault="00487CCF" w:rsidP="003E4990">
      <w:pPr>
        <w:ind w:left="1418" w:firstLine="22"/>
        <w:jc w:val="both"/>
        <w:rPr>
          <w:del w:id="2054" w:author="Καρμίρης Αγγελος" w:date="2020-01-03T10:44:00Z"/>
          <w:sz w:val="24"/>
          <w:szCs w:val="24"/>
          <w:lang w:val="el-GR"/>
        </w:rPr>
      </w:pPr>
      <w:del w:id="2055" w:author="Καρμίρης Αγγελος" w:date="2020-01-03T10:44:00Z">
        <w:r w:rsidDel="00E474FD">
          <w:rPr>
            <w:sz w:val="24"/>
            <w:szCs w:val="24"/>
            <w:lang w:val="el-GR"/>
          </w:rPr>
          <w:delText xml:space="preserve">Οι αισθητήρες </w:delText>
        </w:r>
        <w:r w:rsidDel="00E474FD">
          <w:rPr>
            <w:sz w:val="24"/>
            <w:szCs w:val="24"/>
          </w:rPr>
          <w:delText>GaAs</w:delText>
        </w:r>
        <w:r w:rsidRPr="00CF1D4B" w:rsidDel="00E474FD">
          <w:rPr>
            <w:sz w:val="24"/>
            <w:szCs w:val="24"/>
            <w:lang w:val="el-GR"/>
          </w:rPr>
          <w:delText xml:space="preserve"> </w:delText>
        </w:r>
        <w:r w:rsidDel="00E474FD">
          <w:rPr>
            <w:sz w:val="24"/>
            <w:szCs w:val="24"/>
            <w:lang w:val="el-GR"/>
          </w:rPr>
          <w:delText>θα τοποθετηθούν σε θέσεις σε κάθε τύλιγμα, όπου αναμένεται να εμφανίζονται</w:delText>
        </w:r>
        <w:r w:rsidR="00F30F89" w:rsidDel="00E474FD">
          <w:rPr>
            <w:sz w:val="24"/>
            <w:szCs w:val="24"/>
            <w:lang w:val="el-GR"/>
          </w:rPr>
          <w:delText xml:space="preserve"> τα θερμότερα σημεία. Οι οπτικές ίνες θα τερματιστούν σε ένα κουτί διακλάδωσης, τοποθετημένο στο δοχείο του αυτομετασχηματιστή. Ένα οπτικό καλώδιο θα συνδέει το κουτί διακλάδωσης με τον επιτηρητή θερμοκρασίας, ο οποίος θα είναι επίσης τοποθετημένος στο δοχείο του αυτομετασχηματιστή.</w:delText>
        </w:r>
        <w:r w:rsidR="00F30F89" w:rsidRPr="00CF1D4B" w:rsidDel="00E474FD">
          <w:rPr>
            <w:sz w:val="24"/>
            <w:szCs w:val="24"/>
            <w:lang w:val="el-GR"/>
          </w:rPr>
          <w:delText xml:space="preserve"> </w:delText>
        </w:r>
        <w:r w:rsidR="00F30F89" w:rsidDel="00E474FD">
          <w:rPr>
            <w:sz w:val="24"/>
            <w:szCs w:val="24"/>
            <w:lang w:val="el-GR"/>
          </w:rPr>
          <w:delText>Λόγω της ευθραυστότητας των οπτικών ινών, η εγκατάστασή τους στα τυλίγματα θα ακολουθεί</w:delText>
        </w:r>
        <w:r w:rsidR="001471D3" w:rsidDel="00E474FD">
          <w:rPr>
            <w:sz w:val="24"/>
            <w:szCs w:val="24"/>
            <w:lang w:val="el-GR"/>
          </w:rPr>
          <w:delText xml:space="preserve"> αυστηρά τις οδηγίες του κατασκευαστή τους.</w:delText>
        </w:r>
      </w:del>
    </w:p>
    <w:p w:rsidR="001471D3" w:rsidRPr="001471D3" w:rsidDel="00E474FD" w:rsidRDefault="001471D3" w:rsidP="003E4990">
      <w:pPr>
        <w:ind w:left="1418" w:firstLine="22"/>
        <w:jc w:val="both"/>
        <w:rPr>
          <w:del w:id="2056" w:author="Καρμίρης Αγγελος" w:date="2020-01-03T10:44:00Z"/>
          <w:sz w:val="24"/>
          <w:szCs w:val="24"/>
          <w:lang w:val="el-GR"/>
        </w:rPr>
      </w:pPr>
      <w:del w:id="2057" w:author="Καρμίρης Αγγελος" w:date="2020-01-03T10:44:00Z">
        <w:r w:rsidDel="00E474FD">
          <w:rPr>
            <w:sz w:val="24"/>
            <w:szCs w:val="24"/>
            <w:lang w:val="el-GR"/>
          </w:rPr>
          <w:delText xml:space="preserve">Ο επιτηρητής θερμοκρασίας θα παρέχει μια αναλογική έξοδο </w:delText>
        </w:r>
        <w:r w:rsidRPr="00CF1D4B" w:rsidDel="00E474FD">
          <w:rPr>
            <w:sz w:val="24"/>
            <w:szCs w:val="24"/>
            <w:lang w:val="el-GR"/>
          </w:rPr>
          <w:delText>4-20</w:delText>
        </w:r>
        <w:r w:rsidDel="00E474FD">
          <w:rPr>
            <w:sz w:val="24"/>
            <w:szCs w:val="24"/>
          </w:rPr>
          <w:delText>mA</w:delText>
        </w:r>
        <w:r w:rsidRPr="00CF1D4B" w:rsidDel="00E474FD">
          <w:rPr>
            <w:sz w:val="24"/>
            <w:szCs w:val="24"/>
            <w:lang w:val="el-GR"/>
          </w:rPr>
          <w:delText xml:space="preserve"> </w:delText>
        </w:r>
        <w:r w:rsidDel="00E474FD">
          <w:rPr>
            <w:sz w:val="24"/>
            <w:szCs w:val="24"/>
            <w:lang w:val="el-GR"/>
          </w:rPr>
          <w:delText>για κάθε αισθητήρα θερμοκρασίας για μετάδοση των μετρήσεων στο σύστημα αυτοματισμού και ελέγχου του ΚΥΤ.</w:delText>
        </w:r>
      </w:del>
    </w:p>
    <w:p w:rsidR="003E4990" w:rsidRPr="009F37EC" w:rsidDel="00E474FD" w:rsidRDefault="003E4990" w:rsidP="003E4990">
      <w:pPr>
        <w:ind w:left="1418" w:hanging="1418"/>
        <w:jc w:val="both"/>
        <w:rPr>
          <w:del w:id="2058" w:author="Καρμίρης Αγγελος" w:date="2020-01-03T10:44:00Z"/>
          <w:sz w:val="24"/>
          <w:szCs w:val="24"/>
          <w:lang w:val="el-GR"/>
        </w:rPr>
      </w:pPr>
    </w:p>
    <w:p w:rsidR="003E4990" w:rsidRPr="00957F71" w:rsidDel="00E474FD" w:rsidRDefault="003E4990" w:rsidP="003E4990">
      <w:pPr>
        <w:tabs>
          <w:tab w:val="left" w:pos="2410"/>
        </w:tabs>
        <w:ind w:left="1276" w:firstLine="142"/>
        <w:jc w:val="both"/>
        <w:rPr>
          <w:del w:id="2059" w:author="Καρμίρης Αγγελος" w:date="2020-01-03T10:44:00Z"/>
          <w:b/>
          <w:sz w:val="24"/>
          <w:szCs w:val="24"/>
          <w:u w:val="single"/>
          <w:lang w:val="el-GR"/>
        </w:rPr>
      </w:pPr>
      <w:del w:id="2060" w:author="Καρμίρης Αγγελος" w:date="2020-01-03T10:44:00Z">
        <w:r w:rsidRPr="00957F71" w:rsidDel="00E474FD">
          <w:rPr>
            <w:b/>
            <w:bCs/>
            <w:sz w:val="24"/>
            <w:szCs w:val="24"/>
            <w:lang w:val="el-GR"/>
          </w:rPr>
          <w:delText>12.11</w:delText>
        </w:r>
        <w:r w:rsidRPr="00957F71" w:rsidDel="00E474FD">
          <w:rPr>
            <w:b/>
            <w:sz w:val="24"/>
            <w:szCs w:val="24"/>
            <w:lang w:val="el-GR"/>
          </w:rPr>
          <w:delText xml:space="preserve">     </w:delText>
        </w:r>
        <w:r w:rsidRPr="00957F71" w:rsidDel="00E474FD">
          <w:rPr>
            <w:b/>
            <w:sz w:val="24"/>
            <w:szCs w:val="24"/>
            <w:u w:val="single"/>
            <w:lang w:val="el-GR"/>
          </w:rPr>
          <w:delText xml:space="preserve"> Αισθητήρες θερμοκρασίας λαδιού</w:delText>
        </w:r>
      </w:del>
    </w:p>
    <w:p w:rsidR="003E4990" w:rsidRPr="009F37EC" w:rsidDel="00E474FD" w:rsidRDefault="003E4990" w:rsidP="003E4990">
      <w:pPr>
        <w:tabs>
          <w:tab w:val="left" w:pos="2410"/>
        </w:tabs>
        <w:ind w:left="1418"/>
        <w:jc w:val="both"/>
        <w:rPr>
          <w:del w:id="2061" w:author="Καρμίρης Αγγελος" w:date="2020-01-03T10:44:00Z"/>
          <w:sz w:val="24"/>
          <w:szCs w:val="24"/>
          <w:u w:val="single"/>
          <w:lang w:val="el-GR"/>
        </w:rPr>
      </w:pPr>
    </w:p>
    <w:p w:rsidR="003E4990" w:rsidDel="00E474FD" w:rsidRDefault="00412743" w:rsidP="003E4990">
      <w:pPr>
        <w:ind w:left="1418" w:firstLine="22"/>
        <w:jc w:val="both"/>
        <w:rPr>
          <w:del w:id="2062" w:author="Καρμίρης Αγγελος" w:date="2020-01-03T10:44:00Z"/>
          <w:sz w:val="24"/>
          <w:szCs w:val="24"/>
          <w:lang w:val="el-GR"/>
        </w:rPr>
      </w:pPr>
      <w:del w:id="2063" w:author="Καρμίρης Αγγελος" w:date="2020-01-03T10:44:00Z">
        <w:r w:rsidDel="00E474FD">
          <w:rPr>
            <w:sz w:val="24"/>
            <w:szCs w:val="24"/>
            <w:lang w:val="el-GR"/>
          </w:rPr>
          <w:delText>Δύο αισθητήρες θερμοκρασίας λαδιού θα εγκατασταθούν στο δοχείο του ΑΜ/Σ. Ένας θα τοποθετηθεί στο κάλυμμα</w:delText>
        </w:r>
        <w:r w:rsidR="00D63112" w:rsidDel="00E474FD">
          <w:rPr>
            <w:sz w:val="24"/>
            <w:szCs w:val="24"/>
            <w:lang w:val="el-GR"/>
          </w:rPr>
          <w:delText xml:space="preserve"> του δοχείου</w:delText>
        </w:r>
        <w:r w:rsidDel="00E474FD">
          <w:rPr>
            <w:sz w:val="24"/>
            <w:szCs w:val="24"/>
            <w:lang w:val="el-GR"/>
          </w:rPr>
          <w:delText>, στο θερμότερο σημείο του λαδιού, κοντά στον αισθητήρα θερμοκρασίας του οργάνου μέτρησης θερμοκρασίας λαδιού</w:delText>
        </w:r>
        <w:r w:rsidRPr="00CF1D4B" w:rsidDel="00E474FD">
          <w:rPr>
            <w:sz w:val="24"/>
            <w:szCs w:val="24"/>
            <w:lang w:val="el-GR"/>
          </w:rPr>
          <w:delText>.</w:delText>
        </w:r>
        <w:r w:rsidDel="00E474FD">
          <w:rPr>
            <w:sz w:val="24"/>
            <w:szCs w:val="24"/>
            <w:lang w:val="el-GR"/>
          </w:rPr>
          <w:delText xml:space="preserve"> Ο άλλος θα τοποθετηθεί στη βάση του δοχείου, στο ψυχρότερο σημείο του λαδιού. Επιπρόσθετα, </w:delText>
        </w:r>
        <w:r w:rsidR="000133A5" w:rsidDel="00E474FD">
          <w:rPr>
            <w:sz w:val="24"/>
            <w:szCs w:val="24"/>
            <w:lang w:val="el-GR"/>
          </w:rPr>
          <w:delText>δύο</w:delText>
        </w:r>
        <w:r w:rsidDel="00E474FD">
          <w:rPr>
            <w:sz w:val="24"/>
            <w:szCs w:val="24"/>
            <w:lang w:val="el-GR"/>
          </w:rPr>
          <w:delText xml:space="preserve"> ε</w:delText>
        </w:r>
        <w:r w:rsidR="000133A5" w:rsidDel="00E474FD">
          <w:rPr>
            <w:sz w:val="24"/>
            <w:szCs w:val="24"/>
            <w:lang w:val="el-GR"/>
          </w:rPr>
          <w:delText>σοχές αισθητήρων θερμοκρασίας θα βρίσκονται στο κάλυμμα του δοχείου, σε απέναντι πλευρές</w:delText>
        </w:r>
        <w:r w:rsidR="00D63112" w:rsidDel="00E474FD">
          <w:rPr>
            <w:sz w:val="24"/>
            <w:szCs w:val="24"/>
            <w:lang w:val="el-GR"/>
          </w:rPr>
          <w:delText xml:space="preserve"> από τον άλλο εγκατεστημένο αισθητήρα</w:delText>
        </w:r>
        <w:r w:rsidR="00D63112" w:rsidRPr="00CF1D4B" w:rsidDel="00E474FD">
          <w:rPr>
            <w:sz w:val="24"/>
            <w:szCs w:val="24"/>
            <w:lang w:val="el-GR"/>
          </w:rPr>
          <w:delText xml:space="preserve"> </w:delText>
        </w:r>
        <w:r w:rsidR="00D63112" w:rsidDel="00E474FD">
          <w:rPr>
            <w:sz w:val="24"/>
            <w:szCs w:val="24"/>
            <w:lang w:val="el-GR"/>
          </w:rPr>
          <w:delText>θερμοκρασίας.</w:delText>
        </w:r>
      </w:del>
    </w:p>
    <w:p w:rsidR="00D63112" w:rsidDel="00E474FD" w:rsidRDefault="00D63112" w:rsidP="003E4990">
      <w:pPr>
        <w:ind w:left="1418" w:firstLine="22"/>
        <w:jc w:val="both"/>
        <w:rPr>
          <w:del w:id="2064" w:author="Καρμίρης Αγγελος" w:date="2020-01-03T10:44:00Z"/>
          <w:sz w:val="24"/>
          <w:szCs w:val="24"/>
          <w:lang w:val="el-GR"/>
        </w:rPr>
      </w:pPr>
      <w:del w:id="2065" w:author="Καρμίρης Αγγελος" w:date="2020-01-03T10:44:00Z">
        <w:r w:rsidDel="00E474FD">
          <w:rPr>
            <w:sz w:val="24"/>
            <w:szCs w:val="24"/>
            <w:lang w:val="el-GR"/>
          </w:rPr>
          <w:delText>Δύο αισθητήρες θερμοκρασίας λαδιού θα εγκατασταθούν στο σύστημα ψύξης. Ένας θα εγκατασταθεί στο σωλήνα εισροής λαδιού από το δοχείο του ΑΜ/Σ και ο άλλος στο σωλήνα εκροής λαδιού προς το δοχείου του ΑΜ/Σ.</w:delText>
        </w:r>
      </w:del>
    </w:p>
    <w:p w:rsidR="00D63112" w:rsidRPr="00C0544A" w:rsidDel="00E474FD" w:rsidRDefault="00D63112" w:rsidP="003E4990">
      <w:pPr>
        <w:ind w:left="1418" w:firstLine="22"/>
        <w:jc w:val="both"/>
        <w:rPr>
          <w:del w:id="2066" w:author="Καρμίρης Αγγελος" w:date="2020-01-03T10:44:00Z"/>
          <w:sz w:val="24"/>
          <w:szCs w:val="24"/>
          <w:lang w:val="el-GR"/>
        </w:rPr>
      </w:pPr>
      <w:del w:id="2067" w:author="Καρμίρης Αγγελος" w:date="2020-01-03T10:44:00Z">
        <w:r w:rsidDel="00E474FD">
          <w:rPr>
            <w:sz w:val="24"/>
            <w:szCs w:val="24"/>
            <w:lang w:val="el-GR"/>
          </w:rPr>
          <w:delText xml:space="preserve">Όλοι οι αισθητήρες θερμοκρασίας θα είναι τύπου </w:delText>
        </w:r>
        <w:r w:rsidDel="00E474FD">
          <w:rPr>
            <w:sz w:val="24"/>
            <w:szCs w:val="24"/>
          </w:rPr>
          <w:delText>Pt</w:delText>
        </w:r>
        <w:r w:rsidRPr="00CF1D4B" w:rsidDel="00E474FD">
          <w:rPr>
            <w:sz w:val="24"/>
            <w:szCs w:val="24"/>
            <w:lang w:val="el-GR"/>
          </w:rPr>
          <w:delText xml:space="preserve">100, </w:delText>
        </w:r>
        <w:r w:rsidDel="00E474FD">
          <w:rPr>
            <w:sz w:val="24"/>
            <w:szCs w:val="24"/>
            <w:lang w:val="el-GR"/>
          </w:rPr>
          <w:delText>με τουλάχιστον τρεις αγωγούς</w:delText>
        </w:r>
        <w:r w:rsidRPr="00CF1D4B" w:rsidDel="00E474FD">
          <w:rPr>
            <w:sz w:val="24"/>
            <w:szCs w:val="24"/>
            <w:lang w:val="el-GR"/>
          </w:rPr>
          <w:delText xml:space="preserve"> </w:delText>
        </w:r>
        <w:r w:rsidDel="00E474FD">
          <w:rPr>
            <w:sz w:val="24"/>
            <w:szCs w:val="24"/>
            <w:lang w:val="el-GR"/>
          </w:rPr>
          <w:delText xml:space="preserve">και θα είναι καλωδιωμένοι προς τον πίνακα ελέγχου του ΑΜ/Σ για μελλοντική χρήση. Οι αισθητήρες θερμοκρασίας θα είναι κατασκευής </w:delText>
        </w:r>
        <w:r w:rsidDel="00E474FD">
          <w:rPr>
            <w:sz w:val="24"/>
            <w:szCs w:val="24"/>
          </w:rPr>
          <w:delText>QUALITROL</w:delText>
        </w:r>
        <w:r w:rsidRPr="00CF1D4B" w:rsidDel="00E474FD">
          <w:rPr>
            <w:sz w:val="24"/>
            <w:szCs w:val="24"/>
            <w:lang w:val="el-GR"/>
          </w:rPr>
          <w:delText xml:space="preserve"> </w:delText>
        </w:r>
        <w:r w:rsidDel="00E474FD">
          <w:rPr>
            <w:sz w:val="24"/>
            <w:szCs w:val="24"/>
            <w:lang w:val="el-GR"/>
          </w:rPr>
          <w:delText xml:space="preserve">ή </w:delText>
        </w:r>
        <w:r w:rsidDel="00E474FD">
          <w:rPr>
            <w:sz w:val="24"/>
            <w:szCs w:val="24"/>
          </w:rPr>
          <w:delText>MR</w:delText>
        </w:r>
        <w:r w:rsidDel="00E474FD">
          <w:rPr>
            <w:sz w:val="24"/>
            <w:szCs w:val="24"/>
            <w:lang w:val="el-GR"/>
          </w:rPr>
          <w:delText>.</w:delText>
        </w:r>
        <w:r w:rsidR="00C0544A" w:rsidDel="00E474FD">
          <w:rPr>
            <w:sz w:val="24"/>
            <w:szCs w:val="24"/>
            <w:lang w:val="el-GR"/>
          </w:rPr>
          <w:delText xml:space="preserve"> Όλες οι εσοχές αισθητήρων θα είναι σχεδιασμένες σύμφωνα με το πρότυπο </w:delText>
        </w:r>
        <w:r w:rsidR="00C0544A" w:rsidDel="00E474FD">
          <w:rPr>
            <w:sz w:val="24"/>
            <w:szCs w:val="24"/>
          </w:rPr>
          <w:delText>EN</w:delText>
        </w:r>
        <w:r w:rsidR="00C0544A" w:rsidRPr="00CF1D4B" w:rsidDel="00E474FD">
          <w:rPr>
            <w:sz w:val="24"/>
            <w:szCs w:val="24"/>
            <w:lang w:val="el-GR"/>
          </w:rPr>
          <w:delText xml:space="preserve"> 50216-5.</w:delText>
        </w:r>
      </w:del>
    </w:p>
    <w:p w:rsidR="00466190" w:rsidRPr="009F37EC" w:rsidDel="00E474FD" w:rsidRDefault="00466190" w:rsidP="00015641">
      <w:pPr>
        <w:ind w:left="1418" w:firstLine="22"/>
        <w:jc w:val="both"/>
        <w:rPr>
          <w:del w:id="2068" w:author="Καρμίρης Αγγελος" w:date="2020-01-03T10:44:00Z"/>
          <w:sz w:val="24"/>
          <w:szCs w:val="24"/>
          <w:lang w:val="el-GR"/>
        </w:rPr>
      </w:pPr>
    </w:p>
    <w:p w:rsidR="008E1F16" w:rsidRPr="009F37EC" w:rsidDel="00E474FD" w:rsidRDefault="008E1F16" w:rsidP="00A63CD9">
      <w:pPr>
        <w:ind w:left="1418" w:firstLine="22"/>
        <w:jc w:val="both"/>
        <w:rPr>
          <w:del w:id="2069" w:author="Καρμίρης Αγγελος" w:date="2020-01-03T10:44:00Z"/>
          <w:sz w:val="24"/>
          <w:szCs w:val="24"/>
          <w:lang w:val="el-GR"/>
        </w:rPr>
      </w:pPr>
    </w:p>
    <w:p w:rsidR="00F81EF6" w:rsidRPr="009F37EC" w:rsidDel="00E474FD" w:rsidRDefault="000049C4">
      <w:pPr>
        <w:jc w:val="both"/>
        <w:rPr>
          <w:del w:id="2070" w:author="Καρμίρης Αγγελος" w:date="2020-01-03T10:44:00Z"/>
          <w:b/>
          <w:bCs/>
          <w:sz w:val="24"/>
          <w:szCs w:val="24"/>
          <w:u w:val="single"/>
          <w:lang w:val="el-GR"/>
        </w:rPr>
      </w:pPr>
      <w:del w:id="2071" w:author="Καρμίρης Αγγελος" w:date="2020-01-03T10:44:00Z">
        <w:r w:rsidRPr="009F37EC" w:rsidDel="00E474FD">
          <w:rPr>
            <w:b/>
            <w:bCs/>
            <w:sz w:val="24"/>
            <w:szCs w:val="24"/>
            <w:lang w:val="el-GR"/>
          </w:rPr>
          <w:tab/>
        </w:r>
        <w:r w:rsidR="0070098A" w:rsidRPr="009F37EC" w:rsidDel="00E474FD">
          <w:rPr>
            <w:b/>
            <w:bCs/>
            <w:sz w:val="24"/>
            <w:szCs w:val="24"/>
            <w:lang w:val="el-GR"/>
          </w:rPr>
          <w:delText>Χ</w:delText>
        </w:r>
        <w:r w:rsidR="00F81EF6" w:rsidRPr="009F37EC" w:rsidDel="00E474FD">
          <w:rPr>
            <w:b/>
            <w:bCs/>
            <w:sz w:val="24"/>
            <w:szCs w:val="24"/>
            <w:lang w:val="el-GR"/>
          </w:rPr>
          <w:delText>.</w:delText>
        </w:r>
        <w:r w:rsidR="00F81EF6" w:rsidRPr="009F37EC" w:rsidDel="00E474FD">
          <w:rPr>
            <w:b/>
            <w:bCs/>
            <w:sz w:val="24"/>
            <w:szCs w:val="24"/>
            <w:lang w:val="el-GR"/>
          </w:rPr>
          <w:tab/>
        </w:r>
        <w:r w:rsidR="00F81EF6" w:rsidRPr="009F37EC" w:rsidDel="00E474FD">
          <w:rPr>
            <w:b/>
            <w:bCs/>
            <w:sz w:val="24"/>
            <w:szCs w:val="24"/>
            <w:u w:val="single"/>
            <w:lang w:val="el-GR"/>
          </w:rPr>
          <w:delText>ΔΟΚΙΜΕΣ</w:delText>
        </w:r>
      </w:del>
    </w:p>
    <w:p w:rsidR="005C46C0" w:rsidRPr="009F37EC" w:rsidDel="00E474FD" w:rsidRDefault="005C46C0">
      <w:pPr>
        <w:jc w:val="both"/>
        <w:rPr>
          <w:del w:id="2072" w:author="Καρμίρης Αγγελος" w:date="2020-01-03T10:44:00Z"/>
          <w:b/>
          <w:bCs/>
          <w:sz w:val="24"/>
          <w:szCs w:val="24"/>
          <w:lang w:val="el-GR"/>
        </w:rPr>
      </w:pPr>
      <w:del w:id="2073" w:author="Καρμίρης Αγγελος" w:date="2020-01-03T10:44:00Z">
        <w:r w:rsidRPr="009F37EC" w:rsidDel="00E474FD">
          <w:rPr>
            <w:b/>
            <w:bCs/>
            <w:sz w:val="24"/>
            <w:szCs w:val="24"/>
            <w:lang w:val="el-GR"/>
          </w:rPr>
          <w:tab/>
        </w:r>
        <w:r w:rsidRPr="009F37EC" w:rsidDel="00E474FD">
          <w:rPr>
            <w:b/>
            <w:bCs/>
            <w:sz w:val="24"/>
            <w:szCs w:val="24"/>
            <w:lang w:val="el-GR"/>
          </w:rPr>
          <w:tab/>
        </w:r>
      </w:del>
    </w:p>
    <w:p w:rsidR="00CF3783" w:rsidDel="00E474FD" w:rsidRDefault="005C46C0" w:rsidP="004F609D">
      <w:pPr>
        <w:ind w:left="1418"/>
        <w:jc w:val="both"/>
        <w:rPr>
          <w:del w:id="2074" w:author="Καρμίρης Αγγελος" w:date="2020-01-03T10:44:00Z"/>
          <w:sz w:val="24"/>
          <w:szCs w:val="24"/>
          <w:lang w:val="el-GR"/>
        </w:rPr>
      </w:pPr>
      <w:del w:id="2075" w:author="Καρμίρης Αγγελος" w:date="2020-01-03T10:44:00Z">
        <w:r w:rsidRPr="009F37EC" w:rsidDel="00E474FD">
          <w:rPr>
            <w:b/>
            <w:bCs/>
            <w:sz w:val="24"/>
            <w:szCs w:val="24"/>
            <w:lang w:val="el-GR"/>
          </w:rPr>
          <w:tab/>
        </w:r>
        <w:r w:rsidRPr="009F37EC" w:rsidDel="00E474FD">
          <w:rPr>
            <w:sz w:val="24"/>
            <w:szCs w:val="24"/>
            <w:lang w:val="el-GR"/>
          </w:rPr>
          <w:delText>Οι δοκιμές θα εκτελεσθούν σύμφωνα με τ</w:delText>
        </w:r>
        <w:r w:rsidR="00213E50" w:rsidDel="00E474FD">
          <w:rPr>
            <w:sz w:val="24"/>
            <w:szCs w:val="24"/>
            <w:lang w:val="el-GR"/>
          </w:rPr>
          <w:delText>α</w:delText>
        </w:r>
        <w:r w:rsidRPr="009F37EC" w:rsidDel="00E474FD">
          <w:rPr>
            <w:sz w:val="24"/>
            <w:szCs w:val="24"/>
            <w:lang w:val="el-GR"/>
          </w:rPr>
          <w:delText xml:space="preserve"> </w:delText>
        </w:r>
        <w:r w:rsidR="00213E50" w:rsidDel="00E474FD">
          <w:rPr>
            <w:sz w:val="24"/>
            <w:szCs w:val="24"/>
            <w:lang w:val="el-GR"/>
          </w:rPr>
          <w:delText>πρότυπα</w:delText>
        </w:r>
        <w:r w:rsidR="00B76503" w:rsidRPr="009F37EC" w:rsidDel="00E474FD">
          <w:rPr>
            <w:sz w:val="24"/>
            <w:szCs w:val="24"/>
            <w:lang w:val="el-GR"/>
          </w:rPr>
          <w:delText xml:space="preserve"> </w:delText>
        </w:r>
        <w:r w:rsidRPr="009F37EC" w:rsidDel="00E474FD">
          <w:rPr>
            <w:sz w:val="24"/>
            <w:szCs w:val="24"/>
          </w:rPr>
          <w:delText>IEC</w:delText>
        </w:r>
        <w:r w:rsidR="00213E50" w:rsidDel="00E474FD">
          <w:rPr>
            <w:sz w:val="24"/>
            <w:szCs w:val="24"/>
            <w:lang w:val="el-GR"/>
          </w:rPr>
          <w:delText xml:space="preserve"> </w:delText>
        </w:r>
        <w:r w:rsidRPr="009F37EC" w:rsidDel="00E474FD">
          <w:rPr>
            <w:sz w:val="24"/>
            <w:szCs w:val="24"/>
            <w:lang w:val="el-GR"/>
          </w:rPr>
          <w:delText>60076-</w:delText>
        </w:r>
        <w:r w:rsidR="00B76503" w:rsidRPr="009F37EC" w:rsidDel="00E474FD">
          <w:rPr>
            <w:sz w:val="24"/>
            <w:szCs w:val="24"/>
            <w:lang w:val="el-GR"/>
          </w:rPr>
          <w:delText>1,</w:delText>
        </w:r>
        <w:r w:rsidR="00213E50" w:rsidDel="00E474FD">
          <w:rPr>
            <w:sz w:val="24"/>
            <w:szCs w:val="24"/>
            <w:lang w:val="el-GR"/>
          </w:rPr>
          <w:delText xml:space="preserve"> -</w:delText>
        </w:r>
        <w:r w:rsidR="00B76503" w:rsidRPr="009F37EC" w:rsidDel="00E474FD">
          <w:rPr>
            <w:sz w:val="24"/>
            <w:szCs w:val="24"/>
            <w:lang w:val="el-GR"/>
          </w:rPr>
          <w:delText>2</w:delText>
        </w:r>
        <w:r w:rsidR="00213E50" w:rsidDel="00E474FD">
          <w:rPr>
            <w:sz w:val="24"/>
            <w:szCs w:val="24"/>
            <w:lang w:val="el-GR"/>
          </w:rPr>
          <w:delText xml:space="preserve"> και -</w:delText>
        </w:r>
        <w:r w:rsidRPr="009F37EC" w:rsidDel="00E474FD">
          <w:rPr>
            <w:sz w:val="24"/>
            <w:szCs w:val="24"/>
            <w:lang w:val="el-GR"/>
          </w:rPr>
          <w:delText>3.</w:delText>
        </w:r>
      </w:del>
    </w:p>
    <w:p w:rsidR="00B54C04" w:rsidRPr="009F37EC" w:rsidDel="00E474FD" w:rsidRDefault="00B54C04" w:rsidP="004F609D">
      <w:pPr>
        <w:ind w:left="1418"/>
        <w:jc w:val="both"/>
        <w:rPr>
          <w:del w:id="2076" w:author="Καρμίρης Αγγελος" w:date="2020-01-03T10:44:00Z"/>
          <w:sz w:val="24"/>
          <w:szCs w:val="24"/>
          <w:lang w:val="el-GR"/>
        </w:rPr>
      </w:pPr>
      <w:del w:id="2077" w:author="Καρμίρης Αγγελος" w:date="2020-01-03T10:44:00Z">
        <w:r w:rsidRPr="00B54C04" w:rsidDel="00E474FD">
          <w:rPr>
            <w:sz w:val="24"/>
            <w:szCs w:val="24"/>
            <w:lang w:val="el-GR"/>
          </w:rPr>
          <w:delText>Κάθε περιορισμός σχετικός με τις διαδικασίες δοκιμών (π.χ. τάση δοκιμής, μορφή κεραυνικού κρουστικής τάσης, κλπ) θα πρέπει να δηλώνεται από τον αντίστοιχο προσφέροντα.</w:delText>
        </w:r>
      </w:del>
    </w:p>
    <w:p w:rsidR="005C46C0" w:rsidRPr="009F37EC" w:rsidDel="00E474FD" w:rsidRDefault="005C46C0">
      <w:pPr>
        <w:jc w:val="both"/>
        <w:rPr>
          <w:del w:id="2078" w:author="Καρμίρης Αγγελος" w:date="2020-01-03T10:44:00Z"/>
          <w:b/>
          <w:bCs/>
          <w:sz w:val="24"/>
          <w:szCs w:val="24"/>
          <w:lang w:val="el-GR"/>
        </w:rPr>
      </w:pPr>
    </w:p>
    <w:p w:rsidR="00CF3783" w:rsidRPr="009F37EC" w:rsidDel="00E474FD" w:rsidRDefault="00BD7287" w:rsidP="00D03B09">
      <w:pPr>
        <w:numPr>
          <w:ilvl w:val="0"/>
          <w:numId w:val="5"/>
        </w:numPr>
        <w:ind w:hanging="387"/>
        <w:jc w:val="both"/>
        <w:rPr>
          <w:del w:id="2079" w:author="Καρμίρης Αγγελος" w:date="2020-01-03T10:44:00Z"/>
          <w:b/>
          <w:bCs/>
          <w:sz w:val="24"/>
          <w:szCs w:val="24"/>
          <w:u w:val="single"/>
          <w:lang w:val="el-GR"/>
        </w:rPr>
      </w:pPr>
      <w:del w:id="2080" w:author="Καρμίρης Αγγελος" w:date="2020-01-03T10:44:00Z">
        <w:r w:rsidRPr="009F37EC" w:rsidDel="00E474FD">
          <w:rPr>
            <w:b/>
            <w:bCs/>
            <w:sz w:val="24"/>
            <w:szCs w:val="24"/>
            <w:lang w:val="el-GR"/>
          </w:rPr>
          <w:tab/>
        </w:r>
        <w:r w:rsidR="00CF3783" w:rsidRPr="009F37EC" w:rsidDel="00E474FD">
          <w:rPr>
            <w:b/>
            <w:bCs/>
            <w:sz w:val="24"/>
            <w:szCs w:val="24"/>
            <w:u w:val="single"/>
            <w:lang w:val="el-GR"/>
          </w:rPr>
          <w:delText>Δοκιμές σειράς</w:delText>
        </w:r>
      </w:del>
    </w:p>
    <w:p w:rsidR="00CF3783" w:rsidDel="00E474FD" w:rsidRDefault="00CF3783" w:rsidP="00CF3783">
      <w:pPr>
        <w:ind w:left="720"/>
        <w:jc w:val="both"/>
        <w:rPr>
          <w:del w:id="2081" w:author="Καρμίρης Αγγελος" w:date="2020-01-03T10:44:00Z"/>
          <w:b/>
          <w:bCs/>
          <w:sz w:val="24"/>
          <w:szCs w:val="24"/>
          <w:u w:val="single"/>
          <w:lang w:val="el-GR"/>
        </w:rPr>
      </w:pPr>
    </w:p>
    <w:p w:rsidR="00B54C04" w:rsidRPr="004F609D" w:rsidDel="00E474FD" w:rsidRDefault="004766FF" w:rsidP="004F609D">
      <w:pPr>
        <w:ind w:left="1418"/>
        <w:jc w:val="both"/>
        <w:rPr>
          <w:del w:id="2082" w:author="Καρμίρης Αγγελος" w:date="2020-01-03T10:44:00Z"/>
          <w:bCs/>
          <w:sz w:val="24"/>
          <w:szCs w:val="24"/>
          <w:lang w:val="el-GR"/>
        </w:rPr>
      </w:pPr>
      <w:del w:id="2083" w:author="Καρμίρης Αγγελος" w:date="2020-01-03T10:44:00Z">
        <w:r w:rsidRPr="004766FF" w:rsidDel="00E474FD">
          <w:rPr>
            <w:bCs/>
            <w:sz w:val="24"/>
            <w:szCs w:val="24"/>
            <w:lang w:val="el-GR"/>
          </w:rPr>
          <w:delText>Εκτός από την εκτέλεση των κάτωθι αναφερόμενων δοκιμών, όλα τα πιστοποιητικά δοκιμής σειράς των παρελκόμενων θα παρουσιαστούν στον επιθεωρητή του ΑΔΜΗΕ.</w:delText>
        </w:r>
      </w:del>
    </w:p>
    <w:p w:rsidR="00CF3783" w:rsidRPr="009F37EC" w:rsidDel="00E474FD" w:rsidRDefault="00CF3783" w:rsidP="00CF3783">
      <w:pPr>
        <w:jc w:val="both"/>
        <w:rPr>
          <w:del w:id="2084" w:author="Καρμίρης Αγγελος" w:date="2020-01-03T10:44:00Z"/>
          <w:sz w:val="24"/>
          <w:szCs w:val="24"/>
          <w:lang w:val="el-GR"/>
        </w:rPr>
      </w:pPr>
      <w:del w:id="2085"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del>
    </w:p>
    <w:p w:rsidR="00CF3783" w:rsidRPr="009F37EC" w:rsidDel="00E474FD" w:rsidRDefault="00CF3783" w:rsidP="00D03B09">
      <w:pPr>
        <w:numPr>
          <w:ilvl w:val="1"/>
          <w:numId w:val="5"/>
        </w:numPr>
        <w:tabs>
          <w:tab w:val="clear" w:pos="2280"/>
          <w:tab w:val="num" w:pos="1985"/>
        </w:tabs>
        <w:ind w:hanging="862"/>
        <w:jc w:val="both"/>
        <w:rPr>
          <w:del w:id="2086" w:author="Καρμίρης Αγγελος" w:date="2020-01-03T10:44:00Z"/>
          <w:b/>
          <w:bCs/>
          <w:sz w:val="24"/>
          <w:szCs w:val="24"/>
          <w:u w:val="single"/>
          <w:lang w:val="el-GR"/>
        </w:rPr>
      </w:pPr>
      <w:del w:id="2087" w:author="Καρμίρης Αγγελος" w:date="2020-01-03T10:44:00Z">
        <w:r w:rsidRPr="009F37EC" w:rsidDel="00E474FD">
          <w:rPr>
            <w:b/>
            <w:bCs/>
            <w:sz w:val="24"/>
            <w:szCs w:val="24"/>
            <w:u w:val="single"/>
            <w:lang w:val="el-GR"/>
          </w:rPr>
          <w:delText>Μέτρηση Αντίστασης τυλίγματος</w:delText>
        </w:r>
      </w:del>
    </w:p>
    <w:p w:rsidR="00CF3783" w:rsidRPr="009F37EC" w:rsidDel="00E474FD" w:rsidRDefault="00CF3783" w:rsidP="00CF3783">
      <w:pPr>
        <w:ind w:left="1418"/>
        <w:jc w:val="both"/>
        <w:rPr>
          <w:del w:id="2088" w:author="Καρμίρης Αγγελος" w:date="2020-01-03T10:44:00Z"/>
          <w:b/>
          <w:bCs/>
          <w:sz w:val="24"/>
          <w:szCs w:val="24"/>
          <w:u w:val="single"/>
          <w:lang w:val="el-GR"/>
        </w:rPr>
      </w:pPr>
    </w:p>
    <w:p w:rsidR="00CF3783" w:rsidRPr="009F37EC" w:rsidDel="00E474FD" w:rsidRDefault="00CF3783" w:rsidP="00CF3783">
      <w:pPr>
        <w:ind w:left="1560"/>
        <w:jc w:val="both"/>
        <w:rPr>
          <w:del w:id="2089" w:author="Καρμίρης Αγγελος" w:date="2020-01-03T10:44:00Z"/>
          <w:sz w:val="24"/>
          <w:szCs w:val="24"/>
          <w:lang w:val="el-GR"/>
        </w:rPr>
      </w:pPr>
      <w:del w:id="2090" w:author="Καρμίρης Αγγελος" w:date="2020-01-03T10:44:00Z">
        <w:r w:rsidRPr="009F37EC" w:rsidDel="00E474FD">
          <w:rPr>
            <w:b/>
            <w:bCs/>
            <w:sz w:val="24"/>
            <w:szCs w:val="24"/>
            <w:lang w:val="el-GR"/>
          </w:rPr>
          <w:delText xml:space="preserve"> </w:delText>
        </w:r>
        <w:r w:rsidRPr="009F37EC" w:rsidDel="00E474FD">
          <w:rPr>
            <w:sz w:val="24"/>
            <w:szCs w:val="24"/>
            <w:lang w:val="el-GR"/>
          </w:rPr>
          <w:delText xml:space="preserve">Η  μέτρηση θα γίνει με </w:delText>
        </w:r>
        <w:r w:rsidR="008B4207" w:rsidRPr="009F37EC" w:rsidDel="00E474FD">
          <w:rPr>
            <w:sz w:val="24"/>
            <w:szCs w:val="24"/>
            <w:lang w:val="el-GR"/>
          </w:rPr>
          <w:delText>τροφοδοσία</w:delText>
        </w:r>
        <w:r w:rsidRPr="009F37EC" w:rsidDel="00E474FD">
          <w:rPr>
            <w:sz w:val="24"/>
            <w:szCs w:val="24"/>
            <w:lang w:val="el-GR"/>
          </w:rPr>
          <w:delText xml:space="preserve"> συνεχούς ρεύματος για όλα τα τυλίγματα </w:delText>
        </w:r>
        <w:r w:rsidR="00364603" w:rsidDel="00E474FD">
          <w:rPr>
            <w:sz w:val="24"/>
            <w:szCs w:val="24"/>
            <w:lang w:val="el-GR"/>
          </w:rPr>
          <w:delText>και όλες τις</w:delText>
        </w:r>
        <w:r w:rsidR="00364603" w:rsidRPr="009F37EC" w:rsidDel="00E474FD">
          <w:rPr>
            <w:sz w:val="24"/>
            <w:szCs w:val="24"/>
            <w:lang w:val="el-GR"/>
          </w:rPr>
          <w:delText xml:space="preserve"> </w:delText>
        </w:r>
        <w:r w:rsidRPr="009F37EC" w:rsidDel="00E474FD">
          <w:rPr>
            <w:sz w:val="24"/>
            <w:szCs w:val="24"/>
            <w:lang w:val="el-GR"/>
          </w:rPr>
          <w:delText>φάσ</w:delText>
        </w:r>
        <w:r w:rsidR="00364603" w:rsidDel="00E474FD">
          <w:rPr>
            <w:sz w:val="24"/>
            <w:szCs w:val="24"/>
            <w:lang w:val="el-GR"/>
          </w:rPr>
          <w:delText>εις</w:delText>
        </w:r>
        <w:r w:rsidRPr="009F37EC" w:rsidDel="00E474FD">
          <w:rPr>
            <w:sz w:val="24"/>
            <w:szCs w:val="24"/>
            <w:lang w:val="el-GR"/>
          </w:rPr>
          <w:delText xml:space="preserve"> του ΑΜ</w:delText>
        </w:r>
        <w:r w:rsidR="00322233" w:rsidRPr="009F37EC" w:rsidDel="00E474FD">
          <w:rPr>
            <w:sz w:val="24"/>
            <w:szCs w:val="24"/>
            <w:lang w:val="el-GR"/>
          </w:rPr>
          <w:delText>/</w:delText>
        </w:r>
        <w:r w:rsidRPr="009F37EC" w:rsidDel="00E474FD">
          <w:rPr>
            <w:sz w:val="24"/>
            <w:szCs w:val="24"/>
            <w:lang w:val="el-GR"/>
          </w:rPr>
          <w:delText>Σ.</w:delText>
        </w:r>
        <w:r w:rsidR="00364603" w:rsidDel="00E474FD">
          <w:rPr>
            <w:sz w:val="24"/>
            <w:szCs w:val="24"/>
            <w:lang w:val="el-GR"/>
          </w:rPr>
          <w:delText xml:space="preserve"> Επιπρόσθετα, η μέτρηση για το τύλίγμα σειράς θα γίνει για όλες τις θέσεις λήψης.</w:delText>
        </w:r>
        <w:r w:rsidRPr="009F37EC" w:rsidDel="00E474FD">
          <w:rPr>
            <w:sz w:val="24"/>
            <w:szCs w:val="24"/>
            <w:lang w:val="el-GR"/>
          </w:rPr>
          <w:delText xml:space="preserve"> Η μέτρηση της αντίστασης των τυλιγμάτων γίνεται αφού ο ΑΜ</w:delText>
        </w:r>
        <w:r w:rsidR="00322233" w:rsidRPr="009F37EC" w:rsidDel="00E474FD">
          <w:rPr>
            <w:sz w:val="24"/>
            <w:szCs w:val="24"/>
            <w:lang w:val="el-GR"/>
          </w:rPr>
          <w:delText>/</w:delText>
        </w:r>
        <w:r w:rsidRPr="009F37EC" w:rsidDel="00E474FD">
          <w:rPr>
            <w:sz w:val="24"/>
            <w:szCs w:val="24"/>
            <w:lang w:val="el-GR"/>
          </w:rPr>
          <w:delText xml:space="preserve">Σ παραμείνει </w:delText>
        </w:r>
        <w:r w:rsidR="00B76503" w:rsidRPr="009F37EC" w:rsidDel="00E474FD">
          <w:rPr>
            <w:sz w:val="24"/>
            <w:szCs w:val="24"/>
            <w:lang w:val="el-GR"/>
          </w:rPr>
          <w:delText xml:space="preserve">τουλάχιστον </w:delText>
        </w:r>
        <w:r w:rsidRPr="009F37EC" w:rsidDel="00E474FD">
          <w:rPr>
            <w:sz w:val="24"/>
            <w:szCs w:val="24"/>
            <w:lang w:val="el-GR"/>
          </w:rPr>
          <w:delText xml:space="preserve">τρεις (3) ώρες εκτός λειτουργίας, ώστε να υπάρχει </w:delText>
        </w:r>
        <w:r w:rsidR="00B76503" w:rsidRPr="009F37EC" w:rsidDel="00E474FD">
          <w:rPr>
            <w:sz w:val="24"/>
            <w:szCs w:val="24"/>
            <w:lang w:val="el-GR"/>
          </w:rPr>
          <w:delText xml:space="preserve">εξίσωση </w:delText>
        </w:r>
        <w:r w:rsidRPr="009F37EC" w:rsidDel="00E474FD">
          <w:rPr>
            <w:sz w:val="24"/>
            <w:szCs w:val="24"/>
            <w:lang w:val="el-GR"/>
          </w:rPr>
          <w:delText xml:space="preserve">μεταξύ της μέσης θερμοκρασίας λαδιού και της θερμοκρασίας των τυλιγμάτων. Ως μέση τιμή της θερμοκρασίας του λαδιού θεωρείται η μέση τιμή των θερμοκρασιών </w:delText>
        </w:r>
        <w:r w:rsidR="00DB4C30" w:rsidRPr="009F37EC" w:rsidDel="00E474FD">
          <w:rPr>
            <w:sz w:val="24"/>
            <w:szCs w:val="24"/>
            <w:lang w:val="el-GR"/>
          </w:rPr>
          <w:delText>σ</w:delText>
        </w:r>
        <w:r w:rsidRPr="009F37EC" w:rsidDel="00E474FD">
          <w:rPr>
            <w:sz w:val="24"/>
            <w:szCs w:val="24"/>
            <w:lang w:val="el-GR"/>
          </w:rPr>
          <w:delText>το πάνω και κάτω τμήμα του λαδιού.</w:delText>
        </w:r>
      </w:del>
    </w:p>
    <w:p w:rsidR="00CF3783" w:rsidRPr="007157AE" w:rsidDel="00E474FD" w:rsidRDefault="00CF3783" w:rsidP="00CF3783">
      <w:pPr>
        <w:ind w:left="1560"/>
        <w:jc w:val="both"/>
        <w:rPr>
          <w:del w:id="2091" w:author="Καρμίρης Αγγελος" w:date="2020-01-03T10:44:00Z"/>
          <w:sz w:val="24"/>
          <w:szCs w:val="24"/>
          <w:lang w:val="el-GR"/>
        </w:rPr>
      </w:pPr>
    </w:p>
    <w:p w:rsidR="00AF6985" w:rsidRPr="007157AE" w:rsidDel="00E474FD" w:rsidRDefault="00AF6985" w:rsidP="00CF3783">
      <w:pPr>
        <w:ind w:left="1560"/>
        <w:jc w:val="both"/>
        <w:rPr>
          <w:del w:id="2092" w:author="Καρμίρης Αγγελος" w:date="2020-01-03T10:44:00Z"/>
          <w:sz w:val="24"/>
          <w:szCs w:val="24"/>
          <w:lang w:val="el-GR"/>
        </w:rPr>
      </w:pPr>
    </w:p>
    <w:p w:rsidR="00CF3783" w:rsidRPr="009F37EC" w:rsidDel="00E474FD" w:rsidRDefault="00C74114" w:rsidP="00831F4D">
      <w:pPr>
        <w:numPr>
          <w:ilvl w:val="1"/>
          <w:numId w:val="5"/>
        </w:numPr>
        <w:tabs>
          <w:tab w:val="clear" w:pos="2280"/>
          <w:tab w:val="num" w:pos="1985"/>
        </w:tabs>
        <w:ind w:left="1985" w:hanging="567"/>
        <w:rPr>
          <w:del w:id="2093" w:author="Καρμίρης Αγγελος" w:date="2020-01-03T10:44:00Z"/>
          <w:b/>
          <w:bCs/>
          <w:sz w:val="24"/>
          <w:szCs w:val="24"/>
          <w:u w:val="single"/>
          <w:lang w:val="el-GR"/>
        </w:rPr>
      </w:pPr>
      <w:del w:id="2094" w:author="Καρμίρης Αγγελος" w:date="2020-01-03T10:44:00Z">
        <w:r w:rsidRPr="009F37EC" w:rsidDel="00E474FD">
          <w:rPr>
            <w:b/>
            <w:bCs/>
            <w:sz w:val="24"/>
            <w:szCs w:val="24"/>
            <w:u w:val="single"/>
            <w:lang w:val="el-GR"/>
          </w:rPr>
          <w:delText>Έλεγχος</w:delText>
        </w:r>
        <w:r w:rsidR="00B76503" w:rsidRPr="009F37EC" w:rsidDel="00E474FD">
          <w:rPr>
            <w:b/>
            <w:bCs/>
            <w:sz w:val="24"/>
            <w:szCs w:val="24"/>
            <w:u w:val="single"/>
            <w:lang w:val="el-GR"/>
          </w:rPr>
          <w:delText xml:space="preserve"> λόγου τάσεων και </w:delText>
        </w:r>
        <w:r w:rsidR="00CF3783" w:rsidRPr="009F37EC" w:rsidDel="00E474FD">
          <w:rPr>
            <w:b/>
            <w:bCs/>
            <w:sz w:val="24"/>
            <w:szCs w:val="24"/>
            <w:u w:val="single"/>
            <w:lang w:val="el-GR"/>
          </w:rPr>
          <w:delText xml:space="preserve">σχέσης συνδεσμολογίας τυλιγμάτων </w:delText>
        </w:r>
      </w:del>
    </w:p>
    <w:p w:rsidR="00CF3783" w:rsidRPr="009F37EC" w:rsidDel="00E474FD" w:rsidRDefault="00CF3783" w:rsidP="00CF3783">
      <w:pPr>
        <w:ind w:left="1418"/>
        <w:jc w:val="both"/>
        <w:rPr>
          <w:del w:id="2095" w:author="Καρμίρης Αγγελος" w:date="2020-01-03T10:44:00Z"/>
          <w:b/>
          <w:bCs/>
          <w:sz w:val="24"/>
          <w:szCs w:val="24"/>
          <w:lang w:val="el-GR"/>
        </w:rPr>
      </w:pPr>
      <w:del w:id="2096" w:author="Καρμίρης Αγγελος" w:date="2020-01-03T10:44:00Z">
        <w:r w:rsidRPr="009F37EC" w:rsidDel="00E474FD">
          <w:rPr>
            <w:b/>
            <w:bCs/>
            <w:sz w:val="24"/>
            <w:szCs w:val="24"/>
            <w:lang w:val="el-GR"/>
          </w:rPr>
          <w:tab/>
        </w:r>
        <w:r w:rsidRPr="009F37EC" w:rsidDel="00E474FD">
          <w:rPr>
            <w:b/>
            <w:bCs/>
            <w:sz w:val="24"/>
            <w:szCs w:val="24"/>
            <w:lang w:val="el-GR"/>
          </w:rPr>
          <w:tab/>
        </w:r>
      </w:del>
    </w:p>
    <w:p w:rsidR="00CF3783" w:rsidRPr="009F37EC" w:rsidDel="00E474FD" w:rsidRDefault="00CF3783" w:rsidP="00CF3783">
      <w:pPr>
        <w:tabs>
          <w:tab w:val="left" w:pos="1985"/>
          <w:tab w:val="left" w:pos="2268"/>
        </w:tabs>
        <w:ind w:left="1560"/>
        <w:jc w:val="both"/>
        <w:rPr>
          <w:del w:id="2097" w:author="Καρμίρης Αγγελος" w:date="2020-01-03T10:44:00Z"/>
          <w:sz w:val="24"/>
          <w:szCs w:val="24"/>
          <w:lang w:val="el-GR"/>
        </w:rPr>
      </w:pPr>
      <w:del w:id="2098" w:author="Καρμίρης Αγγελος" w:date="2020-01-03T10:44:00Z">
        <w:r w:rsidRPr="009F37EC" w:rsidDel="00E474FD">
          <w:rPr>
            <w:sz w:val="24"/>
            <w:szCs w:val="24"/>
            <w:lang w:val="el-GR"/>
          </w:rPr>
          <w:delText>Κατά την δοκιμή θα μετρηθεί  ο λόγος των τάσεων για κάθε λήψη του μηχανισμού αλλαγής λήψεων υπό φορτίο και θα ελεγχθεί η σχέση συνδεσμολογίας των τυλιγμάτων του ΑΜ</w:delText>
        </w:r>
        <w:r w:rsidR="00322233" w:rsidRPr="009F37EC" w:rsidDel="00E474FD">
          <w:rPr>
            <w:sz w:val="24"/>
            <w:szCs w:val="24"/>
            <w:lang w:val="el-GR"/>
          </w:rPr>
          <w:delText>/</w:delText>
        </w:r>
        <w:r w:rsidRPr="009F37EC" w:rsidDel="00E474FD">
          <w:rPr>
            <w:sz w:val="24"/>
            <w:szCs w:val="24"/>
            <w:lang w:val="el-GR"/>
          </w:rPr>
          <w:delText>Σ.</w:delText>
        </w:r>
      </w:del>
    </w:p>
    <w:p w:rsidR="00CF3783" w:rsidRPr="009F37EC" w:rsidDel="00E474FD" w:rsidRDefault="00CF3783" w:rsidP="00CF3783">
      <w:pPr>
        <w:tabs>
          <w:tab w:val="left" w:pos="1985"/>
          <w:tab w:val="left" w:pos="2268"/>
        </w:tabs>
        <w:ind w:left="1560"/>
        <w:jc w:val="both"/>
        <w:rPr>
          <w:del w:id="2099" w:author="Καρμίρης Αγγελος" w:date="2020-01-03T10:44:00Z"/>
          <w:sz w:val="24"/>
          <w:szCs w:val="24"/>
          <w:lang w:val="el-GR"/>
        </w:rPr>
      </w:pPr>
    </w:p>
    <w:p w:rsidR="00CF3783" w:rsidRPr="009F37EC" w:rsidDel="00E474FD" w:rsidRDefault="00322233" w:rsidP="00831F4D">
      <w:pPr>
        <w:numPr>
          <w:ilvl w:val="1"/>
          <w:numId w:val="5"/>
        </w:numPr>
        <w:tabs>
          <w:tab w:val="clear" w:pos="2280"/>
          <w:tab w:val="num" w:pos="1843"/>
        </w:tabs>
        <w:ind w:left="1985" w:hanging="567"/>
        <w:jc w:val="both"/>
        <w:rPr>
          <w:del w:id="2100" w:author="Καρμίρης Αγγελος" w:date="2020-01-03T10:44:00Z"/>
          <w:b/>
          <w:bCs/>
          <w:sz w:val="24"/>
          <w:szCs w:val="24"/>
          <w:u w:val="single"/>
          <w:lang w:val="el-GR"/>
        </w:rPr>
      </w:pPr>
      <w:del w:id="2101" w:author="Καρμίρης Αγγελος" w:date="2020-01-03T10:44:00Z">
        <w:r w:rsidRPr="009F37EC" w:rsidDel="00E474FD">
          <w:rPr>
            <w:b/>
            <w:bCs/>
            <w:sz w:val="24"/>
            <w:szCs w:val="24"/>
            <w:lang w:val="el-GR"/>
          </w:rPr>
          <w:delText xml:space="preserve">  </w:delText>
        </w:r>
        <w:r w:rsidR="00CF3783" w:rsidRPr="009F37EC" w:rsidDel="00E474FD">
          <w:rPr>
            <w:b/>
            <w:bCs/>
            <w:sz w:val="24"/>
            <w:szCs w:val="24"/>
            <w:u w:val="single"/>
            <w:lang w:val="el-GR"/>
          </w:rPr>
          <w:delText>Μέτρηση σύνθετ</w:delText>
        </w:r>
        <w:r w:rsidR="004B3D76" w:rsidDel="00E474FD">
          <w:rPr>
            <w:b/>
            <w:bCs/>
            <w:sz w:val="24"/>
            <w:szCs w:val="24"/>
            <w:u w:val="single"/>
            <w:lang w:val="el-GR"/>
          </w:rPr>
          <w:delText>ων</w:delText>
        </w:r>
        <w:r w:rsidR="00CF3783" w:rsidRPr="009F37EC" w:rsidDel="00E474FD">
          <w:rPr>
            <w:b/>
            <w:bCs/>
            <w:sz w:val="24"/>
            <w:szCs w:val="24"/>
            <w:u w:val="single"/>
            <w:lang w:val="el-GR"/>
          </w:rPr>
          <w:delText xml:space="preserve"> αντ</w:delText>
        </w:r>
        <w:r w:rsidR="004B3D76" w:rsidDel="00E474FD">
          <w:rPr>
            <w:b/>
            <w:bCs/>
            <w:sz w:val="24"/>
            <w:szCs w:val="24"/>
            <w:u w:val="single"/>
            <w:lang w:val="el-GR"/>
          </w:rPr>
          <w:delText>ι</w:delText>
        </w:r>
        <w:r w:rsidR="00CF3783" w:rsidRPr="009F37EC" w:rsidDel="00E474FD">
          <w:rPr>
            <w:b/>
            <w:bCs/>
            <w:sz w:val="24"/>
            <w:szCs w:val="24"/>
            <w:u w:val="single"/>
            <w:lang w:val="el-GR"/>
          </w:rPr>
          <w:delText>στ</w:delText>
        </w:r>
        <w:r w:rsidR="004B3D76" w:rsidDel="00E474FD">
          <w:rPr>
            <w:b/>
            <w:bCs/>
            <w:sz w:val="24"/>
            <w:szCs w:val="24"/>
            <w:u w:val="single"/>
            <w:lang w:val="el-GR"/>
          </w:rPr>
          <w:delText>ά</w:delText>
        </w:r>
        <w:r w:rsidR="00CF3783" w:rsidRPr="009F37EC" w:rsidDel="00E474FD">
          <w:rPr>
            <w:b/>
            <w:bCs/>
            <w:sz w:val="24"/>
            <w:szCs w:val="24"/>
            <w:u w:val="single"/>
            <w:lang w:val="el-GR"/>
          </w:rPr>
          <w:delText>σ</w:delText>
        </w:r>
        <w:r w:rsidR="004B3D76" w:rsidDel="00E474FD">
          <w:rPr>
            <w:b/>
            <w:bCs/>
            <w:sz w:val="24"/>
            <w:szCs w:val="24"/>
            <w:u w:val="single"/>
            <w:lang w:val="el-GR"/>
          </w:rPr>
          <w:delText>εων</w:delText>
        </w:r>
        <w:r w:rsidR="00CF3783" w:rsidRPr="009F37EC" w:rsidDel="00E474FD">
          <w:rPr>
            <w:b/>
            <w:bCs/>
            <w:sz w:val="24"/>
            <w:szCs w:val="24"/>
            <w:u w:val="single"/>
            <w:lang w:val="el-GR"/>
          </w:rPr>
          <w:delText xml:space="preserve"> βραχυκ</w:delText>
        </w:r>
        <w:r w:rsidR="004B3D76" w:rsidDel="00E474FD">
          <w:rPr>
            <w:b/>
            <w:bCs/>
            <w:sz w:val="24"/>
            <w:szCs w:val="24"/>
            <w:u w:val="single"/>
            <w:lang w:val="el-GR"/>
          </w:rPr>
          <w:delText>ύ</w:delText>
        </w:r>
        <w:r w:rsidR="00CF3783" w:rsidRPr="009F37EC" w:rsidDel="00E474FD">
          <w:rPr>
            <w:b/>
            <w:bCs/>
            <w:sz w:val="24"/>
            <w:szCs w:val="24"/>
            <w:u w:val="single"/>
            <w:lang w:val="el-GR"/>
          </w:rPr>
          <w:delText>κλ</w:delText>
        </w:r>
        <w:r w:rsidR="004B3D76" w:rsidDel="00E474FD">
          <w:rPr>
            <w:b/>
            <w:bCs/>
            <w:sz w:val="24"/>
            <w:szCs w:val="24"/>
            <w:u w:val="single"/>
            <w:lang w:val="el-GR"/>
          </w:rPr>
          <w:delText>ω</w:delText>
        </w:r>
        <w:r w:rsidR="00CF3783" w:rsidRPr="009F37EC" w:rsidDel="00E474FD">
          <w:rPr>
            <w:b/>
            <w:bCs/>
            <w:sz w:val="24"/>
            <w:szCs w:val="24"/>
            <w:u w:val="single"/>
            <w:lang w:val="el-GR"/>
          </w:rPr>
          <w:delText>σ</w:delText>
        </w:r>
        <w:r w:rsidR="004B3D76" w:rsidDel="00E474FD">
          <w:rPr>
            <w:b/>
            <w:bCs/>
            <w:sz w:val="24"/>
            <w:szCs w:val="24"/>
            <w:u w:val="single"/>
            <w:lang w:val="el-GR"/>
          </w:rPr>
          <w:delText>η</w:delText>
        </w:r>
        <w:r w:rsidR="00CF3783" w:rsidRPr="009F37EC" w:rsidDel="00E474FD">
          <w:rPr>
            <w:b/>
            <w:bCs/>
            <w:sz w:val="24"/>
            <w:szCs w:val="24"/>
            <w:u w:val="single"/>
            <w:lang w:val="el-GR"/>
          </w:rPr>
          <w:delText>ς και απωλειών φορτίο</w:delText>
        </w:r>
        <w:r w:rsidR="00D62FAB" w:rsidDel="00E474FD">
          <w:rPr>
            <w:b/>
            <w:bCs/>
            <w:sz w:val="24"/>
            <w:szCs w:val="24"/>
            <w:u w:val="single"/>
            <w:lang w:val="el-GR"/>
          </w:rPr>
          <w:delText>υ</w:delText>
        </w:r>
        <w:r w:rsidR="00CF3783" w:rsidRPr="009F37EC" w:rsidDel="00E474FD">
          <w:rPr>
            <w:b/>
            <w:bCs/>
            <w:sz w:val="24"/>
            <w:szCs w:val="24"/>
            <w:u w:val="single"/>
            <w:lang w:val="el-GR"/>
          </w:rPr>
          <w:delText>.</w:delText>
        </w:r>
      </w:del>
    </w:p>
    <w:p w:rsidR="00CF3783" w:rsidRPr="009F37EC" w:rsidDel="00E474FD" w:rsidRDefault="00CF3783" w:rsidP="00CF3783">
      <w:pPr>
        <w:ind w:left="1418"/>
        <w:jc w:val="both"/>
        <w:rPr>
          <w:del w:id="2102" w:author="Καρμίρης Αγγελος" w:date="2020-01-03T10:44:00Z"/>
          <w:b/>
          <w:bCs/>
          <w:sz w:val="24"/>
          <w:szCs w:val="24"/>
          <w:lang w:val="el-GR"/>
        </w:rPr>
      </w:pPr>
      <w:del w:id="2103" w:author="Καρμίρης Αγγελος" w:date="2020-01-03T10:44:00Z">
        <w:r w:rsidRPr="009F37EC" w:rsidDel="00E474FD">
          <w:rPr>
            <w:b/>
            <w:bCs/>
            <w:sz w:val="24"/>
            <w:szCs w:val="24"/>
            <w:lang w:val="el-GR"/>
          </w:rPr>
          <w:tab/>
        </w:r>
        <w:r w:rsidRPr="009F37EC" w:rsidDel="00E474FD">
          <w:rPr>
            <w:b/>
            <w:bCs/>
            <w:sz w:val="24"/>
            <w:szCs w:val="24"/>
            <w:lang w:val="el-GR"/>
          </w:rPr>
          <w:tab/>
        </w:r>
      </w:del>
    </w:p>
    <w:p w:rsidR="00CF3783" w:rsidRPr="009F37EC" w:rsidDel="00E474FD" w:rsidRDefault="00CF3783" w:rsidP="00CF3783">
      <w:pPr>
        <w:tabs>
          <w:tab w:val="left" w:pos="1985"/>
          <w:tab w:val="left" w:pos="2268"/>
        </w:tabs>
        <w:ind w:left="1560"/>
        <w:jc w:val="both"/>
        <w:rPr>
          <w:del w:id="2104" w:author="Καρμίρης Αγγελος" w:date="2020-01-03T10:44:00Z"/>
          <w:sz w:val="24"/>
          <w:szCs w:val="24"/>
          <w:lang w:val="el-GR"/>
        </w:rPr>
      </w:pPr>
      <w:del w:id="2105" w:author="Καρμίρης Αγγελος" w:date="2020-01-03T10:44:00Z">
        <w:r w:rsidRPr="009F37EC" w:rsidDel="00E474FD">
          <w:rPr>
            <w:sz w:val="24"/>
            <w:szCs w:val="24"/>
            <w:lang w:val="el-GR"/>
          </w:rPr>
          <w:delText xml:space="preserve">Η μέτρηση θα γίνει στην ονομαστική συχνότητα και με την εφαρμογή τάσης ημιτονοειδούς μορφής </w:delText>
        </w:r>
        <w:r w:rsidR="00D62FAB" w:rsidDel="00E474FD">
          <w:rPr>
            <w:sz w:val="24"/>
            <w:szCs w:val="24"/>
            <w:lang w:val="el-GR"/>
          </w:rPr>
          <w:delText xml:space="preserve">στους ακροδέκτες </w:delText>
        </w:r>
        <w:r w:rsidR="00C03470" w:rsidDel="00E474FD">
          <w:rPr>
            <w:sz w:val="24"/>
            <w:szCs w:val="24"/>
            <w:lang w:val="el-GR"/>
          </w:rPr>
          <w:delText>της πλευράς</w:delText>
        </w:r>
        <w:r w:rsidRPr="009F37EC" w:rsidDel="00E474FD">
          <w:rPr>
            <w:sz w:val="24"/>
            <w:szCs w:val="24"/>
            <w:lang w:val="el-GR"/>
          </w:rPr>
          <w:delText xml:space="preserve"> υπό μέτρηση, έχοντας</w:delText>
        </w:r>
        <w:r w:rsidR="00D62FAB" w:rsidDel="00E474FD">
          <w:rPr>
            <w:sz w:val="24"/>
            <w:szCs w:val="24"/>
            <w:lang w:val="el-GR"/>
          </w:rPr>
          <w:delText xml:space="preserve"> τους ακροδέκτες της</w:delText>
        </w:r>
        <w:r w:rsidRPr="009F37EC" w:rsidDel="00E474FD">
          <w:rPr>
            <w:sz w:val="24"/>
            <w:szCs w:val="24"/>
            <w:lang w:val="el-GR"/>
          </w:rPr>
          <w:delText xml:space="preserve"> δεύτερ</w:delText>
        </w:r>
        <w:r w:rsidR="00D62FAB" w:rsidDel="00E474FD">
          <w:rPr>
            <w:sz w:val="24"/>
            <w:szCs w:val="24"/>
            <w:lang w:val="el-GR"/>
          </w:rPr>
          <w:delText>ης πλευράς</w:delText>
        </w:r>
        <w:r w:rsidRPr="009F37EC" w:rsidDel="00E474FD">
          <w:rPr>
            <w:sz w:val="24"/>
            <w:szCs w:val="24"/>
            <w:lang w:val="el-GR"/>
          </w:rPr>
          <w:delText xml:space="preserve"> βραχυκυκλωμένο</w:delText>
        </w:r>
        <w:r w:rsidR="00D62FAB" w:rsidDel="00E474FD">
          <w:rPr>
            <w:sz w:val="24"/>
            <w:szCs w:val="24"/>
            <w:lang w:val="el-GR"/>
          </w:rPr>
          <w:delText>υς</w:delText>
        </w:r>
        <w:r w:rsidRPr="009F37EC" w:rsidDel="00E474FD">
          <w:rPr>
            <w:sz w:val="24"/>
            <w:szCs w:val="24"/>
            <w:lang w:val="el-GR"/>
          </w:rPr>
          <w:delText xml:space="preserve"> και τ</w:delText>
        </w:r>
        <w:r w:rsidR="00D62FAB" w:rsidDel="00E474FD">
          <w:rPr>
            <w:sz w:val="24"/>
            <w:szCs w:val="24"/>
            <w:lang w:val="el-GR"/>
          </w:rPr>
          <w:delText>ης</w:delText>
        </w:r>
        <w:r w:rsidRPr="009F37EC" w:rsidDel="00E474FD">
          <w:rPr>
            <w:sz w:val="24"/>
            <w:szCs w:val="24"/>
            <w:lang w:val="el-GR"/>
          </w:rPr>
          <w:delText xml:space="preserve"> τρίτ</w:delText>
        </w:r>
        <w:r w:rsidR="00D62FAB" w:rsidDel="00E474FD">
          <w:rPr>
            <w:sz w:val="24"/>
            <w:szCs w:val="24"/>
            <w:lang w:val="el-GR"/>
          </w:rPr>
          <w:delText>ης πλευράς</w:delText>
        </w:r>
        <w:r w:rsidRPr="009F37EC" w:rsidDel="00E474FD">
          <w:rPr>
            <w:sz w:val="24"/>
            <w:szCs w:val="24"/>
            <w:lang w:val="el-GR"/>
          </w:rPr>
          <w:delText xml:space="preserve"> </w:delText>
        </w:r>
        <w:r w:rsidR="00C74114" w:rsidRPr="009F37EC" w:rsidDel="00E474FD">
          <w:rPr>
            <w:sz w:val="24"/>
            <w:szCs w:val="24"/>
            <w:lang w:val="el-GR"/>
          </w:rPr>
          <w:delText>ανοιχτ</w:delText>
        </w:r>
        <w:r w:rsidR="00D62FAB" w:rsidDel="00E474FD">
          <w:rPr>
            <w:sz w:val="24"/>
            <w:szCs w:val="24"/>
            <w:lang w:val="el-GR"/>
          </w:rPr>
          <w:delText>ο</w:delText>
        </w:r>
        <w:r w:rsidRPr="009F37EC" w:rsidDel="00E474FD">
          <w:rPr>
            <w:sz w:val="24"/>
            <w:szCs w:val="24"/>
            <w:lang w:val="el-GR"/>
          </w:rPr>
          <w:delText>κυκλωμένο</w:delText>
        </w:r>
        <w:r w:rsidR="00D62FAB" w:rsidDel="00E474FD">
          <w:rPr>
            <w:sz w:val="24"/>
            <w:szCs w:val="24"/>
            <w:lang w:val="el-GR"/>
          </w:rPr>
          <w:delText>υς</w:delText>
        </w:r>
        <w:r w:rsidRPr="009F37EC" w:rsidDel="00E474FD">
          <w:rPr>
            <w:sz w:val="24"/>
            <w:szCs w:val="24"/>
            <w:lang w:val="el-GR"/>
          </w:rPr>
          <w:delText xml:space="preserve">. </w:delText>
        </w:r>
        <w:r w:rsidR="00D62FAB" w:rsidDel="00E474FD">
          <w:rPr>
            <w:sz w:val="24"/>
            <w:szCs w:val="24"/>
            <w:lang w:val="el-GR"/>
          </w:rPr>
          <w:delText>Η</w:delText>
        </w:r>
        <w:r w:rsidR="00D62FAB" w:rsidRPr="009F37EC" w:rsidDel="00E474FD">
          <w:rPr>
            <w:sz w:val="24"/>
            <w:szCs w:val="24"/>
            <w:lang w:val="el-GR"/>
          </w:rPr>
          <w:delText xml:space="preserve"> </w:delText>
        </w:r>
        <w:r w:rsidRPr="009F37EC" w:rsidDel="00E474FD">
          <w:rPr>
            <w:sz w:val="24"/>
            <w:szCs w:val="24"/>
            <w:lang w:val="el-GR"/>
          </w:rPr>
          <w:delText>μ</w:delText>
        </w:r>
        <w:r w:rsidR="00D62FAB" w:rsidDel="00E474FD">
          <w:rPr>
            <w:sz w:val="24"/>
            <w:szCs w:val="24"/>
            <w:lang w:val="el-GR"/>
          </w:rPr>
          <w:delText>έ</w:delText>
        </w:r>
        <w:r w:rsidRPr="009F37EC" w:rsidDel="00E474FD">
          <w:rPr>
            <w:sz w:val="24"/>
            <w:szCs w:val="24"/>
            <w:lang w:val="el-GR"/>
          </w:rPr>
          <w:delText>τρ</w:delText>
        </w:r>
        <w:r w:rsidR="00D62FAB" w:rsidDel="00E474FD">
          <w:rPr>
            <w:sz w:val="24"/>
            <w:szCs w:val="24"/>
            <w:lang w:val="el-GR"/>
          </w:rPr>
          <w:delText>η</w:delText>
        </w:r>
        <w:r w:rsidRPr="009F37EC" w:rsidDel="00E474FD">
          <w:rPr>
            <w:sz w:val="24"/>
            <w:szCs w:val="24"/>
            <w:lang w:val="el-GR"/>
          </w:rPr>
          <w:delText>σ</w:delText>
        </w:r>
        <w:r w:rsidR="00D62FAB" w:rsidDel="00E474FD">
          <w:rPr>
            <w:sz w:val="24"/>
            <w:szCs w:val="24"/>
            <w:lang w:val="el-GR"/>
          </w:rPr>
          <w:delText>η σύνθετης αντίστασης βραχυκύκλωσης και απωλειών φορτίου</w:delText>
        </w:r>
        <w:r w:rsidRPr="009F37EC" w:rsidDel="00E474FD">
          <w:rPr>
            <w:sz w:val="24"/>
            <w:szCs w:val="24"/>
            <w:lang w:val="el-GR"/>
          </w:rPr>
          <w:delText xml:space="preserve"> θα γίνουν για  </w:delText>
        </w:r>
        <w:r w:rsidR="00D62FAB" w:rsidDel="00E474FD">
          <w:rPr>
            <w:sz w:val="24"/>
            <w:szCs w:val="24"/>
            <w:lang w:val="el-GR"/>
          </w:rPr>
          <w:delText>τους τρεις</w:delText>
        </w:r>
        <w:r w:rsidRPr="009F37EC" w:rsidDel="00E474FD">
          <w:rPr>
            <w:sz w:val="24"/>
            <w:szCs w:val="24"/>
            <w:lang w:val="el-GR"/>
          </w:rPr>
          <w:delText xml:space="preserve"> διαφορετικούς συνδυασμούς δύο </w:delText>
        </w:r>
        <w:r w:rsidR="00D62FAB" w:rsidDel="00E474FD">
          <w:rPr>
            <w:sz w:val="24"/>
            <w:szCs w:val="24"/>
            <w:lang w:val="el-GR"/>
          </w:rPr>
          <w:delText>πλευρών, εννοώντας για τους ακροδέκτες ΥΤ – ΜΤ (ακροδέκτες ΧΤ ανοιχτοκυκλωμένοι), τους ακροδέκτες ΥΤ – ΧΤ (ακροδέκτες ΜΤ ανοιχτοκυκλωμένοι) και τους ακροδέκτες ΜΤ – ΧΤ (ακροδέκτες ΥΤ ανοιχτοκυκλωμένοι)</w:delText>
        </w:r>
        <w:r w:rsidR="00B76503" w:rsidRPr="009F37EC" w:rsidDel="00E474FD">
          <w:rPr>
            <w:sz w:val="24"/>
            <w:szCs w:val="24"/>
            <w:lang w:val="el-GR"/>
          </w:rPr>
          <w:delText>.</w:delText>
        </w:r>
        <w:r w:rsidRPr="009F37EC" w:rsidDel="00E474FD">
          <w:rPr>
            <w:sz w:val="24"/>
            <w:szCs w:val="24"/>
            <w:lang w:val="el-GR"/>
          </w:rPr>
          <w:delText xml:space="preserve"> Η</w:delText>
        </w:r>
        <w:r w:rsidR="00D62FAB" w:rsidDel="00E474FD">
          <w:rPr>
            <w:sz w:val="24"/>
            <w:szCs w:val="24"/>
            <w:lang w:val="el-GR"/>
          </w:rPr>
          <w:delText xml:space="preserve"> σύνθετη αντίσταση βραχυκύκλωσης και οι απώλειες φορτίου</w:delText>
        </w:r>
        <w:r w:rsidRPr="009F37EC" w:rsidDel="00E474FD">
          <w:rPr>
            <w:sz w:val="24"/>
            <w:szCs w:val="24"/>
            <w:lang w:val="el-GR"/>
          </w:rPr>
          <w:delText xml:space="preserve"> θα </w:delText>
        </w:r>
        <w:r w:rsidR="00C03470" w:rsidDel="00E474FD">
          <w:rPr>
            <w:sz w:val="24"/>
            <w:szCs w:val="24"/>
            <w:lang w:val="el-GR"/>
          </w:rPr>
          <w:delText xml:space="preserve">μετρηθούν με το </w:delText>
        </w:r>
        <w:r w:rsidR="00A81C5F" w:rsidDel="00E474FD">
          <w:rPr>
            <w:sz w:val="24"/>
            <w:szCs w:val="24"/>
            <w:lang w:val="el-GR"/>
          </w:rPr>
          <w:delText>μηχανισμό</w:delText>
        </w:r>
        <w:r w:rsidR="00C03470" w:rsidDel="00E474FD">
          <w:rPr>
            <w:sz w:val="24"/>
            <w:szCs w:val="24"/>
            <w:lang w:val="el-GR"/>
          </w:rPr>
          <w:delText xml:space="preserve"> αλλαγής λήψης σ</w:delText>
        </w:r>
        <w:r w:rsidRPr="009F37EC" w:rsidDel="00E474FD">
          <w:rPr>
            <w:sz w:val="24"/>
            <w:szCs w:val="24"/>
            <w:lang w:val="el-GR"/>
          </w:rPr>
          <w:delText>τη</w:delText>
        </w:r>
        <w:r w:rsidR="00C03470" w:rsidDel="00E474FD">
          <w:rPr>
            <w:sz w:val="24"/>
            <w:szCs w:val="24"/>
            <w:lang w:val="el-GR"/>
          </w:rPr>
          <w:delText>ν</w:delText>
        </w:r>
        <w:r w:rsidRPr="009F37EC" w:rsidDel="00E474FD">
          <w:rPr>
            <w:sz w:val="24"/>
            <w:szCs w:val="24"/>
            <w:lang w:val="el-GR"/>
          </w:rPr>
          <w:delText xml:space="preserve"> </w:delText>
        </w:r>
        <w:r w:rsidR="00C03470" w:rsidDel="00E474FD">
          <w:rPr>
            <w:sz w:val="24"/>
            <w:szCs w:val="24"/>
            <w:lang w:val="el-GR"/>
          </w:rPr>
          <w:delText>κύρια λήψη Νο.11,</w:delText>
        </w:r>
        <w:r w:rsidRPr="009F37EC" w:rsidDel="00E474FD">
          <w:rPr>
            <w:sz w:val="24"/>
            <w:szCs w:val="24"/>
            <w:lang w:val="el-GR"/>
          </w:rPr>
          <w:delText xml:space="preserve"> </w:delText>
        </w:r>
        <w:r w:rsidR="00C03470" w:rsidDel="00E474FD">
          <w:rPr>
            <w:sz w:val="24"/>
            <w:szCs w:val="24"/>
            <w:lang w:val="el-GR"/>
          </w:rPr>
          <w:delText>σ</w:delText>
        </w:r>
        <w:r w:rsidRPr="009F37EC" w:rsidDel="00E474FD">
          <w:rPr>
            <w:sz w:val="24"/>
            <w:szCs w:val="24"/>
            <w:lang w:val="el-GR"/>
          </w:rPr>
          <w:delText>τις δύο ακραίες λήψεις</w:delText>
        </w:r>
        <w:r w:rsidR="00C03470" w:rsidDel="00E474FD">
          <w:rPr>
            <w:sz w:val="24"/>
            <w:szCs w:val="24"/>
            <w:lang w:val="el-GR"/>
          </w:rPr>
          <w:delText xml:space="preserve"> Νο.</w:delText>
        </w:r>
        <w:r w:rsidR="00A81C5F" w:rsidDel="00E474FD">
          <w:rPr>
            <w:sz w:val="24"/>
            <w:szCs w:val="24"/>
            <w:lang w:val="el-GR"/>
          </w:rPr>
          <w:delText xml:space="preserve">1 </w:delText>
        </w:r>
        <w:r w:rsidR="00C03470" w:rsidDel="00E474FD">
          <w:rPr>
            <w:sz w:val="24"/>
            <w:szCs w:val="24"/>
            <w:lang w:val="el-GR"/>
          </w:rPr>
          <w:delText>και 19, όπως επίσης και στην λήψη μέγιστης έντασης Νο.15</w:delText>
        </w:r>
        <w:r w:rsidRPr="009F37EC" w:rsidDel="00E474FD">
          <w:rPr>
            <w:sz w:val="24"/>
            <w:szCs w:val="24"/>
            <w:lang w:val="el-GR"/>
          </w:rPr>
          <w:delText xml:space="preserve">. </w:delText>
        </w:r>
        <w:r w:rsidR="00C03470" w:rsidDel="00E474FD">
          <w:rPr>
            <w:sz w:val="24"/>
            <w:szCs w:val="24"/>
            <w:lang w:val="el-GR"/>
          </w:rPr>
          <w:delText>Η ένταση</w:delText>
        </w:r>
        <w:r w:rsidR="00601E05" w:rsidDel="00E474FD">
          <w:rPr>
            <w:sz w:val="24"/>
            <w:szCs w:val="24"/>
            <w:lang w:val="el-GR"/>
          </w:rPr>
          <w:delText xml:space="preserve"> του ρεύματος</w:delText>
        </w:r>
        <w:r w:rsidRPr="009F37EC" w:rsidDel="00E474FD">
          <w:rPr>
            <w:sz w:val="24"/>
            <w:szCs w:val="24"/>
            <w:lang w:val="el-GR"/>
          </w:rPr>
          <w:delText xml:space="preserve"> που θα διαρρέει </w:delText>
        </w:r>
        <w:r w:rsidR="00C03470" w:rsidDel="00E474FD">
          <w:rPr>
            <w:sz w:val="24"/>
            <w:szCs w:val="24"/>
            <w:lang w:val="el-GR"/>
          </w:rPr>
          <w:delText>τους ακροδέκτες της πλευράς</w:delText>
        </w:r>
        <w:r w:rsidRPr="009F37EC" w:rsidDel="00E474FD">
          <w:rPr>
            <w:sz w:val="24"/>
            <w:szCs w:val="24"/>
            <w:lang w:val="el-GR"/>
          </w:rPr>
          <w:delText xml:space="preserve"> υπό δοκιμή</w:delText>
        </w:r>
        <w:r w:rsidR="00C03470" w:rsidDel="00E474FD">
          <w:rPr>
            <w:sz w:val="24"/>
            <w:szCs w:val="24"/>
            <w:lang w:val="el-GR"/>
          </w:rPr>
          <w:delText xml:space="preserve"> δεν</w:delText>
        </w:r>
        <w:r w:rsidRPr="009F37EC" w:rsidDel="00E474FD">
          <w:rPr>
            <w:sz w:val="24"/>
            <w:szCs w:val="24"/>
            <w:lang w:val="el-GR"/>
          </w:rPr>
          <w:delText xml:space="preserve"> θα είναι </w:delText>
        </w:r>
        <w:r w:rsidR="00C03470" w:rsidDel="00E474FD">
          <w:rPr>
            <w:sz w:val="24"/>
            <w:szCs w:val="24"/>
            <w:lang w:val="el-GR"/>
          </w:rPr>
          <w:delText>μικρό</w:delText>
        </w:r>
        <w:r w:rsidRPr="009F37EC" w:rsidDel="00E474FD">
          <w:rPr>
            <w:sz w:val="24"/>
            <w:szCs w:val="24"/>
            <w:lang w:val="el-GR"/>
          </w:rPr>
          <w:delText>τερ</w:delText>
        </w:r>
        <w:r w:rsidR="00C03470" w:rsidDel="00E474FD">
          <w:rPr>
            <w:sz w:val="24"/>
            <w:szCs w:val="24"/>
            <w:lang w:val="el-GR"/>
          </w:rPr>
          <w:delText>η</w:delText>
        </w:r>
        <w:r w:rsidRPr="009F37EC" w:rsidDel="00E474FD">
          <w:rPr>
            <w:sz w:val="24"/>
            <w:szCs w:val="24"/>
            <w:lang w:val="el-GR"/>
          </w:rPr>
          <w:delText xml:space="preserve"> το</w:delText>
        </w:r>
        <w:r w:rsidR="00C03470" w:rsidDel="00E474FD">
          <w:rPr>
            <w:sz w:val="24"/>
            <w:szCs w:val="24"/>
            <w:lang w:val="el-GR"/>
          </w:rPr>
          <w:delText>υ</w:delText>
        </w:r>
        <w:r w:rsidRPr="009F37EC" w:rsidDel="00E474FD">
          <w:rPr>
            <w:sz w:val="24"/>
            <w:szCs w:val="24"/>
            <w:lang w:val="el-GR"/>
          </w:rPr>
          <w:delText xml:space="preserve"> </w:delText>
        </w:r>
        <w:r w:rsidR="00C03470" w:rsidDel="00E474FD">
          <w:rPr>
            <w:sz w:val="24"/>
            <w:szCs w:val="24"/>
            <w:lang w:val="el-GR"/>
          </w:rPr>
          <w:delText>50%</w:delText>
        </w:r>
        <w:r w:rsidR="00C03470" w:rsidRPr="009F37EC" w:rsidDel="00E474FD">
          <w:rPr>
            <w:sz w:val="24"/>
            <w:szCs w:val="24"/>
            <w:lang w:val="el-GR"/>
          </w:rPr>
          <w:delText xml:space="preserve"> </w:delText>
        </w:r>
        <w:r w:rsidRPr="009F37EC" w:rsidDel="00E474FD">
          <w:rPr>
            <w:sz w:val="24"/>
            <w:szCs w:val="24"/>
            <w:lang w:val="el-GR"/>
          </w:rPr>
          <w:delText>τ</w:delText>
        </w:r>
        <w:r w:rsidR="00C03470" w:rsidDel="00E474FD">
          <w:rPr>
            <w:sz w:val="24"/>
            <w:szCs w:val="24"/>
            <w:lang w:val="el-GR"/>
          </w:rPr>
          <w:delText>ης</w:delText>
        </w:r>
        <w:r w:rsidRPr="009F37EC" w:rsidDel="00E474FD">
          <w:rPr>
            <w:sz w:val="24"/>
            <w:szCs w:val="24"/>
            <w:lang w:val="el-GR"/>
          </w:rPr>
          <w:delText xml:space="preserve"> αντίστοιχ</w:delText>
        </w:r>
        <w:r w:rsidR="00C03470" w:rsidDel="00E474FD">
          <w:rPr>
            <w:sz w:val="24"/>
            <w:szCs w:val="24"/>
            <w:lang w:val="el-GR"/>
          </w:rPr>
          <w:delText>ης</w:delText>
        </w:r>
        <w:r w:rsidRPr="009F37EC" w:rsidDel="00E474FD">
          <w:rPr>
            <w:sz w:val="24"/>
            <w:szCs w:val="24"/>
            <w:lang w:val="el-GR"/>
          </w:rPr>
          <w:delText xml:space="preserve"> ονομαστικ</w:delText>
        </w:r>
        <w:r w:rsidR="00C03470" w:rsidDel="00E474FD">
          <w:rPr>
            <w:sz w:val="24"/>
            <w:szCs w:val="24"/>
            <w:lang w:val="el-GR"/>
          </w:rPr>
          <w:delText>ής έντασης λήψης</w:delText>
        </w:r>
        <w:r w:rsidRPr="009F37EC" w:rsidDel="00E474FD">
          <w:rPr>
            <w:sz w:val="24"/>
            <w:szCs w:val="24"/>
            <w:lang w:val="el-GR"/>
          </w:rPr>
          <w:delText>.</w:delText>
        </w:r>
        <w:r w:rsidR="00D62FAB" w:rsidDel="00E474FD">
          <w:rPr>
            <w:sz w:val="24"/>
            <w:szCs w:val="24"/>
            <w:lang w:val="el-GR"/>
          </w:rPr>
          <w:delText xml:space="preserve"> </w:delText>
        </w:r>
        <w:r w:rsidR="00E376A1" w:rsidDel="00E474FD">
          <w:rPr>
            <w:sz w:val="24"/>
            <w:szCs w:val="24"/>
            <w:lang w:val="el-GR"/>
          </w:rPr>
          <w:delText>Ο</w:delText>
        </w:r>
        <w:r w:rsidR="008B4207" w:rsidRPr="009F37EC" w:rsidDel="00E474FD">
          <w:rPr>
            <w:sz w:val="24"/>
            <w:szCs w:val="24"/>
            <w:lang w:val="el-GR"/>
          </w:rPr>
          <w:delText xml:space="preserve">ι </w:delText>
        </w:r>
        <w:r w:rsidRPr="009F37EC" w:rsidDel="00E474FD">
          <w:rPr>
            <w:sz w:val="24"/>
            <w:szCs w:val="24"/>
            <w:lang w:val="el-GR"/>
          </w:rPr>
          <w:delText xml:space="preserve"> μετρηθείσες </w:delText>
        </w:r>
        <w:r w:rsidR="00BF7E74" w:rsidRPr="009F37EC" w:rsidDel="00E474FD">
          <w:rPr>
            <w:sz w:val="24"/>
            <w:szCs w:val="24"/>
            <w:lang w:val="el-GR"/>
          </w:rPr>
          <w:delText>τιμές</w:delText>
        </w:r>
        <w:r w:rsidR="00E376A1" w:rsidDel="00E474FD">
          <w:rPr>
            <w:sz w:val="24"/>
            <w:szCs w:val="24"/>
            <w:lang w:val="el-GR"/>
          </w:rPr>
          <w:delText xml:space="preserve"> απωλειών φορτίου</w:delText>
        </w:r>
        <w:r w:rsidRPr="009F37EC" w:rsidDel="00E474FD">
          <w:rPr>
            <w:sz w:val="24"/>
            <w:szCs w:val="24"/>
            <w:lang w:val="el-GR"/>
          </w:rPr>
          <w:delText xml:space="preserve"> θα αναχθούν στη θερμοκρασία των </w:delText>
        </w:r>
        <w:r w:rsidR="00601E05" w:rsidRPr="009F37EC" w:rsidDel="00E474FD">
          <w:rPr>
            <w:sz w:val="24"/>
            <w:szCs w:val="24"/>
            <w:lang w:val="el-GR"/>
          </w:rPr>
          <w:delText>75</w:delText>
        </w:r>
        <w:r w:rsidR="00601E05" w:rsidDel="00E474FD">
          <w:rPr>
            <w:sz w:val="24"/>
            <w:szCs w:val="24"/>
            <w:vertAlign w:val="superscript"/>
            <w:lang w:val="el-GR"/>
          </w:rPr>
          <w:delText>°</w:delText>
        </w:r>
        <w:r w:rsidR="00601E05" w:rsidRPr="009F37EC" w:rsidDel="00E474FD">
          <w:rPr>
            <w:sz w:val="24"/>
            <w:szCs w:val="24"/>
          </w:rPr>
          <w:delText>C</w:delText>
        </w:r>
        <w:r w:rsidR="00601E05" w:rsidDel="00E474FD">
          <w:rPr>
            <w:sz w:val="24"/>
            <w:szCs w:val="24"/>
            <w:lang w:val="el-GR"/>
          </w:rPr>
          <w:delText xml:space="preserve"> και στην ονομαστική ένταση λήψης</w:delText>
        </w:r>
        <w:r w:rsidRPr="009F37EC" w:rsidDel="00E474FD">
          <w:rPr>
            <w:sz w:val="24"/>
            <w:szCs w:val="24"/>
            <w:lang w:val="el-GR"/>
          </w:rPr>
          <w:delText xml:space="preserve">, σύμφωνα με το </w:delText>
        </w:r>
        <w:r w:rsidR="00601E05" w:rsidDel="00E474FD">
          <w:rPr>
            <w:sz w:val="24"/>
            <w:szCs w:val="24"/>
            <w:lang w:val="el-GR"/>
          </w:rPr>
          <w:delText>πρότυπο</w:delText>
        </w:r>
        <w:r w:rsidRPr="009F37EC" w:rsidDel="00E474FD">
          <w:rPr>
            <w:sz w:val="24"/>
            <w:szCs w:val="24"/>
            <w:lang w:val="el-GR"/>
          </w:rPr>
          <w:delText xml:space="preserve">  </w:delText>
        </w:r>
        <w:r w:rsidRPr="009F37EC" w:rsidDel="00E474FD">
          <w:rPr>
            <w:sz w:val="24"/>
            <w:szCs w:val="24"/>
          </w:rPr>
          <w:delText>IEC</w:delText>
        </w:r>
        <w:r w:rsidRPr="009F37EC" w:rsidDel="00E474FD">
          <w:rPr>
            <w:sz w:val="24"/>
            <w:szCs w:val="24"/>
            <w:lang w:val="el-GR"/>
          </w:rPr>
          <w:delText xml:space="preserve"> 60076-1.</w:delText>
        </w:r>
        <w:r w:rsidR="002D52F9" w:rsidDel="00E474FD">
          <w:rPr>
            <w:sz w:val="24"/>
            <w:szCs w:val="24"/>
            <w:lang w:val="el-GR"/>
          </w:rPr>
          <w:delText xml:space="preserve"> </w:delText>
        </w:r>
        <w:r w:rsidR="00E376A1" w:rsidDel="00E474FD">
          <w:rPr>
            <w:sz w:val="24"/>
            <w:szCs w:val="24"/>
            <w:lang w:val="el-GR"/>
          </w:rPr>
          <w:delText>Ο</w:delText>
        </w:r>
        <w:r w:rsidR="00E376A1" w:rsidRPr="009F37EC" w:rsidDel="00E474FD">
          <w:rPr>
            <w:sz w:val="24"/>
            <w:szCs w:val="24"/>
            <w:lang w:val="el-GR"/>
          </w:rPr>
          <w:delText>ι  μετρηθείσες τιμές</w:delText>
        </w:r>
        <w:r w:rsidR="00E376A1" w:rsidDel="00E474FD">
          <w:rPr>
            <w:sz w:val="24"/>
            <w:szCs w:val="24"/>
            <w:lang w:val="el-GR"/>
          </w:rPr>
          <w:delText xml:space="preserve"> σύνθετης αντίστασης βραχυκύκλωσης</w:delText>
        </w:r>
        <w:r w:rsidR="00E376A1" w:rsidRPr="009F37EC" w:rsidDel="00E474FD">
          <w:rPr>
            <w:sz w:val="24"/>
            <w:szCs w:val="24"/>
            <w:lang w:val="el-GR"/>
          </w:rPr>
          <w:delText xml:space="preserve"> θα αναχθούν στη θερμοκρασία των 75</w:delText>
        </w:r>
        <w:r w:rsidR="00E376A1" w:rsidDel="00E474FD">
          <w:rPr>
            <w:sz w:val="24"/>
            <w:szCs w:val="24"/>
            <w:vertAlign w:val="superscript"/>
            <w:lang w:val="el-GR"/>
          </w:rPr>
          <w:delText>°</w:delText>
        </w:r>
        <w:r w:rsidR="00E376A1" w:rsidRPr="009F37EC" w:rsidDel="00E474FD">
          <w:rPr>
            <w:sz w:val="24"/>
            <w:szCs w:val="24"/>
          </w:rPr>
          <w:delText>C</w:delText>
        </w:r>
        <w:r w:rsidR="00E376A1" w:rsidDel="00E474FD">
          <w:rPr>
            <w:sz w:val="24"/>
            <w:szCs w:val="24"/>
            <w:lang w:val="el-GR"/>
          </w:rPr>
          <w:delText>, θα εκφράζονται σε ποσοστό (%)</w:delText>
        </w:r>
        <w:r w:rsidR="005B160A" w:rsidRPr="00CF1D4B" w:rsidDel="00E474FD">
          <w:rPr>
            <w:sz w:val="24"/>
            <w:szCs w:val="24"/>
            <w:lang w:val="el-GR"/>
          </w:rPr>
          <w:delText xml:space="preserve">, </w:delText>
        </w:r>
        <w:r w:rsidR="005B160A" w:rsidDel="00E474FD">
          <w:rPr>
            <w:sz w:val="24"/>
            <w:szCs w:val="24"/>
            <w:lang w:val="el-GR"/>
          </w:rPr>
          <w:delText>αναφερόμενο</w:delText>
        </w:r>
        <w:r w:rsidR="00E376A1" w:rsidDel="00E474FD">
          <w:rPr>
            <w:sz w:val="24"/>
            <w:szCs w:val="24"/>
            <w:lang w:val="el-GR"/>
          </w:rPr>
          <w:delText xml:space="preserve"> σε ισχύ 280 </w:delText>
        </w:r>
        <w:r w:rsidR="00E376A1" w:rsidDel="00E474FD">
          <w:rPr>
            <w:sz w:val="24"/>
            <w:szCs w:val="24"/>
          </w:rPr>
          <w:delText>MVA</w:delText>
        </w:r>
        <w:r w:rsidR="00E376A1" w:rsidRPr="00CF1D4B" w:rsidDel="00E474FD">
          <w:rPr>
            <w:sz w:val="24"/>
            <w:szCs w:val="24"/>
            <w:lang w:val="el-GR"/>
          </w:rPr>
          <w:delText xml:space="preserve"> </w:delText>
        </w:r>
        <w:r w:rsidR="00E376A1" w:rsidDel="00E474FD">
          <w:rPr>
            <w:sz w:val="24"/>
            <w:szCs w:val="24"/>
            <w:lang w:val="el-GR"/>
          </w:rPr>
          <w:delText>και στην ονομαστική τάση λήψης</w:delText>
        </w:r>
        <w:r w:rsidR="00E376A1" w:rsidRPr="009F37EC" w:rsidDel="00E474FD">
          <w:rPr>
            <w:sz w:val="24"/>
            <w:szCs w:val="24"/>
            <w:lang w:val="el-GR"/>
          </w:rPr>
          <w:delText xml:space="preserve">, σύμφωνα με το </w:delText>
        </w:r>
        <w:r w:rsidR="00E376A1" w:rsidDel="00E474FD">
          <w:rPr>
            <w:sz w:val="24"/>
            <w:szCs w:val="24"/>
            <w:lang w:val="el-GR"/>
          </w:rPr>
          <w:delText>πρότυπο</w:delText>
        </w:r>
        <w:r w:rsidR="00E376A1" w:rsidRPr="009F37EC" w:rsidDel="00E474FD">
          <w:rPr>
            <w:sz w:val="24"/>
            <w:szCs w:val="24"/>
            <w:lang w:val="el-GR"/>
          </w:rPr>
          <w:delText xml:space="preserve">  </w:delText>
        </w:r>
        <w:r w:rsidR="00E376A1" w:rsidRPr="009F37EC" w:rsidDel="00E474FD">
          <w:rPr>
            <w:sz w:val="24"/>
            <w:szCs w:val="24"/>
          </w:rPr>
          <w:delText>IEC</w:delText>
        </w:r>
        <w:r w:rsidR="00E376A1" w:rsidRPr="009F37EC" w:rsidDel="00E474FD">
          <w:rPr>
            <w:sz w:val="24"/>
            <w:szCs w:val="24"/>
            <w:lang w:val="el-GR"/>
          </w:rPr>
          <w:delText xml:space="preserve"> 60076-1.</w:delText>
        </w:r>
        <w:r w:rsidR="00E376A1" w:rsidDel="00E474FD">
          <w:rPr>
            <w:sz w:val="24"/>
            <w:szCs w:val="24"/>
            <w:lang w:val="el-GR"/>
          </w:rPr>
          <w:delText xml:space="preserve"> </w:delText>
        </w:r>
        <w:r w:rsidR="00B33D69" w:rsidRPr="00B33D69" w:rsidDel="00E474FD">
          <w:rPr>
            <w:sz w:val="24"/>
            <w:szCs w:val="24"/>
            <w:lang w:val="el-GR"/>
          </w:rPr>
          <w:delText xml:space="preserve">Για τις μετρήσεις που περιλαμβάνουν την πλευρά ΧΤ, λόγω διαφορετικής ονομαστικής ισχύος των δύο πλευρών, η αναγωγή θα γίνει στην ονομαστική ένταση λήψης της πλευράς ΧΤ και η άλλη πλευρά θα έχει την αντίστοιχη ένταση. </w:delText>
        </w:r>
        <w:r w:rsidR="00601E05" w:rsidRPr="00601E05" w:rsidDel="00E474FD">
          <w:rPr>
            <w:sz w:val="24"/>
            <w:szCs w:val="24"/>
            <w:lang w:val="el-GR"/>
          </w:rPr>
          <w:delText>Η εκτεταμένη αβεβαιότητα των απωλειών</w:delText>
        </w:r>
        <w:r w:rsidR="001A4EA2" w:rsidDel="00E474FD">
          <w:rPr>
            <w:sz w:val="24"/>
            <w:szCs w:val="24"/>
            <w:lang w:val="el-GR"/>
          </w:rPr>
          <w:delText xml:space="preserve"> φορτίου</w:delText>
        </w:r>
        <w:r w:rsidR="00601E05" w:rsidRPr="00601E05" w:rsidDel="00E474FD">
          <w:rPr>
            <w:sz w:val="24"/>
            <w:szCs w:val="24"/>
            <w:lang w:val="el-GR"/>
          </w:rPr>
          <w:delText xml:space="preserve"> με συντελεστή κάλυψης k=2 θα υπολογιστεί και αναφερθεί από τον κατασκευαστή, σύμφωνα με το πρότυπο IEC 60076-19, αλλά </w:delText>
        </w:r>
        <w:r w:rsidR="00601E05" w:rsidDel="00E474FD">
          <w:rPr>
            <w:sz w:val="24"/>
            <w:szCs w:val="24"/>
            <w:lang w:val="el-GR"/>
          </w:rPr>
          <w:delText>δεν θα πρέπει να υπερβαίνει το 2</w:delText>
        </w:r>
        <w:r w:rsidR="00601E05" w:rsidRPr="00601E05" w:rsidDel="00E474FD">
          <w:rPr>
            <w:sz w:val="24"/>
            <w:szCs w:val="24"/>
            <w:lang w:val="el-GR"/>
          </w:rPr>
          <w:delText>%.</w:delText>
        </w:r>
        <w:r w:rsidR="00601E05" w:rsidDel="00E474FD">
          <w:rPr>
            <w:sz w:val="24"/>
            <w:szCs w:val="24"/>
            <w:lang w:val="el-GR"/>
          </w:rPr>
          <w:delText xml:space="preserve"> Όλες οι σύνθετες αντιστάσεις βραχυκύκλωσης θα αναφερθούν σαν ποσοστό (%) στη βάση των 280</w:delText>
        </w:r>
        <w:r w:rsidR="00601E05" w:rsidDel="00E474FD">
          <w:rPr>
            <w:sz w:val="24"/>
            <w:szCs w:val="24"/>
          </w:rPr>
          <w:delText>MVA</w:delText>
        </w:r>
        <w:r w:rsidR="00601E05" w:rsidRPr="00CF1D4B" w:rsidDel="00E474FD">
          <w:rPr>
            <w:sz w:val="24"/>
            <w:szCs w:val="24"/>
            <w:lang w:val="el-GR"/>
          </w:rPr>
          <w:delText>.</w:delText>
        </w:r>
        <w:r w:rsidR="00601E05" w:rsidDel="00E474FD">
          <w:rPr>
            <w:sz w:val="24"/>
            <w:szCs w:val="24"/>
            <w:lang w:val="el-GR"/>
          </w:rPr>
          <w:delText xml:space="preserve"> </w:delText>
        </w:r>
      </w:del>
    </w:p>
    <w:p w:rsidR="00CF3783" w:rsidRPr="009F37EC" w:rsidDel="00E474FD" w:rsidRDefault="00CF3783" w:rsidP="00CF3783">
      <w:pPr>
        <w:tabs>
          <w:tab w:val="left" w:pos="1985"/>
          <w:tab w:val="left" w:pos="2268"/>
        </w:tabs>
        <w:ind w:left="1560"/>
        <w:jc w:val="both"/>
        <w:rPr>
          <w:del w:id="2106" w:author="Καρμίρης Αγγελος" w:date="2020-01-03T10:44:00Z"/>
          <w:sz w:val="24"/>
          <w:szCs w:val="24"/>
          <w:lang w:val="el-GR"/>
        </w:rPr>
      </w:pPr>
    </w:p>
    <w:p w:rsidR="00CF3783" w:rsidRPr="009F37EC" w:rsidDel="00E474FD" w:rsidRDefault="00CF3783" w:rsidP="00D03B09">
      <w:pPr>
        <w:numPr>
          <w:ilvl w:val="1"/>
          <w:numId w:val="5"/>
        </w:numPr>
        <w:tabs>
          <w:tab w:val="clear" w:pos="2280"/>
          <w:tab w:val="num" w:pos="1985"/>
        </w:tabs>
        <w:ind w:hanging="862"/>
        <w:jc w:val="both"/>
        <w:rPr>
          <w:del w:id="2107" w:author="Καρμίρης Αγγελος" w:date="2020-01-03T10:44:00Z"/>
          <w:b/>
          <w:bCs/>
          <w:sz w:val="24"/>
          <w:szCs w:val="24"/>
          <w:u w:val="single"/>
          <w:lang w:val="el-GR"/>
        </w:rPr>
      </w:pPr>
      <w:del w:id="2108" w:author="Καρμίρης Αγγελος" w:date="2020-01-03T10:44:00Z">
        <w:r w:rsidRPr="009F37EC" w:rsidDel="00E474FD">
          <w:rPr>
            <w:b/>
            <w:bCs/>
            <w:sz w:val="24"/>
            <w:szCs w:val="24"/>
            <w:u w:val="single"/>
            <w:lang w:val="el-GR"/>
          </w:rPr>
          <w:delText>Μέτρηση ρεύματος μαγνήτισης και απωλειών εν κενώ.</w:delText>
        </w:r>
      </w:del>
    </w:p>
    <w:p w:rsidR="00CF3783" w:rsidRPr="009F37EC" w:rsidDel="00E474FD" w:rsidRDefault="00CF3783" w:rsidP="00CF3783">
      <w:pPr>
        <w:tabs>
          <w:tab w:val="left" w:pos="1985"/>
        </w:tabs>
        <w:ind w:left="142"/>
        <w:jc w:val="center"/>
        <w:rPr>
          <w:del w:id="2109" w:author="Καρμίρης Αγγελος" w:date="2020-01-03T10:44:00Z"/>
          <w:b/>
          <w:bCs/>
          <w:sz w:val="24"/>
          <w:szCs w:val="24"/>
          <w:lang w:val="el-GR"/>
        </w:rPr>
      </w:pPr>
      <w:del w:id="2110" w:author="Καρμίρης Αγγελος" w:date="2020-01-03T10:44:00Z">
        <w:r w:rsidRPr="009F37EC" w:rsidDel="00E474FD">
          <w:rPr>
            <w:sz w:val="24"/>
            <w:szCs w:val="24"/>
            <w:lang w:val="el-GR"/>
          </w:rPr>
          <w:tab/>
          <w:delText xml:space="preserve">  </w:delText>
        </w:r>
      </w:del>
    </w:p>
    <w:p w:rsidR="00FF051D" w:rsidDel="00E474FD" w:rsidRDefault="00D03B09" w:rsidP="00CF3783">
      <w:pPr>
        <w:tabs>
          <w:tab w:val="left" w:pos="1985"/>
          <w:tab w:val="left" w:pos="2268"/>
        </w:tabs>
        <w:ind w:left="1560"/>
        <w:jc w:val="both"/>
        <w:rPr>
          <w:del w:id="2111" w:author="Καρμίρης Αγγελος" w:date="2020-01-03T10:44:00Z"/>
          <w:sz w:val="24"/>
          <w:szCs w:val="24"/>
          <w:lang w:val="el-GR"/>
        </w:rPr>
      </w:pPr>
      <w:del w:id="2112" w:author="Καρμίρης Αγγελος" w:date="2020-01-03T10:44:00Z">
        <w:r w:rsidRPr="009F37EC" w:rsidDel="00E474FD">
          <w:rPr>
            <w:sz w:val="24"/>
            <w:szCs w:val="24"/>
            <w:lang w:val="el-GR"/>
          </w:rPr>
          <w:delText xml:space="preserve"> </w:delText>
        </w:r>
        <w:r w:rsidR="00CF3783" w:rsidRPr="009F37EC" w:rsidDel="00E474FD">
          <w:rPr>
            <w:sz w:val="24"/>
            <w:szCs w:val="24"/>
            <w:lang w:val="el-GR"/>
          </w:rPr>
          <w:delText>Η δοκιμή θα εκτελεσθεί πριν τις διηλεκτρικές δοκιμές υπερτάσεων και τη δοκιμή ανύψωσης θερμοκρασίας. Η μέτρηση θα γίνει σ</w:delText>
        </w:r>
        <w:r w:rsidR="00A81C5F" w:rsidDel="00E474FD">
          <w:rPr>
            <w:sz w:val="24"/>
            <w:szCs w:val="24"/>
            <w:lang w:val="el-GR"/>
          </w:rPr>
          <w:delText>τους ακροδέκτες</w:delText>
        </w:r>
        <w:r w:rsidR="00CF3783" w:rsidRPr="009F37EC" w:rsidDel="00E474FD">
          <w:rPr>
            <w:sz w:val="24"/>
            <w:szCs w:val="24"/>
            <w:lang w:val="el-GR"/>
          </w:rPr>
          <w:delText xml:space="preserve"> </w:delText>
        </w:r>
        <w:r w:rsidR="00A81C5F" w:rsidDel="00E474FD">
          <w:rPr>
            <w:sz w:val="24"/>
            <w:szCs w:val="24"/>
            <w:lang w:val="el-GR"/>
          </w:rPr>
          <w:delText>ε</w:delText>
        </w:r>
        <w:r w:rsidR="00CF3783" w:rsidRPr="009F37EC" w:rsidDel="00E474FD">
          <w:rPr>
            <w:sz w:val="24"/>
            <w:szCs w:val="24"/>
            <w:lang w:val="el-GR"/>
          </w:rPr>
          <w:delText>ν</w:delText>
        </w:r>
        <w:r w:rsidR="00A81C5F" w:rsidDel="00E474FD">
          <w:rPr>
            <w:sz w:val="24"/>
            <w:szCs w:val="24"/>
            <w:lang w:val="el-GR"/>
          </w:rPr>
          <w:delText>ός</w:delText>
        </w:r>
        <w:r w:rsidR="00CF3783" w:rsidRPr="009F37EC" w:rsidDel="00E474FD">
          <w:rPr>
            <w:sz w:val="24"/>
            <w:szCs w:val="24"/>
            <w:lang w:val="el-GR"/>
          </w:rPr>
          <w:delText xml:space="preserve"> τ</w:delText>
        </w:r>
        <w:r w:rsidR="00A81C5F" w:rsidDel="00E474FD">
          <w:rPr>
            <w:sz w:val="24"/>
            <w:szCs w:val="24"/>
            <w:lang w:val="el-GR"/>
          </w:rPr>
          <w:delText>υ</w:delText>
        </w:r>
        <w:r w:rsidR="00CF3783" w:rsidRPr="009F37EC" w:rsidDel="00E474FD">
          <w:rPr>
            <w:sz w:val="24"/>
            <w:szCs w:val="24"/>
            <w:lang w:val="el-GR"/>
          </w:rPr>
          <w:delText>λ</w:delText>
        </w:r>
        <w:r w:rsidR="00A81C5F" w:rsidDel="00E474FD">
          <w:rPr>
            <w:sz w:val="24"/>
            <w:szCs w:val="24"/>
            <w:lang w:val="el-GR"/>
          </w:rPr>
          <w:delText>ί</w:delText>
        </w:r>
        <w:r w:rsidR="00CF3783" w:rsidRPr="009F37EC" w:rsidDel="00E474FD">
          <w:rPr>
            <w:sz w:val="24"/>
            <w:szCs w:val="24"/>
            <w:lang w:val="el-GR"/>
          </w:rPr>
          <w:delText>γμα</w:delText>
        </w:r>
        <w:r w:rsidR="00A81C5F" w:rsidDel="00E474FD">
          <w:rPr>
            <w:sz w:val="24"/>
            <w:szCs w:val="24"/>
            <w:lang w:val="el-GR"/>
          </w:rPr>
          <w:delText>τος</w:delText>
        </w:r>
        <w:r w:rsidR="00CF3783" w:rsidRPr="009F37EC" w:rsidDel="00E474FD">
          <w:rPr>
            <w:sz w:val="24"/>
            <w:szCs w:val="24"/>
            <w:lang w:val="el-GR"/>
          </w:rPr>
          <w:delText xml:space="preserve"> του ΑΜ</w:delText>
        </w:r>
        <w:r w:rsidR="00322233" w:rsidRPr="009F37EC" w:rsidDel="00E474FD">
          <w:rPr>
            <w:sz w:val="24"/>
            <w:szCs w:val="24"/>
            <w:lang w:val="el-GR"/>
          </w:rPr>
          <w:delText>/</w:delText>
        </w:r>
        <w:r w:rsidR="00CF3783" w:rsidRPr="009F37EC" w:rsidDel="00E474FD">
          <w:rPr>
            <w:sz w:val="24"/>
            <w:szCs w:val="24"/>
            <w:lang w:val="el-GR"/>
          </w:rPr>
          <w:delText>Σ</w:delText>
        </w:r>
        <w:r w:rsidR="00A81C5F" w:rsidDel="00E474FD">
          <w:rPr>
            <w:sz w:val="24"/>
            <w:szCs w:val="24"/>
            <w:lang w:val="el-GR"/>
          </w:rPr>
          <w:delText>, συνήθως στους ακροδέκτες ΧΤ,</w:delText>
        </w:r>
        <w:r w:rsidR="00CF3783" w:rsidRPr="009F37EC" w:rsidDel="00E474FD">
          <w:rPr>
            <w:sz w:val="24"/>
            <w:szCs w:val="24"/>
            <w:lang w:val="el-GR"/>
          </w:rPr>
          <w:delText xml:space="preserve"> στην ονομαστική συχνότητα</w:delText>
        </w:r>
        <w:r w:rsidR="00A81C5F" w:rsidDel="00E474FD">
          <w:rPr>
            <w:sz w:val="24"/>
            <w:szCs w:val="24"/>
            <w:lang w:val="el-GR"/>
          </w:rPr>
          <w:delText xml:space="preserve"> και στο 90%, 100% και 110% της ονομαστικής τάσης λήψης, με</w:delText>
        </w:r>
        <w:r w:rsidR="00CF3783" w:rsidRPr="009F37EC" w:rsidDel="00E474FD">
          <w:rPr>
            <w:sz w:val="24"/>
            <w:szCs w:val="24"/>
            <w:lang w:val="el-GR"/>
          </w:rPr>
          <w:delText xml:space="preserve"> το μηχανισμ</w:delText>
        </w:r>
        <w:r w:rsidR="00A81C5F" w:rsidDel="00E474FD">
          <w:rPr>
            <w:sz w:val="24"/>
            <w:szCs w:val="24"/>
            <w:lang w:val="el-GR"/>
          </w:rPr>
          <w:delText>ό</w:delText>
        </w:r>
        <w:r w:rsidR="00CF3783" w:rsidRPr="009F37EC" w:rsidDel="00E474FD">
          <w:rPr>
            <w:sz w:val="24"/>
            <w:szCs w:val="24"/>
            <w:lang w:val="el-GR"/>
          </w:rPr>
          <w:delText xml:space="preserve"> αλλαγής λήψ</w:delText>
        </w:r>
        <w:r w:rsidR="00A81C5F" w:rsidDel="00E474FD">
          <w:rPr>
            <w:sz w:val="24"/>
            <w:szCs w:val="24"/>
            <w:lang w:val="el-GR"/>
          </w:rPr>
          <w:delText>ης στην κύρια λήψη Νο.11</w:delText>
        </w:r>
        <w:r w:rsidR="00CF3783" w:rsidRPr="009F37EC" w:rsidDel="00E474FD">
          <w:rPr>
            <w:sz w:val="24"/>
            <w:szCs w:val="24"/>
            <w:lang w:val="el-GR"/>
          </w:rPr>
          <w:delText>.</w:delText>
        </w:r>
        <w:r w:rsidR="00A81C5F" w:rsidDel="00E474FD">
          <w:rPr>
            <w:sz w:val="24"/>
            <w:szCs w:val="24"/>
            <w:lang w:val="el-GR"/>
          </w:rPr>
          <w:delText xml:space="preserve"> Η μέτρηση θα εκτελεστεί επίσης </w:delText>
        </w:r>
        <w:r w:rsidR="00FF051D" w:rsidDel="00E474FD">
          <w:rPr>
            <w:sz w:val="24"/>
            <w:szCs w:val="24"/>
            <w:lang w:val="el-GR"/>
          </w:rPr>
          <w:delText>στο 100% της ονομαστικής τάσης λήψης, με το μηχανισμό αλλαγής λήψης στις ακραίες λήψεις Νο.1 και 19, όπως επίσης και στη λήψη μέγιστης έντασης Νο.15.</w:delText>
        </w:r>
        <w:r w:rsidR="00CF3783" w:rsidRPr="009F37EC" w:rsidDel="00E474FD">
          <w:rPr>
            <w:sz w:val="24"/>
            <w:szCs w:val="24"/>
            <w:lang w:val="el-GR"/>
          </w:rPr>
          <w:delText xml:space="preserve"> </w:delText>
        </w:r>
        <w:r w:rsidR="00FF051D" w:rsidDel="00E474FD">
          <w:rPr>
            <w:sz w:val="24"/>
            <w:szCs w:val="24"/>
            <w:lang w:val="el-GR"/>
          </w:rPr>
          <w:delText>Οι υπόλοιποι ακροδέκτες</w:delText>
        </w:r>
        <w:r w:rsidR="00CF3783" w:rsidRPr="009F37EC" w:rsidDel="00E474FD">
          <w:rPr>
            <w:sz w:val="24"/>
            <w:szCs w:val="24"/>
            <w:lang w:val="el-GR"/>
          </w:rPr>
          <w:delText xml:space="preserve"> παραμένουν ανοιχτοκυκλωμέν</w:delText>
        </w:r>
        <w:r w:rsidR="00FF051D" w:rsidDel="00E474FD">
          <w:rPr>
            <w:sz w:val="24"/>
            <w:szCs w:val="24"/>
            <w:lang w:val="el-GR"/>
          </w:rPr>
          <w:delText>οι</w:delText>
        </w:r>
        <w:r w:rsidR="00CF3783" w:rsidRPr="009F37EC" w:rsidDel="00E474FD">
          <w:rPr>
            <w:sz w:val="24"/>
            <w:szCs w:val="24"/>
            <w:lang w:val="el-GR"/>
          </w:rPr>
          <w:delText>. Για τη ρύθμιση της τάσης εφαρμογής θα χρησιμοποιηθούν 2 βολτόμετρα συνδεμένα παράλληλα και από τα οποία το ένα θα μετράει την ενεργό τιμή της τάσης (</w:delText>
        </w:r>
        <w:r w:rsidR="00CF3783" w:rsidRPr="009F37EC" w:rsidDel="00E474FD">
          <w:rPr>
            <w:sz w:val="24"/>
            <w:szCs w:val="24"/>
          </w:rPr>
          <w:delText>V</w:delText>
        </w:r>
        <w:r w:rsidR="00CF3783" w:rsidRPr="009F37EC" w:rsidDel="00E474FD">
          <w:rPr>
            <w:sz w:val="24"/>
            <w:szCs w:val="24"/>
            <w:lang w:val="el-GR"/>
          </w:rPr>
          <w:delText>) και το άλλο θα μετράει τη μέση τιμή της τάσης (</w:delText>
        </w:r>
        <w:r w:rsidR="00CF3783" w:rsidRPr="009F37EC" w:rsidDel="00E474FD">
          <w:rPr>
            <w:sz w:val="24"/>
            <w:szCs w:val="24"/>
          </w:rPr>
          <w:delText>V</w:delText>
        </w:r>
        <w:r w:rsidR="00CF3783" w:rsidRPr="009F37EC" w:rsidDel="00E474FD">
          <w:rPr>
            <w:sz w:val="24"/>
            <w:szCs w:val="24"/>
            <w:lang w:val="el-GR"/>
          </w:rPr>
          <w:delText xml:space="preserve">´). </w:delText>
        </w:r>
      </w:del>
    </w:p>
    <w:p w:rsidR="00CF3783" w:rsidRPr="009F37EC" w:rsidDel="00E474FD" w:rsidRDefault="00CF3783" w:rsidP="00CF3783">
      <w:pPr>
        <w:tabs>
          <w:tab w:val="left" w:pos="1985"/>
          <w:tab w:val="left" w:pos="2268"/>
        </w:tabs>
        <w:ind w:left="1560"/>
        <w:jc w:val="both"/>
        <w:rPr>
          <w:del w:id="2113" w:author="Καρμίρης Αγγελος" w:date="2020-01-03T10:44:00Z"/>
          <w:sz w:val="24"/>
          <w:szCs w:val="24"/>
          <w:lang w:val="el-GR"/>
        </w:rPr>
      </w:pPr>
      <w:del w:id="2114" w:author="Καρμίρης Αγγελος" w:date="2020-01-03T10:44:00Z">
        <w:r w:rsidRPr="009F37EC" w:rsidDel="00E474FD">
          <w:rPr>
            <w:sz w:val="24"/>
            <w:szCs w:val="24"/>
            <w:lang w:val="el-GR"/>
          </w:rPr>
          <w:delText>Η κυματομορφή της τάσης εφαρμογής θα είναι αποδεκτή εάν η διαφορά των τιμών των ενδείξεων στα δύο βολτόμετρα είναι μικρότερη από 3%.</w:delText>
        </w:r>
        <w:r w:rsidR="00FF051D" w:rsidDel="00E474FD">
          <w:rPr>
            <w:sz w:val="24"/>
            <w:szCs w:val="24"/>
            <w:lang w:val="el-GR"/>
          </w:rPr>
          <w:delText xml:space="preserve"> </w:delText>
        </w:r>
        <w:r w:rsidRPr="009F37EC" w:rsidDel="00E474FD">
          <w:rPr>
            <w:sz w:val="24"/>
            <w:szCs w:val="24"/>
            <w:lang w:val="el-GR"/>
          </w:rPr>
          <w:delText xml:space="preserve">Για τον υπολογισμό των απωλειών η μετρούμενη τιμή της ισχύος των απωλειών </w:delText>
        </w:r>
        <w:r w:rsidRPr="009F37EC" w:rsidDel="00E474FD">
          <w:rPr>
            <w:sz w:val="24"/>
            <w:szCs w:val="24"/>
          </w:rPr>
          <w:delText>Pm</w:delText>
        </w:r>
        <w:r w:rsidRPr="009F37EC" w:rsidDel="00E474FD">
          <w:rPr>
            <w:sz w:val="24"/>
            <w:szCs w:val="24"/>
            <w:lang w:val="el-GR"/>
          </w:rPr>
          <w:delText xml:space="preserve"> θα ανάγεται με βάση τη σχέση :</w:delText>
        </w:r>
      </w:del>
    </w:p>
    <w:p w:rsidR="00CF3783" w:rsidRPr="009F37EC" w:rsidDel="00E474FD" w:rsidRDefault="00CF3783" w:rsidP="00CF3783">
      <w:pPr>
        <w:tabs>
          <w:tab w:val="left" w:pos="1985"/>
          <w:tab w:val="left" w:pos="2268"/>
        </w:tabs>
        <w:ind w:left="1560"/>
        <w:jc w:val="both"/>
        <w:rPr>
          <w:del w:id="2115" w:author="Καρμίρης Αγγελος" w:date="2020-01-03T10:44:00Z"/>
          <w:sz w:val="24"/>
          <w:szCs w:val="24"/>
          <w:lang w:val="el-GR"/>
        </w:rPr>
      </w:pPr>
      <w:del w:id="2116" w:author="Καρμίρης Αγγελος" w:date="2020-01-03T10:44:00Z">
        <w:r w:rsidRPr="009F37EC" w:rsidDel="00E474FD">
          <w:rPr>
            <w:sz w:val="24"/>
            <w:szCs w:val="24"/>
            <w:lang w:val="el-GR"/>
          </w:rPr>
          <w:delText xml:space="preserve">       </w:delText>
        </w:r>
        <w:r w:rsidRPr="009F37EC" w:rsidDel="00E474FD">
          <w:rPr>
            <w:sz w:val="24"/>
            <w:szCs w:val="24"/>
          </w:rPr>
          <w:delText>Po</w:delText>
        </w:r>
        <w:r w:rsidRPr="009F37EC" w:rsidDel="00E474FD">
          <w:rPr>
            <w:sz w:val="24"/>
            <w:szCs w:val="24"/>
            <w:lang w:val="el-GR"/>
          </w:rPr>
          <w:delText xml:space="preserve"> = </w:delText>
        </w:r>
        <w:r w:rsidRPr="009F37EC" w:rsidDel="00E474FD">
          <w:rPr>
            <w:sz w:val="24"/>
            <w:szCs w:val="24"/>
          </w:rPr>
          <w:delText>Pm</w:delText>
        </w:r>
        <w:r w:rsidRPr="009F37EC" w:rsidDel="00E474FD">
          <w:rPr>
            <w:sz w:val="24"/>
            <w:szCs w:val="24"/>
            <w:lang w:val="el-GR"/>
          </w:rPr>
          <w:delText xml:space="preserve"> · (1+( </w:delText>
        </w:r>
        <w:r w:rsidRPr="009F37EC" w:rsidDel="00E474FD">
          <w:rPr>
            <w:sz w:val="24"/>
            <w:szCs w:val="24"/>
          </w:rPr>
          <w:delText>V</w:delText>
        </w:r>
        <w:r w:rsidRPr="009F37EC" w:rsidDel="00E474FD">
          <w:rPr>
            <w:sz w:val="24"/>
            <w:szCs w:val="24"/>
            <w:lang w:val="el-GR"/>
          </w:rPr>
          <w:delText xml:space="preserve">´- </w:delText>
        </w:r>
        <w:r w:rsidRPr="009F37EC" w:rsidDel="00E474FD">
          <w:rPr>
            <w:sz w:val="24"/>
            <w:szCs w:val="24"/>
          </w:rPr>
          <w:delText>V</w:delText>
        </w:r>
        <w:r w:rsidRPr="009F37EC" w:rsidDel="00E474FD">
          <w:rPr>
            <w:sz w:val="24"/>
            <w:szCs w:val="24"/>
            <w:lang w:val="el-GR"/>
          </w:rPr>
          <w:delText xml:space="preserve">)/ </w:delText>
        </w:r>
        <w:r w:rsidRPr="009F37EC" w:rsidDel="00E474FD">
          <w:rPr>
            <w:sz w:val="24"/>
            <w:szCs w:val="24"/>
          </w:rPr>
          <w:delText>V</w:delText>
        </w:r>
        <w:r w:rsidRPr="009F37EC" w:rsidDel="00E474FD">
          <w:rPr>
            <w:sz w:val="24"/>
            <w:szCs w:val="24"/>
            <w:lang w:val="el-GR"/>
          </w:rPr>
          <w:delText>´).</w:delText>
        </w:r>
      </w:del>
    </w:p>
    <w:p w:rsidR="00681E77" w:rsidRPr="009F37EC" w:rsidDel="00E474FD" w:rsidRDefault="00681E77" w:rsidP="00CF3783">
      <w:pPr>
        <w:tabs>
          <w:tab w:val="left" w:pos="1985"/>
          <w:tab w:val="left" w:pos="2268"/>
        </w:tabs>
        <w:ind w:left="1560"/>
        <w:jc w:val="both"/>
        <w:rPr>
          <w:del w:id="2117" w:author="Καρμίρης Αγγελος" w:date="2020-01-03T10:44:00Z"/>
          <w:sz w:val="24"/>
          <w:szCs w:val="24"/>
          <w:lang w:val="el-GR"/>
        </w:rPr>
      </w:pPr>
      <w:del w:id="2118" w:author="Καρμίρης Αγγελος" w:date="2020-01-03T10:44:00Z">
        <w:r w:rsidRPr="009F37EC" w:rsidDel="00E474FD">
          <w:rPr>
            <w:sz w:val="24"/>
            <w:szCs w:val="24"/>
            <w:lang w:val="el-GR"/>
          </w:rPr>
          <w:delText>Η ενδεικνυ</w:delText>
        </w:r>
        <w:r w:rsidR="00496D37" w:rsidRPr="009F37EC" w:rsidDel="00E474FD">
          <w:rPr>
            <w:sz w:val="24"/>
            <w:szCs w:val="24"/>
            <w:lang w:val="el-GR"/>
          </w:rPr>
          <w:delText>ό</w:delText>
        </w:r>
        <w:r w:rsidRPr="009F37EC" w:rsidDel="00E474FD">
          <w:rPr>
            <w:sz w:val="24"/>
            <w:szCs w:val="24"/>
            <w:lang w:val="el-GR"/>
          </w:rPr>
          <w:delText>μ</w:delText>
        </w:r>
        <w:r w:rsidR="00496D37" w:rsidRPr="009F37EC" w:rsidDel="00E474FD">
          <w:rPr>
            <w:sz w:val="24"/>
            <w:szCs w:val="24"/>
            <w:lang w:val="el-GR"/>
          </w:rPr>
          <w:delText>ε</w:delText>
        </w:r>
        <w:r w:rsidRPr="009F37EC" w:rsidDel="00E474FD">
          <w:rPr>
            <w:sz w:val="24"/>
            <w:szCs w:val="24"/>
            <w:lang w:val="el-GR"/>
          </w:rPr>
          <w:delText xml:space="preserve">νη τιμή του ρεύματος μαγνήτισης μετράται συγχρόνως με τις απώλειες </w:delText>
        </w:r>
        <w:r w:rsidR="00C040E6" w:rsidRPr="009F37EC" w:rsidDel="00E474FD">
          <w:rPr>
            <w:sz w:val="24"/>
            <w:szCs w:val="24"/>
            <w:lang w:val="el-GR"/>
          </w:rPr>
          <w:delText>ενώ</w:delText>
        </w:r>
        <w:r w:rsidRPr="009F37EC" w:rsidDel="00E474FD">
          <w:rPr>
            <w:sz w:val="24"/>
            <w:szCs w:val="24"/>
            <w:lang w:val="el-GR"/>
          </w:rPr>
          <w:delText xml:space="preserve"> λαμβάνεται υπόψη η μέση τιμή των</w:delText>
        </w:r>
        <w:r w:rsidR="00964EE8" w:rsidRPr="009F37EC" w:rsidDel="00E474FD">
          <w:rPr>
            <w:sz w:val="24"/>
            <w:szCs w:val="24"/>
            <w:lang w:val="el-GR"/>
          </w:rPr>
          <w:delText xml:space="preserve"> μετρήσεων των οργάνων για τις τρεις (3) φάσεις.</w:delText>
        </w:r>
        <w:r w:rsidR="001A4EA2" w:rsidRPr="001A4EA2" w:rsidDel="00E474FD">
          <w:rPr>
            <w:sz w:val="24"/>
            <w:szCs w:val="24"/>
            <w:lang w:val="el-GR"/>
          </w:rPr>
          <w:delText xml:space="preserve"> </w:delText>
        </w:r>
        <w:r w:rsidR="001A4EA2" w:rsidRPr="00601E05" w:rsidDel="00E474FD">
          <w:rPr>
            <w:sz w:val="24"/>
            <w:szCs w:val="24"/>
            <w:lang w:val="el-GR"/>
          </w:rPr>
          <w:delText>Η εκτεταμένη αβεβαιότητα των απωλειών</w:delText>
        </w:r>
        <w:r w:rsidR="001A4EA2" w:rsidDel="00E474FD">
          <w:rPr>
            <w:sz w:val="24"/>
            <w:szCs w:val="24"/>
            <w:lang w:val="el-GR"/>
          </w:rPr>
          <w:delText xml:space="preserve"> εν κενώ</w:delText>
        </w:r>
        <w:r w:rsidR="001A4EA2" w:rsidRPr="00601E05" w:rsidDel="00E474FD">
          <w:rPr>
            <w:sz w:val="24"/>
            <w:szCs w:val="24"/>
            <w:lang w:val="el-GR"/>
          </w:rPr>
          <w:delText xml:space="preserve"> με συντελεστή κάλυψης k=2 θα υπολογιστεί και αναφερθεί από τον κατασκευαστή, σύμφωνα με το πρότυπο IEC 60076-19, αλλά </w:delText>
        </w:r>
        <w:r w:rsidR="001A4EA2" w:rsidDel="00E474FD">
          <w:rPr>
            <w:sz w:val="24"/>
            <w:szCs w:val="24"/>
            <w:lang w:val="el-GR"/>
          </w:rPr>
          <w:delText>δεν θα πρέπει να υπερβαίνει το 2</w:delText>
        </w:r>
        <w:r w:rsidR="001A4EA2" w:rsidRPr="00601E05" w:rsidDel="00E474FD">
          <w:rPr>
            <w:sz w:val="24"/>
            <w:szCs w:val="24"/>
            <w:lang w:val="el-GR"/>
          </w:rPr>
          <w:delText>%.</w:delText>
        </w:r>
      </w:del>
    </w:p>
    <w:p w:rsidR="004D64EE" w:rsidRPr="009F37EC" w:rsidDel="00E474FD" w:rsidRDefault="004D64EE" w:rsidP="00CF3783">
      <w:pPr>
        <w:tabs>
          <w:tab w:val="left" w:pos="1985"/>
          <w:tab w:val="left" w:pos="2268"/>
        </w:tabs>
        <w:ind w:left="1560"/>
        <w:jc w:val="both"/>
        <w:rPr>
          <w:del w:id="2119" w:author="Καρμίρης Αγγελος" w:date="2020-01-03T10:44:00Z"/>
          <w:sz w:val="24"/>
          <w:szCs w:val="24"/>
          <w:lang w:val="el-GR"/>
        </w:rPr>
      </w:pPr>
    </w:p>
    <w:p w:rsidR="002A473A" w:rsidRPr="009F37EC" w:rsidDel="00E474FD" w:rsidRDefault="002A473A" w:rsidP="002A473A">
      <w:pPr>
        <w:numPr>
          <w:ilvl w:val="1"/>
          <w:numId w:val="5"/>
        </w:numPr>
        <w:tabs>
          <w:tab w:val="clear" w:pos="2280"/>
          <w:tab w:val="num" w:pos="1985"/>
        </w:tabs>
        <w:ind w:left="1985" w:hanging="567"/>
        <w:jc w:val="both"/>
        <w:rPr>
          <w:del w:id="2120" w:author="Καρμίρης Αγγελος" w:date="2020-01-03T10:44:00Z"/>
          <w:b/>
          <w:bCs/>
          <w:sz w:val="24"/>
          <w:szCs w:val="24"/>
          <w:u w:val="single"/>
          <w:lang w:val="el-GR"/>
        </w:rPr>
      </w:pPr>
      <w:del w:id="2121" w:author="Καρμίρης Αγγελος" w:date="2020-01-03T10:44:00Z">
        <w:r w:rsidDel="00E474FD">
          <w:rPr>
            <w:b/>
            <w:bCs/>
            <w:sz w:val="24"/>
            <w:szCs w:val="24"/>
            <w:u w:val="single"/>
            <w:lang w:val="el-GR"/>
          </w:rPr>
          <w:delText>Υπολογισμός του δείκτη μέγιστης αποδοτικότητας</w:delText>
        </w:r>
        <w:r w:rsidRPr="009F37EC" w:rsidDel="00E474FD">
          <w:rPr>
            <w:b/>
            <w:bCs/>
            <w:sz w:val="24"/>
            <w:szCs w:val="24"/>
            <w:u w:val="single"/>
            <w:lang w:val="el-GR"/>
          </w:rPr>
          <w:delText xml:space="preserve"> (</w:delText>
        </w:r>
        <w:r w:rsidDel="00E474FD">
          <w:rPr>
            <w:b/>
            <w:bCs/>
            <w:sz w:val="24"/>
            <w:szCs w:val="24"/>
            <w:u w:val="single"/>
          </w:rPr>
          <w:delText>PEI</w:delText>
        </w:r>
        <w:r w:rsidRPr="009F37EC" w:rsidDel="00E474FD">
          <w:rPr>
            <w:b/>
            <w:bCs/>
            <w:sz w:val="24"/>
            <w:szCs w:val="24"/>
            <w:u w:val="single"/>
            <w:lang w:val="el-GR"/>
          </w:rPr>
          <w:delText>)</w:delText>
        </w:r>
        <w:r w:rsidDel="00E474FD">
          <w:rPr>
            <w:b/>
            <w:bCs/>
            <w:sz w:val="24"/>
            <w:szCs w:val="24"/>
            <w:u w:val="single"/>
            <w:lang w:val="el-GR"/>
          </w:rPr>
          <w:delText xml:space="preserve"> και του</w:delText>
        </w:r>
        <w:r w:rsidRPr="00CF1D4B" w:rsidDel="00E474FD">
          <w:rPr>
            <w:b/>
            <w:bCs/>
            <w:sz w:val="24"/>
            <w:szCs w:val="24"/>
            <w:u w:val="single"/>
            <w:lang w:val="el-GR"/>
          </w:rPr>
          <w:delText xml:space="preserve"> </w:delText>
        </w:r>
        <w:r w:rsidDel="00E474FD">
          <w:rPr>
            <w:b/>
            <w:bCs/>
            <w:sz w:val="24"/>
            <w:szCs w:val="24"/>
            <w:u w:val="single"/>
            <w:lang w:val="el-GR"/>
          </w:rPr>
          <w:delText>αντίστοιχου συντελεστ</w:delText>
        </w:r>
        <w:r w:rsidR="00B14813" w:rsidDel="00E474FD">
          <w:rPr>
            <w:b/>
            <w:bCs/>
            <w:sz w:val="24"/>
            <w:szCs w:val="24"/>
            <w:u w:val="single"/>
            <w:lang w:val="el-GR"/>
          </w:rPr>
          <w:delText>ή φ</w:delText>
        </w:r>
        <w:r w:rsidR="008214CD" w:rsidDel="00E474FD">
          <w:rPr>
            <w:b/>
            <w:bCs/>
            <w:sz w:val="24"/>
            <w:szCs w:val="24"/>
            <w:u w:val="single"/>
            <w:lang w:val="el-GR"/>
          </w:rPr>
          <w:delText>ορτίου</w:delText>
        </w:r>
      </w:del>
    </w:p>
    <w:p w:rsidR="002A473A" w:rsidDel="00E474FD" w:rsidRDefault="002A473A" w:rsidP="002A473A">
      <w:pPr>
        <w:tabs>
          <w:tab w:val="left" w:pos="1985"/>
          <w:tab w:val="left" w:pos="2268"/>
        </w:tabs>
        <w:ind w:left="1560"/>
        <w:jc w:val="both"/>
        <w:rPr>
          <w:del w:id="2122" w:author="Καρμίρης Αγγελος" w:date="2020-01-03T10:44:00Z"/>
          <w:sz w:val="24"/>
          <w:szCs w:val="24"/>
          <w:lang w:val="el-GR"/>
        </w:rPr>
      </w:pPr>
    </w:p>
    <w:p w:rsidR="002A473A" w:rsidDel="00E474FD" w:rsidRDefault="002A473A" w:rsidP="002A473A">
      <w:pPr>
        <w:tabs>
          <w:tab w:val="left" w:pos="1985"/>
          <w:tab w:val="left" w:pos="2268"/>
        </w:tabs>
        <w:ind w:left="1560"/>
        <w:jc w:val="both"/>
        <w:rPr>
          <w:del w:id="2123" w:author="Καρμίρης Αγγελος" w:date="2020-01-03T10:44:00Z"/>
          <w:sz w:val="24"/>
          <w:szCs w:val="24"/>
          <w:lang w:val="el-GR"/>
        </w:rPr>
      </w:pPr>
      <w:del w:id="2124" w:author="Καρμίρης Αγγελος" w:date="2020-01-03T10:44:00Z">
        <w:r w:rsidDel="00E474FD">
          <w:rPr>
            <w:sz w:val="24"/>
            <w:szCs w:val="24"/>
            <w:lang w:val="el-GR"/>
          </w:rPr>
          <w:delText xml:space="preserve">Ο </w:delText>
        </w:r>
        <w:r w:rsidR="0002482B" w:rsidDel="00E474FD">
          <w:rPr>
            <w:sz w:val="24"/>
            <w:szCs w:val="24"/>
            <w:lang w:val="el-GR"/>
          </w:rPr>
          <w:delText xml:space="preserve">μέγιστος </w:delText>
        </w:r>
        <w:r w:rsidDel="00E474FD">
          <w:rPr>
            <w:sz w:val="24"/>
            <w:szCs w:val="24"/>
            <w:lang w:val="el-GR"/>
          </w:rPr>
          <w:delText xml:space="preserve">δείκτης αποδοτικότητας </w:delText>
        </w:r>
        <w:r w:rsidRPr="00CF1D4B" w:rsidDel="00E474FD">
          <w:rPr>
            <w:sz w:val="24"/>
            <w:szCs w:val="24"/>
            <w:lang w:val="el-GR"/>
          </w:rPr>
          <w:delText>(</w:delText>
        </w:r>
        <w:r w:rsidDel="00E474FD">
          <w:rPr>
            <w:sz w:val="24"/>
            <w:szCs w:val="24"/>
          </w:rPr>
          <w:delText>peak</w:delText>
        </w:r>
        <w:r w:rsidRPr="00CF1D4B" w:rsidDel="00E474FD">
          <w:rPr>
            <w:sz w:val="24"/>
            <w:szCs w:val="24"/>
            <w:lang w:val="el-GR"/>
          </w:rPr>
          <w:delText xml:space="preserve"> </w:delText>
        </w:r>
        <w:r w:rsidDel="00E474FD">
          <w:rPr>
            <w:sz w:val="24"/>
            <w:szCs w:val="24"/>
          </w:rPr>
          <w:delText>efficiency</w:delText>
        </w:r>
        <w:r w:rsidRPr="00CF1D4B" w:rsidDel="00E474FD">
          <w:rPr>
            <w:sz w:val="24"/>
            <w:szCs w:val="24"/>
            <w:lang w:val="el-GR"/>
          </w:rPr>
          <w:delText xml:space="preserve"> </w:delText>
        </w:r>
        <w:r w:rsidDel="00E474FD">
          <w:rPr>
            <w:sz w:val="24"/>
            <w:szCs w:val="24"/>
          </w:rPr>
          <w:delText>index</w:delText>
        </w:r>
        <w:r w:rsidRPr="00CF1D4B" w:rsidDel="00E474FD">
          <w:rPr>
            <w:sz w:val="24"/>
            <w:szCs w:val="24"/>
            <w:lang w:val="el-GR"/>
          </w:rPr>
          <w:delText xml:space="preserve">, </w:delText>
        </w:r>
        <w:r w:rsidDel="00E474FD">
          <w:rPr>
            <w:sz w:val="24"/>
            <w:szCs w:val="24"/>
          </w:rPr>
          <w:delText>PEI</w:delText>
        </w:r>
        <w:r w:rsidRPr="00CF1D4B" w:rsidDel="00E474FD">
          <w:rPr>
            <w:sz w:val="24"/>
            <w:szCs w:val="24"/>
            <w:lang w:val="el-GR"/>
          </w:rPr>
          <w:delText xml:space="preserve">) </w:delText>
        </w:r>
        <w:r w:rsidDel="00E474FD">
          <w:rPr>
            <w:sz w:val="24"/>
            <w:szCs w:val="24"/>
            <w:lang w:val="el-GR"/>
          </w:rPr>
          <w:delText>και ο αντίστοιχος συντελεστ</w:delText>
        </w:r>
        <w:r w:rsidR="00B14813" w:rsidDel="00E474FD">
          <w:rPr>
            <w:sz w:val="24"/>
            <w:szCs w:val="24"/>
            <w:lang w:val="el-GR"/>
          </w:rPr>
          <w:delText>ής φ</w:delText>
        </w:r>
        <w:r w:rsidR="008214CD" w:rsidDel="00E474FD">
          <w:rPr>
            <w:sz w:val="24"/>
            <w:szCs w:val="24"/>
            <w:lang w:val="el-GR"/>
          </w:rPr>
          <w:delText>ορτίου</w:delText>
        </w:r>
        <w:r w:rsidDel="00E474FD">
          <w:rPr>
            <w:sz w:val="24"/>
            <w:szCs w:val="24"/>
            <w:lang w:val="el-GR"/>
          </w:rPr>
          <w:delText xml:space="preserve"> </w:delText>
        </w:r>
        <w:r w:rsidDel="00E474FD">
          <w:rPr>
            <w:sz w:val="24"/>
            <w:szCs w:val="24"/>
          </w:rPr>
          <w:delText>k</w:delText>
        </w:r>
        <w:r w:rsidDel="00E474FD">
          <w:rPr>
            <w:sz w:val="24"/>
            <w:szCs w:val="24"/>
            <w:vertAlign w:val="subscript"/>
          </w:rPr>
          <w:delText>PEI</w:delText>
        </w:r>
        <w:r w:rsidRPr="00CF1D4B" w:rsidDel="00E474FD">
          <w:rPr>
            <w:sz w:val="24"/>
            <w:szCs w:val="24"/>
            <w:lang w:val="el-GR"/>
          </w:rPr>
          <w:delText xml:space="preserve"> </w:delText>
        </w:r>
        <w:r w:rsidDel="00E474FD">
          <w:rPr>
            <w:sz w:val="24"/>
            <w:szCs w:val="24"/>
            <w:lang w:val="el-GR"/>
          </w:rPr>
          <w:delText xml:space="preserve">θα υπολογιστούν σύμφωνα με το </w:delText>
        </w:r>
        <w:r w:rsidDel="00E474FD">
          <w:rPr>
            <w:sz w:val="24"/>
            <w:szCs w:val="24"/>
          </w:rPr>
          <w:delText>EN</w:delText>
        </w:r>
        <w:r w:rsidDel="00E474FD">
          <w:rPr>
            <w:sz w:val="24"/>
            <w:szCs w:val="24"/>
            <w:lang w:val="el-GR"/>
          </w:rPr>
          <w:delText xml:space="preserve"> 50</w:delText>
        </w:r>
        <w:r w:rsidRPr="00CF1D4B" w:rsidDel="00E474FD">
          <w:rPr>
            <w:sz w:val="24"/>
            <w:szCs w:val="24"/>
            <w:lang w:val="el-GR"/>
          </w:rPr>
          <w:delText xml:space="preserve">629. </w:delText>
        </w:r>
        <w:r w:rsidDel="00E474FD">
          <w:rPr>
            <w:sz w:val="24"/>
            <w:szCs w:val="24"/>
            <w:lang w:val="el-GR"/>
          </w:rPr>
          <w:delText>Οι μετρηθείσες απώλειες φορτίου μεταξύ ακροδεκτών ΥΤ – ΜΤ (ακροδέκτες ΧΤ ανοιχτοκυκλωμένοι) στην κύρια λήψη και σ</w:delText>
        </w:r>
        <w:r w:rsidR="00B14813" w:rsidDel="00E474FD">
          <w:rPr>
            <w:sz w:val="24"/>
            <w:szCs w:val="24"/>
            <w:lang w:val="el-GR"/>
          </w:rPr>
          <w:delText>ε</w:delText>
        </w:r>
        <w:r w:rsidDel="00E474FD">
          <w:rPr>
            <w:sz w:val="24"/>
            <w:szCs w:val="24"/>
            <w:lang w:val="el-GR"/>
          </w:rPr>
          <w:delText xml:space="preserve"> ονομαστική ένταση (παρ.Χ.1.3), όπως επίσης και οι μετρηθείσες απώλειες εν κενώ </w:delText>
        </w:r>
        <w:r w:rsidR="00B14813" w:rsidDel="00E474FD">
          <w:rPr>
            <w:sz w:val="24"/>
            <w:szCs w:val="24"/>
            <w:lang w:val="el-GR"/>
          </w:rPr>
          <w:delText xml:space="preserve">στην κύρια λήψη και σε ονομαστική τάση, ανηγμένες στη θερμοκρασία αναφοράς (παρ.Χ.1.4), θα χρησιμοποιηθούν για τον υπολογισμό. Σύμφωνα με το </w:delText>
        </w:r>
        <w:r w:rsidR="00B14813" w:rsidDel="00E474FD">
          <w:rPr>
            <w:sz w:val="24"/>
            <w:szCs w:val="24"/>
          </w:rPr>
          <w:delText>EN</w:delText>
        </w:r>
        <w:r w:rsidR="00B14813" w:rsidRPr="00CF1D4B" w:rsidDel="00E474FD">
          <w:rPr>
            <w:sz w:val="24"/>
            <w:szCs w:val="24"/>
            <w:lang w:val="el-GR"/>
          </w:rPr>
          <w:delText xml:space="preserve"> 50629, </w:delText>
        </w:r>
        <w:r w:rsidR="00B14813" w:rsidDel="00E474FD">
          <w:rPr>
            <w:sz w:val="24"/>
            <w:szCs w:val="24"/>
            <w:lang w:val="el-GR"/>
          </w:rPr>
          <w:delText>θα χρησιμοποιηθεί για τον υπολογισμό μόνο το τμήμα των απωλειών ψύξης (παρ.Χ.2.4), το οποίο αντιστοιχεί στις λειτουργούσες μονάδες ψύξης  κατά τον συντελεστή φ</w:delText>
        </w:r>
        <w:r w:rsidR="008214CD" w:rsidDel="00E474FD">
          <w:rPr>
            <w:sz w:val="24"/>
            <w:szCs w:val="24"/>
            <w:lang w:val="el-GR"/>
          </w:rPr>
          <w:delText>ορτίου</w:delText>
        </w:r>
        <w:r w:rsidR="00B14813" w:rsidDel="00E474FD">
          <w:rPr>
            <w:sz w:val="24"/>
            <w:szCs w:val="24"/>
            <w:lang w:val="el-GR"/>
          </w:rPr>
          <w:delText xml:space="preserve"> </w:delText>
        </w:r>
        <w:r w:rsidR="00B14813" w:rsidDel="00E474FD">
          <w:rPr>
            <w:sz w:val="24"/>
            <w:szCs w:val="24"/>
          </w:rPr>
          <w:delText>k</w:delText>
        </w:r>
        <w:r w:rsidR="00B14813" w:rsidDel="00E474FD">
          <w:rPr>
            <w:sz w:val="24"/>
            <w:szCs w:val="24"/>
            <w:vertAlign w:val="subscript"/>
          </w:rPr>
          <w:delText>PEI</w:delText>
        </w:r>
        <w:r w:rsidR="00B14813" w:rsidDel="00E474FD">
          <w:rPr>
            <w:sz w:val="24"/>
            <w:szCs w:val="24"/>
            <w:lang w:val="el-GR"/>
          </w:rPr>
          <w:delText>. Αυτό το τμήμα είναι συνήθως το ίδιο με τις απώλειες φορτίου σε λειτουργία εν κενώ, το οποίο αντιστοιχεί στην πρώτη ομάδα ελέγχου των μονάδων ψύξης, όπως περιγράφεται στην παρ.</w:delText>
        </w:r>
        <w:r w:rsidR="00B14813" w:rsidDel="00E474FD">
          <w:rPr>
            <w:sz w:val="24"/>
            <w:szCs w:val="24"/>
          </w:rPr>
          <w:delText>IX</w:delText>
        </w:r>
        <w:r w:rsidR="00B14813" w:rsidRPr="00CF1D4B" w:rsidDel="00E474FD">
          <w:rPr>
            <w:sz w:val="24"/>
            <w:szCs w:val="24"/>
            <w:lang w:val="el-GR"/>
          </w:rPr>
          <w:delText>.1.</w:delText>
        </w:r>
        <w:r w:rsidR="00B14813" w:rsidDel="00E474FD">
          <w:rPr>
            <w:sz w:val="24"/>
            <w:szCs w:val="24"/>
            <w:lang w:val="el-GR"/>
          </w:rPr>
          <w:delText xml:space="preserve">θ. </w:delText>
        </w:r>
      </w:del>
    </w:p>
    <w:p w:rsidR="00E73EC7" w:rsidRPr="00E73EC7" w:rsidDel="00E474FD" w:rsidRDefault="00E73EC7" w:rsidP="002A473A">
      <w:pPr>
        <w:tabs>
          <w:tab w:val="left" w:pos="1985"/>
          <w:tab w:val="left" w:pos="2268"/>
        </w:tabs>
        <w:ind w:left="1560"/>
        <w:jc w:val="both"/>
        <w:rPr>
          <w:del w:id="2125" w:author="Καρμίρης Αγγελος" w:date="2020-01-03T10:44:00Z"/>
          <w:sz w:val="24"/>
          <w:szCs w:val="24"/>
          <w:lang w:val="el-GR"/>
        </w:rPr>
      </w:pPr>
      <w:del w:id="2126" w:author="Καρμίρης Αγγελος" w:date="2020-01-03T10:44:00Z">
        <w:r w:rsidDel="00E474FD">
          <w:rPr>
            <w:sz w:val="24"/>
            <w:szCs w:val="24"/>
            <w:lang w:val="el-GR"/>
          </w:rPr>
          <w:delText xml:space="preserve">Οι υπολογισθείσες τιμές </w:delText>
        </w:r>
        <w:r w:rsidDel="00E474FD">
          <w:rPr>
            <w:sz w:val="24"/>
            <w:szCs w:val="24"/>
          </w:rPr>
          <w:delText>PEI</w:delText>
        </w:r>
        <w:r w:rsidRPr="00CF1D4B" w:rsidDel="00E474FD">
          <w:rPr>
            <w:sz w:val="24"/>
            <w:szCs w:val="24"/>
            <w:lang w:val="el-GR"/>
          </w:rPr>
          <w:delText xml:space="preserve"> </w:delText>
        </w:r>
        <w:r w:rsidDel="00E474FD">
          <w:rPr>
            <w:sz w:val="24"/>
            <w:szCs w:val="24"/>
            <w:lang w:val="el-GR"/>
          </w:rPr>
          <w:delText xml:space="preserve">και </w:delText>
        </w:r>
        <w:r w:rsidDel="00E474FD">
          <w:rPr>
            <w:sz w:val="24"/>
            <w:szCs w:val="24"/>
          </w:rPr>
          <w:delText>k</w:delText>
        </w:r>
        <w:r w:rsidDel="00E474FD">
          <w:rPr>
            <w:sz w:val="24"/>
            <w:szCs w:val="24"/>
            <w:vertAlign w:val="subscript"/>
          </w:rPr>
          <w:delText>PEI</w:delText>
        </w:r>
        <w:r w:rsidRPr="00CF1D4B" w:rsidDel="00E474FD">
          <w:rPr>
            <w:sz w:val="24"/>
            <w:szCs w:val="24"/>
            <w:lang w:val="el-GR"/>
          </w:rPr>
          <w:delText xml:space="preserve"> </w:delText>
        </w:r>
        <w:r w:rsidDel="00E474FD">
          <w:rPr>
            <w:sz w:val="24"/>
            <w:szCs w:val="24"/>
            <w:lang w:val="el-GR"/>
          </w:rPr>
          <w:delText>πρέπει να περιλαμβάνονται στην αναφορά δοκιμής σειράς του ΑΜ/Σ.</w:delText>
        </w:r>
      </w:del>
    </w:p>
    <w:p w:rsidR="002A473A" w:rsidRPr="009F37EC" w:rsidDel="00E474FD" w:rsidRDefault="002A473A" w:rsidP="002A473A">
      <w:pPr>
        <w:tabs>
          <w:tab w:val="left" w:pos="1985"/>
          <w:tab w:val="left" w:pos="2268"/>
        </w:tabs>
        <w:ind w:left="1560"/>
        <w:jc w:val="both"/>
        <w:rPr>
          <w:del w:id="2127" w:author="Καρμίρης Αγγελος" w:date="2020-01-03T10:44:00Z"/>
          <w:sz w:val="24"/>
          <w:szCs w:val="24"/>
          <w:lang w:val="el-GR"/>
        </w:rPr>
      </w:pPr>
    </w:p>
    <w:p w:rsidR="004D64EE" w:rsidRPr="009F37EC" w:rsidDel="00E474FD" w:rsidRDefault="004D64EE" w:rsidP="008E1F16">
      <w:pPr>
        <w:numPr>
          <w:ilvl w:val="1"/>
          <w:numId w:val="5"/>
        </w:numPr>
        <w:tabs>
          <w:tab w:val="clear" w:pos="2280"/>
          <w:tab w:val="num" w:pos="1985"/>
        </w:tabs>
        <w:ind w:left="1985" w:hanging="567"/>
        <w:jc w:val="both"/>
        <w:rPr>
          <w:del w:id="2128" w:author="Καρμίρης Αγγελος" w:date="2020-01-03T10:44:00Z"/>
          <w:b/>
          <w:bCs/>
          <w:sz w:val="24"/>
          <w:szCs w:val="24"/>
          <w:u w:val="single"/>
          <w:lang w:val="el-GR"/>
        </w:rPr>
      </w:pPr>
      <w:del w:id="2129" w:author="Καρμίρης Αγγελος" w:date="2020-01-03T10:44:00Z">
        <w:r w:rsidRPr="009F37EC" w:rsidDel="00E474FD">
          <w:rPr>
            <w:b/>
            <w:bCs/>
            <w:sz w:val="24"/>
            <w:szCs w:val="24"/>
            <w:u w:val="single"/>
            <w:lang w:val="el-GR"/>
          </w:rPr>
          <w:delText>Μέτρηση της χωρητικότη</w:delText>
        </w:r>
        <w:r w:rsidR="008E1F16" w:rsidRPr="009F37EC" w:rsidDel="00E474FD">
          <w:rPr>
            <w:b/>
            <w:bCs/>
            <w:sz w:val="24"/>
            <w:szCs w:val="24"/>
            <w:u w:val="single"/>
            <w:lang w:val="el-GR"/>
          </w:rPr>
          <w:delText xml:space="preserve">τας και του συντελεστή απωλειών </w:delText>
        </w:r>
        <w:r w:rsidRPr="009F37EC" w:rsidDel="00E474FD">
          <w:rPr>
            <w:b/>
            <w:bCs/>
            <w:sz w:val="24"/>
            <w:szCs w:val="24"/>
            <w:u w:val="single"/>
            <w:lang w:val="el-GR"/>
          </w:rPr>
          <w:delText>(εφδ)</w:delText>
        </w:r>
      </w:del>
    </w:p>
    <w:p w:rsidR="008E1F16" w:rsidRPr="009F37EC" w:rsidDel="00E474FD" w:rsidRDefault="008E1F16" w:rsidP="00CF3783">
      <w:pPr>
        <w:tabs>
          <w:tab w:val="left" w:pos="1985"/>
          <w:tab w:val="left" w:pos="2268"/>
        </w:tabs>
        <w:ind w:left="1560"/>
        <w:jc w:val="both"/>
        <w:rPr>
          <w:del w:id="2130" w:author="Καρμίρης Αγγελος" w:date="2020-01-03T10:44:00Z"/>
          <w:sz w:val="24"/>
          <w:szCs w:val="24"/>
          <w:lang w:val="el-GR"/>
        </w:rPr>
      </w:pPr>
    </w:p>
    <w:p w:rsidR="00CF3783" w:rsidRPr="009F37EC" w:rsidDel="00E474FD" w:rsidRDefault="004D64EE" w:rsidP="00CF3783">
      <w:pPr>
        <w:tabs>
          <w:tab w:val="left" w:pos="1985"/>
          <w:tab w:val="left" w:pos="2268"/>
        </w:tabs>
        <w:ind w:left="1560"/>
        <w:jc w:val="both"/>
        <w:rPr>
          <w:del w:id="2131" w:author="Καρμίρης Αγγελος" w:date="2020-01-03T10:44:00Z"/>
          <w:sz w:val="24"/>
          <w:szCs w:val="24"/>
          <w:lang w:val="el-GR"/>
        </w:rPr>
      </w:pPr>
      <w:del w:id="2132" w:author="Καρμίρης Αγγελος" w:date="2020-01-03T10:44:00Z">
        <w:r w:rsidRPr="009F37EC" w:rsidDel="00E474FD">
          <w:rPr>
            <w:sz w:val="24"/>
            <w:szCs w:val="24"/>
            <w:lang w:val="el-GR"/>
          </w:rPr>
          <w:delText>Οι μετρήσεις θα εκτελεσθούν για τις ακόλουθες συνδέσεις</w:delText>
        </w:r>
        <w:r w:rsidR="00D03B09" w:rsidRPr="009F37EC" w:rsidDel="00E474FD">
          <w:rPr>
            <w:sz w:val="24"/>
            <w:szCs w:val="24"/>
            <w:lang w:val="el-GR"/>
          </w:rPr>
          <w:delText>:</w:delText>
        </w:r>
      </w:del>
    </w:p>
    <w:p w:rsidR="004D64EE" w:rsidRPr="009F37EC" w:rsidDel="00E474FD" w:rsidRDefault="004D64EE" w:rsidP="00CF3783">
      <w:pPr>
        <w:tabs>
          <w:tab w:val="left" w:pos="1985"/>
          <w:tab w:val="left" w:pos="2268"/>
        </w:tabs>
        <w:ind w:left="1560"/>
        <w:jc w:val="both"/>
        <w:rPr>
          <w:del w:id="2133" w:author="Καρμίρης Αγγελος" w:date="2020-01-03T10:44:00Z"/>
          <w:sz w:val="24"/>
          <w:szCs w:val="24"/>
          <w:lang w:val="el-GR"/>
        </w:rPr>
      </w:pPr>
      <w:del w:id="2134" w:author="Καρμίρης Αγγελος" w:date="2020-01-03T10:44:00Z">
        <w:r w:rsidRPr="009F37EC" w:rsidDel="00E474FD">
          <w:rPr>
            <w:sz w:val="24"/>
            <w:szCs w:val="24"/>
            <w:lang w:val="el-GR"/>
          </w:rPr>
          <w:delText>α. (ΥΤ+ΜΤ)-(ΧΤ+κέλυφος) γειωμένα</w:delText>
        </w:r>
      </w:del>
    </w:p>
    <w:p w:rsidR="004D64EE" w:rsidRPr="009F37EC" w:rsidDel="00E474FD" w:rsidRDefault="004D64EE" w:rsidP="00CF3783">
      <w:pPr>
        <w:tabs>
          <w:tab w:val="left" w:pos="1985"/>
          <w:tab w:val="left" w:pos="2268"/>
        </w:tabs>
        <w:ind w:left="1560"/>
        <w:jc w:val="both"/>
        <w:rPr>
          <w:del w:id="2135" w:author="Καρμίρης Αγγελος" w:date="2020-01-03T10:44:00Z"/>
          <w:sz w:val="24"/>
          <w:szCs w:val="24"/>
          <w:lang w:val="el-GR"/>
        </w:rPr>
      </w:pPr>
      <w:del w:id="2136" w:author="Καρμίρης Αγγελος" w:date="2020-01-03T10:44:00Z">
        <w:r w:rsidRPr="009F37EC" w:rsidDel="00E474FD">
          <w:rPr>
            <w:sz w:val="24"/>
            <w:szCs w:val="24"/>
            <w:lang w:val="el-GR"/>
          </w:rPr>
          <w:delText>β. (ΥΤ+ΜΤ)-ΧΤ με το κέλυφος μόνον γειωμένο</w:delText>
        </w:r>
      </w:del>
    </w:p>
    <w:p w:rsidR="004D64EE" w:rsidRPr="009F37EC" w:rsidDel="00E474FD" w:rsidRDefault="004D64EE" w:rsidP="00CF3783">
      <w:pPr>
        <w:tabs>
          <w:tab w:val="left" w:pos="1985"/>
          <w:tab w:val="left" w:pos="2268"/>
        </w:tabs>
        <w:ind w:left="1560"/>
        <w:jc w:val="both"/>
        <w:rPr>
          <w:del w:id="2137" w:author="Καρμίρης Αγγελος" w:date="2020-01-03T10:44:00Z"/>
          <w:sz w:val="24"/>
          <w:szCs w:val="24"/>
          <w:lang w:val="el-GR"/>
        </w:rPr>
      </w:pPr>
      <w:del w:id="2138" w:author="Καρμίρης Αγγελος" w:date="2020-01-03T10:44:00Z">
        <w:r w:rsidRPr="009F37EC" w:rsidDel="00E474FD">
          <w:rPr>
            <w:sz w:val="24"/>
            <w:szCs w:val="24"/>
            <w:lang w:val="el-GR"/>
          </w:rPr>
          <w:delText>γ. (ΥΤ+ΜΤ+ΧΤ)-κέλυφος γειωμένο</w:delText>
        </w:r>
      </w:del>
    </w:p>
    <w:p w:rsidR="004D64EE" w:rsidRPr="009F37EC" w:rsidDel="00E474FD" w:rsidRDefault="00D03B09" w:rsidP="00CF3783">
      <w:pPr>
        <w:tabs>
          <w:tab w:val="left" w:pos="1985"/>
          <w:tab w:val="left" w:pos="2268"/>
        </w:tabs>
        <w:ind w:left="1560"/>
        <w:jc w:val="both"/>
        <w:rPr>
          <w:del w:id="2139" w:author="Καρμίρης Αγγελος" w:date="2020-01-03T10:44:00Z"/>
          <w:sz w:val="24"/>
          <w:szCs w:val="24"/>
          <w:lang w:val="el-GR"/>
        </w:rPr>
      </w:pPr>
      <w:del w:id="2140" w:author="Καρμίρης Αγγελος" w:date="2020-01-03T10:44:00Z">
        <w:r w:rsidRPr="009F37EC" w:rsidDel="00E474FD">
          <w:rPr>
            <w:sz w:val="24"/>
            <w:szCs w:val="24"/>
            <w:lang w:val="el-GR"/>
          </w:rPr>
          <w:delText>δ. ΧΤ-(ΥΤ+ΜΤ+κέλυφος)γειωμένα</w:delText>
        </w:r>
      </w:del>
    </w:p>
    <w:p w:rsidR="004D64EE" w:rsidRPr="009F37EC" w:rsidDel="00E474FD" w:rsidRDefault="004D64EE" w:rsidP="00CF3783">
      <w:pPr>
        <w:tabs>
          <w:tab w:val="left" w:pos="1985"/>
          <w:tab w:val="left" w:pos="2268"/>
        </w:tabs>
        <w:ind w:left="1560"/>
        <w:jc w:val="both"/>
        <w:rPr>
          <w:del w:id="2141" w:author="Καρμίρης Αγγελος" w:date="2020-01-03T10:44:00Z"/>
          <w:sz w:val="24"/>
          <w:szCs w:val="24"/>
          <w:lang w:val="el-GR"/>
        </w:rPr>
      </w:pPr>
      <w:del w:id="2142" w:author="Καρμίρης Αγγελος" w:date="2020-01-03T10:44:00Z">
        <w:r w:rsidRPr="009F37EC" w:rsidDel="00E474FD">
          <w:rPr>
            <w:sz w:val="24"/>
            <w:szCs w:val="24"/>
            <w:lang w:val="el-GR"/>
          </w:rPr>
          <w:delText>Η τάση δοκιμής θα είναι 10</w:delText>
        </w:r>
        <w:r w:rsidRPr="009F37EC" w:rsidDel="00E474FD">
          <w:rPr>
            <w:sz w:val="24"/>
            <w:szCs w:val="24"/>
          </w:rPr>
          <w:delText>kV</w:delText>
        </w:r>
        <w:r w:rsidR="00322233" w:rsidRPr="009F37EC" w:rsidDel="00E474FD">
          <w:rPr>
            <w:sz w:val="24"/>
            <w:szCs w:val="24"/>
            <w:lang w:val="el-GR"/>
          </w:rPr>
          <w:delText>.</w:delText>
        </w:r>
        <w:r w:rsidRPr="009F37EC" w:rsidDel="00E474FD">
          <w:rPr>
            <w:sz w:val="24"/>
            <w:szCs w:val="24"/>
            <w:lang w:val="el-GR"/>
          </w:rPr>
          <w:delText xml:space="preserve"> </w:delText>
        </w:r>
      </w:del>
    </w:p>
    <w:p w:rsidR="00831F4D" w:rsidRPr="009F37EC" w:rsidDel="00E474FD" w:rsidRDefault="00322233" w:rsidP="00CF3783">
      <w:pPr>
        <w:tabs>
          <w:tab w:val="left" w:pos="1985"/>
          <w:tab w:val="left" w:pos="2268"/>
        </w:tabs>
        <w:ind w:left="1560"/>
        <w:jc w:val="both"/>
        <w:rPr>
          <w:del w:id="2143" w:author="Καρμίρης Αγγελος" w:date="2020-01-03T10:44:00Z"/>
          <w:sz w:val="24"/>
          <w:szCs w:val="24"/>
          <w:lang w:val="el-GR"/>
        </w:rPr>
      </w:pPr>
      <w:del w:id="2144" w:author="Καρμίρης Αγγελος" w:date="2020-01-03T10:44:00Z">
        <w:r w:rsidRPr="009F37EC" w:rsidDel="00E474FD">
          <w:rPr>
            <w:sz w:val="24"/>
            <w:szCs w:val="24"/>
            <w:lang w:val="el-GR"/>
          </w:rPr>
          <w:delText>Εφδ ≤ 0</w:delText>
        </w:r>
        <w:r w:rsidR="00E73EC7" w:rsidDel="00E474FD">
          <w:rPr>
            <w:sz w:val="24"/>
            <w:szCs w:val="24"/>
            <w:lang w:val="el-GR"/>
          </w:rPr>
          <w:delText>.</w:delText>
        </w:r>
        <w:r w:rsidRPr="009F37EC" w:rsidDel="00E474FD">
          <w:rPr>
            <w:sz w:val="24"/>
            <w:szCs w:val="24"/>
            <w:lang w:val="el-GR"/>
          </w:rPr>
          <w:delText>5 %.</w:delText>
        </w:r>
      </w:del>
    </w:p>
    <w:p w:rsidR="00957F71" w:rsidRPr="00E474FD" w:rsidDel="00E474FD" w:rsidRDefault="00957F71" w:rsidP="00CF3783">
      <w:pPr>
        <w:tabs>
          <w:tab w:val="left" w:pos="1985"/>
          <w:tab w:val="left" w:pos="2268"/>
        </w:tabs>
        <w:ind w:left="1560"/>
        <w:jc w:val="both"/>
        <w:rPr>
          <w:del w:id="2145" w:author="Καρμίρης Αγγελος" w:date="2020-01-03T10:44:00Z"/>
          <w:sz w:val="24"/>
          <w:szCs w:val="24"/>
          <w:lang w:val="el-GR"/>
          <w:rPrChange w:id="2146" w:author="Καρμίρης Αγγελος" w:date="2020-01-03T10:44:00Z">
            <w:rPr>
              <w:del w:id="2147" w:author="Καρμίρης Αγγελος" w:date="2020-01-03T10:44:00Z"/>
              <w:sz w:val="24"/>
              <w:szCs w:val="24"/>
            </w:rPr>
          </w:rPrChange>
        </w:rPr>
      </w:pPr>
    </w:p>
    <w:p w:rsidR="004D64EE" w:rsidRPr="009F37EC" w:rsidDel="00E474FD" w:rsidRDefault="00174527" w:rsidP="00D03B09">
      <w:pPr>
        <w:numPr>
          <w:ilvl w:val="1"/>
          <w:numId w:val="5"/>
        </w:numPr>
        <w:tabs>
          <w:tab w:val="clear" w:pos="2280"/>
          <w:tab w:val="num" w:pos="1985"/>
        </w:tabs>
        <w:ind w:hanging="862"/>
        <w:jc w:val="both"/>
        <w:rPr>
          <w:del w:id="2148" w:author="Καρμίρης Αγγελος" w:date="2020-01-03T10:44:00Z"/>
          <w:b/>
          <w:bCs/>
          <w:sz w:val="24"/>
          <w:szCs w:val="24"/>
          <w:u w:val="single"/>
          <w:lang w:val="el-GR"/>
        </w:rPr>
      </w:pPr>
      <w:del w:id="2149" w:author="Καρμίρης Αγγελος" w:date="2020-01-03T10:44:00Z">
        <w:r w:rsidRPr="009F37EC" w:rsidDel="00E474FD">
          <w:rPr>
            <w:b/>
            <w:bCs/>
            <w:sz w:val="24"/>
            <w:szCs w:val="24"/>
            <w:u w:val="single"/>
            <w:lang w:val="el-GR"/>
          </w:rPr>
          <w:delText>Μέτρηση της αντίστασης μ</w:delText>
        </w:r>
        <w:r w:rsidR="007B3C8E" w:rsidDel="00E474FD">
          <w:rPr>
            <w:b/>
            <w:bCs/>
            <w:sz w:val="24"/>
            <w:szCs w:val="24"/>
            <w:u w:val="single"/>
            <w:lang w:val="el-GR"/>
          </w:rPr>
          <w:delText>ό</w:delText>
        </w:r>
        <w:r w:rsidRPr="009F37EC" w:rsidDel="00E474FD">
          <w:rPr>
            <w:b/>
            <w:bCs/>
            <w:sz w:val="24"/>
            <w:szCs w:val="24"/>
            <w:u w:val="single"/>
            <w:lang w:val="el-GR"/>
          </w:rPr>
          <w:delText>ν</w:delText>
        </w:r>
        <w:r w:rsidR="007B3C8E" w:rsidDel="00E474FD">
          <w:rPr>
            <w:b/>
            <w:bCs/>
            <w:sz w:val="24"/>
            <w:szCs w:val="24"/>
            <w:u w:val="single"/>
            <w:lang w:val="el-GR"/>
          </w:rPr>
          <w:delText>ω</w:delText>
        </w:r>
        <w:r w:rsidRPr="009F37EC" w:rsidDel="00E474FD">
          <w:rPr>
            <w:b/>
            <w:bCs/>
            <w:sz w:val="24"/>
            <w:szCs w:val="24"/>
            <w:u w:val="single"/>
            <w:lang w:val="el-GR"/>
          </w:rPr>
          <w:delText>σ</w:delText>
        </w:r>
        <w:r w:rsidR="007B3C8E" w:rsidDel="00E474FD">
          <w:rPr>
            <w:b/>
            <w:bCs/>
            <w:sz w:val="24"/>
            <w:szCs w:val="24"/>
            <w:u w:val="single"/>
            <w:lang w:val="el-GR"/>
          </w:rPr>
          <w:delText>η</w:delText>
        </w:r>
        <w:r w:rsidRPr="009F37EC" w:rsidDel="00E474FD">
          <w:rPr>
            <w:b/>
            <w:bCs/>
            <w:sz w:val="24"/>
            <w:szCs w:val="24"/>
            <w:u w:val="single"/>
            <w:lang w:val="el-GR"/>
          </w:rPr>
          <w:delText>ς</w:delText>
        </w:r>
      </w:del>
    </w:p>
    <w:p w:rsidR="008E1F16" w:rsidRPr="009F37EC" w:rsidDel="00E474FD" w:rsidRDefault="008E1F16" w:rsidP="00CF3783">
      <w:pPr>
        <w:tabs>
          <w:tab w:val="left" w:pos="1985"/>
          <w:tab w:val="left" w:pos="2268"/>
        </w:tabs>
        <w:ind w:left="1560"/>
        <w:jc w:val="both"/>
        <w:rPr>
          <w:del w:id="2150" w:author="Καρμίρης Αγγελος" w:date="2020-01-03T10:44:00Z"/>
          <w:sz w:val="24"/>
          <w:szCs w:val="24"/>
          <w:lang w:val="el-GR"/>
        </w:rPr>
      </w:pPr>
    </w:p>
    <w:p w:rsidR="004D64EE" w:rsidRPr="009F37EC" w:rsidDel="00E474FD" w:rsidRDefault="00D03B09" w:rsidP="00CF3783">
      <w:pPr>
        <w:tabs>
          <w:tab w:val="left" w:pos="1985"/>
          <w:tab w:val="left" w:pos="2268"/>
        </w:tabs>
        <w:ind w:left="1560"/>
        <w:jc w:val="both"/>
        <w:rPr>
          <w:del w:id="2151" w:author="Καρμίρης Αγγελος" w:date="2020-01-03T10:44:00Z"/>
          <w:sz w:val="24"/>
          <w:szCs w:val="24"/>
          <w:lang w:val="el-GR"/>
        </w:rPr>
      </w:pPr>
      <w:del w:id="2152" w:author="Καρμίρης Αγγελος" w:date="2020-01-03T10:44:00Z">
        <w:r w:rsidRPr="009F37EC" w:rsidDel="00E474FD">
          <w:rPr>
            <w:sz w:val="24"/>
            <w:szCs w:val="24"/>
            <w:lang w:val="el-GR"/>
          </w:rPr>
          <w:delText>Οι μετρήσεις θα διεξ</w:delText>
        </w:r>
        <w:r w:rsidR="004D64EE" w:rsidRPr="009F37EC" w:rsidDel="00E474FD">
          <w:rPr>
            <w:sz w:val="24"/>
            <w:szCs w:val="24"/>
            <w:lang w:val="el-GR"/>
          </w:rPr>
          <w:delText>αχθούν για τις ακόλουθες συνδέσεις και για δύο χρονικές περιόδους (60</w:delText>
        </w:r>
        <w:r w:rsidR="00174527" w:rsidRPr="009F37EC" w:rsidDel="00E474FD">
          <w:rPr>
            <w:sz w:val="24"/>
            <w:szCs w:val="24"/>
            <w:lang w:val="el-GR"/>
          </w:rPr>
          <w:delText xml:space="preserve"> δευτερολέπτων και 15 δευτερολέπτων</w:delText>
        </w:r>
        <w:r w:rsidR="00B54C04" w:rsidDel="00E474FD">
          <w:rPr>
            <w:sz w:val="24"/>
            <w:szCs w:val="24"/>
            <w:lang w:val="el-GR"/>
          </w:rPr>
          <w:delText xml:space="preserve">, </w:delText>
        </w:r>
        <w:r w:rsidR="00B54C04" w:rsidRPr="00B54C04" w:rsidDel="00E474FD">
          <w:rPr>
            <w:sz w:val="24"/>
            <w:szCs w:val="24"/>
            <w:lang w:val="el-GR"/>
          </w:rPr>
          <w:delText>μέτρηση τιμής DAR</w:delText>
        </w:r>
        <w:r w:rsidR="00174527" w:rsidRPr="009F37EC" w:rsidDel="00E474FD">
          <w:rPr>
            <w:sz w:val="24"/>
            <w:szCs w:val="24"/>
            <w:lang w:val="el-GR"/>
          </w:rPr>
          <w:delText>).</w:delText>
        </w:r>
      </w:del>
    </w:p>
    <w:p w:rsidR="00174527" w:rsidRPr="009F37EC" w:rsidDel="00E474FD" w:rsidRDefault="00174527" w:rsidP="00CF3783">
      <w:pPr>
        <w:tabs>
          <w:tab w:val="left" w:pos="1985"/>
          <w:tab w:val="left" w:pos="2268"/>
        </w:tabs>
        <w:ind w:left="1560"/>
        <w:jc w:val="both"/>
        <w:rPr>
          <w:del w:id="2153" w:author="Καρμίρης Αγγελος" w:date="2020-01-03T10:44:00Z"/>
          <w:sz w:val="24"/>
          <w:szCs w:val="24"/>
          <w:lang w:val="el-GR"/>
        </w:rPr>
      </w:pPr>
      <w:del w:id="2154" w:author="Καρμίρης Αγγελος" w:date="2020-01-03T10:44:00Z">
        <w:r w:rsidRPr="009F37EC" w:rsidDel="00E474FD">
          <w:rPr>
            <w:sz w:val="24"/>
            <w:szCs w:val="24"/>
            <w:lang w:val="el-GR"/>
          </w:rPr>
          <w:delText>α. (ΥΤ+ΜΤ)-(ΧΤ γειωμένο)</w:delText>
        </w:r>
      </w:del>
    </w:p>
    <w:p w:rsidR="00174527" w:rsidRPr="009F37EC" w:rsidDel="00E474FD" w:rsidRDefault="00D03B09" w:rsidP="00CF3783">
      <w:pPr>
        <w:tabs>
          <w:tab w:val="left" w:pos="1985"/>
          <w:tab w:val="left" w:pos="2268"/>
        </w:tabs>
        <w:ind w:left="1560"/>
        <w:jc w:val="both"/>
        <w:rPr>
          <w:del w:id="2155" w:author="Καρμίρης Αγγελος" w:date="2020-01-03T10:44:00Z"/>
          <w:sz w:val="24"/>
          <w:szCs w:val="24"/>
          <w:lang w:val="el-GR"/>
        </w:rPr>
      </w:pPr>
      <w:del w:id="2156" w:author="Καρμίρης Αγγελος" w:date="2020-01-03T10:44:00Z">
        <w:r w:rsidRPr="009F37EC" w:rsidDel="00E474FD">
          <w:rPr>
            <w:sz w:val="24"/>
            <w:szCs w:val="24"/>
            <w:lang w:val="el-GR"/>
          </w:rPr>
          <w:delText xml:space="preserve">β. ΧΤ-(ΥΤ+ΜΤ </w:delText>
        </w:r>
        <w:r w:rsidR="00F1323E" w:rsidRPr="009F37EC" w:rsidDel="00E474FD">
          <w:rPr>
            <w:sz w:val="24"/>
            <w:szCs w:val="24"/>
            <w:lang w:val="el-GR"/>
          </w:rPr>
          <w:delText xml:space="preserve"> γειωμένα</w:delText>
        </w:r>
        <w:r w:rsidR="00174527" w:rsidRPr="009F37EC" w:rsidDel="00E474FD">
          <w:rPr>
            <w:sz w:val="24"/>
            <w:szCs w:val="24"/>
            <w:lang w:val="el-GR"/>
          </w:rPr>
          <w:delText>)</w:delText>
        </w:r>
      </w:del>
    </w:p>
    <w:p w:rsidR="00174527" w:rsidRPr="009F37EC" w:rsidDel="00E474FD" w:rsidRDefault="00174527" w:rsidP="00CF3783">
      <w:pPr>
        <w:tabs>
          <w:tab w:val="left" w:pos="1985"/>
          <w:tab w:val="left" w:pos="2268"/>
        </w:tabs>
        <w:ind w:left="1560"/>
        <w:jc w:val="both"/>
        <w:rPr>
          <w:del w:id="2157" w:author="Καρμίρης Αγγελος" w:date="2020-01-03T10:44:00Z"/>
          <w:sz w:val="24"/>
          <w:szCs w:val="24"/>
          <w:lang w:val="el-GR"/>
        </w:rPr>
      </w:pPr>
      <w:del w:id="2158" w:author="Καρμίρης Αγγελος" w:date="2020-01-03T10:44:00Z">
        <w:r w:rsidRPr="009F37EC" w:rsidDel="00E474FD">
          <w:rPr>
            <w:sz w:val="24"/>
            <w:szCs w:val="24"/>
            <w:lang w:val="el-GR"/>
          </w:rPr>
          <w:delText>γ. (ΥΤ+ΜΤ)-ΧΤ</w:delText>
        </w:r>
      </w:del>
    </w:p>
    <w:p w:rsidR="00BF0921" w:rsidRPr="009F37EC" w:rsidDel="00E474FD" w:rsidRDefault="00174527" w:rsidP="00CF3783">
      <w:pPr>
        <w:tabs>
          <w:tab w:val="left" w:pos="1985"/>
          <w:tab w:val="left" w:pos="2268"/>
        </w:tabs>
        <w:ind w:left="1560"/>
        <w:jc w:val="both"/>
        <w:rPr>
          <w:del w:id="2159" w:author="Καρμίρης Αγγελος" w:date="2020-01-03T10:44:00Z"/>
          <w:sz w:val="24"/>
          <w:szCs w:val="24"/>
          <w:lang w:val="el-GR"/>
        </w:rPr>
      </w:pPr>
      <w:del w:id="2160" w:author="Καρμίρης Αγγελος" w:date="2020-01-03T10:44:00Z">
        <w:r w:rsidRPr="009F37EC" w:rsidDel="00E474FD">
          <w:rPr>
            <w:sz w:val="24"/>
            <w:szCs w:val="24"/>
            <w:lang w:val="el-GR"/>
          </w:rPr>
          <w:delText>Η τάση δοκιμής θα είναι 2,5</w:delText>
        </w:r>
        <w:r w:rsidRPr="009F37EC" w:rsidDel="00E474FD">
          <w:rPr>
            <w:sz w:val="24"/>
            <w:szCs w:val="24"/>
          </w:rPr>
          <w:delText>kV</w:delText>
        </w:r>
        <w:r w:rsidRPr="009F37EC" w:rsidDel="00E474FD">
          <w:rPr>
            <w:sz w:val="24"/>
            <w:szCs w:val="24"/>
            <w:lang w:val="el-GR"/>
          </w:rPr>
          <w:delText>.</w:delText>
        </w:r>
      </w:del>
    </w:p>
    <w:p w:rsidR="007B3C8E" w:rsidDel="00E474FD" w:rsidRDefault="007B3C8E" w:rsidP="007B3C8E">
      <w:pPr>
        <w:tabs>
          <w:tab w:val="left" w:pos="1985"/>
          <w:tab w:val="left" w:pos="2268"/>
        </w:tabs>
        <w:ind w:left="1560"/>
        <w:jc w:val="both"/>
        <w:rPr>
          <w:del w:id="2161" w:author="Καρμίρης Αγγελος" w:date="2020-01-03T10:44:00Z"/>
          <w:sz w:val="24"/>
          <w:szCs w:val="24"/>
          <w:lang w:val="el-GR"/>
        </w:rPr>
      </w:pPr>
    </w:p>
    <w:p w:rsidR="007B3C8E" w:rsidRPr="007604C7" w:rsidDel="00E474FD" w:rsidRDefault="007B3C8E" w:rsidP="007B3C8E">
      <w:pPr>
        <w:tabs>
          <w:tab w:val="left" w:pos="1985"/>
          <w:tab w:val="left" w:pos="2268"/>
        </w:tabs>
        <w:ind w:left="1560"/>
        <w:jc w:val="both"/>
        <w:rPr>
          <w:del w:id="2162" w:author="Καρμίρης Αγγελος" w:date="2020-01-03T10:44:00Z"/>
          <w:sz w:val="24"/>
          <w:szCs w:val="24"/>
          <w:lang w:val="el-GR"/>
        </w:rPr>
      </w:pPr>
      <w:del w:id="2163" w:author="Καρμίρης Αγγελος" w:date="2020-01-03T10:44:00Z">
        <w:r w:rsidDel="00E474FD">
          <w:rPr>
            <w:sz w:val="24"/>
            <w:szCs w:val="24"/>
            <w:lang w:val="el-GR"/>
          </w:rPr>
          <w:delText>Για να ελεγχθεί εάν η γείωση πυρήνα ακολουθεί την παρ.</w:delText>
        </w:r>
        <w:r w:rsidDel="00E474FD">
          <w:rPr>
            <w:sz w:val="24"/>
            <w:szCs w:val="24"/>
          </w:rPr>
          <w:delText>IX</w:delText>
        </w:r>
        <w:r w:rsidRPr="007604C7" w:rsidDel="00E474FD">
          <w:rPr>
            <w:sz w:val="24"/>
            <w:szCs w:val="24"/>
            <w:lang w:val="el-GR"/>
          </w:rPr>
          <w:delText>.2.</w:delText>
        </w:r>
        <w:r w:rsidDel="00E474FD">
          <w:rPr>
            <w:sz w:val="24"/>
            <w:szCs w:val="24"/>
            <w:lang w:val="el-GR"/>
          </w:rPr>
          <w:delText>ζ, θα πρέπει να εκτελεστεί μια μέτρηση αντίστασης μόνωσης μεταξύ του πυρήνα και του δοχείου στο εξωτερικό κουτί γείωσης, με μια κατάλληλη τάση.</w:delText>
        </w:r>
      </w:del>
    </w:p>
    <w:p w:rsidR="00E01918" w:rsidRPr="009F37EC" w:rsidDel="00E474FD" w:rsidRDefault="00E01918" w:rsidP="00CF3783">
      <w:pPr>
        <w:tabs>
          <w:tab w:val="left" w:pos="1985"/>
          <w:tab w:val="left" w:pos="2268"/>
        </w:tabs>
        <w:ind w:left="1560"/>
        <w:jc w:val="both"/>
        <w:rPr>
          <w:del w:id="2164" w:author="Καρμίρης Αγγελος" w:date="2020-01-03T10:44:00Z"/>
          <w:sz w:val="24"/>
          <w:szCs w:val="24"/>
          <w:lang w:val="el-GR"/>
        </w:rPr>
      </w:pPr>
    </w:p>
    <w:p w:rsidR="00D03B09" w:rsidRPr="009F37EC" w:rsidDel="00E474FD" w:rsidRDefault="008E1F16" w:rsidP="008E1F16">
      <w:pPr>
        <w:numPr>
          <w:ilvl w:val="1"/>
          <w:numId w:val="5"/>
        </w:numPr>
        <w:tabs>
          <w:tab w:val="clear" w:pos="2280"/>
          <w:tab w:val="num" w:pos="1985"/>
        </w:tabs>
        <w:ind w:hanging="862"/>
        <w:jc w:val="both"/>
        <w:rPr>
          <w:del w:id="2165" w:author="Καρμίρης Αγγελος" w:date="2020-01-03T10:44:00Z"/>
          <w:b/>
          <w:bCs/>
          <w:sz w:val="24"/>
          <w:szCs w:val="24"/>
          <w:u w:val="single"/>
          <w:lang w:val="el-GR"/>
        </w:rPr>
      </w:pPr>
      <w:del w:id="2166" w:author="Καρμίρης Αγγελος" w:date="2020-01-03T10:44:00Z">
        <w:r w:rsidRPr="009F37EC" w:rsidDel="00E474FD">
          <w:rPr>
            <w:b/>
            <w:bCs/>
            <w:sz w:val="24"/>
            <w:szCs w:val="24"/>
            <w:u w:val="single"/>
            <w:lang w:val="el-GR"/>
          </w:rPr>
          <w:delText>Δοκιμή στεγανότητας</w:delText>
        </w:r>
        <w:r w:rsidR="00174527" w:rsidRPr="009F37EC" w:rsidDel="00E474FD">
          <w:rPr>
            <w:b/>
            <w:bCs/>
            <w:sz w:val="24"/>
            <w:szCs w:val="24"/>
            <w:u w:val="single"/>
            <w:lang w:val="el-GR"/>
          </w:rPr>
          <w:delText xml:space="preserve"> </w:delText>
        </w:r>
        <w:r w:rsidR="007B3C8E" w:rsidDel="00E474FD">
          <w:rPr>
            <w:b/>
            <w:bCs/>
            <w:sz w:val="24"/>
            <w:szCs w:val="24"/>
            <w:u w:val="single"/>
            <w:lang w:val="el-GR"/>
          </w:rPr>
          <w:delText>δοχείου</w:delText>
        </w:r>
        <w:r w:rsidR="007B3C8E" w:rsidRPr="009F37EC" w:rsidDel="00E474FD">
          <w:rPr>
            <w:b/>
            <w:bCs/>
            <w:sz w:val="24"/>
            <w:szCs w:val="24"/>
            <w:u w:val="single"/>
            <w:lang w:val="el-GR"/>
          </w:rPr>
          <w:delText xml:space="preserve"> </w:delText>
        </w:r>
        <w:r w:rsidR="00174527" w:rsidRPr="009F37EC" w:rsidDel="00E474FD">
          <w:rPr>
            <w:b/>
            <w:bCs/>
            <w:sz w:val="24"/>
            <w:szCs w:val="24"/>
            <w:u w:val="single"/>
            <w:lang w:val="el-GR"/>
          </w:rPr>
          <w:delText>του αυτομετασχηματιστή</w:delText>
        </w:r>
      </w:del>
    </w:p>
    <w:p w:rsidR="008E1F16" w:rsidRPr="009F37EC" w:rsidDel="00E474FD" w:rsidRDefault="00174527" w:rsidP="00644919">
      <w:pPr>
        <w:ind w:left="1560" w:hanging="1702"/>
        <w:jc w:val="both"/>
        <w:rPr>
          <w:del w:id="2167" w:author="Καρμίρης Αγγελος" w:date="2020-01-03T10:44:00Z"/>
          <w:sz w:val="24"/>
          <w:szCs w:val="24"/>
          <w:lang w:val="el-GR"/>
        </w:rPr>
      </w:pPr>
      <w:del w:id="2168" w:author="Καρμίρης Αγγελος" w:date="2020-01-03T10:44:00Z">
        <w:r w:rsidRPr="009F37EC" w:rsidDel="00E474FD">
          <w:rPr>
            <w:sz w:val="24"/>
            <w:szCs w:val="24"/>
            <w:lang w:val="el-GR"/>
          </w:rPr>
          <w:delText xml:space="preserve">                      </w:delText>
        </w:r>
        <w:r w:rsidR="00644919" w:rsidRPr="009F37EC" w:rsidDel="00E474FD">
          <w:rPr>
            <w:sz w:val="24"/>
            <w:szCs w:val="24"/>
            <w:lang w:val="el-GR"/>
          </w:rPr>
          <w:delText xml:space="preserve">     </w:delText>
        </w:r>
      </w:del>
    </w:p>
    <w:p w:rsidR="007B3C8E" w:rsidDel="00E474FD" w:rsidRDefault="007B3C8E" w:rsidP="00CF1D4B">
      <w:pPr>
        <w:ind w:left="1560"/>
        <w:jc w:val="both"/>
        <w:rPr>
          <w:del w:id="2169" w:author="Καρμίρης Αγγελος" w:date="2020-01-03T10:44:00Z"/>
          <w:sz w:val="24"/>
          <w:szCs w:val="24"/>
          <w:lang w:val="el-GR"/>
        </w:rPr>
      </w:pPr>
      <w:del w:id="2170" w:author="Καρμίρης Αγγελος" w:date="2020-01-03T10:44:00Z">
        <w:r w:rsidRPr="007B3C8E" w:rsidDel="00E474FD">
          <w:rPr>
            <w:sz w:val="24"/>
            <w:szCs w:val="24"/>
            <w:lang w:val="el-GR"/>
          </w:rPr>
          <w:delText xml:space="preserve">Πίεση αερίου τουλάχιστον 30kPa πάνω από την κανονική πίεση </w:delText>
        </w:r>
        <w:r w:rsidDel="00E474FD">
          <w:rPr>
            <w:sz w:val="24"/>
            <w:szCs w:val="24"/>
            <w:lang w:val="el-GR"/>
          </w:rPr>
          <w:delText>λαδιού</w:delText>
        </w:r>
        <w:r w:rsidRPr="007B3C8E" w:rsidDel="00E474FD">
          <w:rPr>
            <w:sz w:val="24"/>
            <w:szCs w:val="24"/>
            <w:lang w:val="el-GR"/>
          </w:rPr>
          <w:delText xml:space="preserve"> θα εφαρμοστεί στο δοχ</w:delText>
        </w:r>
        <w:r w:rsidDel="00E474FD">
          <w:rPr>
            <w:sz w:val="24"/>
            <w:szCs w:val="24"/>
            <w:lang w:val="el-GR"/>
          </w:rPr>
          <w:delText>είο διαστολής για 24 ώρες, με το</w:delText>
        </w:r>
        <w:r w:rsidRPr="007B3C8E" w:rsidDel="00E474FD">
          <w:rPr>
            <w:sz w:val="24"/>
            <w:szCs w:val="24"/>
            <w:lang w:val="el-GR"/>
          </w:rPr>
          <w:delText xml:space="preserve">ν </w:delText>
        </w:r>
        <w:r w:rsidDel="00E474FD">
          <w:rPr>
            <w:sz w:val="24"/>
            <w:szCs w:val="24"/>
            <w:lang w:val="el-GR"/>
          </w:rPr>
          <w:delText>ΑΜ/Σ</w:delText>
        </w:r>
        <w:r w:rsidRPr="007B3C8E" w:rsidDel="00E474FD">
          <w:rPr>
            <w:sz w:val="24"/>
            <w:szCs w:val="24"/>
            <w:lang w:val="el-GR"/>
          </w:rPr>
          <w:delText xml:space="preserve"> συναρμολογημέν</w:delText>
        </w:r>
        <w:r w:rsidDel="00E474FD">
          <w:rPr>
            <w:sz w:val="24"/>
            <w:szCs w:val="24"/>
            <w:lang w:val="el-GR"/>
          </w:rPr>
          <w:delText>ο</w:delText>
        </w:r>
        <w:r w:rsidRPr="007B3C8E" w:rsidDel="00E474FD">
          <w:rPr>
            <w:sz w:val="24"/>
            <w:szCs w:val="24"/>
            <w:lang w:val="el-GR"/>
          </w:rPr>
          <w:delText xml:space="preserve">. Δεν πρέπει να εμφανιστούν διαρροές. Η πίεση στη βάση του </w:delText>
        </w:r>
        <w:r w:rsidDel="00E474FD">
          <w:rPr>
            <w:sz w:val="24"/>
            <w:szCs w:val="24"/>
            <w:lang w:val="el-GR"/>
          </w:rPr>
          <w:delText>δοχείου του ΑΜ/Σ</w:delText>
        </w:r>
        <w:r w:rsidRPr="007B3C8E" w:rsidDel="00E474FD">
          <w:rPr>
            <w:sz w:val="24"/>
            <w:szCs w:val="24"/>
            <w:lang w:val="el-GR"/>
          </w:rPr>
          <w:delText xml:space="preserve"> πρέπει να καταγράφεται κατά τη διάρκεια της δοκιμής με βαθμονομημένο μανόμετρο.</w:delText>
        </w:r>
      </w:del>
    </w:p>
    <w:p w:rsidR="008E1F16" w:rsidRPr="009F37EC" w:rsidDel="00E474FD" w:rsidRDefault="008E1F16" w:rsidP="00CF1D4B">
      <w:pPr>
        <w:ind w:left="1560"/>
        <w:jc w:val="both"/>
        <w:rPr>
          <w:del w:id="2171" w:author="Καρμίρης Αγγελος" w:date="2020-01-03T10:44:00Z"/>
          <w:sz w:val="24"/>
          <w:szCs w:val="24"/>
          <w:lang w:val="el-GR"/>
        </w:rPr>
      </w:pPr>
    </w:p>
    <w:p w:rsidR="00174527" w:rsidRPr="009F37EC" w:rsidDel="00E474FD" w:rsidRDefault="00174527" w:rsidP="008E1F16">
      <w:pPr>
        <w:numPr>
          <w:ilvl w:val="1"/>
          <w:numId w:val="5"/>
        </w:numPr>
        <w:tabs>
          <w:tab w:val="clear" w:pos="2280"/>
          <w:tab w:val="num" w:pos="1985"/>
        </w:tabs>
        <w:ind w:hanging="862"/>
        <w:jc w:val="both"/>
        <w:rPr>
          <w:del w:id="2172" w:author="Καρμίρης Αγγελος" w:date="2020-01-03T10:44:00Z"/>
          <w:b/>
          <w:bCs/>
          <w:sz w:val="24"/>
          <w:szCs w:val="24"/>
          <w:u w:val="single"/>
          <w:lang w:val="el-GR"/>
        </w:rPr>
      </w:pPr>
      <w:del w:id="2173" w:author="Καρμίρης Αγγελος" w:date="2020-01-03T10:44:00Z">
        <w:r w:rsidRPr="009F37EC" w:rsidDel="00E474FD">
          <w:rPr>
            <w:b/>
            <w:bCs/>
            <w:sz w:val="24"/>
            <w:szCs w:val="24"/>
            <w:u w:val="single"/>
            <w:lang w:val="el-GR"/>
          </w:rPr>
          <w:delText xml:space="preserve">Δοκιμές λαδιού </w:delText>
        </w:r>
        <w:r w:rsidR="007B3C8E" w:rsidDel="00E474FD">
          <w:rPr>
            <w:b/>
            <w:bCs/>
            <w:sz w:val="24"/>
            <w:szCs w:val="24"/>
            <w:u w:val="single"/>
            <w:lang w:val="el-GR"/>
          </w:rPr>
          <w:delText>μόνωσης</w:delText>
        </w:r>
      </w:del>
    </w:p>
    <w:p w:rsidR="007B3C8E" w:rsidDel="00E474FD" w:rsidRDefault="007B3C8E" w:rsidP="00174527">
      <w:pPr>
        <w:ind w:left="1418"/>
        <w:jc w:val="both"/>
        <w:rPr>
          <w:del w:id="2174" w:author="Καρμίρης Αγγελος" w:date="2020-01-03T10:44:00Z"/>
          <w:sz w:val="24"/>
          <w:szCs w:val="24"/>
          <w:lang w:val="el-GR"/>
        </w:rPr>
      </w:pPr>
    </w:p>
    <w:p w:rsidR="007B3C8E" w:rsidRPr="007B3C8E" w:rsidDel="00E474FD" w:rsidRDefault="007B3C8E" w:rsidP="007B3C8E">
      <w:pPr>
        <w:ind w:left="1418"/>
        <w:jc w:val="both"/>
        <w:rPr>
          <w:del w:id="2175" w:author="Καρμίρης Αγγελος" w:date="2020-01-03T10:44:00Z"/>
          <w:sz w:val="24"/>
          <w:szCs w:val="24"/>
          <w:lang w:val="el-GR"/>
        </w:rPr>
      </w:pPr>
      <w:del w:id="2176" w:author="Καρμίρης Αγγελος" w:date="2020-01-03T10:44:00Z">
        <w:r w:rsidRPr="007B3C8E" w:rsidDel="00E474FD">
          <w:rPr>
            <w:sz w:val="24"/>
            <w:szCs w:val="24"/>
            <w:lang w:val="el-GR"/>
          </w:rPr>
          <w:delText>Οι ακόλουθες δοκιμές θα εκτελεστούν σε</w:delText>
        </w:r>
        <w:r w:rsidDel="00E474FD">
          <w:rPr>
            <w:sz w:val="24"/>
            <w:szCs w:val="24"/>
            <w:lang w:val="el-GR"/>
          </w:rPr>
          <w:delText xml:space="preserve"> δείγμα λαδιού από το δοχείο του</w:delText>
        </w:r>
        <w:r w:rsidRPr="007B3C8E" w:rsidDel="00E474FD">
          <w:rPr>
            <w:sz w:val="24"/>
            <w:szCs w:val="24"/>
            <w:lang w:val="el-GR"/>
          </w:rPr>
          <w:delText xml:space="preserve"> </w:delText>
        </w:r>
        <w:r w:rsidDel="00E474FD">
          <w:rPr>
            <w:sz w:val="24"/>
            <w:szCs w:val="24"/>
            <w:lang w:val="el-GR"/>
          </w:rPr>
          <w:delText>ΑΜ/Σ</w:delText>
        </w:r>
        <w:r w:rsidRPr="007B3C8E" w:rsidDel="00E474FD">
          <w:rPr>
            <w:sz w:val="24"/>
            <w:szCs w:val="24"/>
            <w:lang w:val="el-GR"/>
          </w:rPr>
          <w:delText xml:space="preserve"> και θα εφαρμοστούν τα αναφερόμενα επίπεδα αποδοχής:</w:delText>
        </w:r>
      </w:del>
    </w:p>
    <w:p w:rsidR="007B3C8E" w:rsidRPr="007B3C8E" w:rsidDel="00E474FD" w:rsidRDefault="007B3C8E" w:rsidP="007B3C8E">
      <w:pPr>
        <w:numPr>
          <w:ilvl w:val="0"/>
          <w:numId w:val="59"/>
        </w:numPr>
        <w:jc w:val="both"/>
        <w:rPr>
          <w:del w:id="2177" w:author="Καρμίρης Αγγελος" w:date="2020-01-03T10:44:00Z"/>
          <w:sz w:val="24"/>
          <w:szCs w:val="24"/>
          <w:lang w:val="el-GR"/>
        </w:rPr>
      </w:pPr>
      <w:del w:id="2178" w:author="Καρμίρης Αγγελος" w:date="2020-01-03T10:44:00Z">
        <w:r w:rsidRPr="007B3C8E" w:rsidDel="00E474FD">
          <w:rPr>
            <w:sz w:val="24"/>
            <w:szCs w:val="24"/>
            <w:lang w:val="el-GR"/>
          </w:rPr>
          <w:delText>Τάση διάσπασης (</w:delText>
        </w:r>
        <w:r w:rsidRPr="007B3C8E" w:rsidDel="00E474FD">
          <w:rPr>
            <w:sz w:val="24"/>
            <w:szCs w:val="24"/>
          </w:rPr>
          <w:delText>BDV</w:delText>
        </w:r>
        <w:r w:rsidRPr="007B3C8E" w:rsidDel="00E474FD">
          <w:rPr>
            <w:sz w:val="24"/>
            <w:szCs w:val="24"/>
            <w:lang w:val="el-GR"/>
          </w:rPr>
          <w:delText xml:space="preserve">) σύμφωνα με </w:delText>
        </w:r>
        <w:r w:rsidRPr="007B3C8E" w:rsidDel="00E474FD">
          <w:rPr>
            <w:sz w:val="24"/>
            <w:szCs w:val="24"/>
          </w:rPr>
          <w:delText>IEC</w:delText>
        </w:r>
        <w:r w:rsidRPr="007B3C8E" w:rsidDel="00E474FD">
          <w:rPr>
            <w:sz w:val="24"/>
            <w:szCs w:val="24"/>
            <w:lang w:val="el-GR"/>
          </w:rPr>
          <w:delText xml:space="preserve"> 60156, με τιμή ≥ 70 </w:delText>
        </w:r>
        <w:r w:rsidRPr="007B3C8E" w:rsidDel="00E474FD">
          <w:rPr>
            <w:sz w:val="24"/>
            <w:szCs w:val="24"/>
          </w:rPr>
          <w:delText>kV</w:delText>
        </w:r>
      </w:del>
    </w:p>
    <w:p w:rsidR="007B3C8E" w:rsidRPr="007B3C8E" w:rsidDel="00E474FD" w:rsidRDefault="007B3C8E" w:rsidP="007B3C8E">
      <w:pPr>
        <w:numPr>
          <w:ilvl w:val="0"/>
          <w:numId w:val="59"/>
        </w:numPr>
        <w:jc w:val="both"/>
        <w:rPr>
          <w:del w:id="2179" w:author="Καρμίρης Αγγελος" w:date="2020-01-03T10:44:00Z"/>
          <w:sz w:val="24"/>
          <w:szCs w:val="24"/>
          <w:lang w:val="el-GR"/>
        </w:rPr>
      </w:pPr>
      <w:del w:id="2180" w:author="Καρμίρης Αγγελος" w:date="2020-01-03T10:44:00Z">
        <w:r w:rsidRPr="007B3C8E" w:rsidDel="00E474FD">
          <w:rPr>
            <w:sz w:val="24"/>
            <w:szCs w:val="24"/>
            <w:lang w:val="el-GR"/>
          </w:rPr>
          <w:delText>Διηλεκτρικός συντελεστής απωλειών (</w:delText>
        </w:r>
        <w:r w:rsidRPr="007B3C8E" w:rsidDel="00E474FD">
          <w:rPr>
            <w:sz w:val="24"/>
            <w:szCs w:val="24"/>
          </w:rPr>
          <w:delText>DDF</w:delText>
        </w:r>
        <w:r w:rsidRPr="007B3C8E" w:rsidDel="00E474FD">
          <w:rPr>
            <w:sz w:val="24"/>
            <w:szCs w:val="24"/>
            <w:lang w:val="el-GR"/>
          </w:rPr>
          <w:delText xml:space="preserve">) σύμφωνα με </w:delText>
        </w:r>
        <w:r w:rsidRPr="007B3C8E" w:rsidDel="00E474FD">
          <w:rPr>
            <w:sz w:val="24"/>
            <w:szCs w:val="24"/>
          </w:rPr>
          <w:delText>IEC</w:delText>
        </w:r>
        <w:r w:rsidRPr="007B3C8E" w:rsidDel="00E474FD">
          <w:rPr>
            <w:sz w:val="24"/>
            <w:szCs w:val="24"/>
            <w:lang w:val="el-GR"/>
          </w:rPr>
          <w:delText xml:space="preserve"> 60247 ή </w:delText>
        </w:r>
        <w:r w:rsidRPr="007B3C8E" w:rsidDel="00E474FD">
          <w:rPr>
            <w:sz w:val="24"/>
            <w:szCs w:val="24"/>
          </w:rPr>
          <w:delText>IEC</w:delText>
        </w:r>
        <w:r w:rsidDel="00E474FD">
          <w:rPr>
            <w:sz w:val="24"/>
            <w:szCs w:val="24"/>
            <w:lang w:val="el-GR"/>
          </w:rPr>
          <w:delText xml:space="preserve"> 61620, με τιμή ≤ 0.</w:delText>
        </w:r>
        <w:r w:rsidRPr="007B3C8E" w:rsidDel="00E474FD">
          <w:rPr>
            <w:sz w:val="24"/>
            <w:szCs w:val="24"/>
            <w:lang w:val="el-GR"/>
          </w:rPr>
          <w:delText>005</w:delText>
        </w:r>
      </w:del>
    </w:p>
    <w:p w:rsidR="007B3C8E" w:rsidRPr="007B3C8E" w:rsidDel="00E474FD" w:rsidRDefault="007B3C8E" w:rsidP="007B3C8E">
      <w:pPr>
        <w:numPr>
          <w:ilvl w:val="0"/>
          <w:numId w:val="59"/>
        </w:numPr>
        <w:jc w:val="both"/>
        <w:rPr>
          <w:del w:id="2181" w:author="Καρμίρης Αγγελος" w:date="2020-01-03T10:44:00Z"/>
          <w:sz w:val="24"/>
          <w:szCs w:val="24"/>
          <w:lang w:val="el-GR"/>
        </w:rPr>
      </w:pPr>
      <w:del w:id="2182" w:author="Καρμίρης Αγγελος" w:date="2020-01-03T10:44:00Z">
        <w:r w:rsidRPr="007B3C8E" w:rsidDel="00E474FD">
          <w:rPr>
            <w:sz w:val="24"/>
            <w:szCs w:val="24"/>
            <w:lang w:val="el-GR"/>
          </w:rPr>
          <w:delText xml:space="preserve">Περιεκτικότητα νερού σύμφωνα με </w:delText>
        </w:r>
        <w:r w:rsidRPr="007B3C8E" w:rsidDel="00E474FD">
          <w:rPr>
            <w:sz w:val="24"/>
            <w:szCs w:val="24"/>
          </w:rPr>
          <w:delText>IEC</w:delText>
        </w:r>
        <w:r w:rsidRPr="007B3C8E" w:rsidDel="00E474FD">
          <w:rPr>
            <w:sz w:val="24"/>
            <w:szCs w:val="24"/>
            <w:lang w:val="el-GR"/>
          </w:rPr>
          <w:delText xml:space="preserve"> 60814, με τιμή ≤ 40 </w:delText>
        </w:r>
        <w:r w:rsidRPr="007B3C8E" w:rsidDel="00E474FD">
          <w:rPr>
            <w:sz w:val="24"/>
            <w:szCs w:val="24"/>
          </w:rPr>
          <w:delText>mg</w:delText>
        </w:r>
        <w:r w:rsidRPr="007B3C8E" w:rsidDel="00E474FD">
          <w:rPr>
            <w:sz w:val="24"/>
            <w:szCs w:val="24"/>
            <w:lang w:val="el-GR"/>
          </w:rPr>
          <w:delText>/</w:delText>
        </w:r>
        <w:r w:rsidRPr="007B3C8E" w:rsidDel="00E474FD">
          <w:rPr>
            <w:sz w:val="24"/>
            <w:szCs w:val="24"/>
          </w:rPr>
          <w:delText>kg</w:delText>
        </w:r>
      </w:del>
    </w:p>
    <w:p w:rsidR="007B3C8E" w:rsidRPr="007B3C8E" w:rsidDel="00E474FD" w:rsidRDefault="007B3C8E" w:rsidP="007B3C8E">
      <w:pPr>
        <w:numPr>
          <w:ilvl w:val="0"/>
          <w:numId w:val="59"/>
        </w:numPr>
        <w:jc w:val="both"/>
        <w:rPr>
          <w:del w:id="2183" w:author="Καρμίρης Αγγελος" w:date="2020-01-03T10:44:00Z"/>
          <w:sz w:val="24"/>
          <w:szCs w:val="24"/>
          <w:lang w:val="el-GR"/>
        </w:rPr>
      </w:pPr>
      <w:del w:id="2184" w:author="Καρμίρης Αγγελος" w:date="2020-01-03T10:44:00Z">
        <w:r w:rsidRPr="007B3C8E" w:rsidDel="00E474FD">
          <w:rPr>
            <w:sz w:val="24"/>
            <w:szCs w:val="24"/>
            <w:lang w:val="el-GR"/>
          </w:rPr>
          <w:delText>Διεπιφανειακή τάση (</w:delText>
        </w:r>
        <w:r w:rsidRPr="007B3C8E" w:rsidDel="00E474FD">
          <w:rPr>
            <w:sz w:val="24"/>
            <w:szCs w:val="24"/>
          </w:rPr>
          <w:delText>IFT</w:delText>
        </w:r>
        <w:r w:rsidRPr="007B3C8E" w:rsidDel="00E474FD">
          <w:rPr>
            <w:sz w:val="24"/>
            <w:szCs w:val="24"/>
            <w:lang w:val="el-GR"/>
          </w:rPr>
          <w:delText xml:space="preserve">) σύμφωνα με </w:delText>
        </w:r>
        <w:r w:rsidRPr="007B3C8E" w:rsidDel="00E474FD">
          <w:rPr>
            <w:sz w:val="24"/>
            <w:szCs w:val="24"/>
          </w:rPr>
          <w:delText>EN</w:delText>
        </w:r>
        <w:r w:rsidRPr="007B3C8E" w:rsidDel="00E474FD">
          <w:rPr>
            <w:sz w:val="24"/>
            <w:szCs w:val="24"/>
            <w:lang w:val="el-GR"/>
          </w:rPr>
          <w:delText xml:space="preserve"> 14210 ή </w:delText>
        </w:r>
        <w:r w:rsidRPr="007B3C8E" w:rsidDel="00E474FD">
          <w:rPr>
            <w:sz w:val="24"/>
            <w:szCs w:val="24"/>
          </w:rPr>
          <w:delText>ASTM</w:delText>
        </w:r>
        <w:r w:rsidRPr="007B3C8E" w:rsidDel="00E474FD">
          <w:rPr>
            <w:sz w:val="24"/>
            <w:szCs w:val="24"/>
            <w:lang w:val="el-GR"/>
          </w:rPr>
          <w:delText xml:space="preserve"> </w:delText>
        </w:r>
        <w:r w:rsidRPr="007B3C8E" w:rsidDel="00E474FD">
          <w:rPr>
            <w:sz w:val="24"/>
            <w:szCs w:val="24"/>
          </w:rPr>
          <w:delText>D</w:delText>
        </w:r>
        <w:r w:rsidRPr="007B3C8E" w:rsidDel="00E474FD">
          <w:rPr>
            <w:sz w:val="24"/>
            <w:szCs w:val="24"/>
            <w:lang w:val="el-GR"/>
          </w:rPr>
          <w:delText xml:space="preserve">971, με τιμή ≥ 40 </w:delText>
        </w:r>
        <w:r w:rsidRPr="007B3C8E" w:rsidDel="00E474FD">
          <w:rPr>
            <w:sz w:val="24"/>
            <w:szCs w:val="24"/>
          </w:rPr>
          <w:delText>mN</w:delText>
        </w:r>
        <w:r w:rsidRPr="007B3C8E" w:rsidDel="00E474FD">
          <w:rPr>
            <w:sz w:val="24"/>
            <w:szCs w:val="24"/>
            <w:lang w:val="el-GR"/>
          </w:rPr>
          <w:delText>/</w:delText>
        </w:r>
        <w:r w:rsidRPr="007B3C8E" w:rsidDel="00E474FD">
          <w:rPr>
            <w:sz w:val="24"/>
            <w:szCs w:val="24"/>
          </w:rPr>
          <w:delText>m</w:delText>
        </w:r>
      </w:del>
    </w:p>
    <w:p w:rsidR="007B3C8E" w:rsidRPr="007B3C8E" w:rsidDel="00E474FD" w:rsidRDefault="007B3C8E" w:rsidP="007B3C8E">
      <w:pPr>
        <w:numPr>
          <w:ilvl w:val="0"/>
          <w:numId w:val="59"/>
        </w:numPr>
        <w:jc w:val="both"/>
        <w:rPr>
          <w:del w:id="2185" w:author="Καρμίρης Αγγελος" w:date="2020-01-03T10:44:00Z"/>
          <w:sz w:val="24"/>
          <w:szCs w:val="24"/>
          <w:lang w:val="el-GR"/>
        </w:rPr>
      </w:pPr>
      <w:del w:id="2186" w:author="Καρμίρης Αγγελος" w:date="2020-01-03T10:44:00Z">
        <w:r w:rsidRPr="007B3C8E" w:rsidDel="00E474FD">
          <w:rPr>
            <w:sz w:val="24"/>
            <w:szCs w:val="24"/>
            <w:lang w:val="el-GR"/>
          </w:rPr>
          <w:delText xml:space="preserve">Περιεκτικότητα σωματιδίων σύμφωνα με </w:delText>
        </w:r>
        <w:r w:rsidRPr="007B3C8E" w:rsidDel="00E474FD">
          <w:rPr>
            <w:sz w:val="24"/>
            <w:szCs w:val="24"/>
          </w:rPr>
          <w:delText>IEC</w:delText>
        </w:r>
        <w:r w:rsidRPr="007B3C8E" w:rsidDel="00E474FD">
          <w:rPr>
            <w:sz w:val="24"/>
            <w:szCs w:val="24"/>
            <w:lang w:val="el-GR"/>
          </w:rPr>
          <w:delText xml:space="preserve"> 60970, με τιμή ≤ 1000 τεμ./100</w:delText>
        </w:r>
        <w:r w:rsidRPr="007B3C8E" w:rsidDel="00E474FD">
          <w:rPr>
            <w:sz w:val="24"/>
            <w:szCs w:val="24"/>
          </w:rPr>
          <w:delText>ml</w:delText>
        </w:r>
        <w:r w:rsidRPr="007B3C8E" w:rsidDel="00E474FD">
          <w:rPr>
            <w:sz w:val="24"/>
            <w:szCs w:val="24"/>
            <w:lang w:val="el-GR"/>
          </w:rPr>
          <w:delText xml:space="preserve"> με μέγεθος </w:delText>
        </w:r>
        <w:r w:rsidRPr="007B3C8E" w:rsidDel="00E474FD">
          <w:rPr>
            <w:sz w:val="24"/>
            <w:szCs w:val="24"/>
          </w:rPr>
          <w:delText>p</w:delText>
        </w:r>
        <w:r w:rsidRPr="007B3C8E" w:rsidDel="00E474FD">
          <w:rPr>
            <w:sz w:val="24"/>
            <w:szCs w:val="24"/>
            <w:lang w:val="el-GR"/>
          </w:rPr>
          <w:delText xml:space="preserve"> &gt; 5 μ</w:delText>
        </w:r>
        <w:r w:rsidRPr="007B3C8E" w:rsidDel="00E474FD">
          <w:rPr>
            <w:sz w:val="24"/>
            <w:szCs w:val="24"/>
          </w:rPr>
          <w:delText>m</w:delText>
        </w:r>
        <w:r w:rsidRPr="007B3C8E" w:rsidDel="00E474FD">
          <w:rPr>
            <w:sz w:val="24"/>
            <w:szCs w:val="24"/>
            <w:lang w:val="el-GR"/>
          </w:rPr>
          <w:delText xml:space="preserve"> και τιμή ≤ 130 τεμ./100</w:delText>
        </w:r>
        <w:r w:rsidRPr="007B3C8E" w:rsidDel="00E474FD">
          <w:rPr>
            <w:sz w:val="24"/>
            <w:szCs w:val="24"/>
          </w:rPr>
          <w:delText>ml</w:delText>
        </w:r>
        <w:r w:rsidRPr="007B3C8E" w:rsidDel="00E474FD">
          <w:rPr>
            <w:sz w:val="24"/>
            <w:szCs w:val="24"/>
            <w:lang w:val="el-GR"/>
          </w:rPr>
          <w:delText xml:space="preserve"> με μέγεθος </w:delText>
        </w:r>
        <w:r w:rsidRPr="007B3C8E" w:rsidDel="00E474FD">
          <w:rPr>
            <w:sz w:val="24"/>
            <w:szCs w:val="24"/>
          </w:rPr>
          <w:delText>p</w:delText>
        </w:r>
        <w:r w:rsidRPr="007B3C8E" w:rsidDel="00E474FD">
          <w:rPr>
            <w:sz w:val="24"/>
            <w:szCs w:val="24"/>
            <w:lang w:val="el-GR"/>
          </w:rPr>
          <w:delText xml:space="preserve"> &gt; 15 μ</w:delText>
        </w:r>
        <w:r w:rsidRPr="007B3C8E" w:rsidDel="00E474FD">
          <w:rPr>
            <w:sz w:val="24"/>
            <w:szCs w:val="24"/>
          </w:rPr>
          <w:delText>m</w:delText>
        </w:r>
      </w:del>
    </w:p>
    <w:p w:rsidR="008E1F16" w:rsidRPr="009F37EC" w:rsidDel="00E474FD" w:rsidRDefault="008E1F16" w:rsidP="00CF3783">
      <w:pPr>
        <w:tabs>
          <w:tab w:val="left" w:pos="1985"/>
          <w:tab w:val="left" w:pos="2268"/>
        </w:tabs>
        <w:ind w:left="1560"/>
        <w:jc w:val="both"/>
        <w:rPr>
          <w:del w:id="2187" w:author="Καρμίρης Αγγελος" w:date="2020-01-03T10:44:00Z"/>
          <w:sz w:val="24"/>
          <w:szCs w:val="24"/>
          <w:lang w:val="el-GR"/>
        </w:rPr>
      </w:pPr>
    </w:p>
    <w:p w:rsidR="00CF3783" w:rsidRPr="009F37EC" w:rsidDel="00E474FD" w:rsidRDefault="00CF3783" w:rsidP="008E1F16">
      <w:pPr>
        <w:numPr>
          <w:ilvl w:val="1"/>
          <w:numId w:val="5"/>
        </w:numPr>
        <w:tabs>
          <w:tab w:val="clear" w:pos="2280"/>
          <w:tab w:val="num" w:pos="1985"/>
        </w:tabs>
        <w:ind w:hanging="862"/>
        <w:jc w:val="both"/>
        <w:rPr>
          <w:del w:id="2188" w:author="Καρμίρης Αγγελος" w:date="2020-01-03T10:44:00Z"/>
          <w:b/>
          <w:bCs/>
          <w:sz w:val="24"/>
          <w:szCs w:val="24"/>
          <w:u w:val="single"/>
          <w:lang w:val="el-GR"/>
        </w:rPr>
      </w:pPr>
      <w:del w:id="2189" w:author="Καρμίρης Αγγελος" w:date="2020-01-03T10:44:00Z">
        <w:r w:rsidRPr="009F37EC" w:rsidDel="00E474FD">
          <w:rPr>
            <w:b/>
            <w:bCs/>
            <w:sz w:val="24"/>
            <w:szCs w:val="24"/>
            <w:u w:val="single"/>
            <w:lang w:val="el-GR"/>
          </w:rPr>
          <w:delText>Διηλεκτρικές δοκιμές.</w:delText>
        </w:r>
      </w:del>
    </w:p>
    <w:p w:rsidR="00CF3783" w:rsidRPr="009F37EC" w:rsidDel="00E474FD" w:rsidRDefault="00CF3783" w:rsidP="00CF3783">
      <w:pPr>
        <w:ind w:left="1418"/>
        <w:jc w:val="both"/>
        <w:rPr>
          <w:del w:id="2190" w:author="Καρμίρης Αγγελος" w:date="2020-01-03T10:44:00Z"/>
          <w:b/>
          <w:bCs/>
          <w:sz w:val="24"/>
          <w:szCs w:val="24"/>
          <w:lang w:val="el-GR"/>
        </w:rPr>
      </w:pPr>
      <w:del w:id="2191" w:author="Καρμίρης Αγγελος" w:date="2020-01-03T10:44:00Z">
        <w:r w:rsidRPr="009F37EC" w:rsidDel="00E474FD">
          <w:rPr>
            <w:b/>
            <w:bCs/>
            <w:sz w:val="24"/>
            <w:szCs w:val="24"/>
            <w:lang w:val="el-GR"/>
          </w:rPr>
          <w:tab/>
        </w:r>
      </w:del>
    </w:p>
    <w:p w:rsidR="00CF3783" w:rsidRPr="00CF1D4B" w:rsidDel="00E474FD" w:rsidRDefault="00D03B09" w:rsidP="00CF1D4B">
      <w:pPr>
        <w:tabs>
          <w:tab w:val="left" w:pos="2694"/>
        </w:tabs>
        <w:ind w:left="2694" w:hanging="709"/>
        <w:jc w:val="both"/>
        <w:rPr>
          <w:del w:id="2192" w:author="Καρμίρης Αγγελος" w:date="2020-01-03T10:44:00Z"/>
          <w:b/>
          <w:bCs/>
          <w:sz w:val="24"/>
          <w:szCs w:val="24"/>
          <w:u w:val="double"/>
          <w:lang w:val="el-GR"/>
        </w:rPr>
      </w:pPr>
      <w:del w:id="2193" w:author="Καρμίρης Αγγελος" w:date="2020-01-03T10:44:00Z">
        <w:r w:rsidRPr="00464C07" w:rsidDel="00E474FD">
          <w:rPr>
            <w:b/>
            <w:bCs/>
            <w:sz w:val="24"/>
            <w:szCs w:val="24"/>
            <w:lang w:val="el-GR"/>
          </w:rPr>
          <w:delText>1.</w:delText>
        </w:r>
        <w:r w:rsidR="004D6610" w:rsidRPr="00464C07" w:rsidDel="00E474FD">
          <w:rPr>
            <w:b/>
            <w:bCs/>
            <w:sz w:val="24"/>
            <w:szCs w:val="24"/>
            <w:lang w:val="el-GR"/>
          </w:rPr>
          <w:delText>10</w:delText>
        </w:r>
        <w:r w:rsidR="00CF3783" w:rsidRPr="00464C07" w:rsidDel="00E474FD">
          <w:rPr>
            <w:b/>
            <w:bCs/>
            <w:sz w:val="24"/>
            <w:szCs w:val="24"/>
            <w:lang w:val="el-GR"/>
          </w:rPr>
          <w:delText>.1</w:delText>
        </w:r>
        <w:r w:rsidR="00464C07" w:rsidRPr="00CF1D4B" w:rsidDel="00E474FD">
          <w:rPr>
            <w:b/>
            <w:bCs/>
            <w:sz w:val="24"/>
            <w:szCs w:val="24"/>
            <w:lang w:val="el-GR"/>
          </w:rPr>
          <w:tab/>
        </w:r>
        <w:r w:rsidR="00CF3783" w:rsidRPr="00CF1D4B" w:rsidDel="00E474FD">
          <w:rPr>
            <w:b/>
            <w:bCs/>
            <w:sz w:val="24"/>
            <w:szCs w:val="24"/>
            <w:u w:val="single"/>
            <w:lang w:val="el-GR"/>
          </w:rPr>
          <w:delText xml:space="preserve">Δοκιμή </w:delText>
        </w:r>
        <w:r w:rsidR="004D6610" w:rsidRPr="00CF1D4B" w:rsidDel="00E474FD">
          <w:rPr>
            <w:b/>
            <w:bCs/>
            <w:sz w:val="24"/>
            <w:szCs w:val="24"/>
            <w:u w:val="single"/>
            <w:lang w:val="el-GR"/>
          </w:rPr>
          <w:delText>εφαρμοζόμενης</w:delText>
        </w:r>
        <w:r w:rsidR="00CF3783" w:rsidRPr="00CF1D4B" w:rsidDel="00E474FD">
          <w:rPr>
            <w:b/>
            <w:bCs/>
            <w:sz w:val="24"/>
            <w:szCs w:val="24"/>
            <w:u w:val="single"/>
            <w:lang w:val="el-GR"/>
          </w:rPr>
          <w:delText xml:space="preserve"> τάση</w:delText>
        </w:r>
        <w:r w:rsidR="004D6610" w:rsidRPr="00CF1D4B" w:rsidDel="00E474FD">
          <w:rPr>
            <w:b/>
            <w:bCs/>
            <w:sz w:val="24"/>
            <w:szCs w:val="24"/>
            <w:u w:val="single"/>
            <w:lang w:val="el-GR"/>
          </w:rPr>
          <w:delText>ς</w:delText>
        </w:r>
        <w:r w:rsidR="00CF3783" w:rsidRPr="00CF1D4B" w:rsidDel="00E474FD">
          <w:rPr>
            <w:b/>
            <w:bCs/>
            <w:sz w:val="24"/>
            <w:szCs w:val="24"/>
            <w:u w:val="single"/>
            <w:lang w:val="el-GR"/>
          </w:rPr>
          <w:delText xml:space="preserve"> (</w:delText>
        </w:r>
        <w:r w:rsidR="004D6610" w:rsidRPr="00CF1D4B" w:rsidDel="00E474FD">
          <w:rPr>
            <w:b/>
            <w:bCs/>
            <w:sz w:val="24"/>
            <w:szCs w:val="24"/>
            <w:u w:val="single"/>
            <w:lang w:val="el-GR"/>
          </w:rPr>
          <w:delText>AV</w:delText>
        </w:r>
        <w:r w:rsidR="00CF3783" w:rsidRPr="00CF1D4B" w:rsidDel="00E474FD">
          <w:rPr>
            <w:b/>
            <w:bCs/>
            <w:sz w:val="24"/>
            <w:szCs w:val="24"/>
            <w:u w:val="single"/>
            <w:lang w:val="el-GR"/>
          </w:rPr>
          <w:delText>)</w:delText>
        </w:r>
      </w:del>
    </w:p>
    <w:p w:rsidR="00CF3783" w:rsidRPr="009F37EC" w:rsidDel="00E474FD" w:rsidRDefault="00CF3783" w:rsidP="00CF3783">
      <w:pPr>
        <w:tabs>
          <w:tab w:val="left" w:pos="1985"/>
        </w:tabs>
        <w:ind w:left="142"/>
        <w:jc w:val="center"/>
        <w:rPr>
          <w:del w:id="2194" w:author="Καρμίρης Αγγελος" w:date="2020-01-03T10:44:00Z"/>
          <w:b/>
          <w:bCs/>
          <w:sz w:val="24"/>
          <w:szCs w:val="24"/>
          <w:lang w:val="el-GR"/>
        </w:rPr>
      </w:pPr>
      <w:del w:id="2195" w:author="Καρμίρης Αγγελος" w:date="2020-01-03T10:44:00Z">
        <w:r w:rsidRPr="009F37EC" w:rsidDel="00E474FD">
          <w:rPr>
            <w:sz w:val="24"/>
            <w:szCs w:val="24"/>
            <w:lang w:val="el-GR"/>
          </w:rPr>
          <w:tab/>
          <w:delText xml:space="preserve">  </w:delText>
        </w:r>
      </w:del>
    </w:p>
    <w:p w:rsidR="00783389" w:rsidRPr="009F37EC" w:rsidDel="00E474FD" w:rsidRDefault="00CF3783" w:rsidP="00CF3783">
      <w:pPr>
        <w:tabs>
          <w:tab w:val="left" w:pos="1985"/>
          <w:tab w:val="left" w:pos="2268"/>
        </w:tabs>
        <w:ind w:left="1560"/>
        <w:jc w:val="both"/>
        <w:rPr>
          <w:del w:id="2196" w:author="Καρμίρης Αγγελος" w:date="2020-01-03T10:44:00Z"/>
          <w:sz w:val="24"/>
          <w:szCs w:val="24"/>
          <w:lang w:val="el-GR"/>
        </w:rPr>
      </w:pPr>
      <w:del w:id="2197" w:author="Καρμίρης Αγγελος" w:date="2020-01-03T10:44:00Z">
        <w:r w:rsidRPr="009F37EC" w:rsidDel="00E474FD">
          <w:rPr>
            <w:sz w:val="24"/>
            <w:szCs w:val="24"/>
            <w:lang w:val="el-GR"/>
          </w:rPr>
          <w:delText>Η δοκιμή θα εκτελεσθεί με την εφαρμογή μίας μονοφασικής  τάσης δοκιμής</w:delText>
        </w:r>
        <w:r w:rsidR="00BF7E74" w:rsidRPr="009F37EC" w:rsidDel="00E474FD">
          <w:rPr>
            <w:sz w:val="24"/>
            <w:szCs w:val="24"/>
            <w:lang w:val="el-GR"/>
          </w:rPr>
          <w:delText>,</w:delText>
        </w:r>
        <w:r w:rsidRPr="009F37EC" w:rsidDel="00E474FD">
          <w:rPr>
            <w:sz w:val="24"/>
            <w:szCs w:val="24"/>
            <w:lang w:val="el-GR"/>
          </w:rPr>
          <w:delText xml:space="preserve"> κατά μέγιστη προσέγγιση ημιτονοειδούς κυματομορφής και με συχνότητα τουλάχιστον 40 Η</w:delText>
        </w:r>
        <w:r w:rsidRPr="009F37EC" w:rsidDel="00E474FD">
          <w:rPr>
            <w:sz w:val="24"/>
            <w:szCs w:val="24"/>
          </w:rPr>
          <w:delText>z</w:delText>
        </w:r>
        <w:r w:rsidRPr="009F37EC" w:rsidDel="00E474FD">
          <w:rPr>
            <w:sz w:val="24"/>
            <w:szCs w:val="24"/>
            <w:lang w:val="el-GR"/>
          </w:rPr>
          <w:delText xml:space="preserve">. Κατά την έναρξη και τη λήξη της δοκιμής η εφαρμοζόμενη τάση θα είναι μειωμένη στο 1/3 της τιμής της τάσης δοκιμής. </w:delText>
        </w:r>
      </w:del>
    </w:p>
    <w:p w:rsidR="00CF3783" w:rsidRPr="009F37EC" w:rsidDel="00E474FD" w:rsidRDefault="00CF3783" w:rsidP="00F16A45">
      <w:pPr>
        <w:tabs>
          <w:tab w:val="left" w:pos="1985"/>
          <w:tab w:val="left" w:pos="2268"/>
        </w:tabs>
        <w:ind w:left="1560"/>
        <w:jc w:val="both"/>
        <w:rPr>
          <w:del w:id="2198" w:author="Καρμίρης Αγγελος" w:date="2020-01-03T10:44:00Z"/>
          <w:sz w:val="24"/>
          <w:szCs w:val="24"/>
          <w:lang w:val="el-GR"/>
        </w:rPr>
      </w:pPr>
      <w:del w:id="2199" w:author="Καρμίρης Αγγελος" w:date="2020-01-03T10:44:00Z">
        <w:r w:rsidRPr="009F37EC" w:rsidDel="00E474FD">
          <w:rPr>
            <w:sz w:val="24"/>
            <w:szCs w:val="24"/>
            <w:lang w:val="el-GR"/>
          </w:rPr>
          <w:delText>Η πλήρης τάση δοκιμής θα εφαρμοσθεί για 1</w:delText>
        </w:r>
        <w:r w:rsidR="000C1BC0" w:rsidRPr="009F37EC" w:rsidDel="00E474FD">
          <w:rPr>
            <w:sz w:val="24"/>
            <w:szCs w:val="24"/>
            <w:lang w:val="el-GR"/>
          </w:rPr>
          <w:delText xml:space="preserve"> </w:delText>
        </w:r>
        <w:r w:rsidRPr="009F37EC" w:rsidDel="00E474FD">
          <w:rPr>
            <w:sz w:val="24"/>
            <w:szCs w:val="24"/>
            <w:lang w:val="el-GR"/>
          </w:rPr>
          <w:delText xml:space="preserve">λεπτό μεταξύ των </w:delText>
        </w:r>
        <w:r w:rsidR="002A0C1F" w:rsidDel="00E474FD">
          <w:rPr>
            <w:sz w:val="24"/>
            <w:szCs w:val="24"/>
            <w:lang w:val="el-GR"/>
          </w:rPr>
          <w:delText>α</w:delText>
        </w:r>
        <w:r w:rsidRPr="009F37EC" w:rsidDel="00E474FD">
          <w:rPr>
            <w:sz w:val="24"/>
            <w:szCs w:val="24"/>
            <w:lang w:val="el-GR"/>
          </w:rPr>
          <w:delText>κρ</w:delText>
        </w:r>
        <w:r w:rsidR="002A0C1F" w:rsidDel="00E474FD">
          <w:rPr>
            <w:sz w:val="24"/>
            <w:szCs w:val="24"/>
            <w:lang w:val="el-GR"/>
          </w:rPr>
          <w:delText xml:space="preserve">οδεκτών </w:delText>
        </w:r>
        <w:r w:rsidR="00317316" w:rsidDel="00E474FD">
          <w:rPr>
            <w:sz w:val="24"/>
            <w:szCs w:val="24"/>
            <w:lang w:val="el-GR"/>
          </w:rPr>
          <w:delText>γραμμής</w:delText>
        </w:r>
        <w:r w:rsidR="002A0C1F" w:rsidDel="00E474FD">
          <w:rPr>
            <w:sz w:val="24"/>
            <w:szCs w:val="24"/>
            <w:lang w:val="el-GR"/>
          </w:rPr>
          <w:delText xml:space="preserve"> και ουδετέρου</w:delText>
        </w:r>
        <w:r w:rsidRPr="009F37EC" w:rsidDel="00E474FD">
          <w:rPr>
            <w:sz w:val="24"/>
            <w:szCs w:val="24"/>
            <w:lang w:val="el-GR"/>
          </w:rPr>
          <w:delText xml:space="preserve"> τ</w:delText>
        </w:r>
        <w:r w:rsidR="002A0C1F" w:rsidDel="00E474FD">
          <w:rPr>
            <w:sz w:val="24"/>
            <w:szCs w:val="24"/>
            <w:lang w:val="el-GR"/>
          </w:rPr>
          <w:delText>ου</w:delText>
        </w:r>
        <w:r w:rsidRPr="009F37EC" w:rsidDel="00E474FD">
          <w:rPr>
            <w:sz w:val="24"/>
            <w:szCs w:val="24"/>
            <w:lang w:val="el-GR"/>
          </w:rPr>
          <w:delText xml:space="preserve"> </w:delText>
        </w:r>
        <w:r w:rsidR="00B76503" w:rsidRPr="009F37EC" w:rsidDel="00E474FD">
          <w:rPr>
            <w:sz w:val="24"/>
            <w:szCs w:val="24"/>
            <w:lang w:val="el-GR"/>
          </w:rPr>
          <w:delText xml:space="preserve">υπό δοκιμή </w:delText>
        </w:r>
        <w:r w:rsidRPr="009F37EC" w:rsidDel="00E474FD">
          <w:rPr>
            <w:sz w:val="24"/>
            <w:szCs w:val="24"/>
            <w:lang w:val="el-GR"/>
          </w:rPr>
          <w:delText>τυλ</w:delText>
        </w:r>
        <w:r w:rsidR="002A0C1F" w:rsidDel="00E474FD">
          <w:rPr>
            <w:sz w:val="24"/>
            <w:szCs w:val="24"/>
            <w:lang w:val="el-GR"/>
          </w:rPr>
          <w:delText>ί</w:delText>
        </w:r>
        <w:r w:rsidRPr="009F37EC" w:rsidDel="00E474FD">
          <w:rPr>
            <w:sz w:val="24"/>
            <w:szCs w:val="24"/>
            <w:lang w:val="el-GR"/>
          </w:rPr>
          <w:delText>γμ</w:delText>
        </w:r>
        <w:r w:rsidR="002A0C1F" w:rsidDel="00E474FD">
          <w:rPr>
            <w:sz w:val="24"/>
            <w:szCs w:val="24"/>
            <w:lang w:val="el-GR"/>
          </w:rPr>
          <w:delText>α</w:delText>
        </w:r>
        <w:r w:rsidRPr="009F37EC" w:rsidDel="00E474FD">
          <w:rPr>
            <w:sz w:val="24"/>
            <w:szCs w:val="24"/>
            <w:lang w:val="el-GR"/>
          </w:rPr>
          <w:delText>τ</w:delText>
        </w:r>
        <w:r w:rsidR="002A0C1F" w:rsidDel="00E474FD">
          <w:rPr>
            <w:sz w:val="24"/>
            <w:szCs w:val="24"/>
            <w:lang w:val="el-GR"/>
          </w:rPr>
          <w:delText>ος συνδεδεμένων μαζί και του πυρήνα, του</w:delText>
        </w:r>
        <w:r w:rsidR="002A0C1F" w:rsidRPr="00CF1D4B" w:rsidDel="00E474FD">
          <w:rPr>
            <w:sz w:val="24"/>
            <w:szCs w:val="24"/>
            <w:lang w:val="el-GR"/>
          </w:rPr>
          <w:delText xml:space="preserve"> </w:delText>
        </w:r>
        <w:r w:rsidR="002A0C1F" w:rsidDel="00E474FD">
          <w:rPr>
            <w:sz w:val="24"/>
            <w:szCs w:val="24"/>
            <w:lang w:val="el-GR"/>
          </w:rPr>
          <w:delText>πλαισίου του και του δοχείου του ΑΜ/Σ συνδεδεμένων με τη γη</w:delText>
        </w:r>
        <w:r w:rsidR="00783389" w:rsidRPr="009F37EC" w:rsidDel="00E474FD">
          <w:rPr>
            <w:sz w:val="24"/>
            <w:szCs w:val="24"/>
            <w:lang w:val="el-GR"/>
          </w:rPr>
          <w:delText>.</w:delText>
        </w:r>
      </w:del>
    </w:p>
    <w:p w:rsidR="00CF3783" w:rsidRPr="009F37EC" w:rsidDel="00E474FD" w:rsidRDefault="00CF3783" w:rsidP="00F16A45">
      <w:pPr>
        <w:tabs>
          <w:tab w:val="left" w:pos="1985"/>
          <w:tab w:val="left" w:pos="2268"/>
        </w:tabs>
        <w:ind w:left="1560"/>
        <w:jc w:val="both"/>
        <w:rPr>
          <w:del w:id="2200" w:author="Καρμίρης Αγγελος" w:date="2020-01-03T10:44:00Z"/>
          <w:sz w:val="24"/>
          <w:szCs w:val="24"/>
          <w:lang w:val="el-GR"/>
        </w:rPr>
      </w:pPr>
      <w:del w:id="2201" w:author="Καρμίρης Αγγελος" w:date="2020-01-03T10:44:00Z">
        <w:r w:rsidRPr="009F37EC" w:rsidDel="00E474FD">
          <w:rPr>
            <w:sz w:val="24"/>
            <w:szCs w:val="24"/>
            <w:lang w:val="el-GR"/>
          </w:rPr>
          <w:delText>Για τη δοκιμή του τριτεύοντος τυλίγματος η τάση δοκιμής θα είναι 95</w:delText>
        </w:r>
        <w:r w:rsidRPr="009F37EC" w:rsidDel="00E474FD">
          <w:rPr>
            <w:sz w:val="24"/>
            <w:szCs w:val="24"/>
          </w:rPr>
          <w:delText>kV</w:delText>
        </w:r>
        <w:r w:rsidRPr="009F37EC" w:rsidDel="00E474FD">
          <w:rPr>
            <w:sz w:val="24"/>
            <w:szCs w:val="24"/>
            <w:lang w:val="el-GR"/>
          </w:rPr>
          <w:delText xml:space="preserve"> και </w:delText>
        </w:r>
        <w:r w:rsidR="000E39BF" w:rsidDel="00E474FD">
          <w:rPr>
            <w:sz w:val="24"/>
            <w:szCs w:val="24"/>
            <w:lang w:val="el-GR"/>
          </w:rPr>
          <w:delText xml:space="preserve">οι ακροδέκτες </w:delText>
        </w:r>
        <w:r w:rsidRPr="009F37EC" w:rsidDel="00E474FD">
          <w:rPr>
            <w:sz w:val="24"/>
            <w:szCs w:val="24"/>
            <w:lang w:val="el-GR"/>
          </w:rPr>
          <w:delText>Υ</w:delText>
        </w:r>
        <w:r w:rsidR="000E39BF" w:rsidDel="00E474FD">
          <w:rPr>
            <w:sz w:val="24"/>
            <w:szCs w:val="24"/>
            <w:lang w:val="el-GR"/>
          </w:rPr>
          <w:delText>Τ</w:delText>
        </w:r>
        <w:r w:rsidR="007C5BBA" w:rsidDel="00E474FD">
          <w:rPr>
            <w:sz w:val="24"/>
            <w:szCs w:val="24"/>
            <w:lang w:val="el-GR"/>
          </w:rPr>
          <w:delText xml:space="preserve"> –</w:delText>
        </w:r>
        <w:r w:rsidRPr="009F37EC" w:rsidDel="00E474FD">
          <w:rPr>
            <w:sz w:val="24"/>
            <w:szCs w:val="24"/>
            <w:lang w:val="el-GR"/>
          </w:rPr>
          <w:delText xml:space="preserve"> Μ</w:delText>
        </w:r>
        <w:r w:rsidR="000E39BF" w:rsidDel="00E474FD">
          <w:rPr>
            <w:sz w:val="24"/>
            <w:szCs w:val="24"/>
            <w:lang w:val="el-GR"/>
          </w:rPr>
          <w:delText>Τ</w:delText>
        </w:r>
        <w:r w:rsidRPr="009F37EC" w:rsidDel="00E474FD">
          <w:rPr>
            <w:sz w:val="24"/>
            <w:szCs w:val="24"/>
            <w:lang w:val="el-GR"/>
          </w:rPr>
          <w:delText xml:space="preserve"> κατά τη διάρκεια της δοκιμής θα είν</w:delText>
        </w:r>
        <w:r w:rsidR="00D03B09" w:rsidRPr="009F37EC" w:rsidDel="00E474FD">
          <w:rPr>
            <w:sz w:val="24"/>
            <w:szCs w:val="24"/>
            <w:lang w:val="el-GR"/>
          </w:rPr>
          <w:delText>αι βραχυκυκλωμένα και γειωμένα</w:delText>
        </w:r>
        <w:r w:rsidR="000E39BF" w:rsidDel="00E474FD">
          <w:rPr>
            <w:sz w:val="24"/>
            <w:szCs w:val="24"/>
            <w:lang w:val="el-GR"/>
          </w:rPr>
          <w:delText>.</w:delText>
        </w:r>
        <w:r w:rsidR="00D03B09" w:rsidRPr="009F37EC" w:rsidDel="00E474FD">
          <w:rPr>
            <w:sz w:val="24"/>
            <w:szCs w:val="24"/>
            <w:lang w:val="el-GR"/>
          </w:rPr>
          <w:delText xml:space="preserve"> </w:delText>
        </w:r>
      </w:del>
    </w:p>
    <w:p w:rsidR="00E923EC" w:rsidRPr="009F37EC" w:rsidDel="00E474FD" w:rsidRDefault="00C040E6" w:rsidP="00F16A45">
      <w:pPr>
        <w:tabs>
          <w:tab w:val="left" w:pos="1985"/>
          <w:tab w:val="left" w:pos="2268"/>
        </w:tabs>
        <w:ind w:left="1560"/>
        <w:jc w:val="both"/>
        <w:rPr>
          <w:del w:id="2202" w:author="Καρμίρης Αγγελος" w:date="2020-01-03T10:44:00Z"/>
          <w:sz w:val="24"/>
          <w:szCs w:val="24"/>
          <w:lang w:val="el-GR"/>
        </w:rPr>
      </w:pPr>
      <w:del w:id="2203" w:author="Καρμίρης Αγγελος" w:date="2020-01-03T10:44:00Z">
        <w:r w:rsidRPr="009F37EC" w:rsidDel="00E474FD">
          <w:rPr>
            <w:sz w:val="24"/>
            <w:szCs w:val="24"/>
            <w:lang w:val="el-GR"/>
          </w:rPr>
          <w:delText>Επίσης</w:delText>
        </w:r>
        <w:r w:rsidR="00CF3783" w:rsidRPr="009F37EC" w:rsidDel="00E474FD">
          <w:rPr>
            <w:sz w:val="24"/>
            <w:szCs w:val="24"/>
            <w:lang w:val="el-GR"/>
          </w:rPr>
          <w:delText>, με βραχυκυκλωμένο</w:delText>
        </w:r>
        <w:r w:rsidR="00317316" w:rsidDel="00E474FD">
          <w:rPr>
            <w:sz w:val="24"/>
            <w:szCs w:val="24"/>
            <w:lang w:val="el-GR"/>
          </w:rPr>
          <w:delText>υς</w:delText>
        </w:r>
        <w:r w:rsidR="00CF3783" w:rsidRPr="009F37EC" w:rsidDel="00E474FD">
          <w:rPr>
            <w:sz w:val="24"/>
            <w:szCs w:val="24"/>
            <w:lang w:val="el-GR"/>
          </w:rPr>
          <w:delText xml:space="preserve"> και γειωμένο</w:delText>
        </w:r>
        <w:r w:rsidR="00317316" w:rsidDel="00E474FD">
          <w:rPr>
            <w:sz w:val="24"/>
            <w:szCs w:val="24"/>
            <w:lang w:val="el-GR"/>
          </w:rPr>
          <w:delText>υς</w:delText>
        </w:r>
        <w:r w:rsidR="00CF3783" w:rsidRPr="009F37EC" w:rsidDel="00E474FD">
          <w:rPr>
            <w:sz w:val="24"/>
            <w:szCs w:val="24"/>
            <w:lang w:val="el-GR"/>
          </w:rPr>
          <w:delText xml:space="preserve"> </w:delText>
        </w:r>
        <w:r w:rsidR="00317316" w:rsidDel="00E474FD">
          <w:rPr>
            <w:sz w:val="24"/>
            <w:szCs w:val="24"/>
            <w:lang w:val="el-GR"/>
          </w:rPr>
          <w:delText>τους ακροδέκτες</w:delText>
        </w:r>
        <w:r w:rsidR="00CF3783" w:rsidRPr="009F37EC" w:rsidDel="00E474FD">
          <w:rPr>
            <w:sz w:val="24"/>
            <w:szCs w:val="24"/>
            <w:lang w:val="el-GR"/>
          </w:rPr>
          <w:delText xml:space="preserve"> </w:delText>
        </w:r>
        <w:r w:rsidR="00317316" w:rsidDel="00E474FD">
          <w:rPr>
            <w:sz w:val="24"/>
            <w:szCs w:val="24"/>
            <w:lang w:val="el-GR"/>
          </w:rPr>
          <w:delText>ΧΤ</w:delText>
        </w:r>
        <w:r w:rsidR="000E39BF" w:rsidRPr="000E39BF" w:rsidDel="00E474FD">
          <w:rPr>
            <w:sz w:val="24"/>
            <w:szCs w:val="24"/>
            <w:lang w:val="el-GR"/>
          </w:rPr>
          <w:delText xml:space="preserve"> </w:delText>
        </w:r>
        <w:r w:rsidR="000E39BF" w:rsidRPr="009F37EC" w:rsidDel="00E474FD">
          <w:rPr>
            <w:sz w:val="24"/>
            <w:szCs w:val="24"/>
            <w:lang w:val="el-GR"/>
          </w:rPr>
          <w:delText xml:space="preserve">καθώς και το </w:delText>
        </w:r>
        <w:r w:rsidR="000E39BF" w:rsidDel="00E474FD">
          <w:rPr>
            <w:sz w:val="24"/>
            <w:szCs w:val="24"/>
            <w:lang w:val="el-GR"/>
          </w:rPr>
          <w:delText>δοχείο</w:delText>
        </w:r>
        <w:r w:rsidR="000E39BF" w:rsidRPr="009F37EC" w:rsidDel="00E474FD">
          <w:rPr>
            <w:sz w:val="24"/>
            <w:szCs w:val="24"/>
            <w:lang w:val="el-GR"/>
          </w:rPr>
          <w:delText xml:space="preserve"> του ΑΜ/Σ</w:delText>
        </w:r>
        <w:r w:rsidR="000E39BF" w:rsidDel="00E474FD">
          <w:rPr>
            <w:sz w:val="24"/>
            <w:szCs w:val="24"/>
            <w:lang w:val="el-GR"/>
          </w:rPr>
          <w:delText>,</w:delText>
        </w:r>
        <w:r w:rsidR="00CF3783" w:rsidRPr="009F37EC" w:rsidDel="00E474FD">
          <w:rPr>
            <w:sz w:val="24"/>
            <w:szCs w:val="24"/>
            <w:lang w:val="el-GR"/>
          </w:rPr>
          <w:delText xml:space="preserve"> </w:delText>
        </w:r>
        <w:r w:rsidRPr="009F37EC" w:rsidDel="00E474FD">
          <w:rPr>
            <w:sz w:val="24"/>
            <w:szCs w:val="24"/>
            <w:lang w:val="el-GR"/>
          </w:rPr>
          <w:delText xml:space="preserve">θα </w:delText>
        </w:r>
        <w:r w:rsidR="00CF3783" w:rsidRPr="009F37EC" w:rsidDel="00E474FD">
          <w:rPr>
            <w:sz w:val="24"/>
            <w:szCs w:val="24"/>
            <w:lang w:val="el-GR"/>
          </w:rPr>
          <w:delText>εφαρμ</w:delText>
        </w:r>
        <w:r w:rsidRPr="009F37EC" w:rsidDel="00E474FD">
          <w:rPr>
            <w:sz w:val="24"/>
            <w:szCs w:val="24"/>
            <w:lang w:val="el-GR"/>
          </w:rPr>
          <w:delText>οσθεί</w:delText>
        </w:r>
        <w:r w:rsidR="00CF3783" w:rsidRPr="009F37EC" w:rsidDel="00E474FD">
          <w:rPr>
            <w:sz w:val="24"/>
            <w:szCs w:val="24"/>
            <w:lang w:val="el-GR"/>
          </w:rPr>
          <w:delText xml:space="preserve"> τάση </w:delText>
        </w:r>
        <w:r w:rsidR="004D64EE" w:rsidRPr="009F37EC" w:rsidDel="00E474FD">
          <w:rPr>
            <w:sz w:val="24"/>
            <w:szCs w:val="24"/>
            <w:lang w:val="el-GR"/>
          </w:rPr>
          <w:delText>δοκιμής 185</w:delText>
        </w:r>
        <w:r w:rsidR="00CF3783" w:rsidRPr="009F37EC" w:rsidDel="00E474FD">
          <w:rPr>
            <w:sz w:val="24"/>
            <w:szCs w:val="24"/>
          </w:rPr>
          <w:delText>kV</w:delText>
        </w:r>
        <w:r w:rsidR="000E39BF" w:rsidDel="00E474FD">
          <w:rPr>
            <w:sz w:val="24"/>
            <w:szCs w:val="24"/>
            <w:lang w:val="el-GR"/>
          </w:rPr>
          <w:delText xml:space="preserve"> </w:delText>
        </w:r>
        <w:r w:rsidR="00CF3783" w:rsidRPr="009F37EC" w:rsidDel="00E474FD">
          <w:rPr>
            <w:sz w:val="24"/>
            <w:szCs w:val="24"/>
            <w:lang w:val="el-GR"/>
          </w:rPr>
          <w:delText>συγχρόνως στ</w:delText>
        </w:r>
        <w:r w:rsidR="000E39BF" w:rsidDel="00E474FD">
          <w:rPr>
            <w:sz w:val="24"/>
            <w:szCs w:val="24"/>
            <w:lang w:val="el-GR"/>
          </w:rPr>
          <w:delText>ους</w:delText>
        </w:r>
        <w:r w:rsidR="00317316" w:rsidDel="00E474FD">
          <w:rPr>
            <w:sz w:val="24"/>
            <w:szCs w:val="24"/>
            <w:lang w:val="el-GR"/>
          </w:rPr>
          <w:delText xml:space="preserve"> ακροδέκτες ΥΤ – ΜΤ, γραμμής και ουδετέρου του τυλίγματος σειράς και του κοινού τυλίγματος</w:delText>
        </w:r>
        <w:r w:rsidR="00CF3783" w:rsidRPr="009F37EC" w:rsidDel="00E474FD">
          <w:rPr>
            <w:sz w:val="24"/>
            <w:szCs w:val="24"/>
            <w:lang w:val="el-GR"/>
          </w:rPr>
          <w:delText>.</w:delText>
        </w:r>
        <w:r w:rsidR="00783389" w:rsidRPr="009F37EC" w:rsidDel="00E474FD">
          <w:rPr>
            <w:sz w:val="24"/>
            <w:szCs w:val="24"/>
            <w:lang w:val="el-GR"/>
          </w:rPr>
          <w:delText xml:space="preserve"> </w:delText>
        </w:r>
      </w:del>
    </w:p>
    <w:p w:rsidR="00CF3783" w:rsidRPr="009F37EC" w:rsidDel="00E474FD" w:rsidRDefault="00CF3783" w:rsidP="00CF3783">
      <w:pPr>
        <w:tabs>
          <w:tab w:val="left" w:pos="1985"/>
          <w:tab w:val="left" w:pos="2268"/>
        </w:tabs>
        <w:ind w:left="1560"/>
        <w:jc w:val="both"/>
        <w:rPr>
          <w:del w:id="2204" w:author="Καρμίρης Αγγελος" w:date="2020-01-03T10:44:00Z"/>
          <w:sz w:val="24"/>
          <w:szCs w:val="24"/>
          <w:lang w:val="el-GR"/>
        </w:rPr>
      </w:pPr>
      <w:del w:id="2205" w:author="Καρμίρης Αγγελος" w:date="2020-01-03T10:44:00Z">
        <w:r w:rsidRPr="009F37EC" w:rsidDel="00E474FD">
          <w:rPr>
            <w:sz w:val="24"/>
            <w:szCs w:val="24"/>
            <w:lang w:val="el-GR"/>
          </w:rPr>
          <w:tab/>
        </w:r>
      </w:del>
    </w:p>
    <w:p w:rsidR="00CF3783" w:rsidRPr="00CF1D4B" w:rsidDel="00E474FD" w:rsidRDefault="00CF3783" w:rsidP="00CF1D4B">
      <w:pPr>
        <w:tabs>
          <w:tab w:val="left" w:pos="2694"/>
        </w:tabs>
        <w:ind w:left="2694" w:hanging="709"/>
        <w:jc w:val="both"/>
        <w:rPr>
          <w:del w:id="2206" w:author="Καρμίρης Αγγελος" w:date="2020-01-03T10:44:00Z"/>
          <w:b/>
          <w:bCs/>
          <w:sz w:val="24"/>
          <w:szCs w:val="24"/>
          <w:u w:val="double"/>
          <w:lang w:val="el-GR"/>
        </w:rPr>
      </w:pPr>
      <w:del w:id="2207" w:author="Καρμίρης Αγγελος" w:date="2020-01-03T10:44:00Z">
        <w:r w:rsidRPr="00464C07" w:rsidDel="00E474FD">
          <w:rPr>
            <w:b/>
            <w:bCs/>
            <w:sz w:val="24"/>
            <w:szCs w:val="24"/>
            <w:lang w:val="el-GR"/>
          </w:rPr>
          <w:delText>1.</w:delText>
        </w:r>
        <w:r w:rsidR="00317316" w:rsidRPr="00464C07" w:rsidDel="00E474FD">
          <w:rPr>
            <w:b/>
            <w:bCs/>
            <w:sz w:val="24"/>
            <w:szCs w:val="24"/>
            <w:lang w:val="el-GR"/>
          </w:rPr>
          <w:delText>10</w:delText>
        </w:r>
        <w:r w:rsidR="00D03B09" w:rsidRPr="00464C07" w:rsidDel="00E474FD">
          <w:rPr>
            <w:b/>
            <w:bCs/>
            <w:sz w:val="24"/>
            <w:szCs w:val="24"/>
            <w:lang w:val="el-GR"/>
          </w:rPr>
          <w:delText>.2</w:delText>
        </w:r>
        <w:r w:rsidR="00464C07" w:rsidRPr="00CF1D4B" w:rsidDel="00E474FD">
          <w:rPr>
            <w:b/>
            <w:bCs/>
            <w:sz w:val="24"/>
            <w:szCs w:val="24"/>
            <w:lang w:val="el-GR"/>
          </w:rPr>
          <w:tab/>
        </w:r>
        <w:r w:rsidRPr="00CF1D4B" w:rsidDel="00E474FD">
          <w:rPr>
            <w:b/>
            <w:bCs/>
            <w:sz w:val="24"/>
            <w:szCs w:val="24"/>
            <w:u w:val="single"/>
            <w:lang w:val="el-GR"/>
          </w:rPr>
          <w:delText xml:space="preserve">Δοκιμή </w:delText>
        </w:r>
        <w:r w:rsidR="00317316" w:rsidRPr="00CF1D4B" w:rsidDel="00E474FD">
          <w:rPr>
            <w:b/>
            <w:bCs/>
            <w:sz w:val="24"/>
            <w:szCs w:val="24"/>
            <w:u w:val="single"/>
            <w:lang w:val="el-GR"/>
          </w:rPr>
          <w:delText xml:space="preserve">κεραυνικής </w:delText>
        </w:r>
        <w:r w:rsidRPr="00CF1D4B" w:rsidDel="00E474FD">
          <w:rPr>
            <w:b/>
            <w:bCs/>
            <w:sz w:val="24"/>
            <w:szCs w:val="24"/>
            <w:u w:val="single"/>
            <w:lang w:val="el-GR"/>
          </w:rPr>
          <w:delText>κρουστική</w:delText>
        </w:r>
        <w:r w:rsidR="00317316" w:rsidRPr="00CF1D4B" w:rsidDel="00E474FD">
          <w:rPr>
            <w:b/>
            <w:bCs/>
            <w:sz w:val="24"/>
            <w:szCs w:val="24"/>
            <w:u w:val="single"/>
            <w:lang w:val="el-GR"/>
          </w:rPr>
          <w:delText>ς</w:delText>
        </w:r>
        <w:r w:rsidRPr="00CF1D4B" w:rsidDel="00E474FD">
          <w:rPr>
            <w:b/>
            <w:bCs/>
            <w:sz w:val="24"/>
            <w:szCs w:val="24"/>
            <w:u w:val="single"/>
            <w:lang w:val="el-GR"/>
          </w:rPr>
          <w:delText xml:space="preserve"> τάση</w:delText>
        </w:r>
        <w:r w:rsidR="00317316" w:rsidRPr="00CF1D4B" w:rsidDel="00E474FD">
          <w:rPr>
            <w:b/>
            <w:bCs/>
            <w:sz w:val="24"/>
            <w:szCs w:val="24"/>
            <w:u w:val="single"/>
            <w:lang w:val="el-GR"/>
          </w:rPr>
          <w:delText>ς αποκομμένου κύματος στους ακροδέκτες γραμμής</w:delText>
        </w:r>
        <w:r w:rsidRPr="00CF1D4B" w:rsidDel="00E474FD">
          <w:rPr>
            <w:b/>
            <w:bCs/>
            <w:sz w:val="24"/>
            <w:szCs w:val="24"/>
            <w:u w:val="single"/>
            <w:lang w:val="el-GR"/>
          </w:rPr>
          <w:delText xml:space="preserve"> </w:delText>
        </w:r>
        <w:r w:rsidR="00375DC2" w:rsidRPr="00CF1D4B" w:rsidDel="00E474FD">
          <w:rPr>
            <w:b/>
            <w:bCs/>
            <w:sz w:val="24"/>
            <w:szCs w:val="24"/>
            <w:u w:val="single"/>
            <w:lang w:val="el-GR"/>
          </w:rPr>
          <w:delText>ΥΤ (LIC)</w:delText>
        </w:r>
      </w:del>
    </w:p>
    <w:p w:rsidR="00CF3783" w:rsidRPr="009F37EC" w:rsidDel="00E474FD" w:rsidRDefault="00CF3783" w:rsidP="00CF3783">
      <w:pPr>
        <w:tabs>
          <w:tab w:val="left" w:pos="1985"/>
        </w:tabs>
        <w:ind w:left="142"/>
        <w:jc w:val="center"/>
        <w:rPr>
          <w:del w:id="2208" w:author="Καρμίρης Αγγελος" w:date="2020-01-03T10:44:00Z"/>
          <w:b/>
          <w:bCs/>
          <w:sz w:val="24"/>
          <w:szCs w:val="24"/>
          <w:lang w:val="el-GR"/>
        </w:rPr>
      </w:pPr>
      <w:del w:id="2209" w:author="Καρμίρης Αγγελος" w:date="2020-01-03T10:44:00Z">
        <w:r w:rsidRPr="009F37EC" w:rsidDel="00E474FD">
          <w:rPr>
            <w:sz w:val="24"/>
            <w:szCs w:val="24"/>
            <w:lang w:val="el-GR"/>
          </w:rPr>
          <w:tab/>
          <w:delText xml:space="preserve">  </w:delText>
        </w:r>
      </w:del>
    </w:p>
    <w:p w:rsidR="00CF3783" w:rsidRPr="009F37EC" w:rsidDel="00E474FD" w:rsidRDefault="00CF3783" w:rsidP="00CF3783">
      <w:pPr>
        <w:tabs>
          <w:tab w:val="left" w:pos="1985"/>
          <w:tab w:val="left" w:pos="2268"/>
        </w:tabs>
        <w:ind w:left="1560"/>
        <w:jc w:val="both"/>
        <w:rPr>
          <w:del w:id="2210" w:author="Καρμίρης Αγγελος" w:date="2020-01-03T10:44:00Z"/>
          <w:sz w:val="24"/>
          <w:szCs w:val="24"/>
          <w:lang w:val="el-GR"/>
        </w:rPr>
      </w:pPr>
      <w:del w:id="2211" w:author="Καρμίρης Αγγελος" w:date="2020-01-03T10:44:00Z">
        <w:r w:rsidRPr="009F37EC" w:rsidDel="00E474FD">
          <w:rPr>
            <w:sz w:val="24"/>
            <w:szCs w:val="24"/>
            <w:lang w:val="el-GR"/>
          </w:rPr>
          <w:delText xml:space="preserve">Η δοκιμή θα εκτελεσθεί για κάθε </w:delText>
        </w:r>
        <w:r w:rsidR="00375DC2" w:rsidDel="00E474FD">
          <w:rPr>
            <w:sz w:val="24"/>
            <w:szCs w:val="24"/>
            <w:lang w:val="el-GR"/>
          </w:rPr>
          <w:delText>ακροδέκτη</w:delText>
        </w:r>
        <w:r w:rsidR="00180A1C" w:rsidDel="00E474FD">
          <w:rPr>
            <w:sz w:val="24"/>
            <w:szCs w:val="24"/>
            <w:lang w:val="el-GR"/>
          </w:rPr>
          <w:delText xml:space="preserve"> γραμμής</w:delText>
        </w:r>
        <w:r w:rsidR="00375DC2" w:rsidDel="00E474FD">
          <w:rPr>
            <w:sz w:val="24"/>
            <w:szCs w:val="24"/>
            <w:lang w:val="el-GR"/>
          </w:rPr>
          <w:delText xml:space="preserve"> ΥΤ</w:delText>
        </w:r>
        <w:r w:rsidR="00375DC2" w:rsidRPr="009F37EC" w:rsidDel="00E474FD">
          <w:rPr>
            <w:sz w:val="24"/>
            <w:szCs w:val="24"/>
            <w:lang w:val="el-GR"/>
          </w:rPr>
          <w:delText xml:space="preserve"> </w:delText>
        </w:r>
        <w:r w:rsidRPr="009F37EC" w:rsidDel="00E474FD">
          <w:rPr>
            <w:sz w:val="24"/>
            <w:szCs w:val="24"/>
            <w:lang w:val="el-GR"/>
          </w:rPr>
          <w:delText>του ΑΜ</w:delText>
        </w:r>
        <w:r w:rsidR="00322233" w:rsidRPr="009F37EC" w:rsidDel="00E474FD">
          <w:rPr>
            <w:sz w:val="24"/>
            <w:szCs w:val="24"/>
            <w:lang w:val="el-GR"/>
          </w:rPr>
          <w:delText>/</w:delText>
        </w:r>
        <w:r w:rsidRPr="009F37EC" w:rsidDel="00E474FD">
          <w:rPr>
            <w:sz w:val="24"/>
            <w:szCs w:val="24"/>
            <w:lang w:val="el-GR"/>
          </w:rPr>
          <w:delText xml:space="preserve">Σ με την ακόλουθη σειρά </w:delText>
        </w:r>
        <w:r w:rsidR="00E923EC" w:rsidRPr="009F37EC" w:rsidDel="00E474FD">
          <w:rPr>
            <w:sz w:val="24"/>
            <w:szCs w:val="24"/>
            <w:lang w:val="el-GR"/>
          </w:rPr>
          <w:delText>εφαρμογής</w:delText>
        </w:r>
        <w:r w:rsidRPr="009F37EC" w:rsidDel="00E474FD">
          <w:rPr>
            <w:sz w:val="24"/>
            <w:szCs w:val="24"/>
            <w:lang w:val="el-GR"/>
          </w:rPr>
          <w:delText xml:space="preserve"> : </w:delText>
        </w:r>
      </w:del>
    </w:p>
    <w:p w:rsidR="00CF3783" w:rsidRPr="009F37EC" w:rsidDel="00E474FD" w:rsidRDefault="00CF3783" w:rsidP="00CF3783">
      <w:pPr>
        <w:numPr>
          <w:ilvl w:val="0"/>
          <w:numId w:val="6"/>
        </w:numPr>
        <w:tabs>
          <w:tab w:val="left" w:pos="1985"/>
        </w:tabs>
        <w:jc w:val="both"/>
        <w:rPr>
          <w:del w:id="2212" w:author="Καρμίρης Αγγελος" w:date="2020-01-03T10:44:00Z"/>
          <w:sz w:val="24"/>
          <w:szCs w:val="24"/>
          <w:lang w:val="el-GR"/>
        </w:rPr>
      </w:pPr>
      <w:del w:id="2213" w:author="Καρμίρης Αγγελος" w:date="2020-01-03T10:44:00Z">
        <w:r w:rsidRPr="009F37EC" w:rsidDel="00E474FD">
          <w:rPr>
            <w:sz w:val="24"/>
            <w:szCs w:val="24"/>
            <w:lang w:val="el-GR"/>
          </w:rPr>
          <w:delText>Εφαρμογή ενός (1) μειωμένου</w:delText>
        </w:r>
        <w:r w:rsidR="00375DC2" w:rsidDel="00E474FD">
          <w:rPr>
            <w:sz w:val="24"/>
            <w:szCs w:val="24"/>
            <w:lang w:val="el-GR"/>
          </w:rPr>
          <w:delText xml:space="preserve"> ύψους, πλήρους</w:delText>
        </w:r>
        <w:r w:rsidRPr="009F37EC" w:rsidDel="00E474FD">
          <w:rPr>
            <w:sz w:val="24"/>
            <w:szCs w:val="24"/>
            <w:lang w:val="el-GR"/>
          </w:rPr>
          <w:delText xml:space="preserve"> κρουστικού κύματος 1.2/50 μ</w:delText>
        </w:r>
        <w:r w:rsidR="00375DC2" w:rsidDel="00E474FD">
          <w:rPr>
            <w:sz w:val="24"/>
            <w:szCs w:val="24"/>
          </w:rPr>
          <w:delText>s</w:delText>
        </w:r>
        <w:r w:rsidRPr="009F37EC" w:rsidDel="00E474FD">
          <w:rPr>
            <w:sz w:val="24"/>
            <w:szCs w:val="24"/>
            <w:lang w:val="el-GR"/>
          </w:rPr>
          <w:delText xml:space="preserve"> </w:delText>
        </w:r>
        <w:r w:rsidR="000A65F4" w:rsidRPr="009F37EC" w:rsidDel="00E474FD">
          <w:rPr>
            <w:sz w:val="24"/>
            <w:szCs w:val="24"/>
            <w:lang w:val="el-GR"/>
          </w:rPr>
          <w:delText xml:space="preserve">   </w:delText>
        </w:r>
        <w:r w:rsidRPr="009F37EC" w:rsidDel="00E474FD">
          <w:rPr>
            <w:sz w:val="24"/>
            <w:szCs w:val="24"/>
            <w:lang w:val="el-GR"/>
          </w:rPr>
          <w:delText>(50% ÷</w:delText>
        </w:r>
        <w:r w:rsidR="000A65F4" w:rsidRPr="009F37EC" w:rsidDel="00E474FD">
          <w:rPr>
            <w:sz w:val="24"/>
            <w:szCs w:val="24"/>
            <w:lang w:val="el-GR"/>
          </w:rPr>
          <w:delText xml:space="preserve"> </w:delText>
        </w:r>
        <w:r w:rsidRPr="009F37EC" w:rsidDel="00E474FD">
          <w:rPr>
            <w:sz w:val="24"/>
            <w:szCs w:val="24"/>
            <w:lang w:val="el-GR"/>
          </w:rPr>
          <w:delText>7</w:delText>
        </w:r>
        <w:r w:rsidR="00375DC2" w:rsidDel="00E474FD">
          <w:rPr>
            <w:sz w:val="24"/>
            <w:szCs w:val="24"/>
            <w:lang w:val="el-GR"/>
          </w:rPr>
          <w:delText>0</w:delText>
        </w:r>
        <w:r w:rsidRPr="009F37EC" w:rsidDel="00E474FD">
          <w:rPr>
            <w:sz w:val="24"/>
            <w:szCs w:val="24"/>
            <w:lang w:val="el-GR"/>
          </w:rPr>
          <w:delText>%  τ</w:delText>
        </w:r>
        <w:r w:rsidR="00375DC2" w:rsidDel="00E474FD">
          <w:rPr>
            <w:sz w:val="24"/>
            <w:szCs w:val="24"/>
            <w:lang w:val="el-GR"/>
          </w:rPr>
          <w:delText>ων 1425</w:delText>
        </w:r>
        <w:r w:rsidR="00375DC2" w:rsidDel="00E474FD">
          <w:rPr>
            <w:sz w:val="24"/>
            <w:szCs w:val="24"/>
          </w:rPr>
          <w:delText>kV</w:delText>
        </w:r>
        <w:r w:rsidRPr="009F37EC" w:rsidDel="00E474FD">
          <w:rPr>
            <w:sz w:val="24"/>
            <w:szCs w:val="24"/>
            <w:lang w:val="el-GR"/>
          </w:rPr>
          <w:delText>).</w:delText>
        </w:r>
      </w:del>
    </w:p>
    <w:p w:rsidR="00375DC2" w:rsidDel="00E474FD" w:rsidRDefault="00CF3783" w:rsidP="00CF3783">
      <w:pPr>
        <w:numPr>
          <w:ilvl w:val="0"/>
          <w:numId w:val="6"/>
        </w:numPr>
        <w:tabs>
          <w:tab w:val="left" w:pos="1985"/>
        </w:tabs>
        <w:jc w:val="both"/>
        <w:rPr>
          <w:del w:id="2214" w:author="Καρμίρης Αγγελος" w:date="2020-01-03T10:44:00Z"/>
          <w:sz w:val="24"/>
          <w:szCs w:val="24"/>
          <w:lang w:val="el-GR"/>
        </w:rPr>
      </w:pPr>
      <w:del w:id="2215" w:author="Καρμίρης Αγγελος" w:date="2020-01-03T10:44:00Z">
        <w:r w:rsidRPr="009F37EC" w:rsidDel="00E474FD">
          <w:rPr>
            <w:sz w:val="24"/>
            <w:szCs w:val="24"/>
            <w:lang w:val="el-GR"/>
          </w:rPr>
          <w:delText xml:space="preserve">Εφαρμογή </w:delText>
        </w:r>
        <w:r w:rsidR="00375DC2" w:rsidDel="00E474FD">
          <w:rPr>
            <w:sz w:val="24"/>
            <w:szCs w:val="24"/>
            <w:lang w:val="el-GR"/>
          </w:rPr>
          <w:delText>ενός</w:delText>
        </w:r>
        <w:r w:rsidRPr="009F37EC" w:rsidDel="00E474FD">
          <w:rPr>
            <w:sz w:val="24"/>
            <w:szCs w:val="24"/>
            <w:lang w:val="el-GR"/>
          </w:rPr>
          <w:delText xml:space="preserve"> (</w:delText>
        </w:r>
        <w:r w:rsidR="00375DC2" w:rsidDel="00E474FD">
          <w:rPr>
            <w:sz w:val="24"/>
            <w:szCs w:val="24"/>
            <w:lang w:val="el-GR"/>
          </w:rPr>
          <w:delText>1</w:delText>
        </w:r>
        <w:r w:rsidRPr="009F37EC" w:rsidDel="00E474FD">
          <w:rPr>
            <w:sz w:val="24"/>
            <w:szCs w:val="24"/>
            <w:lang w:val="el-GR"/>
          </w:rPr>
          <w:delText>) πλήρ</w:delText>
        </w:r>
        <w:r w:rsidR="00375DC2" w:rsidDel="00E474FD">
          <w:rPr>
            <w:sz w:val="24"/>
            <w:szCs w:val="24"/>
            <w:lang w:val="el-GR"/>
          </w:rPr>
          <w:delText>ους</w:delText>
        </w:r>
        <w:r w:rsidRPr="009F37EC" w:rsidDel="00E474FD">
          <w:rPr>
            <w:sz w:val="24"/>
            <w:szCs w:val="24"/>
            <w:lang w:val="el-GR"/>
          </w:rPr>
          <w:delText xml:space="preserve"> κρουστικ</w:delText>
        </w:r>
        <w:r w:rsidR="00375DC2" w:rsidDel="00E474FD">
          <w:rPr>
            <w:sz w:val="24"/>
            <w:szCs w:val="24"/>
            <w:lang w:val="el-GR"/>
          </w:rPr>
          <w:delText>ού</w:delText>
        </w:r>
        <w:r w:rsidRPr="009F37EC" w:rsidDel="00E474FD">
          <w:rPr>
            <w:sz w:val="24"/>
            <w:szCs w:val="24"/>
            <w:lang w:val="el-GR"/>
          </w:rPr>
          <w:delText xml:space="preserve"> κ</w:delText>
        </w:r>
        <w:r w:rsidR="00375DC2" w:rsidDel="00E474FD">
          <w:rPr>
            <w:sz w:val="24"/>
            <w:szCs w:val="24"/>
            <w:lang w:val="el-GR"/>
          </w:rPr>
          <w:delText>ύ</w:delText>
        </w:r>
        <w:r w:rsidRPr="009F37EC" w:rsidDel="00E474FD">
          <w:rPr>
            <w:sz w:val="24"/>
            <w:szCs w:val="24"/>
            <w:lang w:val="el-GR"/>
          </w:rPr>
          <w:delText>μ</w:delText>
        </w:r>
        <w:r w:rsidR="00375DC2" w:rsidDel="00E474FD">
          <w:rPr>
            <w:sz w:val="24"/>
            <w:szCs w:val="24"/>
            <w:lang w:val="el-GR"/>
          </w:rPr>
          <w:delText>α</w:delText>
        </w:r>
        <w:r w:rsidRPr="009F37EC" w:rsidDel="00E474FD">
          <w:rPr>
            <w:sz w:val="24"/>
            <w:szCs w:val="24"/>
            <w:lang w:val="el-GR"/>
          </w:rPr>
          <w:delText>τ</w:delText>
        </w:r>
        <w:r w:rsidR="00375DC2" w:rsidDel="00E474FD">
          <w:rPr>
            <w:sz w:val="24"/>
            <w:szCs w:val="24"/>
            <w:lang w:val="el-GR"/>
          </w:rPr>
          <w:delText>ος</w:delText>
        </w:r>
        <w:r w:rsidRPr="009F37EC" w:rsidDel="00E474FD">
          <w:rPr>
            <w:sz w:val="24"/>
            <w:szCs w:val="24"/>
            <w:lang w:val="el-GR"/>
          </w:rPr>
          <w:delText xml:space="preserve"> 1.2/50 μ</w:delText>
        </w:r>
        <w:r w:rsidR="00375DC2" w:rsidDel="00E474FD">
          <w:rPr>
            <w:sz w:val="24"/>
            <w:szCs w:val="24"/>
          </w:rPr>
          <w:delText>s</w:delText>
        </w:r>
        <w:r w:rsidR="00375DC2" w:rsidDel="00E474FD">
          <w:rPr>
            <w:sz w:val="24"/>
            <w:szCs w:val="24"/>
            <w:lang w:val="el-GR"/>
          </w:rPr>
          <w:delText xml:space="preserve"> στα 1425</w:delText>
        </w:r>
        <w:r w:rsidR="00375DC2" w:rsidDel="00E474FD">
          <w:rPr>
            <w:sz w:val="24"/>
            <w:szCs w:val="24"/>
          </w:rPr>
          <w:delText>kV</w:delText>
        </w:r>
      </w:del>
    </w:p>
    <w:p w:rsidR="00CF3783" w:rsidDel="00E474FD" w:rsidRDefault="00375DC2" w:rsidP="00CF3783">
      <w:pPr>
        <w:numPr>
          <w:ilvl w:val="0"/>
          <w:numId w:val="6"/>
        </w:numPr>
        <w:tabs>
          <w:tab w:val="left" w:pos="1985"/>
        </w:tabs>
        <w:jc w:val="both"/>
        <w:rPr>
          <w:del w:id="2216" w:author="Καρμίρης Αγγελος" w:date="2020-01-03T10:44:00Z"/>
          <w:sz w:val="24"/>
          <w:szCs w:val="24"/>
          <w:lang w:val="el-GR"/>
        </w:rPr>
      </w:pPr>
      <w:del w:id="2217" w:author="Καρμίρης Αγγελος" w:date="2020-01-03T10:44:00Z">
        <w:r w:rsidRPr="009F37EC" w:rsidDel="00E474FD">
          <w:rPr>
            <w:sz w:val="24"/>
            <w:szCs w:val="24"/>
            <w:lang w:val="el-GR"/>
          </w:rPr>
          <w:delText xml:space="preserve">Εφαρμογή </w:delText>
        </w:r>
        <w:r w:rsidDel="00E474FD">
          <w:rPr>
            <w:sz w:val="24"/>
            <w:szCs w:val="24"/>
            <w:lang w:val="el-GR"/>
          </w:rPr>
          <w:delText>δύο</w:delText>
        </w:r>
        <w:r w:rsidRPr="009F37EC" w:rsidDel="00E474FD">
          <w:rPr>
            <w:sz w:val="24"/>
            <w:szCs w:val="24"/>
            <w:lang w:val="el-GR"/>
          </w:rPr>
          <w:delText xml:space="preserve"> (</w:delText>
        </w:r>
        <w:r w:rsidDel="00E474FD">
          <w:rPr>
            <w:sz w:val="24"/>
            <w:szCs w:val="24"/>
            <w:lang w:val="el-GR"/>
          </w:rPr>
          <w:delText>2) αποκομμένων</w:delText>
        </w:r>
        <w:r w:rsidRPr="009F37EC" w:rsidDel="00E474FD">
          <w:rPr>
            <w:sz w:val="24"/>
            <w:szCs w:val="24"/>
            <w:lang w:val="el-GR"/>
          </w:rPr>
          <w:delText xml:space="preserve"> κρουστικ</w:delText>
        </w:r>
        <w:r w:rsidDel="00E474FD">
          <w:rPr>
            <w:sz w:val="24"/>
            <w:szCs w:val="24"/>
            <w:lang w:val="el-GR"/>
          </w:rPr>
          <w:delText>ών</w:delText>
        </w:r>
        <w:r w:rsidRPr="009F37EC" w:rsidDel="00E474FD">
          <w:rPr>
            <w:sz w:val="24"/>
            <w:szCs w:val="24"/>
            <w:lang w:val="el-GR"/>
          </w:rPr>
          <w:delText xml:space="preserve"> κ</w:delText>
        </w:r>
        <w:r w:rsidDel="00E474FD">
          <w:rPr>
            <w:sz w:val="24"/>
            <w:szCs w:val="24"/>
            <w:lang w:val="el-GR"/>
          </w:rPr>
          <w:delText>υ</w:delText>
        </w:r>
        <w:r w:rsidRPr="009F37EC" w:rsidDel="00E474FD">
          <w:rPr>
            <w:sz w:val="24"/>
            <w:szCs w:val="24"/>
            <w:lang w:val="el-GR"/>
          </w:rPr>
          <w:delText>μ</w:delText>
        </w:r>
        <w:r w:rsidDel="00E474FD">
          <w:rPr>
            <w:sz w:val="24"/>
            <w:szCs w:val="24"/>
            <w:lang w:val="el-GR"/>
          </w:rPr>
          <w:delText>ά</w:delText>
        </w:r>
        <w:r w:rsidRPr="009F37EC" w:rsidDel="00E474FD">
          <w:rPr>
            <w:sz w:val="24"/>
            <w:szCs w:val="24"/>
            <w:lang w:val="el-GR"/>
          </w:rPr>
          <w:delText>τ</w:delText>
        </w:r>
        <w:r w:rsidDel="00E474FD">
          <w:rPr>
            <w:sz w:val="24"/>
            <w:szCs w:val="24"/>
            <w:lang w:val="el-GR"/>
          </w:rPr>
          <w:delText>ων 1.2/2-6</w:delText>
        </w:r>
        <w:r w:rsidRPr="009F37EC" w:rsidDel="00E474FD">
          <w:rPr>
            <w:sz w:val="24"/>
            <w:szCs w:val="24"/>
            <w:lang w:val="el-GR"/>
          </w:rPr>
          <w:delText xml:space="preserve"> μ</w:delText>
        </w:r>
        <w:r w:rsidDel="00E474FD">
          <w:rPr>
            <w:sz w:val="24"/>
            <w:szCs w:val="24"/>
          </w:rPr>
          <w:delText>s</w:delText>
        </w:r>
        <w:r w:rsidDel="00E474FD">
          <w:rPr>
            <w:sz w:val="24"/>
            <w:szCs w:val="24"/>
            <w:lang w:val="el-GR"/>
          </w:rPr>
          <w:delText xml:space="preserve"> στα 1570</w:delText>
        </w:r>
        <w:r w:rsidDel="00E474FD">
          <w:rPr>
            <w:sz w:val="24"/>
            <w:szCs w:val="24"/>
          </w:rPr>
          <w:delText>kV</w:delText>
        </w:r>
        <w:r w:rsidDel="00E474FD">
          <w:rPr>
            <w:sz w:val="24"/>
            <w:szCs w:val="24"/>
            <w:lang w:val="el-GR"/>
          </w:rPr>
          <w:delText>.</w:delText>
        </w:r>
      </w:del>
    </w:p>
    <w:p w:rsidR="00375DC2" w:rsidRPr="009F37EC" w:rsidDel="00E474FD" w:rsidRDefault="00375DC2" w:rsidP="00CF3783">
      <w:pPr>
        <w:numPr>
          <w:ilvl w:val="0"/>
          <w:numId w:val="6"/>
        </w:numPr>
        <w:tabs>
          <w:tab w:val="left" w:pos="1985"/>
        </w:tabs>
        <w:jc w:val="both"/>
        <w:rPr>
          <w:del w:id="2218" w:author="Καρμίρης Αγγελος" w:date="2020-01-03T10:44:00Z"/>
          <w:sz w:val="24"/>
          <w:szCs w:val="24"/>
          <w:lang w:val="el-GR"/>
        </w:rPr>
      </w:pPr>
      <w:del w:id="2219" w:author="Καρμίρης Αγγελος" w:date="2020-01-03T10:44:00Z">
        <w:r w:rsidRPr="009F37EC" w:rsidDel="00E474FD">
          <w:rPr>
            <w:sz w:val="24"/>
            <w:szCs w:val="24"/>
            <w:lang w:val="el-GR"/>
          </w:rPr>
          <w:delText xml:space="preserve">Εφαρμογή </w:delText>
        </w:r>
        <w:r w:rsidDel="00E474FD">
          <w:rPr>
            <w:sz w:val="24"/>
            <w:szCs w:val="24"/>
            <w:lang w:val="el-GR"/>
          </w:rPr>
          <w:delText>δύο</w:delText>
        </w:r>
        <w:r w:rsidRPr="009F37EC" w:rsidDel="00E474FD">
          <w:rPr>
            <w:sz w:val="24"/>
            <w:szCs w:val="24"/>
            <w:lang w:val="el-GR"/>
          </w:rPr>
          <w:delText xml:space="preserve"> (</w:delText>
        </w:r>
        <w:r w:rsidDel="00E474FD">
          <w:rPr>
            <w:sz w:val="24"/>
            <w:szCs w:val="24"/>
            <w:lang w:val="el-GR"/>
          </w:rPr>
          <w:delText>2) πλήρων</w:delText>
        </w:r>
        <w:r w:rsidRPr="009F37EC" w:rsidDel="00E474FD">
          <w:rPr>
            <w:sz w:val="24"/>
            <w:szCs w:val="24"/>
            <w:lang w:val="el-GR"/>
          </w:rPr>
          <w:delText xml:space="preserve"> κρουστικ</w:delText>
        </w:r>
        <w:r w:rsidDel="00E474FD">
          <w:rPr>
            <w:sz w:val="24"/>
            <w:szCs w:val="24"/>
            <w:lang w:val="el-GR"/>
          </w:rPr>
          <w:delText>ών</w:delText>
        </w:r>
        <w:r w:rsidRPr="009F37EC" w:rsidDel="00E474FD">
          <w:rPr>
            <w:sz w:val="24"/>
            <w:szCs w:val="24"/>
            <w:lang w:val="el-GR"/>
          </w:rPr>
          <w:delText xml:space="preserve"> κ</w:delText>
        </w:r>
        <w:r w:rsidDel="00E474FD">
          <w:rPr>
            <w:sz w:val="24"/>
            <w:szCs w:val="24"/>
            <w:lang w:val="el-GR"/>
          </w:rPr>
          <w:delText>υ</w:delText>
        </w:r>
        <w:r w:rsidRPr="009F37EC" w:rsidDel="00E474FD">
          <w:rPr>
            <w:sz w:val="24"/>
            <w:szCs w:val="24"/>
            <w:lang w:val="el-GR"/>
          </w:rPr>
          <w:delText>μ</w:delText>
        </w:r>
        <w:r w:rsidDel="00E474FD">
          <w:rPr>
            <w:sz w:val="24"/>
            <w:szCs w:val="24"/>
            <w:lang w:val="el-GR"/>
          </w:rPr>
          <w:delText>ά</w:delText>
        </w:r>
        <w:r w:rsidRPr="009F37EC" w:rsidDel="00E474FD">
          <w:rPr>
            <w:sz w:val="24"/>
            <w:szCs w:val="24"/>
            <w:lang w:val="el-GR"/>
          </w:rPr>
          <w:delText>τ</w:delText>
        </w:r>
        <w:r w:rsidDel="00E474FD">
          <w:rPr>
            <w:sz w:val="24"/>
            <w:szCs w:val="24"/>
            <w:lang w:val="el-GR"/>
          </w:rPr>
          <w:delText>ων 1.2/50</w:delText>
        </w:r>
        <w:r w:rsidRPr="009F37EC" w:rsidDel="00E474FD">
          <w:rPr>
            <w:sz w:val="24"/>
            <w:szCs w:val="24"/>
            <w:lang w:val="el-GR"/>
          </w:rPr>
          <w:delText xml:space="preserve"> μ</w:delText>
        </w:r>
        <w:r w:rsidDel="00E474FD">
          <w:rPr>
            <w:sz w:val="24"/>
            <w:szCs w:val="24"/>
          </w:rPr>
          <w:delText>s</w:delText>
        </w:r>
        <w:r w:rsidDel="00E474FD">
          <w:rPr>
            <w:sz w:val="24"/>
            <w:szCs w:val="24"/>
            <w:lang w:val="el-GR"/>
          </w:rPr>
          <w:delText xml:space="preserve"> στα 1425</w:delText>
        </w:r>
        <w:r w:rsidDel="00E474FD">
          <w:rPr>
            <w:sz w:val="24"/>
            <w:szCs w:val="24"/>
          </w:rPr>
          <w:delText>kV</w:delText>
        </w:r>
        <w:r w:rsidDel="00E474FD">
          <w:rPr>
            <w:sz w:val="24"/>
            <w:szCs w:val="24"/>
            <w:lang w:val="el-GR"/>
          </w:rPr>
          <w:delText>.</w:delText>
        </w:r>
      </w:del>
    </w:p>
    <w:p w:rsidR="00EF528E" w:rsidDel="00E474FD" w:rsidRDefault="00EF528E" w:rsidP="00CF3783">
      <w:pPr>
        <w:tabs>
          <w:tab w:val="left" w:pos="1985"/>
        </w:tabs>
        <w:ind w:left="1560"/>
        <w:jc w:val="both"/>
        <w:rPr>
          <w:del w:id="2220" w:author="Καρμίρης Αγγελος" w:date="2020-01-03T10:44:00Z"/>
          <w:sz w:val="24"/>
          <w:szCs w:val="24"/>
          <w:lang w:val="el-GR"/>
        </w:rPr>
      </w:pPr>
      <w:del w:id="2221" w:author="Καρμίρης Αγγελος" w:date="2020-01-03T10:44:00Z">
        <w:r w:rsidRPr="00EF528E" w:rsidDel="00E474FD">
          <w:rPr>
            <w:sz w:val="24"/>
            <w:szCs w:val="24"/>
            <w:lang w:val="el-GR"/>
          </w:rPr>
          <w:delText>Ο χρόνος αποκοπής του αποκομμένου κύματος θα είναι από 2 μs έως 6 μs και η ακόλουθη υπερύψωση θα είναι κάτω του 30%.</w:delText>
        </w:r>
      </w:del>
    </w:p>
    <w:p w:rsidR="000A65F4" w:rsidRPr="009F37EC" w:rsidDel="00E474FD" w:rsidRDefault="00EF528E" w:rsidP="00CF3783">
      <w:pPr>
        <w:tabs>
          <w:tab w:val="left" w:pos="1985"/>
          <w:tab w:val="left" w:pos="2268"/>
        </w:tabs>
        <w:ind w:left="1560"/>
        <w:jc w:val="both"/>
        <w:rPr>
          <w:del w:id="2222" w:author="Καρμίρης Αγγελος" w:date="2020-01-03T10:44:00Z"/>
          <w:sz w:val="24"/>
          <w:szCs w:val="24"/>
          <w:lang w:val="el-GR"/>
        </w:rPr>
      </w:pPr>
      <w:del w:id="2223" w:author="Καρμίρης Αγγελος" w:date="2020-01-03T10:44:00Z">
        <w:r w:rsidDel="00E474FD">
          <w:rPr>
            <w:sz w:val="24"/>
            <w:szCs w:val="24"/>
            <w:lang w:val="el-GR"/>
          </w:rPr>
          <w:delText>Οι ακροδέκτες</w:delText>
        </w:r>
        <w:r w:rsidR="00CF3783" w:rsidRPr="009F37EC" w:rsidDel="00E474FD">
          <w:rPr>
            <w:sz w:val="24"/>
            <w:szCs w:val="24"/>
            <w:lang w:val="el-GR"/>
          </w:rPr>
          <w:delText xml:space="preserve"> που δεν είναι υπό δοκιμή</w:delText>
        </w:r>
        <w:r w:rsidDel="00E474FD">
          <w:rPr>
            <w:sz w:val="24"/>
            <w:szCs w:val="24"/>
            <w:lang w:val="el-GR"/>
          </w:rPr>
          <w:delText>, συμπεριλαμβανομένου του ακροδέκτη ουδετέρου,</w:delText>
        </w:r>
        <w:r w:rsidR="00CF3783" w:rsidRPr="009F37EC" w:rsidDel="00E474FD">
          <w:rPr>
            <w:sz w:val="24"/>
            <w:szCs w:val="24"/>
            <w:lang w:val="el-GR"/>
          </w:rPr>
          <w:delText xml:space="preserve"> θα είναι γειωμέν</w:delText>
        </w:r>
        <w:r w:rsidDel="00E474FD">
          <w:rPr>
            <w:sz w:val="24"/>
            <w:szCs w:val="24"/>
            <w:lang w:val="el-GR"/>
          </w:rPr>
          <w:delText>οι</w:delText>
        </w:r>
        <w:r w:rsidR="00CF3783" w:rsidRPr="009F37EC" w:rsidDel="00E474FD">
          <w:rPr>
            <w:sz w:val="24"/>
            <w:szCs w:val="24"/>
            <w:lang w:val="el-GR"/>
          </w:rPr>
          <w:delText xml:space="preserve"> απευθείας ή μέσω μικρής</w:delText>
        </w:r>
        <w:r w:rsidDel="00E474FD">
          <w:rPr>
            <w:sz w:val="24"/>
            <w:szCs w:val="24"/>
            <w:lang w:val="el-GR"/>
          </w:rPr>
          <w:delText xml:space="preserve"> σύνθετης</w:delText>
        </w:r>
        <w:r w:rsidR="00CF3783" w:rsidRPr="009F37EC" w:rsidDel="00E474FD">
          <w:rPr>
            <w:sz w:val="24"/>
            <w:szCs w:val="24"/>
            <w:lang w:val="el-GR"/>
          </w:rPr>
          <w:delText xml:space="preserve"> αντίστασης. </w:delText>
        </w:r>
      </w:del>
    </w:p>
    <w:p w:rsidR="004A6AFE" w:rsidDel="00E474FD" w:rsidRDefault="004A6AFE" w:rsidP="00CF3783">
      <w:pPr>
        <w:tabs>
          <w:tab w:val="left" w:pos="1985"/>
          <w:tab w:val="left" w:pos="2268"/>
        </w:tabs>
        <w:ind w:left="1560"/>
        <w:jc w:val="both"/>
        <w:rPr>
          <w:del w:id="2224" w:author="Καρμίρης Αγγελος" w:date="2020-01-03T10:44:00Z"/>
          <w:sz w:val="24"/>
          <w:szCs w:val="24"/>
          <w:lang w:val="el-GR"/>
        </w:rPr>
      </w:pPr>
      <w:del w:id="2225" w:author="Καρμίρης Αγγελος" w:date="2020-01-03T10:44:00Z">
        <w:r w:rsidDel="00E474FD">
          <w:rPr>
            <w:sz w:val="24"/>
            <w:szCs w:val="24"/>
            <w:lang w:val="el-GR"/>
          </w:rPr>
          <w:delText xml:space="preserve">Κατά τη διάρκεια της δοκιμής σε μια φάση ο μηχανισμός αλλαγής λήψης θα είναι στη θέση Νο.1, για μια άλλη φάση στη θέση Νο.10 (τύλιγμα ρύθμισης μη συνδεδεμένο εν σειρά) και για την </w:delText>
        </w:r>
        <w:r w:rsidR="00464C07" w:rsidDel="00E474FD">
          <w:rPr>
            <w:sz w:val="24"/>
            <w:szCs w:val="24"/>
            <w:lang w:val="el-GR"/>
          </w:rPr>
          <w:delText>τ</w:delText>
        </w:r>
        <w:r w:rsidDel="00E474FD">
          <w:rPr>
            <w:sz w:val="24"/>
            <w:szCs w:val="24"/>
            <w:lang w:val="el-GR"/>
          </w:rPr>
          <w:delText>ρίτη φάση στη θέση Νο.19.</w:delText>
        </w:r>
      </w:del>
    </w:p>
    <w:p w:rsidR="00CF3783" w:rsidRPr="009F37EC" w:rsidDel="00E474FD" w:rsidRDefault="00EF528E" w:rsidP="00CF3783">
      <w:pPr>
        <w:tabs>
          <w:tab w:val="left" w:pos="1985"/>
          <w:tab w:val="left" w:pos="2268"/>
        </w:tabs>
        <w:ind w:left="1560"/>
        <w:jc w:val="both"/>
        <w:rPr>
          <w:del w:id="2226" w:author="Καρμίρης Αγγελος" w:date="2020-01-03T10:44:00Z"/>
          <w:sz w:val="24"/>
          <w:szCs w:val="24"/>
          <w:lang w:val="el-GR"/>
        </w:rPr>
      </w:pPr>
      <w:del w:id="2227" w:author="Καρμίρης Αγγελος" w:date="2020-01-03T10:44:00Z">
        <w:r w:rsidDel="00E474FD">
          <w:rPr>
            <w:sz w:val="24"/>
            <w:szCs w:val="24"/>
            <w:lang w:val="el-GR"/>
          </w:rPr>
          <w:delText>Κατά τη διάρκεια τ</w:delText>
        </w:r>
        <w:r w:rsidR="004A6AFE" w:rsidDel="00E474FD">
          <w:rPr>
            <w:sz w:val="24"/>
            <w:szCs w:val="24"/>
            <w:lang w:val="el-GR"/>
          </w:rPr>
          <w:delText>ης</w:delText>
        </w:r>
        <w:r w:rsidDel="00E474FD">
          <w:rPr>
            <w:sz w:val="24"/>
            <w:szCs w:val="24"/>
            <w:lang w:val="el-GR"/>
          </w:rPr>
          <w:delText xml:space="preserve"> δοκιμ</w:delText>
        </w:r>
        <w:r w:rsidR="004A6AFE" w:rsidDel="00E474FD">
          <w:rPr>
            <w:sz w:val="24"/>
            <w:szCs w:val="24"/>
            <w:lang w:val="el-GR"/>
          </w:rPr>
          <w:delText>ής</w:delText>
        </w:r>
        <w:r w:rsidDel="00E474FD">
          <w:rPr>
            <w:sz w:val="24"/>
            <w:szCs w:val="24"/>
            <w:lang w:val="el-GR"/>
          </w:rPr>
          <w:delText>, οι</w:delText>
        </w:r>
        <w:r w:rsidR="00CF3783" w:rsidRPr="009F37EC" w:rsidDel="00E474FD">
          <w:rPr>
            <w:sz w:val="24"/>
            <w:szCs w:val="24"/>
            <w:lang w:val="el-GR"/>
          </w:rPr>
          <w:delText xml:space="preserve"> κυματομορφ</w:delText>
        </w:r>
        <w:r w:rsidDel="00E474FD">
          <w:rPr>
            <w:sz w:val="24"/>
            <w:szCs w:val="24"/>
            <w:lang w:val="el-GR"/>
          </w:rPr>
          <w:delText>ές</w:delText>
        </w:r>
        <w:r w:rsidR="00CF3783" w:rsidRPr="009F37EC" w:rsidDel="00E474FD">
          <w:rPr>
            <w:sz w:val="24"/>
            <w:szCs w:val="24"/>
            <w:lang w:val="el-GR"/>
          </w:rPr>
          <w:delText xml:space="preserve"> της τάσης</w:delText>
        </w:r>
        <w:r w:rsidR="0059157B" w:rsidRPr="009F37EC" w:rsidDel="00E474FD">
          <w:rPr>
            <w:sz w:val="24"/>
            <w:szCs w:val="24"/>
            <w:lang w:val="el-GR"/>
          </w:rPr>
          <w:delText xml:space="preserve"> εφαρμογής</w:delText>
        </w:r>
        <w:r w:rsidR="00CF3783" w:rsidRPr="009F37EC" w:rsidDel="00E474FD">
          <w:rPr>
            <w:sz w:val="24"/>
            <w:szCs w:val="24"/>
            <w:lang w:val="el-GR"/>
          </w:rPr>
          <w:delText xml:space="preserve"> και τ</w:delText>
        </w:r>
        <w:r w:rsidR="004A6AFE" w:rsidDel="00E474FD">
          <w:rPr>
            <w:sz w:val="24"/>
            <w:szCs w:val="24"/>
            <w:lang w:val="el-GR"/>
          </w:rPr>
          <w:delText>ης</w:delText>
        </w:r>
        <w:r w:rsidR="00CF3783" w:rsidRPr="009F37EC" w:rsidDel="00E474FD">
          <w:rPr>
            <w:sz w:val="24"/>
            <w:szCs w:val="24"/>
            <w:lang w:val="el-GR"/>
          </w:rPr>
          <w:delText xml:space="preserve"> </w:delText>
        </w:r>
        <w:r w:rsidDel="00E474FD">
          <w:rPr>
            <w:sz w:val="24"/>
            <w:szCs w:val="24"/>
            <w:lang w:val="el-GR"/>
          </w:rPr>
          <w:delText>έντασης</w:delText>
        </w:r>
        <w:r w:rsidR="004A6AFE" w:rsidDel="00E474FD">
          <w:rPr>
            <w:sz w:val="24"/>
            <w:szCs w:val="24"/>
            <w:lang w:val="el-GR"/>
          </w:rPr>
          <w:delText xml:space="preserve"> που διαρρέει</w:delText>
        </w:r>
        <w:r w:rsidRPr="009F37EC" w:rsidDel="00E474FD">
          <w:rPr>
            <w:sz w:val="24"/>
            <w:szCs w:val="24"/>
            <w:lang w:val="el-GR"/>
          </w:rPr>
          <w:delText xml:space="preserve"> </w:delText>
        </w:r>
        <w:r w:rsidR="00CF3783" w:rsidRPr="009F37EC" w:rsidDel="00E474FD">
          <w:rPr>
            <w:sz w:val="24"/>
            <w:szCs w:val="24"/>
            <w:lang w:val="el-GR"/>
          </w:rPr>
          <w:delText>το</w:delText>
        </w:r>
        <w:r w:rsidR="004A6AFE" w:rsidDel="00E474FD">
          <w:rPr>
            <w:sz w:val="24"/>
            <w:szCs w:val="24"/>
            <w:lang w:val="el-GR"/>
          </w:rPr>
          <w:delText>ν</w:delText>
        </w:r>
        <w:r w:rsidR="00CF3783" w:rsidRPr="009F37EC" w:rsidDel="00E474FD">
          <w:rPr>
            <w:sz w:val="24"/>
            <w:szCs w:val="24"/>
            <w:lang w:val="el-GR"/>
          </w:rPr>
          <w:delText xml:space="preserve"> υπό δοκιμή </w:delText>
        </w:r>
        <w:r w:rsidR="004A6AFE" w:rsidDel="00E474FD">
          <w:rPr>
            <w:sz w:val="24"/>
            <w:szCs w:val="24"/>
            <w:lang w:val="el-GR"/>
          </w:rPr>
          <w:delText>ακροδέκτη</w:delText>
        </w:r>
        <w:r w:rsidR="00CF3783" w:rsidRPr="009F37EC" w:rsidDel="00E474FD">
          <w:rPr>
            <w:sz w:val="24"/>
            <w:szCs w:val="24"/>
            <w:lang w:val="el-GR"/>
          </w:rPr>
          <w:delText xml:space="preserve"> θα </w:delText>
        </w:r>
        <w:r w:rsidR="004A6AFE" w:rsidDel="00E474FD">
          <w:rPr>
            <w:sz w:val="24"/>
            <w:szCs w:val="24"/>
            <w:lang w:val="el-GR"/>
          </w:rPr>
          <w:delText>καταγράφονται</w:delText>
        </w:r>
        <w:r w:rsidR="00CF3783" w:rsidRPr="009F37EC" w:rsidDel="00E474FD">
          <w:rPr>
            <w:sz w:val="24"/>
            <w:szCs w:val="24"/>
            <w:lang w:val="el-GR"/>
          </w:rPr>
          <w:delText>.</w:delText>
        </w:r>
      </w:del>
    </w:p>
    <w:p w:rsidR="000A65F4" w:rsidRPr="009F37EC" w:rsidDel="00E474FD" w:rsidRDefault="000A65F4" w:rsidP="00CF3783">
      <w:pPr>
        <w:tabs>
          <w:tab w:val="left" w:pos="1985"/>
          <w:tab w:val="left" w:pos="2268"/>
        </w:tabs>
        <w:ind w:left="1560"/>
        <w:jc w:val="both"/>
        <w:rPr>
          <w:del w:id="2228" w:author="Καρμίρης Αγγελος" w:date="2020-01-03T10:44:00Z"/>
          <w:sz w:val="24"/>
          <w:szCs w:val="24"/>
          <w:lang w:val="el-GR"/>
        </w:rPr>
      </w:pPr>
    </w:p>
    <w:p w:rsidR="00186091" w:rsidRPr="00BD5B2C" w:rsidDel="00E474FD" w:rsidRDefault="00186091" w:rsidP="00186091">
      <w:pPr>
        <w:tabs>
          <w:tab w:val="left" w:pos="2694"/>
        </w:tabs>
        <w:ind w:left="2694" w:hanging="709"/>
        <w:jc w:val="both"/>
        <w:rPr>
          <w:del w:id="2229" w:author="Καρμίρης Αγγελος" w:date="2020-01-03T10:44:00Z"/>
          <w:b/>
          <w:bCs/>
          <w:sz w:val="24"/>
          <w:szCs w:val="24"/>
          <w:u w:val="double"/>
          <w:lang w:val="el-GR"/>
        </w:rPr>
      </w:pPr>
      <w:del w:id="2230" w:author="Καρμίρης Αγγελος" w:date="2020-01-03T10:44:00Z">
        <w:r w:rsidRPr="00BD5B2C" w:rsidDel="00E474FD">
          <w:rPr>
            <w:b/>
            <w:bCs/>
            <w:sz w:val="24"/>
            <w:szCs w:val="24"/>
            <w:lang w:val="el-GR"/>
          </w:rPr>
          <w:delText>1.10.</w:delText>
        </w:r>
        <w:r w:rsidDel="00E474FD">
          <w:rPr>
            <w:b/>
            <w:bCs/>
            <w:sz w:val="24"/>
            <w:szCs w:val="24"/>
            <w:lang w:val="el-GR"/>
          </w:rPr>
          <w:delText>3</w:delText>
        </w:r>
        <w:r w:rsidRPr="00BD5B2C" w:rsidDel="00E474FD">
          <w:rPr>
            <w:b/>
            <w:bCs/>
            <w:sz w:val="24"/>
            <w:szCs w:val="24"/>
            <w:lang w:val="el-GR"/>
          </w:rPr>
          <w:tab/>
        </w:r>
        <w:r w:rsidRPr="00CF1D4B" w:rsidDel="00E474FD">
          <w:rPr>
            <w:b/>
            <w:bCs/>
            <w:sz w:val="24"/>
            <w:szCs w:val="24"/>
            <w:u w:val="single"/>
            <w:lang w:val="el-GR"/>
          </w:rPr>
          <w:delText>Δοκιμή κεραυνικής κρουστικής τάσης στους ακροδέκτες γραμμής ΜΤ (LI)</w:delText>
        </w:r>
      </w:del>
    </w:p>
    <w:p w:rsidR="00186091" w:rsidRPr="009F37EC" w:rsidDel="00E474FD" w:rsidRDefault="00186091" w:rsidP="00186091">
      <w:pPr>
        <w:tabs>
          <w:tab w:val="left" w:pos="1985"/>
        </w:tabs>
        <w:ind w:left="142"/>
        <w:jc w:val="center"/>
        <w:rPr>
          <w:del w:id="2231" w:author="Καρμίρης Αγγελος" w:date="2020-01-03T10:44:00Z"/>
          <w:b/>
          <w:bCs/>
          <w:sz w:val="24"/>
          <w:szCs w:val="24"/>
          <w:lang w:val="el-GR"/>
        </w:rPr>
      </w:pPr>
      <w:del w:id="2232" w:author="Καρμίρης Αγγελος" w:date="2020-01-03T10:44:00Z">
        <w:r w:rsidRPr="009F37EC" w:rsidDel="00E474FD">
          <w:rPr>
            <w:sz w:val="24"/>
            <w:szCs w:val="24"/>
            <w:lang w:val="el-GR"/>
          </w:rPr>
          <w:tab/>
          <w:delText xml:space="preserve">  </w:delText>
        </w:r>
      </w:del>
    </w:p>
    <w:p w:rsidR="00FD4F2C" w:rsidRPr="00CF1D4B" w:rsidDel="00E474FD" w:rsidRDefault="00FD4F2C" w:rsidP="00186091">
      <w:pPr>
        <w:tabs>
          <w:tab w:val="left" w:pos="1985"/>
          <w:tab w:val="left" w:pos="2268"/>
        </w:tabs>
        <w:ind w:left="1560"/>
        <w:jc w:val="both"/>
        <w:rPr>
          <w:del w:id="2233" w:author="Καρμίρης Αγγελος" w:date="2020-01-03T10:44:00Z"/>
          <w:sz w:val="24"/>
          <w:szCs w:val="24"/>
          <w:lang w:val="el-GR"/>
        </w:rPr>
      </w:pPr>
      <w:del w:id="2234" w:author="Καρμίρης Αγγελος" w:date="2020-01-03T10:44:00Z">
        <w:r w:rsidDel="00E474FD">
          <w:rPr>
            <w:sz w:val="24"/>
            <w:szCs w:val="24"/>
            <w:lang w:val="el-GR"/>
          </w:rPr>
          <w:delText xml:space="preserve">Η δοκιμή θα εκτελεστεί μόνο στους ΑΜ/Σ, οι οποίοι δεν θα υποβληθούν στην ειδική δοκιμή </w:delText>
        </w:r>
        <w:r w:rsidDel="00E474FD">
          <w:rPr>
            <w:sz w:val="24"/>
            <w:szCs w:val="24"/>
          </w:rPr>
          <w:delText>LIC</w:delText>
        </w:r>
        <w:r w:rsidRPr="00CF1D4B" w:rsidDel="00E474FD">
          <w:rPr>
            <w:sz w:val="24"/>
            <w:szCs w:val="24"/>
            <w:lang w:val="el-GR"/>
          </w:rPr>
          <w:delText xml:space="preserve"> </w:delText>
        </w:r>
        <w:r w:rsidDel="00E474FD">
          <w:rPr>
            <w:sz w:val="24"/>
            <w:szCs w:val="24"/>
            <w:lang w:val="el-GR"/>
          </w:rPr>
          <w:delText>στους ακροδέκτες ΜΤ (παρ.Χ.3.1).</w:delText>
        </w:r>
      </w:del>
    </w:p>
    <w:p w:rsidR="00186091" w:rsidRPr="009F37EC" w:rsidDel="00E474FD" w:rsidRDefault="00186091" w:rsidP="00186091">
      <w:pPr>
        <w:tabs>
          <w:tab w:val="left" w:pos="1985"/>
          <w:tab w:val="left" w:pos="2268"/>
        </w:tabs>
        <w:ind w:left="1560"/>
        <w:jc w:val="both"/>
        <w:rPr>
          <w:del w:id="2235" w:author="Καρμίρης Αγγελος" w:date="2020-01-03T10:44:00Z"/>
          <w:sz w:val="24"/>
          <w:szCs w:val="24"/>
          <w:lang w:val="el-GR"/>
        </w:rPr>
      </w:pPr>
      <w:del w:id="2236" w:author="Καρμίρης Αγγελος" w:date="2020-01-03T10:44:00Z">
        <w:r w:rsidRPr="009F37EC" w:rsidDel="00E474FD">
          <w:rPr>
            <w:sz w:val="24"/>
            <w:szCs w:val="24"/>
            <w:lang w:val="el-GR"/>
          </w:rPr>
          <w:delText xml:space="preserve">Η δοκιμή θα εκτελεσθεί για κάθε </w:delText>
        </w:r>
        <w:r w:rsidDel="00E474FD">
          <w:rPr>
            <w:sz w:val="24"/>
            <w:szCs w:val="24"/>
            <w:lang w:val="el-GR"/>
          </w:rPr>
          <w:delText>ακροδέκτη ΜΤ</w:delText>
        </w:r>
        <w:r w:rsidRPr="009F37EC" w:rsidDel="00E474FD">
          <w:rPr>
            <w:sz w:val="24"/>
            <w:szCs w:val="24"/>
            <w:lang w:val="el-GR"/>
          </w:rPr>
          <w:delText xml:space="preserve"> του ΑΜ/Σ με την ακόλουθη σειρά εφαρμογής : </w:delText>
        </w:r>
      </w:del>
    </w:p>
    <w:p w:rsidR="00186091" w:rsidRPr="009F37EC" w:rsidDel="00E474FD" w:rsidRDefault="00186091" w:rsidP="00CF1D4B">
      <w:pPr>
        <w:numPr>
          <w:ilvl w:val="0"/>
          <w:numId w:val="61"/>
        </w:numPr>
        <w:tabs>
          <w:tab w:val="left" w:pos="1985"/>
        </w:tabs>
        <w:jc w:val="both"/>
        <w:rPr>
          <w:del w:id="2237" w:author="Καρμίρης Αγγελος" w:date="2020-01-03T10:44:00Z"/>
          <w:sz w:val="24"/>
          <w:szCs w:val="24"/>
          <w:lang w:val="el-GR"/>
        </w:rPr>
      </w:pPr>
      <w:del w:id="2238" w:author="Καρμίρης Αγγελος" w:date="2020-01-03T10:44:00Z">
        <w:r w:rsidRPr="009F37EC" w:rsidDel="00E474FD">
          <w:rPr>
            <w:sz w:val="24"/>
            <w:szCs w:val="24"/>
            <w:lang w:val="el-GR"/>
          </w:rPr>
          <w:delText>Εφαρμογή ενός (1) μειωμένου</w:delText>
        </w:r>
        <w:r w:rsidDel="00E474FD">
          <w:rPr>
            <w:sz w:val="24"/>
            <w:szCs w:val="24"/>
            <w:lang w:val="el-GR"/>
          </w:rPr>
          <w:delText xml:space="preserve"> ύψους, πλήρους</w:delText>
        </w:r>
        <w:r w:rsidRPr="009F37EC" w:rsidDel="00E474FD">
          <w:rPr>
            <w:sz w:val="24"/>
            <w:szCs w:val="24"/>
            <w:lang w:val="el-GR"/>
          </w:rPr>
          <w:delText xml:space="preserve"> κρουστικού κύματος 1.2/50 μ</w:delText>
        </w:r>
        <w:r w:rsidDel="00E474FD">
          <w:rPr>
            <w:sz w:val="24"/>
            <w:szCs w:val="24"/>
          </w:rPr>
          <w:delText>s</w:delText>
        </w:r>
        <w:r w:rsidRPr="009F37EC" w:rsidDel="00E474FD">
          <w:rPr>
            <w:sz w:val="24"/>
            <w:szCs w:val="24"/>
            <w:lang w:val="el-GR"/>
          </w:rPr>
          <w:delText xml:space="preserve">    (50% ÷ 7</w:delText>
        </w:r>
        <w:r w:rsidDel="00E474FD">
          <w:rPr>
            <w:sz w:val="24"/>
            <w:szCs w:val="24"/>
            <w:lang w:val="el-GR"/>
          </w:rPr>
          <w:delText>0</w:delText>
        </w:r>
        <w:r w:rsidRPr="009F37EC" w:rsidDel="00E474FD">
          <w:rPr>
            <w:sz w:val="24"/>
            <w:szCs w:val="24"/>
            <w:lang w:val="el-GR"/>
          </w:rPr>
          <w:delText>%  τ</w:delText>
        </w:r>
        <w:r w:rsidDel="00E474FD">
          <w:rPr>
            <w:sz w:val="24"/>
            <w:szCs w:val="24"/>
            <w:lang w:val="el-GR"/>
          </w:rPr>
          <w:delText>ων 750</w:delText>
        </w:r>
        <w:r w:rsidDel="00E474FD">
          <w:rPr>
            <w:sz w:val="24"/>
            <w:szCs w:val="24"/>
          </w:rPr>
          <w:delText>kV</w:delText>
        </w:r>
        <w:r w:rsidRPr="009F37EC" w:rsidDel="00E474FD">
          <w:rPr>
            <w:sz w:val="24"/>
            <w:szCs w:val="24"/>
            <w:lang w:val="el-GR"/>
          </w:rPr>
          <w:delText>).</w:delText>
        </w:r>
      </w:del>
    </w:p>
    <w:p w:rsidR="00186091" w:rsidRPr="009F37EC" w:rsidDel="00E474FD" w:rsidRDefault="00186091" w:rsidP="00CF1D4B">
      <w:pPr>
        <w:numPr>
          <w:ilvl w:val="0"/>
          <w:numId w:val="61"/>
        </w:numPr>
        <w:tabs>
          <w:tab w:val="left" w:pos="1985"/>
        </w:tabs>
        <w:jc w:val="both"/>
        <w:rPr>
          <w:del w:id="2239" w:author="Καρμίρης Αγγελος" w:date="2020-01-03T10:44:00Z"/>
          <w:sz w:val="24"/>
          <w:szCs w:val="24"/>
          <w:lang w:val="el-GR"/>
        </w:rPr>
      </w:pPr>
      <w:del w:id="2240" w:author="Καρμίρης Αγγελος" w:date="2020-01-03T10:44:00Z">
        <w:r w:rsidRPr="009F37EC" w:rsidDel="00E474FD">
          <w:rPr>
            <w:sz w:val="24"/>
            <w:szCs w:val="24"/>
            <w:lang w:val="el-GR"/>
          </w:rPr>
          <w:delText xml:space="preserve">Εφαρμογή </w:delText>
        </w:r>
        <w:r w:rsidDel="00E474FD">
          <w:rPr>
            <w:sz w:val="24"/>
            <w:szCs w:val="24"/>
            <w:lang w:val="el-GR"/>
          </w:rPr>
          <w:delText>τριών</w:delText>
        </w:r>
        <w:r w:rsidRPr="009F37EC" w:rsidDel="00E474FD">
          <w:rPr>
            <w:sz w:val="24"/>
            <w:szCs w:val="24"/>
            <w:lang w:val="el-GR"/>
          </w:rPr>
          <w:delText xml:space="preserve"> (</w:delText>
        </w:r>
        <w:r w:rsidDel="00E474FD">
          <w:rPr>
            <w:sz w:val="24"/>
            <w:szCs w:val="24"/>
            <w:lang w:val="el-GR"/>
          </w:rPr>
          <w:delText>3) πλήρων</w:delText>
        </w:r>
        <w:r w:rsidRPr="009F37EC" w:rsidDel="00E474FD">
          <w:rPr>
            <w:sz w:val="24"/>
            <w:szCs w:val="24"/>
            <w:lang w:val="el-GR"/>
          </w:rPr>
          <w:delText xml:space="preserve"> κρουστικ</w:delText>
        </w:r>
        <w:r w:rsidDel="00E474FD">
          <w:rPr>
            <w:sz w:val="24"/>
            <w:szCs w:val="24"/>
            <w:lang w:val="el-GR"/>
          </w:rPr>
          <w:delText>ών</w:delText>
        </w:r>
        <w:r w:rsidRPr="009F37EC" w:rsidDel="00E474FD">
          <w:rPr>
            <w:sz w:val="24"/>
            <w:szCs w:val="24"/>
            <w:lang w:val="el-GR"/>
          </w:rPr>
          <w:delText xml:space="preserve"> κ</w:delText>
        </w:r>
        <w:r w:rsidDel="00E474FD">
          <w:rPr>
            <w:sz w:val="24"/>
            <w:szCs w:val="24"/>
            <w:lang w:val="el-GR"/>
          </w:rPr>
          <w:delText>υ</w:delText>
        </w:r>
        <w:r w:rsidRPr="009F37EC" w:rsidDel="00E474FD">
          <w:rPr>
            <w:sz w:val="24"/>
            <w:szCs w:val="24"/>
            <w:lang w:val="el-GR"/>
          </w:rPr>
          <w:delText>μ</w:delText>
        </w:r>
        <w:r w:rsidDel="00E474FD">
          <w:rPr>
            <w:sz w:val="24"/>
            <w:szCs w:val="24"/>
            <w:lang w:val="el-GR"/>
          </w:rPr>
          <w:delText>ά</w:delText>
        </w:r>
        <w:r w:rsidRPr="009F37EC" w:rsidDel="00E474FD">
          <w:rPr>
            <w:sz w:val="24"/>
            <w:szCs w:val="24"/>
            <w:lang w:val="el-GR"/>
          </w:rPr>
          <w:delText>τ</w:delText>
        </w:r>
        <w:r w:rsidDel="00E474FD">
          <w:rPr>
            <w:sz w:val="24"/>
            <w:szCs w:val="24"/>
            <w:lang w:val="el-GR"/>
          </w:rPr>
          <w:delText>ων 1.2/50</w:delText>
        </w:r>
        <w:r w:rsidRPr="009F37EC" w:rsidDel="00E474FD">
          <w:rPr>
            <w:sz w:val="24"/>
            <w:szCs w:val="24"/>
            <w:lang w:val="el-GR"/>
          </w:rPr>
          <w:delText xml:space="preserve"> μ</w:delText>
        </w:r>
        <w:r w:rsidDel="00E474FD">
          <w:rPr>
            <w:sz w:val="24"/>
            <w:szCs w:val="24"/>
          </w:rPr>
          <w:delText>s</w:delText>
        </w:r>
        <w:r w:rsidDel="00E474FD">
          <w:rPr>
            <w:sz w:val="24"/>
            <w:szCs w:val="24"/>
            <w:lang w:val="el-GR"/>
          </w:rPr>
          <w:delText xml:space="preserve"> στα 750</w:delText>
        </w:r>
        <w:r w:rsidDel="00E474FD">
          <w:rPr>
            <w:sz w:val="24"/>
            <w:szCs w:val="24"/>
          </w:rPr>
          <w:delText>kV</w:delText>
        </w:r>
        <w:r w:rsidDel="00E474FD">
          <w:rPr>
            <w:sz w:val="24"/>
            <w:szCs w:val="24"/>
            <w:lang w:val="el-GR"/>
          </w:rPr>
          <w:delText>.</w:delText>
        </w:r>
      </w:del>
    </w:p>
    <w:p w:rsidR="00186091" w:rsidRPr="009F37EC" w:rsidDel="00E474FD" w:rsidRDefault="00186091" w:rsidP="00186091">
      <w:pPr>
        <w:tabs>
          <w:tab w:val="left" w:pos="1985"/>
          <w:tab w:val="left" w:pos="2268"/>
        </w:tabs>
        <w:ind w:left="1560"/>
        <w:jc w:val="both"/>
        <w:rPr>
          <w:del w:id="2241" w:author="Καρμίρης Αγγελος" w:date="2020-01-03T10:44:00Z"/>
          <w:sz w:val="24"/>
          <w:szCs w:val="24"/>
          <w:lang w:val="el-GR"/>
        </w:rPr>
      </w:pPr>
      <w:del w:id="2242" w:author="Καρμίρης Αγγελος" w:date="2020-01-03T10:44:00Z">
        <w:r w:rsidDel="00E474FD">
          <w:rPr>
            <w:sz w:val="24"/>
            <w:szCs w:val="24"/>
            <w:lang w:val="el-GR"/>
          </w:rPr>
          <w:delText>Οι ακροδέκτες</w:delText>
        </w:r>
        <w:r w:rsidRPr="009F37EC" w:rsidDel="00E474FD">
          <w:rPr>
            <w:sz w:val="24"/>
            <w:szCs w:val="24"/>
            <w:lang w:val="el-GR"/>
          </w:rPr>
          <w:delText xml:space="preserve"> που δεν είναι υπό δοκιμή</w:delText>
        </w:r>
        <w:r w:rsidDel="00E474FD">
          <w:rPr>
            <w:sz w:val="24"/>
            <w:szCs w:val="24"/>
            <w:lang w:val="el-GR"/>
          </w:rPr>
          <w:delText>, συμπεριλαμβανομένου του ακροδέκτη ουδετέρου,</w:delText>
        </w:r>
        <w:r w:rsidRPr="009F37EC" w:rsidDel="00E474FD">
          <w:rPr>
            <w:sz w:val="24"/>
            <w:szCs w:val="24"/>
            <w:lang w:val="el-GR"/>
          </w:rPr>
          <w:delText xml:space="preserve"> θα είναι γειωμέν</w:delText>
        </w:r>
        <w:r w:rsidDel="00E474FD">
          <w:rPr>
            <w:sz w:val="24"/>
            <w:szCs w:val="24"/>
            <w:lang w:val="el-GR"/>
          </w:rPr>
          <w:delText>οι</w:delText>
        </w:r>
        <w:r w:rsidRPr="009F37EC" w:rsidDel="00E474FD">
          <w:rPr>
            <w:sz w:val="24"/>
            <w:szCs w:val="24"/>
            <w:lang w:val="el-GR"/>
          </w:rPr>
          <w:delText xml:space="preserve"> απευθείας ή μέσω μικρής</w:delText>
        </w:r>
        <w:r w:rsidDel="00E474FD">
          <w:rPr>
            <w:sz w:val="24"/>
            <w:szCs w:val="24"/>
            <w:lang w:val="el-GR"/>
          </w:rPr>
          <w:delText xml:space="preserve"> σύνθετης</w:delText>
        </w:r>
        <w:r w:rsidRPr="009F37EC" w:rsidDel="00E474FD">
          <w:rPr>
            <w:sz w:val="24"/>
            <w:szCs w:val="24"/>
            <w:lang w:val="el-GR"/>
          </w:rPr>
          <w:delText xml:space="preserve"> αντίστασης. </w:delText>
        </w:r>
      </w:del>
    </w:p>
    <w:p w:rsidR="00186091" w:rsidDel="00E474FD" w:rsidRDefault="00186091" w:rsidP="00186091">
      <w:pPr>
        <w:tabs>
          <w:tab w:val="left" w:pos="1985"/>
          <w:tab w:val="left" w:pos="2268"/>
        </w:tabs>
        <w:ind w:left="1560"/>
        <w:jc w:val="both"/>
        <w:rPr>
          <w:del w:id="2243" w:author="Καρμίρης Αγγελος" w:date="2020-01-03T10:44:00Z"/>
          <w:sz w:val="24"/>
          <w:szCs w:val="24"/>
          <w:lang w:val="el-GR"/>
        </w:rPr>
      </w:pPr>
      <w:del w:id="2244" w:author="Καρμίρης Αγγελος" w:date="2020-01-03T10:44:00Z">
        <w:r w:rsidDel="00E474FD">
          <w:rPr>
            <w:sz w:val="24"/>
            <w:szCs w:val="24"/>
            <w:lang w:val="el-GR"/>
          </w:rPr>
          <w:delText>Κατά τη διάρκεια της δοκιμής σε μια φάση ο μηχανισμός αλλαγής λήψης θα είναι στη θέση Νο.1, για μια άλλη φάση στη θέση Νο.10 (τύλιγμα ρύθμισης μη συνδεδεμένο εν σειρά) και για την τρίτη φάση στη θέση Νο.19.</w:delText>
        </w:r>
      </w:del>
    </w:p>
    <w:p w:rsidR="00186091" w:rsidRPr="009F37EC" w:rsidDel="00E474FD" w:rsidRDefault="00186091" w:rsidP="00186091">
      <w:pPr>
        <w:tabs>
          <w:tab w:val="left" w:pos="1985"/>
          <w:tab w:val="left" w:pos="2268"/>
        </w:tabs>
        <w:ind w:left="1560"/>
        <w:jc w:val="both"/>
        <w:rPr>
          <w:del w:id="2245" w:author="Καρμίρης Αγγελος" w:date="2020-01-03T10:44:00Z"/>
          <w:sz w:val="24"/>
          <w:szCs w:val="24"/>
          <w:lang w:val="el-GR"/>
        </w:rPr>
      </w:pPr>
      <w:del w:id="2246" w:author="Καρμίρης Αγγελος" w:date="2020-01-03T10:44:00Z">
        <w:r w:rsidDel="00E474FD">
          <w:rPr>
            <w:sz w:val="24"/>
            <w:szCs w:val="24"/>
            <w:lang w:val="el-GR"/>
          </w:rPr>
          <w:delText>Κατά τη διάρκεια της δοκιμής, οι</w:delText>
        </w:r>
        <w:r w:rsidRPr="009F37EC" w:rsidDel="00E474FD">
          <w:rPr>
            <w:sz w:val="24"/>
            <w:szCs w:val="24"/>
            <w:lang w:val="el-GR"/>
          </w:rPr>
          <w:delText xml:space="preserve"> κυματομορφ</w:delText>
        </w:r>
        <w:r w:rsidDel="00E474FD">
          <w:rPr>
            <w:sz w:val="24"/>
            <w:szCs w:val="24"/>
            <w:lang w:val="el-GR"/>
          </w:rPr>
          <w:delText>ές</w:delText>
        </w:r>
        <w:r w:rsidRPr="009F37EC" w:rsidDel="00E474FD">
          <w:rPr>
            <w:sz w:val="24"/>
            <w:szCs w:val="24"/>
            <w:lang w:val="el-GR"/>
          </w:rPr>
          <w:delText xml:space="preserve"> της τάσης εφαρμογής και τ</w:delText>
        </w:r>
        <w:r w:rsidDel="00E474FD">
          <w:rPr>
            <w:sz w:val="24"/>
            <w:szCs w:val="24"/>
            <w:lang w:val="el-GR"/>
          </w:rPr>
          <w:delText>ης</w:delText>
        </w:r>
        <w:r w:rsidRPr="009F37EC" w:rsidDel="00E474FD">
          <w:rPr>
            <w:sz w:val="24"/>
            <w:szCs w:val="24"/>
            <w:lang w:val="el-GR"/>
          </w:rPr>
          <w:delText xml:space="preserve"> </w:delText>
        </w:r>
        <w:r w:rsidDel="00E474FD">
          <w:rPr>
            <w:sz w:val="24"/>
            <w:szCs w:val="24"/>
            <w:lang w:val="el-GR"/>
          </w:rPr>
          <w:delText>έντασης που διαρρέει</w:delText>
        </w:r>
        <w:r w:rsidRPr="009F37EC" w:rsidDel="00E474FD">
          <w:rPr>
            <w:sz w:val="24"/>
            <w:szCs w:val="24"/>
            <w:lang w:val="el-GR"/>
          </w:rPr>
          <w:delText xml:space="preserve"> το</w:delText>
        </w:r>
        <w:r w:rsidDel="00E474FD">
          <w:rPr>
            <w:sz w:val="24"/>
            <w:szCs w:val="24"/>
            <w:lang w:val="el-GR"/>
          </w:rPr>
          <w:delText>ν</w:delText>
        </w:r>
        <w:r w:rsidRPr="009F37EC" w:rsidDel="00E474FD">
          <w:rPr>
            <w:sz w:val="24"/>
            <w:szCs w:val="24"/>
            <w:lang w:val="el-GR"/>
          </w:rPr>
          <w:delText xml:space="preserve"> υπό δοκιμή </w:delText>
        </w:r>
        <w:r w:rsidDel="00E474FD">
          <w:rPr>
            <w:sz w:val="24"/>
            <w:szCs w:val="24"/>
            <w:lang w:val="el-GR"/>
          </w:rPr>
          <w:delText>ακροδέκτη</w:delText>
        </w:r>
        <w:r w:rsidRPr="009F37EC" w:rsidDel="00E474FD">
          <w:rPr>
            <w:sz w:val="24"/>
            <w:szCs w:val="24"/>
            <w:lang w:val="el-GR"/>
          </w:rPr>
          <w:delText xml:space="preserve"> θα </w:delText>
        </w:r>
        <w:r w:rsidDel="00E474FD">
          <w:rPr>
            <w:sz w:val="24"/>
            <w:szCs w:val="24"/>
            <w:lang w:val="el-GR"/>
          </w:rPr>
          <w:delText>καταγράφονται</w:delText>
        </w:r>
        <w:r w:rsidRPr="009F37EC" w:rsidDel="00E474FD">
          <w:rPr>
            <w:sz w:val="24"/>
            <w:szCs w:val="24"/>
            <w:lang w:val="el-GR"/>
          </w:rPr>
          <w:delText>.</w:delText>
        </w:r>
      </w:del>
    </w:p>
    <w:p w:rsidR="00186091" w:rsidRPr="009F37EC" w:rsidDel="00E474FD" w:rsidRDefault="00186091" w:rsidP="00186091">
      <w:pPr>
        <w:tabs>
          <w:tab w:val="left" w:pos="1985"/>
          <w:tab w:val="left" w:pos="2268"/>
        </w:tabs>
        <w:ind w:left="1560"/>
        <w:jc w:val="both"/>
        <w:rPr>
          <w:del w:id="2247" w:author="Καρμίρης Αγγελος" w:date="2020-01-03T10:44:00Z"/>
          <w:sz w:val="24"/>
          <w:szCs w:val="24"/>
          <w:lang w:val="el-GR"/>
        </w:rPr>
      </w:pPr>
    </w:p>
    <w:p w:rsidR="00644919" w:rsidRPr="00CF1D4B" w:rsidDel="00E474FD" w:rsidRDefault="00464C07" w:rsidP="00CF1D4B">
      <w:pPr>
        <w:tabs>
          <w:tab w:val="left" w:pos="2694"/>
        </w:tabs>
        <w:ind w:left="2694" w:hanging="709"/>
        <w:jc w:val="both"/>
        <w:rPr>
          <w:del w:id="2248" w:author="Καρμίρης Αγγελος" w:date="2020-01-03T10:44:00Z"/>
          <w:b/>
          <w:bCs/>
          <w:sz w:val="24"/>
          <w:szCs w:val="24"/>
          <w:lang w:val="el-GR"/>
        </w:rPr>
      </w:pPr>
      <w:del w:id="2249" w:author="Καρμίρης Αγγελος" w:date="2020-01-03T10:44:00Z">
        <w:r w:rsidDel="00E474FD">
          <w:rPr>
            <w:b/>
            <w:bCs/>
            <w:sz w:val="24"/>
            <w:szCs w:val="24"/>
            <w:lang w:val="el-GR"/>
          </w:rPr>
          <w:delText>1.10.</w:delText>
        </w:r>
        <w:r w:rsidR="00487F92" w:rsidDel="00E474FD">
          <w:rPr>
            <w:b/>
            <w:bCs/>
            <w:sz w:val="24"/>
            <w:szCs w:val="24"/>
            <w:lang w:val="el-GR"/>
          </w:rPr>
          <w:delText>4</w:delText>
        </w:r>
        <w:r w:rsidDel="00E474FD">
          <w:rPr>
            <w:b/>
            <w:bCs/>
            <w:sz w:val="24"/>
            <w:szCs w:val="24"/>
            <w:lang w:val="el-GR"/>
          </w:rPr>
          <w:tab/>
        </w:r>
        <w:r w:rsidR="00CF3783" w:rsidRPr="00CF1D4B" w:rsidDel="00E474FD">
          <w:rPr>
            <w:b/>
            <w:bCs/>
            <w:sz w:val="24"/>
            <w:szCs w:val="24"/>
            <w:u w:val="single"/>
            <w:lang w:val="el-GR"/>
          </w:rPr>
          <w:delText xml:space="preserve">Δοκιμή </w:delText>
        </w:r>
        <w:r w:rsidR="00487F92" w:rsidRPr="00CF1D4B" w:rsidDel="00E474FD">
          <w:rPr>
            <w:b/>
            <w:bCs/>
            <w:sz w:val="24"/>
            <w:szCs w:val="24"/>
            <w:u w:val="single"/>
            <w:lang w:val="el-GR"/>
          </w:rPr>
          <w:delText xml:space="preserve">κρουστικής </w:delText>
        </w:r>
        <w:r w:rsidR="00CF3783" w:rsidRPr="00CF1D4B" w:rsidDel="00E474FD">
          <w:rPr>
            <w:b/>
            <w:bCs/>
            <w:sz w:val="24"/>
            <w:szCs w:val="24"/>
            <w:u w:val="single"/>
            <w:lang w:val="el-GR"/>
          </w:rPr>
          <w:delText>υπέρταση</w:delText>
        </w:r>
        <w:r w:rsidR="00487F92" w:rsidRPr="00CF1D4B" w:rsidDel="00E474FD">
          <w:rPr>
            <w:b/>
            <w:bCs/>
            <w:sz w:val="24"/>
            <w:szCs w:val="24"/>
            <w:u w:val="single"/>
            <w:lang w:val="el-GR"/>
          </w:rPr>
          <w:delText>ς</w:delText>
        </w:r>
        <w:r w:rsidR="00CF3783" w:rsidRPr="00CF1D4B" w:rsidDel="00E474FD">
          <w:rPr>
            <w:b/>
            <w:bCs/>
            <w:sz w:val="24"/>
            <w:szCs w:val="24"/>
            <w:u w:val="single"/>
            <w:lang w:val="el-GR"/>
          </w:rPr>
          <w:delText xml:space="preserve"> από χειρισμούς</w:delText>
        </w:r>
        <w:r w:rsidR="00487F92" w:rsidRPr="00CF1D4B" w:rsidDel="00E474FD">
          <w:rPr>
            <w:b/>
            <w:bCs/>
            <w:sz w:val="24"/>
            <w:szCs w:val="24"/>
            <w:u w:val="single"/>
            <w:lang w:val="el-GR"/>
          </w:rPr>
          <w:delText xml:space="preserve"> στους ακροδέκτες γραμμής ΥΤ (</w:delText>
        </w:r>
        <w:r w:rsidR="00487F92" w:rsidRPr="00CF1D4B" w:rsidDel="00E474FD">
          <w:rPr>
            <w:b/>
            <w:bCs/>
            <w:sz w:val="24"/>
            <w:szCs w:val="24"/>
            <w:u w:val="single"/>
          </w:rPr>
          <w:delText>SI</w:delText>
        </w:r>
        <w:r w:rsidR="00487F92" w:rsidRPr="00CF1D4B" w:rsidDel="00E474FD">
          <w:rPr>
            <w:b/>
            <w:bCs/>
            <w:sz w:val="24"/>
            <w:szCs w:val="24"/>
            <w:u w:val="single"/>
            <w:lang w:val="el-GR"/>
          </w:rPr>
          <w:delText>)</w:delText>
        </w:r>
      </w:del>
    </w:p>
    <w:p w:rsidR="00CF3783" w:rsidRPr="009F37EC" w:rsidDel="00E474FD" w:rsidRDefault="00CF3783" w:rsidP="00644919">
      <w:pPr>
        <w:tabs>
          <w:tab w:val="left" w:pos="1985"/>
        </w:tabs>
        <w:ind w:left="1980"/>
        <w:jc w:val="both"/>
        <w:rPr>
          <w:del w:id="2250" w:author="Καρμίρης Αγγελος" w:date="2020-01-03T10:44:00Z"/>
          <w:b/>
          <w:bCs/>
          <w:sz w:val="24"/>
          <w:szCs w:val="24"/>
          <w:lang w:val="el-GR"/>
        </w:rPr>
      </w:pPr>
      <w:del w:id="2251" w:author="Καρμίρης Αγγελος" w:date="2020-01-03T10:44:00Z">
        <w:r w:rsidRPr="009F37EC" w:rsidDel="00E474FD">
          <w:rPr>
            <w:sz w:val="24"/>
            <w:szCs w:val="24"/>
            <w:lang w:val="el-GR"/>
          </w:rPr>
          <w:tab/>
          <w:delText xml:space="preserve">  </w:delText>
        </w:r>
      </w:del>
    </w:p>
    <w:p w:rsidR="00CF3783" w:rsidRPr="009F37EC" w:rsidDel="00E474FD" w:rsidRDefault="00487F92" w:rsidP="00CF3783">
      <w:pPr>
        <w:tabs>
          <w:tab w:val="left" w:pos="1985"/>
          <w:tab w:val="left" w:pos="2268"/>
        </w:tabs>
        <w:ind w:left="1560"/>
        <w:jc w:val="both"/>
        <w:rPr>
          <w:del w:id="2252" w:author="Καρμίρης Αγγελος" w:date="2020-01-03T10:44:00Z"/>
          <w:sz w:val="24"/>
          <w:szCs w:val="24"/>
          <w:lang w:val="el-GR"/>
        </w:rPr>
      </w:pPr>
      <w:del w:id="2253" w:author="Καρμίρης Αγγελος" w:date="2020-01-03T10:44:00Z">
        <w:r w:rsidDel="00E474FD">
          <w:rPr>
            <w:sz w:val="24"/>
            <w:szCs w:val="24"/>
            <w:lang w:val="el-GR"/>
          </w:rPr>
          <w:delText>Η</w:delText>
        </w:r>
        <w:r w:rsidR="00CF3783" w:rsidRPr="009F37EC" w:rsidDel="00E474FD">
          <w:rPr>
            <w:sz w:val="24"/>
            <w:szCs w:val="24"/>
            <w:lang w:val="el-GR"/>
          </w:rPr>
          <w:delText xml:space="preserve"> δοκιμή θα εκτελείται για κάθε </w:delText>
        </w:r>
        <w:r w:rsidDel="00E474FD">
          <w:rPr>
            <w:sz w:val="24"/>
            <w:szCs w:val="24"/>
            <w:lang w:val="el-GR"/>
          </w:rPr>
          <w:delText>ακροδέκτη ΥΤ</w:delText>
        </w:r>
        <w:r w:rsidR="00CF3783" w:rsidRPr="009F37EC" w:rsidDel="00E474FD">
          <w:rPr>
            <w:sz w:val="24"/>
            <w:szCs w:val="24"/>
            <w:lang w:val="el-GR"/>
          </w:rPr>
          <w:delText xml:space="preserve"> του ΑΜ</w:delText>
        </w:r>
        <w:r w:rsidR="00322233" w:rsidRPr="009F37EC" w:rsidDel="00E474FD">
          <w:rPr>
            <w:sz w:val="24"/>
            <w:szCs w:val="24"/>
            <w:lang w:val="el-GR"/>
          </w:rPr>
          <w:delText>/</w:delText>
        </w:r>
        <w:r w:rsidR="00CF3783" w:rsidRPr="009F37EC" w:rsidDel="00E474FD">
          <w:rPr>
            <w:sz w:val="24"/>
            <w:szCs w:val="24"/>
            <w:lang w:val="el-GR"/>
          </w:rPr>
          <w:delText>Σ</w:delText>
        </w:r>
        <w:r w:rsidDel="00E474FD">
          <w:rPr>
            <w:sz w:val="24"/>
            <w:szCs w:val="24"/>
            <w:lang w:val="el-GR"/>
          </w:rPr>
          <w:delText>,</w:delText>
        </w:r>
        <w:r w:rsidR="00CF3783" w:rsidRPr="009F37EC" w:rsidDel="00E474FD">
          <w:rPr>
            <w:sz w:val="24"/>
            <w:szCs w:val="24"/>
            <w:lang w:val="el-GR"/>
          </w:rPr>
          <w:delText xml:space="preserve"> με το</w:delText>
        </w:r>
        <w:r w:rsidR="003B6C08" w:rsidDel="00E474FD">
          <w:rPr>
            <w:sz w:val="24"/>
            <w:szCs w:val="24"/>
            <w:lang w:val="el-GR"/>
          </w:rPr>
          <w:delText>ν</w:delText>
        </w:r>
        <w:r w:rsidR="00CF3783" w:rsidRPr="009F37EC" w:rsidDel="00E474FD">
          <w:rPr>
            <w:sz w:val="24"/>
            <w:szCs w:val="24"/>
            <w:lang w:val="el-GR"/>
          </w:rPr>
          <w:delText xml:space="preserve"> </w:delText>
        </w:r>
        <w:r w:rsidR="003B6C08" w:rsidDel="00E474FD">
          <w:rPr>
            <w:sz w:val="24"/>
            <w:szCs w:val="24"/>
            <w:lang w:val="el-GR"/>
          </w:rPr>
          <w:delText>ακροδέκτη</w:delText>
        </w:r>
        <w:r w:rsidR="00CF3783" w:rsidRPr="009F37EC" w:rsidDel="00E474FD">
          <w:rPr>
            <w:sz w:val="24"/>
            <w:szCs w:val="24"/>
            <w:lang w:val="el-GR"/>
          </w:rPr>
          <w:delText xml:space="preserve"> ουδετέρου γειωμένο</w:delText>
        </w:r>
        <w:r w:rsidR="003B6C08" w:rsidDel="00E474FD">
          <w:rPr>
            <w:sz w:val="24"/>
            <w:szCs w:val="24"/>
            <w:lang w:val="el-GR"/>
          </w:rPr>
          <w:delText xml:space="preserve"> απευθείας ή μέσω μικρής σύνθετης αντίστασης</w:delText>
        </w:r>
        <w:r w:rsidR="00CF3783" w:rsidRPr="009F37EC" w:rsidDel="00E474FD">
          <w:rPr>
            <w:sz w:val="24"/>
            <w:szCs w:val="24"/>
            <w:lang w:val="el-GR"/>
          </w:rPr>
          <w:delText>.</w:delText>
        </w:r>
        <w:r w:rsidR="003B6C08" w:rsidDel="00E474FD">
          <w:rPr>
            <w:sz w:val="24"/>
            <w:szCs w:val="24"/>
            <w:lang w:val="el-GR"/>
          </w:rPr>
          <w:delText xml:space="preserve"> Ο μηχανισμός αλλαγής λήψης θα πρέπει να βρίσκεται στη θέση Νο.1, έτσι ώστε να μεταφέρεται η υψηλότερη δυνατή υπέρταση χειρισμών</w:delText>
        </w:r>
        <w:r w:rsidR="00625116" w:rsidRPr="00CF1D4B" w:rsidDel="00E474FD">
          <w:rPr>
            <w:sz w:val="24"/>
            <w:szCs w:val="24"/>
            <w:lang w:val="el-GR"/>
          </w:rPr>
          <w:delText xml:space="preserve"> </w:delText>
        </w:r>
        <w:r w:rsidR="00625116" w:rsidDel="00E474FD">
          <w:rPr>
            <w:sz w:val="24"/>
            <w:szCs w:val="24"/>
            <w:lang w:val="el-GR"/>
          </w:rPr>
          <w:delText>στον αντίστοιχο ακροδέκτη ΜΤ, όσο το δυνατόν πλησιέστερα στα 620</w:delText>
        </w:r>
        <w:r w:rsidR="00625116" w:rsidDel="00E474FD">
          <w:rPr>
            <w:sz w:val="24"/>
            <w:szCs w:val="24"/>
          </w:rPr>
          <w:delText>kV</w:delText>
        </w:r>
        <w:r w:rsidR="00625116" w:rsidRPr="00CF1D4B" w:rsidDel="00E474FD">
          <w:rPr>
            <w:sz w:val="24"/>
            <w:szCs w:val="24"/>
            <w:lang w:val="el-GR"/>
          </w:rPr>
          <w:delText>.</w:delText>
        </w:r>
        <w:r w:rsidR="003B6C08" w:rsidDel="00E474FD">
          <w:rPr>
            <w:sz w:val="24"/>
            <w:szCs w:val="24"/>
            <w:lang w:val="el-GR"/>
          </w:rPr>
          <w:delText xml:space="preserve"> </w:delText>
        </w:r>
        <w:r w:rsidR="00CF3783" w:rsidRPr="009F37EC" w:rsidDel="00E474FD">
          <w:rPr>
            <w:sz w:val="24"/>
            <w:szCs w:val="24"/>
            <w:lang w:val="el-GR"/>
          </w:rPr>
          <w:delText xml:space="preserve"> Η τάση δοκιμής θα εφαρμόζεται απευθείας στ</w:delText>
        </w:r>
        <w:r w:rsidR="00625116" w:rsidDel="00E474FD">
          <w:rPr>
            <w:sz w:val="24"/>
            <w:szCs w:val="24"/>
            <w:lang w:val="el-GR"/>
          </w:rPr>
          <w:delText>ον</w:delText>
        </w:r>
        <w:r w:rsidR="00C040E6" w:rsidRPr="009F37EC" w:rsidDel="00E474FD">
          <w:rPr>
            <w:sz w:val="24"/>
            <w:szCs w:val="24"/>
            <w:lang w:val="el-GR"/>
          </w:rPr>
          <w:delText xml:space="preserve"> </w:delText>
        </w:r>
        <w:r w:rsidR="00625116" w:rsidDel="00E474FD">
          <w:rPr>
            <w:sz w:val="24"/>
            <w:szCs w:val="24"/>
            <w:lang w:val="el-GR"/>
          </w:rPr>
          <w:delText>ακροδέκτη ΥΤ</w:delText>
        </w:r>
        <w:r w:rsidR="00CF3783" w:rsidRPr="009F37EC" w:rsidDel="00E474FD">
          <w:rPr>
            <w:sz w:val="24"/>
            <w:szCs w:val="24"/>
            <w:lang w:val="el-GR"/>
          </w:rPr>
          <w:delText xml:space="preserve"> υπό δοκιμή.</w:delText>
        </w:r>
        <w:r w:rsidR="00625116" w:rsidDel="00E474FD">
          <w:rPr>
            <w:sz w:val="24"/>
            <w:szCs w:val="24"/>
            <w:lang w:val="el-GR"/>
          </w:rPr>
          <w:delText xml:space="preserve"> Οι άλλοι δύο ακροδέκτες ΥΤ μπορεί να είναι συνδεδεμένοι μεταξύ τους, αλά δεν θα είναι γειωμένοι. </w:delText>
        </w:r>
        <w:r w:rsidR="00CF3783" w:rsidRPr="009F37EC" w:rsidDel="00E474FD">
          <w:rPr>
            <w:sz w:val="24"/>
            <w:szCs w:val="24"/>
            <w:lang w:val="el-GR"/>
          </w:rPr>
          <w:delText>Η σειρά δοκιμής θα αποτελείται από την εφαρμογή ενός (1) μειωμένου</w:delText>
        </w:r>
        <w:r w:rsidR="00625116" w:rsidDel="00E474FD">
          <w:rPr>
            <w:sz w:val="24"/>
            <w:szCs w:val="24"/>
            <w:lang w:val="el-GR"/>
          </w:rPr>
          <w:delText xml:space="preserve"> ύψους κρουστικού</w:delText>
        </w:r>
        <w:r w:rsidR="00CF3783" w:rsidRPr="009F37EC" w:rsidDel="00E474FD">
          <w:rPr>
            <w:sz w:val="24"/>
            <w:szCs w:val="24"/>
            <w:lang w:val="el-GR"/>
          </w:rPr>
          <w:delText xml:space="preserve"> κύματος (50%÷75% τ</w:delText>
        </w:r>
        <w:r w:rsidR="00625116" w:rsidDel="00E474FD">
          <w:rPr>
            <w:sz w:val="24"/>
            <w:szCs w:val="24"/>
            <w:lang w:val="el-GR"/>
          </w:rPr>
          <w:delText>ων 1175</w:delText>
        </w:r>
        <w:r w:rsidR="00625116" w:rsidDel="00E474FD">
          <w:rPr>
            <w:sz w:val="24"/>
            <w:szCs w:val="24"/>
          </w:rPr>
          <w:delText>kV</w:delText>
        </w:r>
        <w:r w:rsidR="00CF3783" w:rsidRPr="009F37EC" w:rsidDel="00E474FD">
          <w:rPr>
            <w:sz w:val="24"/>
            <w:szCs w:val="24"/>
            <w:lang w:val="el-GR"/>
          </w:rPr>
          <w:delText>) και στη συνέχεια τριών</w:delText>
        </w:r>
        <w:r w:rsidR="00625116" w:rsidDel="00E474FD">
          <w:rPr>
            <w:sz w:val="24"/>
            <w:szCs w:val="24"/>
            <w:lang w:val="el-GR"/>
          </w:rPr>
          <w:delText xml:space="preserve"> (3)</w:delText>
        </w:r>
        <w:r w:rsidR="00CF3783" w:rsidRPr="009F37EC" w:rsidDel="00E474FD">
          <w:rPr>
            <w:sz w:val="24"/>
            <w:szCs w:val="24"/>
            <w:lang w:val="el-GR"/>
          </w:rPr>
          <w:delText xml:space="preserve"> πλήρων κυμάτων</w:delText>
        </w:r>
        <w:r w:rsidR="00625116" w:rsidDel="00E474FD">
          <w:rPr>
            <w:sz w:val="24"/>
            <w:szCs w:val="24"/>
            <w:lang w:val="el-GR"/>
          </w:rPr>
          <w:delText xml:space="preserve"> στα 1175</w:delText>
        </w:r>
        <w:r w:rsidR="00625116" w:rsidDel="00E474FD">
          <w:rPr>
            <w:sz w:val="24"/>
            <w:szCs w:val="24"/>
          </w:rPr>
          <w:delText>kV</w:delText>
        </w:r>
        <w:r w:rsidR="00CF3783" w:rsidRPr="009F37EC" w:rsidDel="00E474FD">
          <w:rPr>
            <w:sz w:val="24"/>
            <w:szCs w:val="24"/>
            <w:lang w:val="el-GR"/>
          </w:rPr>
          <w:delText xml:space="preserve">. Το εφαρμοζόμενο κύμα θα έχει χρόνο </w:delText>
        </w:r>
        <w:r w:rsidR="00BF4298" w:rsidDel="00E474FD">
          <w:rPr>
            <w:sz w:val="24"/>
            <w:szCs w:val="24"/>
            <w:lang w:val="el-GR"/>
          </w:rPr>
          <w:delText>μέχρι την κορυφή</w:delText>
        </w:r>
        <w:r w:rsidR="00BF4298" w:rsidRPr="009F37EC" w:rsidDel="00E474FD">
          <w:rPr>
            <w:sz w:val="24"/>
            <w:szCs w:val="24"/>
            <w:lang w:val="el-GR"/>
          </w:rPr>
          <w:delText xml:space="preserve"> </w:delText>
        </w:r>
        <w:r w:rsidR="00CF3783" w:rsidRPr="009F37EC" w:rsidDel="00E474FD">
          <w:rPr>
            <w:sz w:val="24"/>
            <w:szCs w:val="24"/>
            <w:lang w:val="el-GR"/>
          </w:rPr>
          <w:delText>τουλάχιστον 100 μ</w:delText>
        </w:r>
        <w:r w:rsidR="00625116" w:rsidDel="00E474FD">
          <w:rPr>
            <w:sz w:val="24"/>
            <w:szCs w:val="24"/>
          </w:rPr>
          <w:delText>s</w:delText>
        </w:r>
        <w:r w:rsidR="00BF4298" w:rsidDel="00E474FD">
          <w:rPr>
            <w:sz w:val="24"/>
            <w:szCs w:val="24"/>
            <w:lang w:val="el-GR"/>
          </w:rPr>
          <w:delText>,</w:delText>
        </w:r>
        <w:r w:rsidR="00CF3783" w:rsidRPr="009F37EC" w:rsidDel="00E474FD">
          <w:rPr>
            <w:sz w:val="24"/>
            <w:szCs w:val="24"/>
            <w:lang w:val="el-GR"/>
          </w:rPr>
          <w:delText xml:space="preserve"> χρόνο</w:delText>
        </w:r>
        <w:r w:rsidR="00625116" w:rsidRPr="00CF1D4B" w:rsidDel="00E474FD">
          <w:rPr>
            <w:sz w:val="24"/>
            <w:szCs w:val="24"/>
            <w:lang w:val="el-GR"/>
          </w:rPr>
          <w:delText xml:space="preserve"> </w:delText>
        </w:r>
        <w:r w:rsidR="00BF4298" w:rsidDel="00E474FD">
          <w:rPr>
            <w:sz w:val="24"/>
            <w:szCs w:val="24"/>
            <w:lang w:val="el-GR"/>
          </w:rPr>
          <w:delText>άνω του 90% της τάσης δοκιμής</w:delText>
        </w:r>
        <w:r w:rsidR="00CF3783" w:rsidRPr="009F37EC" w:rsidDel="00E474FD">
          <w:rPr>
            <w:sz w:val="24"/>
            <w:szCs w:val="24"/>
            <w:lang w:val="el-GR"/>
          </w:rPr>
          <w:delText xml:space="preserve"> τουλάχιστον 200 μ</w:delText>
        </w:r>
        <w:r w:rsidR="003B67D8" w:rsidDel="00E474FD">
          <w:rPr>
            <w:sz w:val="24"/>
            <w:szCs w:val="24"/>
          </w:rPr>
          <w:delText>s</w:delText>
        </w:r>
        <w:r w:rsidR="00BF4298" w:rsidDel="00E474FD">
          <w:rPr>
            <w:sz w:val="24"/>
            <w:szCs w:val="24"/>
            <w:lang w:val="el-GR"/>
          </w:rPr>
          <w:delText xml:space="preserve"> και χρόνο έως το μηδέν</w:delText>
        </w:r>
        <w:r w:rsidR="003B67D8" w:rsidDel="00E474FD">
          <w:rPr>
            <w:sz w:val="24"/>
            <w:szCs w:val="24"/>
            <w:lang w:val="el-GR"/>
          </w:rPr>
          <w:delText xml:space="preserve"> τουλάχιστον</w:delText>
        </w:r>
        <w:r w:rsidR="00CF3783" w:rsidRPr="009F37EC" w:rsidDel="00E474FD">
          <w:rPr>
            <w:sz w:val="24"/>
            <w:szCs w:val="24"/>
            <w:lang w:val="el-GR"/>
          </w:rPr>
          <w:delText xml:space="preserve"> 1000 μ</w:delText>
        </w:r>
        <w:r w:rsidR="003B67D8" w:rsidDel="00E474FD">
          <w:rPr>
            <w:sz w:val="24"/>
            <w:szCs w:val="24"/>
          </w:rPr>
          <w:delText>s</w:delText>
        </w:r>
        <w:r w:rsidR="00CF3783" w:rsidRPr="009F37EC" w:rsidDel="00E474FD">
          <w:rPr>
            <w:sz w:val="24"/>
            <w:szCs w:val="24"/>
            <w:lang w:val="el-GR"/>
          </w:rPr>
          <w:delText>.</w:delText>
        </w:r>
        <w:r w:rsidR="0059157B" w:rsidRPr="009F37EC" w:rsidDel="00E474FD">
          <w:rPr>
            <w:sz w:val="24"/>
            <w:szCs w:val="24"/>
            <w:lang w:val="el-GR"/>
          </w:rPr>
          <w:delText xml:space="preserve"> </w:delText>
        </w:r>
        <w:r w:rsidR="00CF3783" w:rsidRPr="009F37EC" w:rsidDel="00E474FD">
          <w:rPr>
            <w:sz w:val="24"/>
            <w:szCs w:val="24"/>
            <w:lang w:val="el-GR"/>
          </w:rPr>
          <w:delText xml:space="preserve">Κατά τη διάρκεια της δοκιμής θα καταγράφονται </w:delText>
        </w:r>
        <w:r w:rsidR="00AB043A" w:rsidDel="00E474FD">
          <w:rPr>
            <w:sz w:val="24"/>
            <w:szCs w:val="24"/>
            <w:lang w:val="el-GR"/>
          </w:rPr>
          <w:delText>οι</w:delText>
        </w:r>
        <w:r w:rsidR="00CF3783" w:rsidRPr="009F37EC" w:rsidDel="00E474FD">
          <w:rPr>
            <w:sz w:val="24"/>
            <w:szCs w:val="24"/>
            <w:lang w:val="el-GR"/>
          </w:rPr>
          <w:delText xml:space="preserve"> κυματομορφ</w:delText>
        </w:r>
        <w:r w:rsidR="00AB043A" w:rsidDel="00E474FD">
          <w:rPr>
            <w:sz w:val="24"/>
            <w:szCs w:val="24"/>
            <w:lang w:val="el-GR"/>
          </w:rPr>
          <w:delText>ές</w:delText>
        </w:r>
        <w:r w:rsidR="00CF3783" w:rsidRPr="009F37EC" w:rsidDel="00E474FD">
          <w:rPr>
            <w:sz w:val="24"/>
            <w:szCs w:val="24"/>
            <w:lang w:val="el-GR"/>
          </w:rPr>
          <w:delText xml:space="preserve"> </w:delText>
        </w:r>
        <w:r w:rsidR="00AB043A" w:rsidRPr="009F37EC" w:rsidDel="00E474FD">
          <w:rPr>
            <w:sz w:val="24"/>
            <w:szCs w:val="24"/>
            <w:lang w:val="el-GR"/>
          </w:rPr>
          <w:delText>τ</w:delText>
        </w:r>
        <w:r w:rsidR="00AB043A" w:rsidDel="00E474FD">
          <w:rPr>
            <w:sz w:val="24"/>
            <w:szCs w:val="24"/>
            <w:lang w:val="el-GR"/>
          </w:rPr>
          <w:delText>ης</w:delText>
        </w:r>
        <w:r w:rsidR="00AB043A" w:rsidRPr="009F37EC" w:rsidDel="00E474FD">
          <w:rPr>
            <w:sz w:val="24"/>
            <w:szCs w:val="24"/>
            <w:lang w:val="el-GR"/>
          </w:rPr>
          <w:delText xml:space="preserve"> </w:delText>
        </w:r>
        <w:r w:rsidR="00CF3783" w:rsidRPr="009F37EC" w:rsidDel="00E474FD">
          <w:rPr>
            <w:sz w:val="24"/>
            <w:szCs w:val="24"/>
            <w:lang w:val="el-GR"/>
          </w:rPr>
          <w:delText>εφαρμοζόμεν</w:delText>
        </w:r>
        <w:r w:rsidR="00AB043A" w:rsidDel="00E474FD">
          <w:rPr>
            <w:sz w:val="24"/>
            <w:szCs w:val="24"/>
            <w:lang w:val="el-GR"/>
          </w:rPr>
          <w:delText>ης</w:delText>
        </w:r>
        <w:r w:rsidR="00CF3783" w:rsidRPr="009F37EC" w:rsidDel="00E474FD">
          <w:rPr>
            <w:sz w:val="24"/>
            <w:szCs w:val="24"/>
            <w:lang w:val="el-GR"/>
          </w:rPr>
          <w:delText xml:space="preserve"> </w:delText>
        </w:r>
        <w:r w:rsidR="00AB043A" w:rsidDel="00E474FD">
          <w:rPr>
            <w:sz w:val="24"/>
            <w:szCs w:val="24"/>
            <w:lang w:val="el-GR"/>
          </w:rPr>
          <w:delText>κρουστικής τάσης</w:delText>
        </w:r>
        <w:r w:rsidR="00CF3783" w:rsidRPr="009F37EC" w:rsidDel="00E474FD">
          <w:rPr>
            <w:sz w:val="24"/>
            <w:szCs w:val="24"/>
            <w:lang w:val="el-GR"/>
          </w:rPr>
          <w:delText xml:space="preserve"> και τ</w:delText>
        </w:r>
        <w:r w:rsidR="00AB043A" w:rsidDel="00E474FD">
          <w:rPr>
            <w:sz w:val="24"/>
            <w:szCs w:val="24"/>
            <w:lang w:val="el-GR"/>
          </w:rPr>
          <w:delText>ης</w:delText>
        </w:r>
        <w:r w:rsidR="00CF3783" w:rsidRPr="009F37EC" w:rsidDel="00E474FD">
          <w:rPr>
            <w:sz w:val="24"/>
            <w:szCs w:val="24"/>
            <w:lang w:val="el-GR"/>
          </w:rPr>
          <w:delText xml:space="preserve"> </w:delText>
        </w:r>
        <w:r w:rsidR="00AB043A" w:rsidDel="00E474FD">
          <w:rPr>
            <w:sz w:val="24"/>
            <w:szCs w:val="24"/>
            <w:lang w:val="el-GR"/>
          </w:rPr>
          <w:delText>έντασης</w:delText>
        </w:r>
        <w:r w:rsidR="00CF3783" w:rsidRPr="009F37EC" w:rsidDel="00E474FD">
          <w:rPr>
            <w:sz w:val="24"/>
            <w:szCs w:val="24"/>
            <w:lang w:val="el-GR"/>
          </w:rPr>
          <w:delText xml:space="preserve"> ουδετέρου.      </w:delText>
        </w:r>
      </w:del>
    </w:p>
    <w:p w:rsidR="000A65F4" w:rsidRPr="009F37EC" w:rsidDel="00E474FD" w:rsidRDefault="000A65F4" w:rsidP="000A65F4">
      <w:pPr>
        <w:tabs>
          <w:tab w:val="left" w:pos="1985"/>
        </w:tabs>
        <w:ind w:left="1418" w:firstLine="142"/>
        <w:jc w:val="both"/>
        <w:rPr>
          <w:del w:id="2254" w:author="Καρμίρης Αγγελος" w:date="2020-01-03T10:44:00Z"/>
          <w:sz w:val="24"/>
          <w:szCs w:val="24"/>
          <w:lang w:val="el-GR"/>
        </w:rPr>
      </w:pPr>
    </w:p>
    <w:p w:rsidR="00CF3783" w:rsidRPr="00CF1D4B" w:rsidDel="00E474FD" w:rsidRDefault="00CF3783" w:rsidP="00CF1D4B">
      <w:pPr>
        <w:tabs>
          <w:tab w:val="left" w:pos="2694"/>
        </w:tabs>
        <w:ind w:left="2694" w:hanging="709"/>
        <w:jc w:val="both"/>
        <w:rPr>
          <w:del w:id="2255" w:author="Καρμίρης Αγγελος" w:date="2020-01-03T10:44:00Z"/>
          <w:b/>
          <w:bCs/>
          <w:sz w:val="24"/>
          <w:szCs w:val="24"/>
          <w:lang w:val="el-GR"/>
        </w:rPr>
      </w:pPr>
      <w:del w:id="2256" w:author="Καρμίρης Αγγελος" w:date="2020-01-03T10:44:00Z">
        <w:r w:rsidRPr="009F37EC" w:rsidDel="00E474FD">
          <w:rPr>
            <w:b/>
            <w:bCs/>
            <w:sz w:val="24"/>
            <w:szCs w:val="24"/>
            <w:lang w:val="el-GR"/>
          </w:rPr>
          <w:delText>1.</w:delText>
        </w:r>
        <w:r w:rsidR="00464C07" w:rsidDel="00E474FD">
          <w:rPr>
            <w:b/>
            <w:bCs/>
            <w:sz w:val="24"/>
            <w:szCs w:val="24"/>
            <w:lang w:val="el-GR"/>
          </w:rPr>
          <w:delText>10</w:delText>
        </w:r>
        <w:r w:rsidR="00D03B09" w:rsidRPr="009F37EC" w:rsidDel="00E474FD">
          <w:rPr>
            <w:b/>
            <w:bCs/>
            <w:sz w:val="24"/>
            <w:szCs w:val="24"/>
            <w:lang w:val="el-GR"/>
          </w:rPr>
          <w:delText>.</w:delText>
        </w:r>
        <w:r w:rsidR="00AB043A" w:rsidDel="00E474FD">
          <w:rPr>
            <w:b/>
            <w:bCs/>
            <w:sz w:val="24"/>
            <w:szCs w:val="24"/>
            <w:lang w:val="el-GR"/>
          </w:rPr>
          <w:delText>5</w:delText>
        </w:r>
        <w:r w:rsidR="00464C07" w:rsidDel="00E474FD">
          <w:rPr>
            <w:b/>
            <w:bCs/>
            <w:sz w:val="24"/>
            <w:szCs w:val="24"/>
            <w:lang w:val="el-GR"/>
          </w:rPr>
          <w:tab/>
        </w:r>
        <w:r w:rsidRPr="00CF1D4B" w:rsidDel="00E474FD">
          <w:rPr>
            <w:b/>
            <w:bCs/>
            <w:sz w:val="24"/>
            <w:szCs w:val="24"/>
            <w:u w:val="single"/>
            <w:lang w:val="el-GR"/>
          </w:rPr>
          <w:delText xml:space="preserve">Δοκιμή </w:delText>
        </w:r>
        <w:r w:rsidR="00AB043A" w:rsidRPr="00CF1D4B" w:rsidDel="00E474FD">
          <w:rPr>
            <w:b/>
            <w:bCs/>
            <w:sz w:val="24"/>
            <w:szCs w:val="24"/>
            <w:u w:val="single"/>
            <w:lang w:val="el-GR"/>
          </w:rPr>
          <w:delText xml:space="preserve">αντοχής </w:delText>
        </w:r>
        <w:r w:rsidRPr="00CF1D4B" w:rsidDel="00E474FD">
          <w:rPr>
            <w:b/>
            <w:bCs/>
            <w:sz w:val="24"/>
            <w:szCs w:val="24"/>
            <w:u w:val="single"/>
            <w:lang w:val="el-GR"/>
          </w:rPr>
          <w:delText xml:space="preserve">επαγόμενης τάσης </w:delText>
        </w:r>
        <w:r w:rsidR="00AB043A" w:rsidRPr="00CF1D4B" w:rsidDel="00E474FD">
          <w:rPr>
            <w:b/>
            <w:bCs/>
            <w:sz w:val="24"/>
            <w:szCs w:val="24"/>
            <w:u w:val="single"/>
            <w:lang w:val="el-GR"/>
          </w:rPr>
          <w:delText>με μέτρηση μερικών εκκενώσεων (</w:delText>
        </w:r>
        <w:r w:rsidR="00AB043A" w:rsidRPr="00CF1D4B" w:rsidDel="00E474FD">
          <w:rPr>
            <w:b/>
            <w:bCs/>
            <w:sz w:val="24"/>
            <w:szCs w:val="24"/>
            <w:u w:val="single"/>
          </w:rPr>
          <w:delText>IVPD</w:delText>
        </w:r>
        <w:r w:rsidR="00AB043A" w:rsidRPr="00CF1D4B" w:rsidDel="00E474FD">
          <w:rPr>
            <w:b/>
            <w:bCs/>
            <w:sz w:val="24"/>
            <w:szCs w:val="24"/>
            <w:u w:val="single"/>
            <w:lang w:val="el-GR"/>
          </w:rPr>
          <w:delText>)</w:delText>
        </w:r>
      </w:del>
    </w:p>
    <w:p w:rsidR="00CF3783" w:rsidRPr="009F37EC" w:rsidDel="00E474FD" w:rsidRDefault="00CF3783" w:rsidP="00CF3783">
      <w:pPr>
        <w:tabs>
          <w:tab w:val="left" w:pos="1985"/>
        </w:tabs>
        <w:ind w:left="1985"/>
        <w:jc w:val="both"/>
        <w:rPr>
          <w:del w:id="2257" w:author="Καρμίρης Αγγελος" w:date="2020-01-03T10:44:00Z"/>
          <w:sz w:val="24"/>
          <w:szCs w:val="24"/>
          <w:u w:val="double"/>
          <w:lang w:val="el-GR"/>
        </w:rPr>
      </w:pPr>
    </w:p>
    <w:p w:rsidR="00CF3783" w:rsidRPr="009F37EC" w:rsidDel="00E474FD" w:rsidRDefault="00CF3783" w:rsidP="00D03B09">
      <w:pPr>
        <w:numPr>
          <w:ilvl w:val="0"/>
          <w:numId w:val="18"/>
        </w:numPr>
        <w:tabs>
          <w:tab w:val="clear" w:pos="2360"/>
          <w:tab w:val="num" w:pos="1985"/>
        </w:tabs>
        <w:ind w:left="1985" w:hanging="284"/>
        <w:jc w:val="both"/>
        <w:rPr>
          <w:del w:id="2258" w:author="Καρμίρης Αγγελος" w:date="2020-01-03T10:44:00Z"/>
          <w:sz w:val="24"/>
          <w:szCs w:val="24"/>
          <w:lang w:val="el-GR"/>
        </w:rPr>
      </w:pPr>
      <w:del w:id="2259" w:author="Καρμίρης Αγγελος" w:date="2020-01-03T10:44:00Z">
        <w:r w:rsidRPr="009F37EC" w:rsidDel="00E474FD">
          <w:rPr>
            <w:sz w:val="24"/>
            <w:szCs w:val="24"/>
            <w:lang w:val="el-GR"/>
          </w:rPr>
          <w:delText>Για τη δοκιμή θα εφαρμοσθεί</w:delText>
        </w:r>
        <w:r w:rsidR="00AB043A" w:rsidDel="00E474FD">
          <w:rPr>
            <w:sz w:val="24"/>
            <w:szCs w:val="24"/>
            <w:lang w:val="el-GR"/>
          </w:rPr>
          <w:delText xml:space="preserve"> τριφασική τάση</w:delText>
        </w:r>
        <w:r w:rsidRPr="009F37EC" w:rsidDel="00E474FD">
          <w:rPr>
            <w:sz w:val="24"/>
            <w:szCs w:val="24"/>
            <w:lang w:val="el-GR"/>
          </w:rPr>
          <w:delText xml:space="preserve"> </w:delText>
        </w:r>
        <w:r w:rsidR="00AB043A" w:rsidDel="00E474FD">
          <w:rPr>
            <w:sz w:val="24"/>
            <w:szCs w:val="24"/>
            <w:lang w:val="el-GR"/>
          </w:rPr>
          <w:delText>στον</w:delText>
        </w:r>
        <w:r w:rsidRPr="009F37EC" w:rsidDel="00E474FD">
          <w:rPr>
            <w:sz w:val="24"/>
            <w:szCs w:val="24"/>
            <w:lang w:val="el-GR"/>
          </w:rPr>
          <w:delText xml:space="preserve"> αυτομετασχηματιστή.</w:delText>
        </w:r>
      </w:del>
    </w:p>
    <w:p w:rsidR="00CF3783" w:rsidRPr="009F37EC" w:rsidDel="00E474FD" w:rsidRDefault="00CF3783" w:rsidP="00CF3783">
      <w:pPr>
        <w:tabs>
          <w:tab w:val="num" w:pos="1985"/>
        </w:tabs>
        <w:ind w:left="1985" w:hanging="284"/>
        <w:jc w:val="both"/>
        <w:rPr>
          <w:del w:id="2260" w:author="Καρμίρης Αγγελος" w:date="2020-01-03T10:44:00Z"/>
          <w:sz w:val="24"/>
          <w:szCs w:val="24"/>
          <w:lang w:val="el-GR"/>
        </w:rPr>
      </w:pPr>
    </w:p>
    <w:p w:rsidR="00CF3783" w:rsidRPr="009F37EC" w:rsidDel="00E474FD" w:rsidRDefault="00CF3783" w:rsidP="00D03B09">
      <w:pPr>
        <w:numPr>
          <w:ilvl w:val="0"/>
          <w:numId w:val="18"/>
        </w:numPr>
        <w:tabs>
          <w:tab w:val="left" w:pos="1985"/>
        </w:tabs>
        <w:ind w:hanging="659"/>
        <w:jc w:val="both"/>
        <w:rPr>
          <w:del w:id="2261" w:author="Καρμίρης Αγγελος" w:date="2020-01-03T10:44:00Z"/>
          <w:sz w:val="24"/>
          <w:szCs w:val="24"/>
          <w:lang w:val="el-GR"/>
        </w:rPr>
      </w:pPr>
      <w:del w:id="2262" w:author="Καρμίρης Αγγελος" w:date="2020-01-03T10:44:00Z">
        <w:r w:rsidRPr="009F37EC" w:rsidDel="00E474FD">
          <w:rPr>
            <w:sz w:val="24"/>
            <w:szCs w:val="24"/>
            <w:lang w:val="el-GR"/>
          </w:rPr>
          <w:delText xml:space="preserve">Ο ακροδέκτης ουδετέρου </w:delText>
        </w:r>
        <w:r w:rsidR="00632682" w:rsidDel="00E474FD">
          <w:rPr>
            <w:sz w:val="24"/>
            <w:szCs w:val="24"/>
            <w:lang w:val="el-GR"/>
          </w:rPr>
          <w:delText xml:space="preserve">ΥΤ/ΜΤ </w:delText>
        </w:r>
        <w:r w:rsidRPr="009F37EC" w:rsidDel="00E474FD">
          <w:rPr>
            <w:sz w:val="24"/>
            <w:szCs w:val="24"/>
            <w:lang w:val="el-GR"/>
          </w:rPr>
          <w:delText>θα γειωθεί.</w:delText>
        </w:r>
      </w:del>
    </w:p>
    <w:p w:rsidR="00CF3783" w:rsidRPr="009F37EC" w:rsidDel="00E474FD" w:rsidRDefault="00CF3783" w:rsidP="00CF3783">
      <w:pPr>
        <w:tabs>
          <w:tab w:val="left" w:pos="1985"/>
        </w:tabs>
        <w:ind w:hanging="659"/>
        <w:jc w:val="both"/>
        <w:rPr>
          <w:del w:id="2263" w:author="Καρμίρης Αγγελος" w:date="2020-01-03T10:44:00Z"/>
          <w:sz w:val="24"/>
          <w:szCs w:val="24"/>
          <w:lang w:val="el-GR"/>
        </w:rPr>
      </w:pPr>
    </w:p>
    <w:p w:rsidR="00CF3783" w:rsidRPr="009F37EC" w:rsidDel="00E474FD" w:rsidRDefault="00CF3783" w:rsidP="00391FF3">
      <w:pPr>
        <w:numPr>
          <w:ilvl w:val="0"/>
          <w:numId w:val="18"/>
        </w:numPr>
        <w:tabs>
          <w:tab w:val="clear" w:pos="2360"/>
          <w:tab w:val="left" w:pos="1985"/>
          <w:tab w:val="num" w:pos="2127"/>
        </w:tabs>
        <w:ind w:left="1985" w:hanging="284"/>
        <w:jc w:val="both"/>
        <w:rPr>
          <w:del w:id="2264" w:author="Καρμίρης Αγγελος" w:date="2020-01-03T10:44:00Z"/>
          <w:sz w:val="24"/>
          <w:szCs w:val="24"/>
          <w:lang w:val="el-GR"/>
        </w:rPr>
      </w:pPr>
      <w:del w:id="2265" w:author="Καρμίρης Αγγελος" w:date="2020-01-03T10:44:00Z">
        <w:r w:rsidRPr="009F37EC" w:rsidDel="00E474FD">
          <w:rPr>
            <w:sz w:val="24"/>
            <w:szCs w:val="24"/>
            <w:lang w:val="el-GR"/>
          </w:rPr>
          <w:delText>Ο</w:delText>
        </w:r>
        <w:r w:rsidR="00632682" w:rsidDel="00E474FD">
          <w:rPr>
            <w:sz w:val="24"/>
            <w:szCs w:val="24"/>
            <w:lang w:val="el-GR"/>
          </w:rPr>
          <w:delText>ι</w:delText>
        </w:r>
        <w:r w:rsidRPr="009F37EC" w:rsidDel="00E474FD">
          <w:rPr>
            <w:sz w:val="24"/>
            <w:szCs w:val="24"/>
            <w:lang w:val="el-GR"/>
          </w:rPr>
          <w:delText xml:space="preserve"> ακροδέκτ</w:delText>
        </w:r>
        <w:r w:rsidR="00632682" w:rsidDel="00E474FD">
          <w:rPr>
            <w:sz w:val="24"/>
            <w:szCs w:val="24"/>
            <w:lang w:val="el-GR"/>
          </w:rPr>
          <w:delText>ε</w:delText>
        </w:r>
        <w:r w:rsidRPr="009F37EC" w:rsidDel="00E474FD">
          <w:rPr>
            <w:sz w:val="24"/>
            <w:szCs w:val="24"/>
            <w:lang w:val="el-GR"/>
          </w:rPr>
          <w:delText>ς</w:delText>
        </w:r>
        <w:r w:rsidR="00632682" w:rsidDel="00E474FD">
          <w:rPr>
            <w:sz w:val="24"/>
            <w:szCs w:val="24"/>
            <w:lang w:val="el-GR"/>
          </w:rPr>
          <w:delText xml:space="preserve"> γραμμής</w:delText>
        </w:r>
        <w:r w:rsidRPr="009F37EC" w:rsidDel="00E474FD">
          <w:rPr>
            <w:sz w:val="24"/>
            <w:szCs w:val="24"/>
            <w:lang w:val="el-GR"/>
          </w:rPr>
          <w:delText xml:space="preserve"> </w:delText>
        </w:r>
        <w:r w:rsidR="00632682" w:rsidDel="00E474FD">
          <w:rPr>
            <w:sz w:val="24"/>
            <w:szCs w:val="24"/>
            <w:lang w:val="el-GR"/>
          </w:rPr>
          <w:delText>ΥΤ/ΜΤ</w:delText>
        </w:r>
        <w:r w:rsidRPr="009F37EC" w:rsidDel="00E474FD">
          <w:rPr>
            <w:sz w:val="24"/>
            <w:szCs w:val="24"/>
            <w:lang w:val="el-GR"/>
          </w:rPr>
          <w:delText xml:space="preserve"> θα παραμ</w:delText>
        </w:r>
        <w:r w:rsidR="00632682" w:rsidDel="00E474FD">
          <w:rPr>
            <w:sz w:val="24"/>
            <w:szCs w:val="24"/>
            <w:lang w:val="el-GR"/>
          </w:rPr>
          <w:delText>είνουν</w:delText>
        </w:r>
        <w:r w:rsidRPr="009F37EC" w:rsidDel="00E474FD">
          <w:rPr>
            <w:sz w:val="24"/>
            <w:szCs w:val="24"/>
            <w:lang w:val="el-GR"/>
          </w:rPr>
          <w:delText xml:space="preserve"> ασύνδετο</w:delText>
        </w:r>
        <w:r w:rsidR="00632682" w:rsidDel="00E474FD">
          <w:rPr>
            <w:sz w:val="24"/>
            <w:szCs w:val="24"/>
            <w:lang w:val="el-GR"/>
          </w:rPr>
          <w:delText>ι</w:delText>
        </w:r>
        <w:r w:rsidRPr="009F37EC" w:rsidDel="00E474FD">
          <w:rPr>
            <w:sz w:val="24"/>
            <w:szCs w:val="24"/>
            <w:lang w:val="el-GR"/>
          </w:rPr>
          <w:delText>.</w:delText>
        </w:r>
      </w:del>
    </w:p>
    <w:p w:rsidR="00CF3783" w:rsidRPr="009F37EC" w:rsidDel="00E474FD" w:rsidRDefault="00CF3783" w:rsidP="00CF3783">
      <w:pPr>
        <w:tabs>
          <w:tab w:val="left" w:pos="1985"/>
        </w:tabs>
        <w:ind w:hanging="659"/>
        <w:rPr>
          <w:del w:id="2266" w:author="Καρμίρης Αγγελος" w:date="2020-01-03T10:44:00Z"/>
          <w:sz w:val="24"/>
          <w:szCs w:val="24"/>
          <w:lang w:val="el-GR"/>
        </w:rPr>
      </w:pPr>
    </w:p>
    <w:p w:rsidR="00632682" w:rsidRPr="009F37EC" w:rsidDel="00E474FD" w:rsidRDefault="00632682" w:rsidP="00632682">
      <w:pPr>
        <w:numPr>
          <w:ilvl w:val="0"/>
          <w:numId w:val="18"/>
        </w:numPr>
        <w:tabs>
          <w:tab w:val="clear" w:pos="2360"/>
          <w:tab w:val="left" w:pos="1985"/>
          <w:tab w:val="num" w:pos="2127"/>
        </w:tabs>
        <w:ind w:left="1985" w:hanging="284"/>
        <w:jc w:val="both"/>
        <w:rPr>
          <w:del w:id="2267" w:author="Καρμίρης Αγγελος" w:date="2020-01-03T10:44:00Z"/>
          <w:sz w:val="24"/>
          <w:szCs w:val="24"/>
          <w:lang w:val="el-GR"/>
        </w:rPr>
      </w:pPr>
      <w:del w:id="2268" w:author="Καρμίρης Αγγελος" w:date="2020-01-03T10:44:00Z">
        <w:r w:rsidRPr="009F37EC" w:rsidDel="00E474FD">
          <w:rPr>
            <w:sz w:val="24"/>
            <w:szCs w:val="24"/>
            <w:lang w:val="el-GR"/>
          </w:rPr>
          <w:delText>Ο</w:delText>
        </w:r>
        <w:r w:rsidDel="00E474FD">
          <w:rPr>
            <w:sz w:val="24"/>
            <w:szCs w:val="24"/>
            <w:lang w:val="el-GR"/>
          </w:rPr>
          <w:delText xml:space="preserve"> μηχανισμός αλλαγής λήψης θα παραμείνει στην κύρια λήψη κατά τη διάρκεια της δοκιμής</w:delText>
        </w:r>
        <w:r w:rsidRPr="009F37EC" w:rsidDel="00E474FD">
          <w:rPr>
            <w:sz w:val="24"/>
            <w:szCs w:val="24"/>
            <w:lang w:val="el-GR"/>
          </w:rPr>
          <w:delText>.</w:delText>
        </w:r>
      </w:del>
    </w:p>
    <w:p w:rsidR="00632682" w:rsidRPr="009F37EC" w:rsidDel="00E474FD" w:rsidRDefault="00632682" w:rsidP="00632682">
      <w:pPr>
        <w:tabs>
          <w:tab w:val="left" w:pos="1985"/>
        </w:tabs>
        <w:ind w:hanging="659"/>
        <w:rPr>
          <w:del w:id="2269" w:author="Καρμίρης Αγγελος" w:date="2020-01-03T10:44:00Z"/>
          <w:sz w:val="24"/>
          <w:szCs w:val="24"/>
          <w:lang w:val="el-GR"/>
        </w:rPr>
      </w:pPr>
    </w:p>
    <w:p w:rsidR="00CF3783" w:rsidRPr="00CF1D4B" w:rsidDel="00E474FD" w:rsidRDefault="00CF3783" w:rsidP="00D03B09">
      <w:pPr>
        <w:numPr>
          <w:ilvl w:val="0"/>
          <w:numId w:val="18"/>
        </w:numPr>
        <w:tabs>
          <w:tab w:val="clear" w:pos="2360"/>
          <w:tab w:val="num" w:pos="1985"/>
        </w:tabs>
        <w:ind w:left="1985" w:hanging="284"/>
        <w:jc w:val="both"/>
        <w:rPr>
          <w:del w:id="2270" w:author="Καρμίρης Αγγελος" w:date="2020-01-03T10:44:00Z"/>
          <w:sz w:val="24"/>
          <w:szCs w:val="24"/>
          <w:lang w:val="el-GR"/>
        </w:rPr>
      </w:pPr>
      <w:del w:id="2271" w:author="Καρμίρης Αγγελος" w:date="2020-01-03T10:44:00Z">
        <w:r w:rsidRPr="009F37EC" w:rsidDel="00E474FD">
          <w:rPr>
            <w:sz w:val="24"/>
            <w:szCs w:val="24"/>
            <w:lang w:val="el-GR"/>
          </w:rPr>
          <w:delText xml:space="preserve">Η επαγόμενη τάση στους ακροδέκτες </w:delText>
        </w:r>
        <w:r w:rsidR="00632682" w:rsidDel="00E474FD">
          <w:rPr>
            <w:sz w:val="24"/>
            <w:szCs w:val="24"/>
            <w:lang w:val="el-GR"/>
          </w:rPr>
          <w:delText>ΥΤ/ΜΤ</w:delText>
        </w:r>
        <w:r w:rsidR="00632682" w:rsidRPr="009F37EC" w:rsidDel="00E474FD">
          <w:rPr>
            <w:sz w:val="24"/>
            <w:szCs w:val="24"/>
            <w:lang w:val="el-GR"/>
          </w:rPr>
          <w:delText xml:space="preserve"> </w:delText>
        </w:r>
        <w:r w:rsidRPr="009F37EC" w:rsidDel="00E474FD">
          <w:rPr>
            <w:sz w:val="24"/>
            <w:szCs w:val="24"/>
            <w:lang w:val="el-GR"/>
          </w:rPr>
          <w:delText>θα προκληθεί με την εφαρμογή στο τριτεύον τύλιγμα του αυτομετασχηματιστή μιας τάσ</w:delText>
        </w:r>
        <w:r w:rsidR="00632682" w:rsidDel="00E474FD">
          <w:rPr>
            <w:sz w:val="24"/>
            <w:szCs w:val="24"/>
            <w:lang w:val="el-GR"/>
          </w:rPr>
          <w:delText>η</w:delText>
        </w:r>
        <w:r w:rsidRPr="009F37EC" w:rsidDel="00E474FD">
          <w:rPr>
            <w:sz w:val="24"/>
            <w:szCs w:val="24"/>
            <w:lang w:val="el-GR"/>
          </w:rPr>
          <w:delText xml:space="preserve">ς ημιτονοειδούς μορφής και συχνότητας </w:delText>
        </w:r>
        <w:r w:rsidR="00C74114" w:rsidRPr="009F37EC" w:rsidDel="00E474FD">
          <w:rPr>
            <w:sz w:val="24"/>
            <w:szCs w:val="24"/>
            <w:lang w:val="el-GR"/>
          </w:rPr>
          <w:delText>έως</w:delText>
        </w:r>
        <w:r w:rsidRPr="009F37EC" w:rsidDel="00E474FD">
          <w:rPr>
            <w:sz w:val="24"/>
            <w:szCs w:val="24"/>
            <w:lang w:val="el-GR"/>
          </w:rPr>
          <w:delText xml:space="preserve"> 100 Η</w:delText>
        </w:r>
        <w:r w:rsidRPr="009F37EC" w:rsidDel="00E474FD">
          <w:rPr>
            <w:sz w:val="24"/>
            <w:szCs w:val="24"/>
          </w:rPr>
          <w:delText>z</w:delText>
        </w:r>
        <w:r w:rsidRPr="009F37EC" w:rsidDel="00E474FD">
          <w:rPr>
            <w:sz w:val="24"/>
            <w:szCs w:val="24"/>
            <w:lang w:val="el-GR"/>
          </w:rPr>
          <w:delText xml:space="preserve">. Εάν η συχνότητα της τάσεως εφαρμογής είναι μεγαλύτερη από 100 </w:delText>
        </w:r>
        <w:r w:rsidRPr="009F37EC" w:rsidDel="00E474FD">
          <w:rPr>
            <w:sz w:val="24"/>
            <w:szCs w:val="24"/>
          </w:rPr>
          <w:delText>Hz</w:delText>
        </w:r>
        <w:r w:rsidR="00632682" w:rsidDel="00E474FD">
          <w:rPr>
            <w:sz w:val="24"/>
            <w:szCs w:val="24"/>
            <w:lang w:val="el-GR"/>
          </w:rPr>
          <w:delText>,</w:delText>
        </w:r>
        <w:r w:rsidRPr="009F37EC" w:rsidDel="00E474FD">
          <w:rPr>
            <w:sz w:val="24"/>
            <w:szCs w:val="24"/>
            <w:lang w:val="el-GR"/>
          </w:rPr>
          <w:delText xml:space="preserve"> </w:delText>
        </w:r>
        <w:r w:rsidR="00632682" w:rsidDel="00E474FD">
          <w:rPr>
            <w:sz w:val="24"/>
            <w:szCs w:val="24"/>
            <w:lang w:val="el-GR"/>
          </w:rPr>
          <w:delText>η διάρκεια</w:delText>
        </w:r>
        <w:r w:rsidRPr="009F37EC" w:rsidDel="00E474FD">
          <w:rPr>
            <w:sz w:val="24"/>
            <w:szCs w:val="24"/>
            <w:lang w:val="el-GR"/>
          </w:rPr>
          <w:delText xml:space="preserve"> δοκιμής για τ</w:delText>
        </w:r>
        <w:r w:rsidR="00632682" w:rsidDel="00E474FD">
          <w:rPr>
            <w:sz w:val="24"/>
            <w:szCs w:val="24"/>
            <w:lang w:val="el-GR"/>
          </w:rPr>
          <w:delText>ο επίπεδο επαυξημένης</w:delText>
        </w:r>
        <w:r w:rsidRPr="009F37EC" w:rsidDel="00E474FD">
          <w:rPr>
            <w:sz w:val="24"/>
            <w:szCs w:val="24"/>
            <w:lang w:val="el-GR"/>
          </w:rPr>
          <w:delText xml:space="preserve"> τάση</w:delText>
        </w:r>
        <w:r w:rsidR="00632682" w:rsidDel="00E474FD">
          <w:rPr>
            <w:sz w:val="24"/>
            <w:szCs w:val="24"/>
            <w:lang w:val="el-GR"/>
          </w:rPr>
          <w:delText>ς</w:delText>
        </w:r>
        <w:r w:rsidRPr="009F37EC" w:rsidDel="00E474FD">
          <w:rPr>
            <w:sz w:val="24"/>
            <w:szCs w:val="24"/>
            <w:lang w:val="el-GR"/>
          </w:rPr>
          <w:delText xml:space="preserve"> (σε δευτερόλεπτα) θα δίνεται από τη σχέση: </w:delText>
        </w:r>
        <w:r w:rsidR="00327486" w:rsidDel="00E474FD">
          <w:rPr>
            <w:sz w:val="24"/>
            <w:szCs w:val="24"/>
            <w:lang w:val="el-GR"/>
          </w:rPr>
          <w:delText>120</w:delText>
        </w:r>
        <w:r w:rsidR="00327486" w:rsidRPr="00CF1D4B" w:rsidDel="00E474FD">
          <w:rPr>
            <w:sz w:val="24"/>
            <w:szCs w:val="24"/>
            <w:lang w:val="el-GR"/>
          </w:rPr>
          <w:delText>(</w:delText>
        </w:r>
        <w:r w:rsidR="00327486" w:rsidDel="00E474FD">
          <w:rPr>
            <w:sz w:val="24"/>
            <w:szCs w:val="24"/>
          </w:rPr>
          <w:delText>f</w:delText>
        </w:r>
        <w:r w:rsidR="00327486" w:rsidDel="00E474FD">
          <w:rPr>
            <w:sz w:val="24"/>
            <w:szCs w:val="24"/>
            <w:vertAlign w:val="subscript"/>
          </w:rPr>
          <w:delText>r</w:delText>
        </w:r>
        <w:r w:rsidR="00327486" w:rsidRPr="00CF1D4B" w:rsidDel="00E474FD">
          <w:rPr>
            <w:sz w:val="24"/>
            <w:szCs w:val="24"/>
            <w:lang w:val="el-GR"/>
          </w:rPr>
          <w:delText>/</w:delText>
        </w:r>
        <w:r w:rsidR="00327486" w:rsidDel="00E474FD">
          <w:rPr>
            <w:sz w:val="24"/>
            <w:szCs w:val="24"/>
          </w:rPr>
          <w:delText>f</w:delText>
        </w:r>
        <w:r w:rsidR="00327486" w:rsidDel="00E474FD">
          <w:rPr>
            <w:sz w:val="24"/>
            <w:szCs w:val="24"/>
            <w:vertAlign w:val="subscript"/>
          </w:rPr>
          <w:delText>t</w:delText>
        </w:r>
        <w:r w:rsidR="00327486" w:rsidRPr="00CF1D4B" w:rsidDel="00E474FD">
          <w:rPr>
            <w:sz w:val="24"/>
            <w:szCs w:val="24"/>
            <w:lang w:val="el-GR"/>
          </w:rPr>
          <w:delText>)</w:delText>
        </w:r>
        <w:r w:rsidRPr="009F37EC" w:rsidDel="00E474FD">
          <w:rPr>
            <w:sz w:val="24"/>
            <w:szCs w:val="24"/>
            <w:lang w:val="el-GR"/>
          </w:rPr>
          <w:delText xml:space="preserve"> όπου </w:delText>
        </w:r>
        <w:r w:rsidRPr="009F37EC" w:rsidDel="00E474FD">
          <w:rPr>
            <w:sz w:val="24"/>
            <w:szCs w:val="24"/>
          </w:rPr>
          <w:delText>f</w:delText>
        </w:r>
        <w:r w:rsidRPr="00CF1D4B" w:rsidDel="00E474FD">
          <w:rPr>
            <w:sz w:val="24"/>
            <w:szCs w:val="24"/>
            <w:vertAlign w:val="subscript"/>
          </w:rPr>
          <w:delText>r</w:delText>
        </w:r>
        <w:r w:rsidRPr="009F37EC" w:rsidDel="00E474FD">
          <w:rPr>
            <w:sz w:val="24"/>
            <w:szCs w:val="24"/>
            <w:lang w:val="el-GR"/>
          </w:rPr>
          <w:delText xml:space="preserve">: η ονομαστική συχνότητα και </w:delText>
        </w:r>
        <w:r w:rsidRPr="009F37EC" w:rsidDel="00E474FD">
          <w:rPr>
            <w:sz w:val="24"/>
            <w:szCs w:val="24"/>
          </w:rPr>
          <w:delText>f</w:delText>
        </w:r>
        <w:r w:rsidRPr="00CF1D4B" w:rsidDel="00E474FD">
          <w:rPr>
            <w:sz w:val="24"/>
            <w:szCs w:val="24"/>
            <w:vertAlign w:val="subscript"/>
          </w:rPr>
          <w:delText>t</w:delText>
        </w:r>
        <w:r w:rsidRPr="009F37EC" w:rsidDel="00E474FD">
          <w:rPr>
            <w:sz w:val="24"/>
            <w:szCs w:val="24"/>
            <w:lang w:val="el-GR"/>
          </w:rPr>
          <w:delText>: η συχνότητα δοκιμής, αλλά δε θα είναι μικρότερος των 15 δευτερολέπτων.</w:delText>
        </w:r>
      </w:del>
    </w:p>
    <w:p w:rsidR="00327486" w:rsidRPr="009F37EC" w:rsidDel="00E474FD" w:rsidRDefault="00327486" w:rsidP="00CF1D4B">
      <w:pPr>
        <w:ind w:left="1701"/>
        <w:jc w:val="both"/>
        <w:rPr>
          <w:del w:id="2272" w:author="Καρμίρης Αγγελος" w:date="2020-01-03T10:44:00Z"/>
          <w:sz w:val="24"/>
          <w:szCs w:val="24"/>
          <w:lang w:val="el-GR"/>
        </w:rPr>
      </w:pPr>
    </w:p>
    <w:p w:rsidR="00CF3783" w:rsidRPr="009F37EC" w:rsidDel="00E474FD" w:rsidRDefault="00CF3783" w:rsidP="00CF1D4B">
      <w:pPr>
        <w:numPr>
          <w:ilvl w:val="0"/>
          <w:numId w:val="18"/>
        </w:numPr>
        <w:tabs>
          <w:tab w:val="clear" w:pos="2360"/>
          <w:tab w:val="num" w:pos="1985"/>
        </w:tabs>
        <w:ind w:left="1985" w:hanging="284"/>
        <w:jc w:val="both"/>
        <w:rPr>
          <w:del w:id="2273" w:author="Καρμίρης Αγγελος" w:date="2020-01-03T10:44:00Z"/>
          <w:sz w:val="24"/>
          <w:szCs w:val="24"/>
          <w:lang w:val="el-GR"/>
        </w:rPr>
      </w:pPr>
      <w:del w:id="2274" w:author="Καρμίρης Αγγελος" w:date="2020-01-03T10:44:00Z">
        <w:r w:rsidRPr="009F37EC" w:rsidDel="00E474FD">
          <w:rPr>
            <w:sz w:val="24"/>
            <w:szCs w:val="24"/>
            <w:lang w:val="el-GR"/>
          </w:rPr>
          <w:delText xml:space="preserve">Η </w:delText>
        </w:r>
        <w:r w:rsidR="00327486" w:rsidDel="00E474FD">
          <w:rPr>
            <w:sz w:val="24"/>
            <w:szCs w:val="24"/>
            <w:lang w:val="el-GR"/>
          </w:rPr>
          <w:delText xml:space="preserve">χρονική </w:delText>
        </w:r>
        <w:r w:rsidRPr="009F37EC" w:rsidDel="00E474FD">
          <w:rPr>
            <w:sz w:val="24"/>
            <w:szCs w:val="24"/>
            <w:lang w:val="el-GR"/>
          </w:rPr>
          <w:delText>ακολουθία εφαρμογής</w:delText>
        </w:r>
        <w:r w:rsidR="00327486" w:rsidRPr="00CF1D4B" w:rsidDel="00E474FD">
          <w:rPr>
            <w:sz w:val="24"/>
            <w:szCs w:val="24"/>
            <w:lang w:val="el-GR"/>
          </w:rPr>
          <w:delText xml:space="preserve"> </w:delText>
        </w:r>
        <w:r w:rsidR="00327486" w:rsidDel="00E474FD">
          <w:rPr>
            <w:sz w:val="24"/>
            <w:szCs w:val="24"/>
            <w:lang w:val="el-GR"/>
          </w:rPr>
          <w:delText>και οι τιμές της τάσης φάσης-προς-γη στους</w:delText>
        </w:r>
        <w:r w:rsidRPr="009F37EC" w:rsidDel="00E474FD">
          <w:rPr>
            <w:sz w:val="24"/>
            <w:szCs w:val="24"/>
            <w:lang w:val="el-GR"/>
          </w:rPr>
          <w:delText xml:space="preserve"> ακροδέκτ</w:delText>
        </w:r>
        <w:r w:rsidR="00327486" w:rsidDel="00E474FD">
          <w:rPr>
            <w:sz w:val="24"/>
            <w:szCs w:val="24"/>
            <w:lang w:val="el-GR"/>
          </w:rPr>
          <w:delText>ες</w:delText>
        </w:r>
        <w:r w:rsidRPr="009F37EC" w:rsidDel="00E474FD">
          <w:rPr>
            <w:sz w:val="24"/>
            <w:szCs w:val="24"/>
            <w:lang w:val="el-GR"/>
          </w:rPr>
          <w:delText xml:space="preserve"> </w:delText>
        </w:r>
        <w:r w:rsidR="00327486" w:rsidDel="00E474FD">
          <w:rPr>
            <w:sz w:val="24"/>
            <w:szCs w:val="24"/>
            <w:lang w:val="el-GR"/>
          </w:rPr>
          <w:delText>ΥΤ</w:delText>
        </w:r>
        <w:r w:rsidRPr="009F37EC" w:rsidDel="00E474FD">
          <w:rPr>
            <w:sz w:val="24"/>
            <w:szCs w:val="24"/>
            <w:lang w:val="el-GR"/>
          </w:rPr>
          <w:delText xml:space="preserve"> θα είναι ως ακολούθως : </w:delText>
        </w:r>
      </w:del>
    </w:p>
    <w:p w:rsidR="00CF3783" w:rsidRPr="009F37EC" w:rsidDel="00E474FD" w:rsidRDefault="00CF3783" w:rsidP="00CF1D4B">
      <w:pPr>
        <w:ind w:left="2127" w:hanging="237"/>
        <w:rPr>
          <w:del w:id="2275" w:author="Καρμίρης Αγγελος" w:date="2020-01-03T10:44:00Z"/>
          <w:sz w:val="24"/>
          <w:szCs w:val="24"/>
          <w:lang w:val="el-GR"/>
        </w:rPr>
      </w:pPr>
      <w:del w:id="2276" w:author="Καρμίρης Αγγελος" w:date="2020-01-03T10:44:00Z">
        <w:r w:rsidRPr="009F37EC" w:rsidDel="00E474FD">
          <w:rPr>
            <w:sz w:val="24"/>
            <w:szCs w:val="24"/>
            <w:lang w:val="el-GR"/>
          </w:rPr>
          <w:delText xml:space="preserve">α. </w:delText>
        </w:r>
        <w:r w:rsidR="00327486" w:rsidDel="00E474FD">
          <w:rPr>
            <w:sz w:val="24"/>
            <w:szCs w:val="24"/>
            <w:lang w:val="el-GR"/>
          </w:rPr>
          <w:delText>Έ</w:delText>
        </w:r>
        <w:r w:rsidRPr="009F37EC" w:rsidDel="00E474FD">
          <w:rPr>
            <w:sz w:val="24"/>
            <w:szCs w:val="24"/>
            <w:lang w:val="el-GR"/>
          </w:rPr>
          <w:delText xml:space="preserve">ναρξη </w:delText>
        </w:r>
        <w:r w:rsidR="00327486" w:rsidDel="00E474FD">
          <w:rPr>
            <w:sz w:val="24"/>
            <w:szCs w:val="24"/>
            <w:lang w:val="el-GR"/>
          </w:rPr>
          <w:delText>σε επίπεδο όχι ψηλότερο των 92</w:delText>
        </w:r>
        <w:r w:rsidR="00327486" w:rsidRPr="00CF1D4B" w:rsidDel="00E474FD">
          <w:rPr>
            <w:sz w:val="24"/>
            <w:szCs w:val="24"/>
            <w:lang w:val="el-GR"/>
          </w:rPr>
          <w:delText>kV</w:delText>
        </w:r>
        <w:r w:rsidRPr="009F37EC" w:rsidDel="00E474FD">
          <w:rPr>
            <w:sz w:val="24"/>
            <w:szCs w:val="24"/>
            <w:lang w:val="el-GR"/>
          </w:rPr>
          <w:delText xml:space="preserve">. </w:delText>
        </w:r>
      </w:del>
    </w:p>
    <w:p w:rsidR="00327486" w:rsidRPr="009F37EC" w:rsidDel="00E474FD" w:rsidRDefault="00327486" w:rsidP="00CF1D4B">
      <w:pPr>
        <w:ind w:left="2127" w:hanging="237"/>
        <w:rPr>
          <w:del w:id="2277" w:author="Καρμίρης Αγγελος" w:date="2020-01-03T10:44:00Z"/>
          <w:sz w:val="24"/>
          <w:szCs w:val="24"/>
          <w:lang w:val="el-GR"/>
        </w:rPr>
      </w:pPr>
      <w:del w:id="2278" w:author="Καρμίρης Αγγελος" w:date="2020-01-03T10:44:00Z">
        <w:r w:rsidDel="00E474FD">
          <w:rPr>
            <w:sz w:val="24"/>
            <w:szCs w:val="24"/>
            <w:lang w:val="el-GR"/>
          </w:rPr>
          <w:delText xml:space="preserve">β. Ανύψωση στα </w:delText>
        </w:r>
        <w:r w:rsidRPr="00CF1D4B" w:rsidDel="00E474FD">
          <w:rPr>
            <w:sz w:val="24"/>
            <w:szCs w:val="24"/>
            <w:lang w:val="el-GR"/>
          </w:rPr>
          <w:delText>92</w:delText>
        </w:r>
        <w:r w:rsidDel="00E474FD">
          <w:rPr>
            <w:sz w:val="24"/>
            <w:szCs w:val="24"/>
          </w:rPr>
          <w:delText>k</w:delText>
        </w:r>
        <w:r w:rsidRPr="009F37EC" w:rsidDel="00E474FD">
          <w:rPr>
            <w:sz w:val="24"/>
            <w:szCs w:val="24"/>
          </w:rPr>
          <w:delText>V</w:delText>
        </w:r>
        <w:r w:rsidRPr="009F37EC" w:rsidDel="00E474FD">
          <w:rPr>
            <w:sz w:val="24"/>
            <w:szCs w:val="24"/>
            <w:lang w:val="el-GR"/>
          </w:rPr>
          <w:delText xml:space="preserve"> και </w:delText>
        </w:r>
        <w:r w:rsidDel="00E474FD">
          <w:rPr>
            <w:sz w:val="24"/>
            <w:szCs w:val="24"/>
            <w:lang w:val="el-GR"/>
          </w:rPr>
          <w:delText xml:space="preserve">μέτρηση μερικών εκκενώσεων </w:delText>
        </w:r>
        <w:r w:rsidRPr="00CF1D4B" w:rsidDel="00E474FD">
          <w:rPr>
            <w:sz w:val="24"/>
            <w:szCs w:val="24"/>
            <w:lang w:val="el-GR"/>
          </w:rPr>
          <w:delText>(</w:delText>
        </w:r>
        <w:r w:rsidDel="00E474FD">
          <w:rPr>
            <w:sz w:val="24"/>
            <w:szCs w:val="24"/>
          </w:rPr>
          <w:delText>PD</w:delText>
        </w:r>
        <w:r w:rsidRPr="00CF1D4B" w:rsidDel="00E474FD">
          <w:rPr>
            <w:sz w:val="24"/>
            <w:szCs w:val="24"/>
            <w:lang w:val="el-GR"/>
          </w:rPr>
          <w:delText>)</w:delText>
        </w:r>
        <w:r w:rsidR="00B33007" w:rsidDel="00E474FD">
          <w:rPr>
            <w:sz w:val="24"/>
            <w:szCs w:val="24"/>
            <w:lang w:val="el-GR"/>
          </w:rPr>
          <w:delText xml:space="preserve"> περιβάλλοντος</w:delText>
        </w:r>
        <w:r w:rsidRPr="009F37EC" w:rsidDel="00E474FD">
          <w:rPr>
            <w:sz w:val="24"/>
            <w:szCs w:val="24"/>
            <w:lang w:val="el-GR"/>
          </w:rPr>
          <w:delText xml:space="preserve">. </w:delText>
        </w:r>
      </w:del>
    </w:p>
    <w:p w:rsidR="00CF3783" w:rsidRPr="009F37EC" w:rsidDel="00E474FD" w:rsidRDefault="00B33007" w:rsidP="00CF1D4B">
      <w:pPr>
        <w:ind w:left="2127" w:hanging="237"/>
        <w:rPr>
          <w:del w:id="2279" w:author="Καρμίρης Αγγελος" w:date="2020-01-03T10:44:00Z"/>
          <w:sz w:val="24"/>
          <w:szCs w:val="24"/>
          <w:lang w:val="el-GR"/>
        </w:rPr>
      </w:pPr>
      <w:del w:id="2280" w:author="Καρμίρης Αγγελος" w:date="2020-01-03T10:44:00Z">
        <w:r w:rsidDel="00E474FD">
          <w:rPr>
            <w:sz w:val="24"/>
            <w:szCs w:val="24"/>
            <w:lang w:val="el-GR"/>
          </w:rPr>
          <w:delText>γ</w:delText>
        </w:r>
        <w:r w:rsidR="00CF3783" w:rsidRPr="009F37EC" w:rsidDel="00E474FD">
          <w:rPr>
            <w:sz w:val="24"/>
            <w:szCs w:val="24"/>
            <w:lang w:val="el-GR"/>
          </w:rPr>
          <w:delText>. Ανύψωση στα 2</w:delText>
        </w:r>
        <w:r w:rsidDel="00E474FD">
          <w:rPr>
            <w:sz w:val="24"/>
            <w:szCs w:val="24"/>
            <w:lang w:val="el-GR"/>
          </w:rPr>
          <w:delText>7</w:delText>
        </w:r>
        <w:r w:rsidR="00CF3783" w:rsidRPr="009F37EC" w:rsidDel="00E474FD">
          <w:rPr>
            <w:sz w:val="24"/>
            <w:szCs w:val="24"/>
            <w:lang w:val="el-GR"/>
          </w:rPr>
          <w:delText>7</w:delText>
        </w:r>
        <w:r w:rsidDel="00E474FD">
          <w:rPr>
            <w:sz w:val="24"/>
            <w:szCs w:val="24"/>
          </w:rPr>
          <w:delText>k</w:delText>
        </w:r>
        <w:r w:rsidR="00CF3783" w:rsidRPr="00CF1D4B" w:rsidDel="00E474FD">
          <w:rPr>
            <w:sz w:val="24"/>
            <w:szCs w:val="24"/>
            <w:lang w:val="el-GR"/>
          </w:rPr>
          <w:delText>V</w:delText>
        </w:r>
        <w:r w:rsidR="00CF3783" w:rsidRPr="009F37EC" w:rsidDel="00E474FD">
          <w:rPr>
            <w:sz w:val="24"/>
            <w:szCs w:val="24"/>
            <w:lang w:val="el-GR"/>
          </w:rPr>
          <w:delText xml:space="preserve"> και παραμονή </w:delText>
        </w:r>
        <w:r w:rsidDel="00E474FD">
          <w:rPr>
            <w:sz w:val="24"/>
            <w:szCs w:val="24"/>
            <w:lang w:val="el-GR"/>
          </w:rPr>
          <w:delText>εκεί</w:delText>
        </w:r>
        <w:r w:rsidR="00CF3783" w:rsidRPr="009F37EC" w:rsidDel="00E474FD">
          <w:rPr>
            <w:sz w:val="24"/>
            <w:szCs w:val="24"/>
            <w:lang w:val="el-GR"/>
          </w:rPr>
          <w:delText xml:space="preserve"> για </w:delText>
        </w:r>
        <w:r w:rsidDel="00E474FD">
          <w:rPr>
            <w:sz w:val="24"/>
            <w:szCs w:val="24"/>
            <w:lang w:val="el-GR"/>
          </w:rPr>
          <w:delText>1</w:delText>
        </w:r>
        <w:r w:rsidR="00CF3783" w:rsidRPr="009F37EC" w:rsidDel="00E474FD">
          <w:rPr>
            <w:sz w:val="24"/>
            <w:szCs w:val="24"/>
            <w:lang w:val="el-GR"/>
          </w:rPr>
          <w:delText xml:space="preserve"> λεπτ</w:delText>
        </w:r>
        <w:r w:rsidDel="00E474FD">
          <w:rPr>
            <w:sz w:val="24"/>
            <w:szCs w:val="24"/>
            <w:lang w:val="el-GR"/>
          </w:rPr>
          <w:delText xml:space="preserve">ό με μέτρηση </w:delText>
        </w:r>
        <w:r w:rsidDel="00E474FD">
          <w:rPr>
            <w:sz w:val="24"/>
            <w:szCs w:val="24"/>
          </w:rPr>
          <w:delText>PD</w:delText>
        </w:r>
        <w:r w:rsidR="00CF3783" w:rsidRPr="009F37EC" w:rsidDel="00E474FD">
          <w:rPr>
            <w:sz w:val="24"/>
            <w:szCs w:val="24"/>
            <w:lang w:val="el-GR"/>
          </w:rPr>
          <w:delText xml:space="preserve">. </w:delText>
        </w:r>
      </w:del>
    </w:p>
    <w:p w:rsidR="00CF3783" w:rsidRPr="009F37EC" w:rsidDel="00E474FD" w:rsidRDefault="00CF3783" w:rsidP="00CF1D4B">
      <w:pPr>
        <w:ind w:left="2127" w:hanging="237"/>
        <w:rPr>
          <w:del w:id="2281" w:author="Καρμίρης Αγγελος" w:date="2020-01-03T10:44:00Z"/>
          <w:sz w:val="24"/>
          <w:szCs w:val="24"/>
          <w:lang w:val="el-GR"/>
        </w:rPr>
      </w:pPr>
      <w:del w:id="2282" w:author="Καρμίρης Αγγελος" w:date="2020-01-03T10:44:00Z">
        <w:r w:rsidRPr="009F37EC" w:rsidDel="00E474FD">
          <w:rPr>
            <w:sz w:val="24"/>
            <w:szCs w:val="24"/>
            <w:lang w:val="el-GR"/>
          </w:rPr>
          <w:delText>γ. Ανύψωση στα 36</w:delText>
        </w:r>
        <w:r w:rsidR="00486CD4" w:rsidRPr="009F37EC" w:rsidDel="00E474FD">
          <w:rPr>
            <w:sz w:val="24"/>
            <w:szCs w:val="24"/>
            <w:lang w:val="el-GR"/>
          </w:rPr>
          <w:delText>5</w:delText>
        </w:r>
        <w:r w:rsidR="00B33007" w:rsidDel="00E474FD">
          <w:rPr>
            <w:sz w:val="24"/>
            <w:szCs w:val="24"/>
          </w:rPr>
          <w:delText>k</w:delText>
        </w:r>
        <w:r w:rsidRPr="00CF1D4B" w:rsidDel="00E474FD">
          <w:rPr>
            <w:sz w:val="24"/>
            <w:szCs w:val="24"/>
            <w:lang w:val="el-GR"/>
          </w:rPr>
          <w:delText>V</w:delText>
        </w:r>
        <w:r w:rsidR="00B33007" w:rsidDel="00E474FD">
          <w:rPr>
            <w:sz w:val="24"/>
            <w:szCs w:val="24"/>
            <w:lang w:val="el-GR"/>
          </w:rPr>
          <w:delText xml:space="preserve"> (επίπεδο τάσης μιας ώρας)</w:delText>
        </w:r>
        <w:r w:rsidRPr="009F37EC" w:rsidDel="00E474FD">
          <w:rPr>
            <w:sz w:val="24"/>
            <w:szCs w:val="24"/>
            <w:lang w:val="el-GR"/>
          </w:rPr>
          <w:delText xml:space="preserve"> και παραμονή </w:delText>
        </w:r>
        <w:r w:rsidR="00B33007" w:rsidDel="00E474FD">
          <w:rPr>
            <w:sz w:val="24"/>
            <w:szCs w:val="24"/>
            <w:lang w:val="el-GR"/>
          </w:rPr>
          <w:delText>εκεί</w:delText>
        </w:r>
        <w:r w:rsidRPr="009F37EC" w:rsidDel="00E474FD">
          <w:rPr>
            <w:sz w:val="24"/>
            <w:szCs w:val="24"/>
            <w:lang w:val="el-GR"/>
          </w:rPr>
          <w:delText xml:space="preserve"> για 5 λεπτά</w:delText>
        </w:r>
        <w:r w:rsidR="00B33007" w:rsidDel="00E474FD">
          <w:rPr>
            <w:sz w:val="24"/>
            <w:szCs w:val="24"/>
            <w:lang w:val="el-GR"/>
          </w:rPr>
          <w:delText xml:space="preserve"> με μέτρηση </w:delText>
        </w:r>
        <w:r w:rsidR="00B33007" w:rsidDel="00E474FD">
          <w:rPr>
            <w:sz w:val="24"/>
            <w:szCs w:val="24"/>
          </w:rPr>
          <w:delText>PD</w:delText>
        </w:r>
        <w:r w:rsidRPr="009F37EC" w:rsidDel="00E474FD">
          <w:rPr>
            <w:sz w:val="24"/>
            <w:szCs w:val="24"/>
            <w:lang w:val="el-GR"/>
          </w:rPr>
          <w:delText>.</w:delText>
        </w:r>
      </w:del>
    </w:p>
    <w:p w:rsidR="00CF3783" w:rsidRPr="009F37EC" w:rsidDel="00E474FD" w:rsidRDefault="00CF3783" w:rsidP="00CF1D4B">
      <w:pPr>
        <w:ind w:left="2127" w:hanging="237"/>
        <w:rPr>
          <w:del w:id="2283" w:author="Καρμίρης Αγγελος" w:date="2020-01-03T10:44:00Z"/>
          <w:sz w:val="24"/>
          <w:szCs w:val="24"/>
          <w:lang w:val="el-GR"/>
        </w:rPr>
      </w:pPr>
      <w:del w:id="2284" w:author="Καρμίρης Αγγελος" w:date="2020-01-03T10:44:00Z">
        <w:r w:rsidRPr="009F37EC" w:rsidDel="00E474FD">
          <w:rPr>
            <w:sz w:val="24"/>
            <w:szCs w:val="24"/>
            <w:lang w:val="el-GR"/>
          </w:rPr>
          <w:delText>δ. Ανύψωση στα 4</w:delText>
        </w:r>
        <w:r w:rsidR="00B33007" w:rsidDel="00E474FD">
          <w:rPr>
            <w:sz w:val="24"/>
            <w:szCs w:val="24"/>
            <w:lang w:val="el-GR"/>
          </w:rPr>
          <w:delText>20</w:delText>
        </w:r>
        <w:r w:rsidR="00B33007" w:rsidDel="00E474FD">
          <w:rPr>
            <w:sz w:val="24"/>
            <w:szCs w:val="24"/>
          </w:rPr>
          <w:delText>k</w:delText>
        </w:r>
        <w:r w:rsidRPr="00CF1D4B" w:rsidDel="00E474FD">
          <w:rPr>
            <w:sz w:val="24"/>
            <w:szCs w:val="24"/>
            <w:lang w:val="el-GR"/>
          </w:rPr>
          <w:delText>V</w:delText>
        </w:r>
        <w:r w:rsidR="00B33007" w:rsidDel="00E474FD">
          <w:rPr>
            <w:sz w:val="24"/>
            <w:szCs w:val="24"/>
            <w:lang w:val="el-GR"/>
          </w:rPr>
          <w:delText xml:space="preserve"> (επίπεδο επαυξημένης τάσης)</w:delText>
        </w:r>
        <w:r w:rsidRPr="009F37EC" w:rsidDel="00E474FD">
          <w:rPr>
            <w:sz w:val="24"/>
            <w:szCs w:val="24"/>
            <w:lang w:val="el-GR"/>
          </w:rPr>
          <w:delText xml:space="preserve"> και παραμονή </w:delText>
        </w:r>
        <w:r w:rsidR="00B33007" w:rsidDel="00E474FD">
          <w:rPr>
            <w:sz w:val="24"/>
            <w:szCs w:val="24"/>
            <w:lang w:val="el-GR"/>
          </w:rPr>
          <w:delText>εκεί</w:delText>
        </w:r>
        <w:r w:rsidRPr="009F37EC" w:rsidDel="00E474FD">
          <w:rPr>
            <w:sz w:val="24"/>
            <w:szCs w:val="24"/>
            <w:lang w:val="el-GR"/>
          </w:rPr>
          <w:delText xml:space="preserve"> </w:delText>
        </w:r>
        <w:r w:rsidR="00B33007" w:rsidDel="00E474FD">
          <w:rPr>
            <w:sz w:val="24"/>
            <w:szCs w:val="24"/>
            <w:lang w:val="el-GR"/>
          </w:rPr>
          <w:delText>για 60 δευτερόλεπτα ή σύμφωνα με</w:delText>
        </w:r>
        <w:r w:rsidR="00B33007" w:rsidRPr="00CF1D4B" w:rsidDel="00E474FD">
          <w:rPr>
            <w:sz w:val="24"/>
            <w:szCs w:val="24"/>
            <w:lang w:val="el-GR"/>
          </w:rPr>
          <w:delText xml:space="preserve"> </w:delText>
        </w:r>
        <w:r w:rsidR="00B33007" w:rsidDel="00E474FD">
          <w:rPr>
            <w:sz w:val="24"/>
            <w:szCs w:val="24"/>
            <w:lang w:val="el-GR"/>
          </w:rPr>
          <w:delText xml:space="preserve">την </w:delText>
        </w:r>
        <w:r w:rsidRPr="009F37EC" w:rsidDel="00E474FD">
          <w:rPr>
            <w:sz w:val="24"/>
            <w:szCs w:val="24"/>
            <w:lang w:val="el-GR"/>
          </w:rPr>
          <w:delText>παρ.5</w:delText>
        </w:r>
        <w:r w:rsidR="00B33007" w:rsidDel="00E474FD">
          <w:rPr>
            <w:sz w:val="24"/>
            <w:szCs w:val="24"/>
            <w:lang w:val="el-GR"/>
          </w:rPr>
          <w:delText xml:space="preserve"> ως άνω.</w:delText>
        </w:r>
      </w:del>
    </w:p>
    <w:p w:rsidR="00CF3783" w:rsidRPr="00F31907" w:rsidDel="00E474FD" w:rsidRDefault="00CF3783" w:rsidP="00CF1D4B">
      <w:pPr>
        <w:ind w:left="2127" w:hanging="237"/>
        <w:rPr>
          <w:del w:id="2285" w:author="Καρμίρης Αγγελος" w:date="2020-01-03T10:44:00Z"/>
          <w:sz w:val="24"/>
          <w:szCs w:val="24"/>
          <w:lang w:val="el-GR"/>
        </w:rPr>
      </w:pPr>
      <w:del w:id="2286" w:author="Καρμίρης Αγγελος" w:date="2020-01-03T10:44:00Z">
        <w:r w:rsidRPr="009F37EC" w:rsidDel="00E474FD">
          <w:rPr>
            <w:sz w:val="24"/>
            <w:szCs w:val="24"/>
            <w:lang w:val="el-GR"/>
          </w:rPr>
          <w:delText xml:space="preserve">ε. </w:delText>
        </w:r>
        <w:r w:rsidR="00F31907" w:rsidDel="00E474FD">
          <w:rPr>
            <w:sz w:val="24"/>
            <w:szCs w:val="24"/>
            <w:lang w:val="el-GR"/>
          </w:rPr>
          <w:delText>Μ</w:delText>
        </w:r>
        <w:r w:rsidRPr="009F37EC" w:rsidDel="00E474FD">
          <w:rPr>
            <w:sz w:val="24"/>
            <w:szCs w:val="24"/>
            <w:lang w:val="el-GR"/>
          </w:rPr>
          <w:delText>είωση</w:delText>
        </w:r>
        <w:r w:rsidR="00F31907" w:rsidDel="00E474FD">
          <w:rPr>
            <w:sz w:val="24"/>
            <w:szCs w:val="24"/>
            <w:lang w:val="el-GR"/>
          </w:rPr>
          <w:delText xml:space="preserve"> </w:delText>
        </w:r>
        <w:r w:rsidRPr="009F37EC" w:rsidDel="00E474FD">
          <w:rPr>
            <w:sz w:val="24"/>
            <w:szCs w:val="24"/>
            <w:lang w:val="el-GR"/>
          </w:rPr>
          <w:delText>στ</w:delText>
        </w:r>
        <w:r w:rsidR="00F31907" w:rsidDel="00E474FD">
          <w:rPr>
            <w:sz w:val="24"/>
            <w:szCs w:val="24"/>
            <w:lang w:val="el-GR"/>
          </w:rPr>
          <w:delText>α</w:delText>
        </w:r>
        <w:r w:rsidRPr="009F37EC" w:rsidDel="00E474FD">
          <w:rPr>
            <w:sz w:val="24"/>
            <w:szCs w:val="24"/>
            <w:lang w:val="el-GR"/>
          </w:rPr>
          <w:delText xml:space="preserve"> 36</w:delText>
        </w:r>
        <w:r w:rsidR="00486CD4" w:rsidRPr="009F37EC" w:rsidDel="00E474FD">
          <w:rPr>
            <w:sz w:val="24"/>
            <w:szCs w:val="24"/>
            <w:lang w:val="el-GR"/>
          </w:rPr>
          <w:delText>5</w:delText>
        </w:r>
        <w:r w:rsidR="00F31907" w:rsidDel="00E474FD">
          <w:rPr>
            <w:sz w:val="24"/>
            <w:szCs w:val="24"/>
          </w:rPr>
          <w:delText>k</w:delText>
        </w:r>
        <w:r w:rsidRPr="00CF1D4B" w:rsidDel="00E474FD">
          <w:rPr>
            <w:sz w:val="24"/>
            <w:szCs w:val="24"/>
            <w:lang w:val="el-GR"/>
          </w:rPr>
          <w:delText>V</w:delText>
        </w:r>
        <w:r w:rsidR="00F31907" w:rsidDel="00E474FD">
          <w:rPr>
            <w:sz w:val="24"/>
            <w:szCs w:val="24"/>
            <w:lang w:val="el-GR"/>
          </w:rPr>
          <w:delText xml:space="preserve"> (επίπεδο τάσης μιας ώρας)</w:delText>
        </w:r>
        <w:r w:rsidRPr="009F37EC" w:rsidDel="00E474FD">
          <w:rPr>
            <w:sz w:val="24"/>
            <w:szCs w:val="24"/>
            <w:lang w:val="el-GR"/>
          </w:rPr>
          <w:delText xml:space="preserve"> και παραμονή </w:delText>
        </w:r>
        <w:r w:rsidR="00F31907" w:rsidDel="00E474FD">
          <w:rPr>
            <w:sz w:val="24"/>
            <w:szCs w:val="24"/>
            <w:lang w:val="el-GR"/>
          </w:rPr>
          <w:delText>εκεί</w:delText>
        </w:r>
        <w:r w:rsidRPr="009F37EC" w:rsidDel="00E474FD">
          <w:rPr>
            <w:sz w:val="24"/>
            <w:szCs w:val="24"/>
            <w:lang w:val="el-GR"/>
          </w:rPr>
          <w:delText xml:space="preserve"> για 60 λεπτά</w:delText>
        </w:r>
        <w:r w:rsidR="00F31907" w:rsidDel="00E474FD">
          <w:rPr>
            <w:sz w:val="24"/>
            <w:szCs w:val="24"/>
            <w:lang w:val="el-GR"/>
          </w:rPr>
          <w:delText xml:space="preserve"> τουλάχιστον</w:delText>
        </w:r>
        <w:r w:rsidRPr="009F37EC" w:rsidDel="00E474FD">
          <w:rPr>
            <w:sz w:val="24"/>
            <w:szCs w:val="24"/>
            <w:lang w:val="el-GR"/>
          </w:rPr>
          <w:delText xml:space="preserve"> για μέτρηση </w:delText>
        </w:r>
        <w:r w:rsidR="00F31907" w:rsidDel="00E474FD">
          <w:rPr>
            <w:sz w:val="24"/>
            <w:szCs w:val="24"/>
          </w:rPr>
          <w:delText>PD</w:delText>
        </w:r>
        <w:r w:rsidRPr="009F37EC" w:rsidDel="00E474FD">
          <w:rPr>
            <w:sz w:val="24"/>
            <w:szCs w:val="24"/>
            <w:lang w:val="el-GR"/>
          </w:rPr>
          <w:delText>.</w:delText>
        </w:r>
        <w:r w:rsidR="00F31907" w:rsidRPr="00CF1D4B" w:rsidDel="00E474FD">
          <w:rPr>
            <w:sz w:val="24"/>
            <w:szCs w:val="24"/>
            <w:lang w:val="el-GR"/>
          </w:rPr>
          <w:delText xml:space="preserve"> </w:delText>
        </w:r>
        <w:r w:rsidR="00F31907" w:rsidDel="00E474FD">
          <w:rPr>
            <w:sz w:val="24"/>
            <w:szCs w:val="24"/>
            <w:lang w:val="el-GR"/>
          </w:rPr>
          <w:delText xml:space="preserve">Το επίπεδο των μερικών εκκενώσεων θα </w:delText>
        </w:r>
        <w:r w:rsidR="00974B44" w:rsidDel="00E474FD">
          <w:rPr>
            <w:sz w:val="24"/>
            <w:szCs w:val="24"/>
            <w:lang w:val="el-GR"/>
          </w:rPr>
          <w:delText>καταγράφεται κάθε 5 λεπτά.</w:delText>
        </w:r>
      </w:del>
    </w:p>
    <w:p w:rsidR="00CF3783" w:rsidRPr="009F37EC" w:rsidDel="00E474FD" w:rsidRDefault="00CF3783" w:rsidP="00CF1D4B">
      <w:pPr>
        <w:ind w:left="2127" w:hanging="237"/>
        <w:rPr>
          <w:del w:id="2287" w:author="Καρμίρης Αγγελος" w:date="2020-01-03T10:44:00Z"/>
          <w:sz w:val="24"/>
          <w:szCs w:val="24"/>
          <w:lang w:val="el-GR"/>
        </w:rPr>
      </w:pPr>
      <w:del w:id="2288" w:author="Καρμίρης Αγγελος" w:date="2020-01-03T10:44:00Z">
        <w:r w:rsidRPr="009F37EC" w:rsidDel="00E474FD">
          <w:rPr>
            <w:sz w:val="24"/>
            <w:szCs w:val="24"/>
            <w:lang w:val="el-GR"/>
          </w:rPr>
          <w:delText>στ. Μείωση στ</w:delText>
        </w:r>
        <w:r w:rsidR="00974B44" w:rsidDel="00E474FD">
          <w:rPr>
            <w:sz w:val="24"/>
            <w:szCs w:val="24"/>
            <w:lang w:val="el-GR"/>
          </w:rPr>
          <w:delText>α</w:delText>
        </w:r>
        <w:r w:rsidRPr="009F37EC" w:rsidDel="00E474FD">
          <w:rPr>
            <w:sz w:val="24"/>
            <w:szCs w:val="24"/>
            <w:lang w:val="el-GR"/>
          </w:rPr>
          <w:delText xml:space="preserve"> 267 </w:delText>
        </w:r>
        <w:r w:rsidRPr="00CF1D4B" w:rsidDel="00E474FD">
          <w:rPr>
            <w:sz w:val="24"/>
            <w:szCs w:val="24"/>
            <w:lang w:val="el-GR"/>
          </w:rPr>
          <w:delText>KV</w:delText>
        </w:r>
        <w:r w:rsidRPr="009F37EC" w:rsidDel="00E474FD">
          <w:rPr>
            <w:sz w:val="24"/>
            <w:szCs w:val="24"/>
            <w:lang w:val="el-GR"/>
          </w:rPr>
          <w:delText xml:space="preserve"> και παραμονή </w:delText>
        </w:r>
        <w:r w:rsidR="00974B44" w:rsidDel="00E474FD">
          <w:rPr>
            <w:sz w:val="24"/>
            <w:szCs w:val="24"/>
            <w:lang w:val="el-GR"/>
          </w:rPr>
          <w:delText>εκεί</w:delText>
        </w:r>
        <w:r w:rsidRPr="009F37EC" w:rsidDel="00E474FD">
          <w:rPr>
            <w:sz w:val="24"/>
            <w:szCs w:val="24"/>
            <w:lang w:val="el-GR"/>
          </w:rPr>
          <w:delText xml:space="preserve"> για 5 λεπτά</w:delText>
        </w:r>
        <w:r w:rsidR="00974B44" w:rsidDel="00E474FD">
          <w:rPr>
            <w:sz w:val="24"/>
            <w:szCs w:val="24"/>
            <w:lang w:val="el-GR"/>
          </w:rPr>
          <w:delText xml:space="preserve"> με μέτρηση </w:delText>
        </w:r>
        <w:r w:rsidR="00974B44" w:rsidDel="00E474FD">
          <w:rPr>
            <w:sz w:val="24"/>
            <w:szCs w:val="24"/>
          </w:rPr>
          <w:delText>PD</w:delText>
        </w:r>
        <w:r w:rsidRPr="009F37EC" w:rsidDel="00E474FD">
          <w:rPr>
            <w:sz w:val="24"/>
            <w:szCs w:val="24"/>
            <w:lang w:val="el-GR"/>
          </w:rPr>
          <w:delText>.</w:delText>
        </w:r>
      </w:del>
    </w:p>
    <w:p w:rsidR="00CF3783" w:rsidRPr="009F37EC" w:rsidDel="00E474FD" w:rsidRDefault="00CF3783" w:rsidP="00CF1D4B">
      <w:pPr>
        <w:ind w:left="2127" w:hanging="237"/>
        <w:rPr>
          <w:del w:id="2289" w:author="Καρμίρης Αγγελος" w:date="2020-01-03T10:44:00Z"/>
          <w:sz w:val="24"/>
          <w:szCs w:val="24"/>
          <w:lang w:val="el-GR"/>
        </w:rPr>
      </w:pPr>
      <w:del w:id="2290" w:author="Καρμίρης Αγγελος" w:date="2020-01-03T10:44:00Z">
        <w:r w:rsidRPr="009F37EC" w:rsidDel="00E474FD">
          <w:rPr>
            <w:sz w:val="24"/>
            <w:szCs w:val="24"/>
            <w:lang w:val="el-GR"/>
          </w:rPr>
          <w:delText>ζ.  Μείωση στ</w:delText>
        </w:r>
        <w:r w:rsidR="00974B44" w:rsidDel="00E474FD">
          <w:rPr>
            <w:sz w:val="24"/>
            <w:szCs w:val="24"/>
            <w:lang w:val="el-GR"/>
          </w:rPr>
          <w:delText>α</w:delText>
        </w:r>
        <w:r w:rsidRPr="009F37EC" w:rsidDel="00E474FD">
          <w:rPr>
            <w:sz w:val="24"/>
            <w:szCs w:val="24"/>
            <w:lang w:val="el-GR"/>
          </w:rPr>
          <w:delText xml:space="preserve"> </w:delText>
        </w:r>
        <w:r w:rsidR="00974B44" w:rsidDel="00E474FD">
          <w:rPr>
            <w:sz w:val="24"/>
            <w:szCs w:val="24"/>
            <w:lang w:val="el-GR"/>
          </w:rPr>
          <w:delText>92</w:delText>
        </w:r>
        <w:r w:rsidR="00974B44" w:rsidDel="00E474FD">
          <w:rPr>
            <w:sz w:val="24"/>
            <w:szCs w:val="24"/>
          </w:rPr>
          <w:delText>k</w:delText>
        </w:r>
        <w:r w:rsidRPr="00CF1D4B" w:rsidDel="00E474FD">
          <w:rPr>
            <w:sz w:val="24"/>
            <w:szCs w:val="24"/>
            <w:lang w:val="el-GR"/>
          </w:rPr>
          <w:delText>V</w:delText>
        </w:r>
        <w:r w:rsidRPr="009F37EC" w:rsidDel="00E474FD">
          <w:rPr>
            <w:sz w:val="24"/>
            <w:szCs w:val="24"/>
            <w:lang w:val="el-GR"/>
          </w:rPr>
          <w:delText xml:space="preserve"> </w:delText>
        </w:r>
        <w:r w:rsidR="00974B44" w:rsidDel="00E474FD">
          <w:rPr>
            <w:sz w:val="24"/>
            <w:szCs w:val="24"/>
            <w:lang w:val="el-GR"/>
          </w:rPr>
          <w:delText xml:space="preserve">και μέτρηση </w:delText>
        </w:r>
        <w:r w:rsidR="00974B44" w:rsidDel="00E474FD">
          <w:rPr>
            <w:sz w:val="24"/>
            <w:szCs w:val="24"/>
          </w:rPr>
          <w:delText>PD</w:delText>
        </w:r>
        <w:r w:rsidR="00974B44" w:rsidRPr="00CF1D4B" w:rsidDel="00E474FD">
          <w:rPr>
            <w:sz w:val="24"/>
            <w:szCs w:val="24"/>
            <w:lang w:val="el-GR"/>
          </w:rPr>
          <w:delText xml:space="preserve"> </w:delText>
        </w:r>
        <w:r w:rsidR="00974B44" w:rsidDel="00E474FD">
          <w:rPr>
            <w:sz w:val="24"/>
            <w:szCs w:val="24"/>
            <w:lang w:val="el-GR"/>
          </w:rPr>
          <w:delText>περιβάλλοντος</w:delText>
        </w:r>
        <w:r w:rsidRPr="009F37EC" w:rsidDel="00E474FD">
          <w:rPr>
            <w:sz w:val="24"/>
            <w:szCs w:val="24"/>
            <w:lang w:val="el-GR"/>
          </w:rPr>
          <w:delText xml:space="preserve">. </w:delText>
        </w:r>
      </w:del>
    </w:p>
    <w:p w:rsidR="00974B44" w:rsidRPr="009F37EC" w:rsidDel="00E474FD" w:rsidRDefault="00974B44" w:rsidP="00974B44">
      <w:pPr>
        <w:ind w:left="2127" w:hanging="237"/>
        <w:rPr>
          <w:del w:id="2291" w:author="Καρμίρης Αγγελος" w:date="2020-01-03T10:44:00Z"/>
          <w:sz w:val="24"/>
          <w:szCs w:val="24"/>
          <w:lang w:val="el-GR"/>
        </w:rPr>
      </w:pPr>
      <w:del w:id="2292" w:author="Καρμίρης Αγγελος" w:date="2020-01-03T10:44:00Z">
        <w:r w:rsidDel="00E474FD">
          <w:rPr>
            <w:sz w:val="24"/>
            <w:szCs w:val="24"/>
            <w:lang w:val="el-GR"/>
          </w:rPr>
          <w:delText>η</w:delText>
        </w:r>
        <w:r w:rsidRPr="009F37EC" w:rsidDel="00E474FD">
          <w:rPr>
            <w:sz w:val="24"/>
            <w:szCs w:val="24"/>
            <w:lang w:val="el-GR"/>
          </w:rPr>
          <w:delText>.  Μείωση σ</w:delText>
        </w:r>
        <w:r w:rsidDel="00E474FD">
          <w:rPr>
            <w:sz w:val="24"/>
            <w:szCs w:val="24"/>
            <w:lang w:val="el-GR"/>
          </w:rPr>
          <w:delText>ε τιμή κάτω των</w:delText>
        </w:r>
        <w:r w:rsidRPr="009F37EC" w:rsidDel="00E474FD">
          <w:rPr>
            <w:sz w:val="24"/>
            <w:szCs w:val="24"/>
            <w:lang w:val="el-GR"/>
          </w:rPr>
          <w:delText xml:space="preserve"> </w:delText>
        </w:r>
        <w:r w:rsidDel="00E474FD">
          <w:rPr>
            <w:sz w:val="24"/>
            <w:szCs w:val="24"/>
            <w:lang w:val="el-GR"/>
          </w:rPr>
          <w:delText>92</w:delText>
        </w:r>
        <w:r w:rsidDel="00E474FD">
          <w:rPr>
            <w:sz w:val="24"/>
            <w:szCs w:val="24"/>
          </w:rPr>
          <w:delText>k</w:delText>
        </w:r>
        <w:r w:rsidRPr="00BD5B2C" w:rsidDel="00E474FD">
          <w:rPr>
            <w:sz w:val="24"/>
            <w:szCs w:val="24"/>
            <w:lang w:val="el-GR"/>
          </w:rPr>
          <w:delText>V</w:delText>
        </w:r>
        <w:r w:rsidRPr="009F37EC" w:rsidDel="00E474FD">
          <w:rPr>
            <w:sz w:val="24"/>
            <w:szCs w:val="24"/>
            <w:lang w:val="el-GR"/>
          </w:rPr>
          <w:delText xml:space="preserve"> </w:delText>
        </w:r>
        <w:r w:rsidDel="00E474FD">
          <w:rPr>
            <w:sz w:val="24"/>
            <w:szCs w:val="24"/>
            <w:lang w:val="el-GR"/>
          </w:rPr>
          <w:delText>πριν τη διακοπή της τάσης</w:delText>
        </w:r>
        <w:r w:rsidRPr="009F37EC" w:rsidDel="00E474FD">
          <w:rPr>
            <w:sz w:val="24"/>
            <w:szCs w:val="24"/>
            <w:lang w:val="el-GR"/>
          </w:rPr>
          <w:delText xml:space="preserve">. </w:delText>
        </w:r>
      </w:del>
    </w:p>
    <w:p w:rsidR="00CF3783" w:rsidRPr="009F37EC" w:rsidDel="00E474FD" w:rsidRDefault="00CF3783" w:rsidP="00CF3783">
      <w:pPr>
        <w:tabs>
          <w:tab w:val="left" w:pos="567"/>
        </w:tabs>
        <w:ind w:left="1985" w:hanging="659"/>
        <w:jc w:val="both"/>
        <w:rPr>
          <w:del w:id="2293" w:author="Καρμίρης Αγγελος" w:date="2020-01-03T10:44:00Z"/>
          <w:sz w:val="24"/>
          <w:szCs w:val="24"/>
          <w:lang w:val="el-GR"/>
        </w:rPr>
      </w:pPr>
    </w:p>
    <w:p w:rsidR="00F16A45" w:rsidRPr="009F37EC" w:rsidDel="00E474FD" w:rsidRDefault="00CF3783" w:rsidP="00CF3783">
      <w:pPr>
        <w:tabs>
          <w:tab w:val="left" w:pos="567"/>
        </w:tabs>
        <w:ind w:left="1985" w:hanging="659"/>
        <w:jc w:val="both"/>
        <w:rPr>
          <w:del w:id="2294" w:author="Καρμίρης Αγγελος" w:date="2020-01-03T10:44:00Z"/>
          <w:sz w:val="24"/>
          <w:szCs w:val="24"/>
          <w:lang w:val="el-GR"/>
        </w:rPr>
      </w:pPr>
      <w:del w:id="2295" w:author="Καρμίρης Αγγελος" w:date="2020-01-03T10:44:00Z">
        <w:r w:rsidRPr="009F37EC" w:rsidDel="00E474FD">
          <w:rPr>
            <w:sz w:val="24"/>
            <w:szCs w:val="24"/>
            <w:lang w:val="el-GR"/>
          </w:rPr>
          <w:tab/>
        </w:r>
        <w:r w:rsidR="00974B44" w:rsidDel="00E474FD">
          <w:rPr>
            <w:sz w:val="24"/>
            <w:szCs w:val="24"/>
            <w:lang w:val="el-GR"/>
          </w:rPr>
          <w:delText>Ο</w:delText>
        </w:r>
        <w:r w:rsidRPr="009F37EC" w:rsidDel="00E474FD">
          <w:rPr>
            <w:sz w:val="24"/>
            <w:szCs w:val="24"/>
            <w:lang w:val="el-GR"/>
          </w:rPr>
          <w:delText xml:space="preserve">ι μερικές </w:delText>
        </w:r>
        <w:r w:rsidR="00974B44" w:rsidRPr="009F37EC" w:rsidDel="00E474FD">
          <w:rPr>
            <w:sz w:val="24"/>
            <w:szCs w:val="24"/>
            <w:lang w:val="el-GR"/>
          </w:rPr>
          <w:delText>εκ</w:delText>
        </w:r>
        <w:r w:rsidR="00974B44" w:rsidDel="00E474FD">
          <w:rPr>
            <w:sz w:val="24"/>
            <w:szCs w:val="24"/>
            <w:lang w:val="el-GR"/>
          </w:rPr>
          <w:delText>κενώσεις (</w:delText>
        </w:r>
        <w:r w:rsidR="00974B44" w:rsidDel="00E474FD">
          <w:rPr>
            <w:sz w:val="24"/>
            <w:szCs w:val="24"/>
          </w:rPr>
          <w:delText>PD</w:delText>
        </w:r>
        <w:r w:rsidR="00974B44" w:rsidRPr="00CF1D4B" w:rsidDel="00E474FD">
          <w:rPr>
            <w:sz w:val="24"/>
            <w:szCs w:val="24"/>
            <w:lang w:val="el-GR"/>
          </w:rPr>
          <w:delText>)</w:delText>
        </w:r>
        <w:r w:rsidR="00974B44" w:rsidDel="00E474FD">
          <w:rPr>
            <w:sz w:val="24"/>
            <w:szCs w:val="24"/>
            <w:lang w:val="el-GR"/>
          </w:rPr>
          <w:delText xml:space="preserve"> θα μετρώνται σε όλους τους ακροδέκτες ΥΤ και ΜΤ</w:delText>
        </w:r>
        <w:r w:rsidRPr="009F37EC" w:rsidDel="00E474FD">
          <w:rPr>
            <w:sz w:val="24"/>
            <w:szCs w:val="24"/>
            <w:lang w:val="el-GR"/>
          </w:rPr>
          <w:delText xml:space="preserve">. </w:delText>
        </w:r>
      </w:del>
    </w:p>
    <w:p w:rsidR="00F16A45" w:rsidRPr="009F37EC" w:rsidDel="00E474FD" w:rsidRDefault="00F16A45" w:rsidP="00CF3783">
      <w:pPr>
        <w:tabs>
          <w:tab w:val="left" w:pos="567"/>
        </w:tabs>
        <w:ind w:left="1985" w:hanging="659"/>
        <w:jc w:val="both"/>
        <w:rPr>
          <w:del w:id="2296" w:author="Καρμίρης Αγγελος" w:date="2020-01-03T10:44:00Z"/>
          <w:sz w:val="24"/>
          <w:szCs w:val="24"/>
          <w:lang w:val="el-GR"/>
        </w:rPr>
      </w:pPr>
    </w:p>
    <w:p w:rsidR="00CF3783" w:rsidRPr="009F37EC" w:rsidDel="00E474FD" w:rsidRDefault="00CF3783" w:rsidP="00CF3783">
      <w:pPr>
        <w:tabs>
          <w:tab w:val="left" w:pos="567"/>
        </w:tabs>
        <w:ind w:left="1985" w:hanging="659"/>
        <w:jc w:val="both"/>
        <w:rPr>
          <w:del w:id="2297" w:author="Καρμίρης Αγγελος" w:date="2020-01-03T10:44:00Z"/>
          <w:sz w:val="24"/>
          <w:szCs w:val="24"/>
          <w:lang w:val="el-GR"/>
        </w:rPr>
      </w:pPr>
      <w:del w:id="2298" w:author="Καρμίρης Αγγελος" w:date="2020-01-03T10:44:00Z">
        <w:r w:rsidRPr="009F37EC" w:rsidDel="00E474FD">
          <w:rPr>
            <w:sz w:val="24"/>
            <w:szCs w:val="24"/>
            <w:lang w:val="el-GR"/>
          </w:rPr>
          <w:tab/>
          <w:delText xml:space="preserve">Η δοκιμή θα θεωρείται επιτυχής εάν : </w:delText>
        </w:r>
      </w:del>
    </w:p>
    <w:p w:rsidR="00CF3783" w:rsidRPr="009F37EC" w:rsidDel="00E474FD" w:rsidRDefault="00CF3783" w:rsidP="00D03B09">
      <w:pPr>
        <w:numPr>
          <w:ilvl w:val="0"/>
          <w:numId w:val="19"/>
        </w:numPr>
        <w:tabs>
          <w:tab w:val="left" w:pos="567"/>
        </w:tabs>
        <w:ind w:hanging="659"/>
        <w:jc w:val="both"/>
        <w:rPr>
          <w:del w:id="2299" w:author="Καρμίρης Αγγελος" w:date="2020-01-03T10:44:00Z"/>
          <w:sz w:val="24"/>
          <w:szCs w:val="24"/>
          <w:lang w:val="el-GR"/>
        </w:rPr>
      </w:pPr>
      <w:del w:id="2300" w:author="Καρμίρης Αγγελος" w:date="2020-01-03T10:44:00Z">
        <w:r w:rsidRPr="009F37EC" w:rsidDel="00E474FD">
          <w:rPr>
            <w:sz w:val="24"/>
            <w:szCs w:val="24"/>
            <w:lang w:val="el-GR"/>
          </w:rPr>
          <w:delText xml:space="preserve">Δε συμβεί κατάρρευση της τάσης δοκιμής </w:delText>
        </w:r>
      </w:del>
    </w:p>
    <w:p w:rsidR="00CF3783" w:rsidRPr="009F37EC" w:rsidDel="00E474FD" w:rsidRDefault="00CF3783" w:rsidP="00D03B09">
      <w:pPr>
        <w:numPr>
          <w:ilvl w:val="0"/>
          <w:numId w:val="19"/>
        </w:numPr>
        <w:tabs>
          <w:tab w:val="left" w:pos="567"/>
        </w:tabs>
        <w:ind w:hanging="659"/>
        <w:jc w:val="both"/>
        <w:rPr>
          <w:del w:id="2301" w:author="Καρμίρης Αγγελος" w:date="2020-01-03T10:44:00Z"/>
          <w:sz w:val="24"/>
          <w:szCs w:val="24"/>
          <w:lang w:val="el-GR"/>
        </w:rPr>
      </w:pPr>
      <w:del w:id="2302" w:author="Καρμίρης Αγγελος" w:date="2020-01-03T10:44:00Z">
        <w:r w:rsidRPr="009F37EC" w:rsidDel="00E474FD">
          <w:rPr>
            <w:sz w:val="24"/>
            <w:szCs w:val="24"/>
            <w:lang w:val="el-GR"/>
          </w:rPr>
          <w:delText xml:space="preserve">Το επίπεδο των μερικών </w:delText>
        </w:r>
        <w:r w:rsidR="00974B44" w:rsidRPr="009F37EC" w:rsidDel="00E474FD">
          <w:rPr>
            <w:sz w:val="24"/>
            <w:szCs w:val="24"/>
            <w:lang w:val="el-GR"/>
          </w:rPr>
          <w:delText>εκ</w:delText>
        </w:r>
        <w:r w:rsidR="00974B44" w:rsidDel="00E474FD">
          <w:rPr>
            <w:sz w:val="24"/>
            <w:szCs w:val="24"/>
            <w:lang w:val="el-GR"/>
          </w:rPr>
          <w:delText>κενώσ</w:delText>
        </w:r>
        <w:r w:rsidR="00974B44" w:rsidRPr="009F37EC" w:rsidDel="00E474FD">
          <w:rPr>
            <w:sz w:val="24"/>
            <w:szCs w:val="24"/>
            <w:lang w:val="el-GR"/>
          </w:rPr>
          <w:delText xml:space="preserve">εων </w:delText>
        </w:r>
        <w:r w:rsidRPr="009F37EC" w:rsidDel="00E474FD">
          <w:rPr>
            <w:sz w:val="24"/>
            <w:szCs w:val="24"/>
            <w:lang w:val="el-GR"/>
          </w:rPr>
          <w:delText xml:space="preserve">δεν υπερβεί τα </w:delText>
        </w:r>
        <w:r w:rsidR="00974B44" w:rsidDel="00E474FD">
          <w:rPr>
            <w:sz w:val="24"/>
            <w:szCs w:val="24"/>
            <w:lang w:val="el-GR"/>
          </w:rPr>
          <w:delText>250</w:delText>
        </w:r>
        <w:r w:rsidRPr="009F37EC" w:rsidDel="00E474FD">
          <w:rPr>
            <w:sz w:val="24"/>
            <w:szCs w:val="24"/>
          </w:rPr>
          <w:delText>pC</w:delText>
        </w:r>
        <w:r w:rsidRPr="009F37EC" w:rsidDel="00E474FD">
          <w:rPr>
            <w:sz w:val="24"/>
            <w:szCs w:val="24"/>
            <w:lang w:val="el-GR"/>
          </w:rPr>
          <w:delText xml:space="preserve"> </w:delText>
        </w:r>
        <w:r w:rsidR="00974B44" w:rsidDel="00E474FD">
          <w:rPr>
            <w:sz w:val="24"/>
            <w:szCs w:val="24"/>
            <w:lang w:val="el-GR"/>
          </w:rPr>
          <w:delText>κατά τη διάρκεια της περιόδου μιας ώρας.</w:delText>
        </w:r>
      </w:del>
    </w:p>
    <w:p w:rsidR="00CF3783" w:rsidRPr="009F37EC" w:rsidDel="00E474FD" w:rsidRDefault="00CF3783" w:rsidP="00D03B09">
      <w:pPr>
        <w:numPr>
          <w:ilvl w:val="0"/>
          <w:numId w:val="19"/>
        </w:numPr>
        <w:tabs>
          <w:tab w:val="left" w:pos="567"/>
        </w:tabs>
        <w:ind w:hanging="659"/>
        <w:jc w:val="both"/>
        <w:rPr>
          <w:del w:id="2303" w:author="Καρμίρης Αγγελος" w:date="2020-01-03T10:44:00Z"/>
          <w:sz w:val="24"/>
          <w:szCs w:val="24"/>
          <w:lang w:val="el-GR"/>
        </w:rPr>
      </w:pPr>
      <w:del w:id="2304" w:author="Καρμίρης Αγγελος" w:date="2020-01-03T10:44:00Z">
        <w:r w:rsidRPr="009F37EC" w:rsidDel="00E474FD">
          <w:rPr>
            <w:sz w:val="24"/>
            <w:szCs w:val="24"/>
            <w:lang w:val="el-GR"/>
          </w:rPr>
          <w:delText xml:space="preserve">Οι μερικές </w:delText>
        </w:r>
        <w:r w:rsidR="00974B44" w:rsidRPr="009F37EC" w:rsidDel="00E474FD">
          <w:rPr>
            <w:sz w:val="24"/>
            <w:szCs w:val="24"/>
            <w:lang w:val="el-GR"/>
          </w:rPr>
          <w:delText>εκ</w:delText>
        </w:r>
        <w:r w:rsidR="00974B44" w:rsidDel="00E474FD">
          <w:rPr>
            <w:sz w:val="24"/>
            <w:szCs w:val="24"/>
            <w:lang w:val="el-GR"/>
          </w:rPr>
          <w:delText>κενώ</w:delText>
        </w:r>
        <w:r w:rsidR="00974B44" w:rsidRPr="009F37EC" w:rsidDel="00E474FD">
          <w:rPr>
            <w:sz w:val="24"/>
            <w:szCs w:val="24"/>
            <w:lang w:val="el-GR"/>
          </w:rPr>
          <w:delText xml:space="preserve">σεις </w:delText>
        </w:r>
        <w:r w:rsidRPr="009F37EC" w:rsidDel="00E474FD">
          <w:rPr>
            <w:sz w:val="24"/>
            <w:szCs w:val="24"/>
            <w:lang w:val="el-GR"/>
          </w:rPr>
          <w:delText xml:space="preserve">δεν παρουσιάζουν συνεχή αυξητική τάση </w:delText>
        </w:r>
        <w:r w:rsidR="00974B44" w:rsidDel="00E474FD">
          <w:rPr>
            <w:sz w:val="24"/>
            <w:szCs w:val="24"/>
            <w:lang w:val="el-GR"/>
          </w:rPr>
          <w:delText>κατά τη διάρκεια της περιόδου μιας ώρας</w:delText>
        </w:r>
        <w:r w:rsidR="003E62BB" w:rsidDel="00E474FD">
          <w:rPr>
            <w:sz w:val="24"/>
            <w:szCs w:val="24"/>
            <w:lang w:val="el-GR"/>
          </w:rPr>
          <w:delText>, ούτε απότομη διατηρούμενη αύξηση κατά τη διάρκεια των τελευταίων 20 λεπτών της ίδιας περιόδου</w:delText>
        </w:r>
        <w:r w:rsidRPr="009F37EC" w:rsidDel="00E474FD">
          <w:rPr>
            <w:sz w:val="24"/>
            <w:szCs w:val="24"/>
            <w:lang w:val="el-GR"/>
          </w:rPr>
          <w:delText>.</w:delText>
        </w:r>
        <w:r w:rsidR="003E62BB" w:rsidDel="00E474FD">
          <w:rPr>
            <w:sz w:val="24"/>
            <w:szCs w:val="24"/>
            <w:lang w:val="el-GR"/>
          </w:rPr>
          <w:delText xml:space="preserve"> Το επίπεδο των μερικών εκκενώσεων κατά τη διάρκεια της περιόδου μιας ώρας δεν πρέπει να αυξηθεί περισσότερο από 50</w:delText>
        </w:r>
        <w:r w:rsidR="003E62BB" w:rsidDel="00E474FD">
          <w:rPr>
            <w:sz w:val="24"/>
            <w:szCs w:val="24"/>
          </w:rPr>
          <w:delText>pC</w:delText>
        </w:r>
        <w:r w:rsidR="003E62BB" w:rsidRPr="00CF1D4B" w:rsidDel="00E474FD">
          <w:rPr>
            <w:sz w:val="24"/>
            <w:szCs w:val="24"/>
            <w:lang w:val="el-GR"/>
          </w:rPr>
          <w:delText>.</w:delText>
        </w:r>
        <w:r w:rsidRPr="009F37EC" w:rsidDel="00E474FD">
          <w:rPr>
            <w:sz w:val="24"/>
            <w:szCs w:val="24"/>
            <w:lang w:val="el-GR"/>
          </w:rPr>
          <w:delText xml:space="preserve"> Περιστασιακές μη διατηρούμενες αιχμές θα πρέπει να αγνοηθούν. </w:delText>
        </w:r>
      </w:del>
    </w:p>
    <w:p w:rsidR="003E62BB" w:rsidDel="00E474FD" w:rsidRDefault="00CF3783" w:rsidP="007D56B2">
      <w:pPr>
        <w:numPr>
          <w:ilvl w:val="0"/>
          <w:numId w:val="19"/>
        </w:numPr>
        <w:tabs>
          <w:tab w:val="left" w:pos="567"/>
          <w:tab w:val="left" w:pos="1560"/>
        </w:tabs>
        <w:ind w:hanging="659"/>
        <w:jc w:val="both"/>
        <w:rPr>
          <w:del w:id="2305" w:author="Καρμίρης Αγγελος" w:date="2020-01-03T10:44:00Z"/>
          <w:sz w:val="24"/>
          <w:szCs w:val="24"/>
          <w:lang w:val="el-GR"/>
        </w:rPr>
      </w:pPr>
      <w:del w:id="2306" w:author="Καρμίρης Αγγελος" w:date="2020-01-03T10:44:00Z">
        <w:r w:rsidRPr="009F37EC" w:rsidDel="00E474FD">
          <w:rPr>
            <w:sz w:val="24"/>
            <w:szCs w:val="24"/>
            <w:lang w:val="el-GR"/>
          </w:rPr>
          <w:delText xml:space="preserve">Το επίπεδο των </w:delText>
        </w:r>
        <w:r w:rsidR="003E62BB" w:rsidDel="00E474FD">
          <w:rPr>
            <w:sz w:val="24"/>
            <w:szCs w:val="24"/>
            <w:lang w:val="el-GR"/>
          </w:rPr>
          <w:delText>μερικών εκκενώσεων</w:delText>
        </w:r>
        <w:r w:rsidRPr="009F37EC" w:rsidDel="00E474FD">
          <w:rPr>
            <w:sz w:val="24"/>
            <w:szCs w:val="24"/>
            <w:lang w:val="el-GR"/>
          </w:rPr>
          <w:delText xml:space="preserve"> δεν υπερβεί τα 100</w:delText>
        </w:r>
        <w:r w:rsidRPr="009F37EC" w:rsidDel="00E474FD">
          <w:rPr>
            <w:sz w:val="24"/>
            <w:szCs w:val="24"/>
          </w:rPr>
          <w:delText>pC</w:delText>
        </w:r>
        <w:r w:rsidRPr="009F37EC" w:rsidDel="00E474FD">
          <w:rPr>
            <w:sz w:val="24"/>
            <w:szCs w:val="24"/>
            <w:lang w:val="el-GR"/>
          </w:rPr>
          <w:delText xml:space="preserve"> στα 2</w:delText>
        </w:r>
        <w:r w:rsidR="003E62BB" w:rsidDel="00E474FD">
          <w:rPr>
            <w:sz w:val="24"/>
            <w:szCs w:val="24"/>
            <w:lang w:val="el-GR"/>
          </w:rPr>
          <w:delText>7</w:delText>
        </w:r>
        <w:r w:rsidRPr="009F37EC" w:rsidDel="00E474FD">
          <w:rPr>
            <w:sz w:val="24"/>
            <w:szCs w:val="24"/>
            <w:lang w:val="el-GR"/>
          </w:rPr>
          <w:delText>7</w:delText>
        </w:r>
        <w:r w:rsidR="003E62BB" w:rsidDel="00E474FD">
          <w:rPr>
            <w:sz w:val="24"/>
            <w:szCs w:val="24"/>
          </w:rPr>
          <w:delText>k</w:delText>
        </w:r>
        <w:r w:rsidRPr="009F37EC" w:rsidDel="00E474FD">
          <w:rPr>
            <w:sz w:val="24"/>
            <w:szCs w:val="24"/>
          </w:rPr>
          <w:delText>V</w:delText>
        </w:r>
        <w:r w:rsidRPr="009F37EC" w:rsidDel="00E474FD">
          <w:rPr>
            <w:sz w:val="24"/>
            <w:szCs w:val="24"/>
            <w:lang w:val="el-GR"/>
          </w:rPr>
          <w:delText xml:space="preserve">. </w:delText>
        </w:r>
      </w:del>
    </w:p>
    <w:p w:rsidR="003E62BB" w:rsidDel="00E474FD" w:rsidRDefault="003E62BB" w:rsidP="00CF1D4B">
      <w:pPr>
        <w:tabs>
          <w:tab w:val="left" w:pos="567"/>
          <w:tab w:val="left" w:pos="1560"/>
        </w:tabs>
        <w:ind w:left="2112"/>
        <w:jc w:val="both"/>
        <w:rPr>
          <w:del w:id="2307" w:author="Καρμίρης Αγγελος" w:date="2020-01-03T10:44:00Z"/>
          <w:sz w:val="24"/>
          <w:szCs w:val="24"/>
          <w:lang w:val="el-GR"/>
        </w:rPr>
      </w:pPr>
    </w:p>
    <w:p w:rsidR="00C82108" w:rsidRPr="009F37EC" w:rsidDel="00E474FD" w:rsidRDefault="00CF3783" w:rsidP="00CF1D4B">
      <w:pPr>
        <w:tabs>
          <w:tab w:val="left" w:pos="567"/>
          <w:tab w:val="left" w:pos="1560"/>
        </w:tabs>
        <w:ind w:left="2112"/>
        <w:jc w:val="both"/>
        <w:rPr>
          <w:del w:id="2308" w:author="Καρμίρης Αγγελος" w:date="2020-01-03T10:44:00Z"/>
          <w:sz w:val="24"/>
          <w:szCs w:val="24"/>
          <w:lang w:val="el-GR"/>
        </w:rPr>
      </w:pPr>
      <w:del w:id="2309" w:author="Καρμίρης Αγγελος" w:date="2020-01-03T10:44:00Z">
        <w:r w:rsidRPr="009F37EC" w:rsidDel="00E474FD">
          <w:rPr>
            <w:sz w:val="24"/>
            <w:szCs w:val="24"/>
            <w:lang w:val="el-GR"/>
          </w:rPr>
          <w:delText>Εφόσον δεν υπάρχει κατάρρευση τάσ</w:delText>
        </w:r>
        <w:r w:rsidR="003E62BB" w:rsidDel="00E474FD">
          <w:rPr>
            <w:sz w:val="24"/>
            <w:szCs w:val="24"/>
            <w:lang w:val="el-GR"/>
          </w:rPr>
          <w:delText>η</w:delText>
        </w:r>
        <w:r w:rsidRPr="009F37EC" w:rsidDel="00E474FD">
          <w:rPr>
            <w:sz w:val="24"/>
            <w:szCs w:val="24"/>
            <w:lang w:val="el-GR"/>
          </w:rPr>
          <w:delText>ς</w:delText>
        </w:r>
        <w:r w:rsidR="003E62BB" w:rsidRPr="00CF1D4B" w:rsidDel="00E474FD">
          <w:rPr>
            <w:sz w:val="24"/>
            <w:szCs w:val="24"/>
            <w:lang w:val="el-GR"/>
          </w:rPr>
          <w:delText xml:space="preserve"> </w:delText>
        </w:r>
        <w:r w:rsidR="003E62BB" w:rsidDel="00E474FD">
          <w:rPr>
            <w:sz w:val="24"/>
            <w:szCs w:val="24"/>
            <w:lang w:val="el-GR"/>
          </w:rPr>
          <w:delText>κατά τη διάρκεια της δοκιμής και εφόσον δεν παραμένουν πολύ υψηλές τιμές μερικών εκκενώσεων για μεγάλο διάστημα</w:delText>
        </w:r>
        <w:r w:rsidRPr="009F37EC" w:rsidDel="00E474FD">
          <w:rPr>
            <w:sz w:val="24"/>
            <w:szCs w:val="24"/>
            <w:lang w:val="el-GR"/>
          </w:rPr>
          <w:delText xml:space="preserve">, αποτυχία στα παραπάνω όρια μερικών </w:delText>
        </w:r>
        <w:r w:rsidR="003E62BB" w:rsidRPr="009F37EC" w:rsidDel="00E474FD">
          <w:rPr>
            <w:sz w:val="24"/>
            <w:szCs w:val="24"/>
            <w:lang w:val="el-GR"/>
          </w:rPr>
          <w:delText>εκ</w:delText>
        </w:r>
        <w:r w:rsidR="003E62BB" w:rsidDel="00E474FD">
          <w:rPr>
            <w:sz w:val="24"/>
            <w:szCs w:val="24"/>
            <w:lang w:val="el-GR"/>
          </w:rPr>
          <w:delText>κενώ</w:delText>
        </w:r>
        <w:r w:rsidR="003E62BB" w:rsidRPr="009F37EC" w:rsidDel="00E474FD">
          <w:rPr>
            <w:sz w:val="24"/>
            <w:szCs w:val="24"/>
            <w:lang w:val="el-GR"/>
          </w:rPr>
          <w:delText xml:space="preserve">σεων </w:delText>
        </w:r>
        <w:r w:rsidRPr="009F37EC" w:rsidDel="00E474FD">
          <w:rPr>
            <w:sz w:val="24"/>
            <w:szCs w:val="24"/>
            <w:lang w:val="el-GR"/>
          </w:rPr>
          <w:delText>δε συνεπάγεται άμεση απόρριψη αλλά</w:delText>
        </w:r>
        <w:r w:rsidR="003E62BB" w:rsidDel="00E474FD">
          <w:rPr>
            <w:sz w:val="24"/>
            <w:szCs w:val="24"/>
            <w:lang w:val="el-GR"/>
          </w:rPr>
          <w:delText xml:space="preserve"> </w:delText>
        </w:r>
        <w:r w:rsidR="00B429F8" w:rsidDel="00E474FD">
          <w:rPr>
            <w:sz w:val="24"/>
            <w:szCs w:val="24"/>
            <w:lang w:val="el-GR"/>
          </w:rPr>
          <w:delText xml:space="preserve">πρέπει </w:delText>
        </w:r>
        <w:r w:rsidR="003E62BB" w:rsidDel="00E474FD">
          <w:rPr>
            <w:sz w:val="24"/>
            <w:szCs w:val="24"/>
            <w:lang w:val="el-GR"/>
          </w:rPr>
          <w:delText xml:space="preserve">να οδηγήσει σε </w:delText>
        </w:r>
        <w:r w:rsidRPr="009F37EC" w:rsidDel="00E474FD">
          <w:rPr>
            <w:sz w:val="24"/>
            <w:szCs w:val="24"/>
            <w:lang w:val="el-GR"/>
          </w:rPr>
          <w:delText>επιπρόσθετ</w:delText>
        </w:r>
        <w:r w:rsidR="003E62BB" w:rsidDel="00E474FD">
          <w:rPr>
            <w:sz w:val="24"/>
            <w:szCs w:val="24"/>
            <w:lang w:val="el-GR"/>
          </w:rPr>
          <w:delText>η</w:delText>
        </w:r>
        <w:r w:rsidRPr="009F37EC" w:rsidDel="00E474FD">
          <w:rPr>
            <w:sz w:val="24"/>
            <w:szCs w:val="24"/>
            <w:lang w:val="el-GR"/>
          </w:rPr>
          <w:delText xml:space="preserve"> </w:delText>
        </w:r>
        <w:r w:rsidR="003E62BB" w:rsidDel="00E474FD">
          <w:rPr>
            <w:sz w:val="24"/>
            <w:szCs w:val="24"/>
            <w:lang w:val="el-GR"/>
          </w:rPr>
          <w:delText>διε</w:delText>
        </w:r>
        <w:r w:rsidRPr="009F37EC" w:rsidDel="00E474FD">
          <w:rPr>
            <w:sz w:val="24"/>
            <w:szCs w:val="24"/>
            <w:lang w:val="el-GR"/>
          </w:rPr>
          <w:delText>ρε</w:delText>
        </w:r>
        <w:r w:rsidR="003E62BB" w:rsidDel="00E474FD">
          <w:rPr>
            <w:sz w:val="24"/>
            <w:szCs w:val="24"/>
            <w:lang w:val="el-GR"/>
          </w:rPr>
          <w:delText>ύ</w:delText>
        </w:r>
        <w:r w:rsidRPr="009F37EC" w:rsidDel="00E474FD">
          <w:rPr>
            <w:sz w:val="24"/>
            <w:szCs w:val="24"/>
            <w:lang w:val="el-GR"/>
          </w:rPr>
          <w:delText>ν</w:delText>
        </w:r>
        <w:r w:rsidR="003E62BB" w:rsidDel="00E474FD">
          <w:rPr>
            <w:sz w:val="24"/>
            <w:szCs w:val="24"/>
            <w:lang w:val="el-GR"/>
          </w:rPr>
          <w:delText>ηση</w:delText>
        </w:r>
        <w:r w:rsidR="00B429F8" w:rsidRPr="00CF1D4B" w:rsidDel="00E474FD">
          <w:rPr>
            <w:sz w:val="24"/>
            <w:szCs w:val="24"/>
            <w:lang w:val="el-GR"/>
          </w:rPr>
          <w:delText xml:space="preserve">, </w:delText>
        </w:r>
        <w:r w:rsidR="00B429F8" w:rsidDel="00E474FD">
          <w:rPr>
            <w:sz w:val="24"/>
            <w:szCs w:val="24"/>
            <w:lang w:val="el-GR"/>
          </w:rPr>
          <w:delText>σύμφωνα με το</w:delText>
        </w:r>
        <w:r w:rsidRPr="009F37EC" w:rsidDel="00E474FD">
          <w:rPr>
            <w:sz w:val="24"/>
            <w:szCs w:val="24"/>
            <w:lang w:val="el-GR"/>
          </w:rPr>
          <w:delText xml:space="preserve"> </w:delText>
        </w:r>
        <w:r w:rsidR="00B429F8" w:rsidDel="00E474FD">
          <w:rPr>
            <w:sz w:val="24"/>
            <w:szCs w:val="24"/>
            <w:lang w:val="el-GR"/>
          </w:rPr>
          <w:delText>Π</w:delText>
        </w:r>
        <w:r w:rsidRPr="009F37EC" w:rsidDel="00E474FD">
          <w:rPr>
            <w:sz w:val="24"/>
            <w:szCs w:val="24"/>
            <w:lang w:val="el-GR"/>
          </w:rPr>
          <w:delText>αρ</w:delText>
        </w:r>
        <w:r w:rsidR="00B429F8" w:rsidDel="00E474FD">
          <w:rPr>
            <w:sz w:val="24"/>
            <w:szCs w:val="24"/>
            <w:lang w:val="el-GR"/>
          </w:rPr>
          <w:delText>ά</w:delText>
        </w:r>
        <w:r w:rsidRPr="009F37EC" w:rsidDel="00E474FD">
          <w:rPr>
            <w:sz w:val="24"/>
            <w:szCs w:val="24"/>
            <w:lang w:val="el-GR"/>
          </w:rPr>
          <w:delText>ρτ</w:delText>
        </w:r>
        <w:r w:rsidR="00B429F8" w:rsidDel="00E474FD">
          <w:rPr>
            <w:sz w:val="24"/>
            <w:szCs w:val="24"/>
            <w:lang w:val="el-GR"/>
          </w:rPr>
          <w:delText>η</w:delText>
        </w:r>
        <w:r w:rsidRPr="009F37EC" w:rsidDel="00E474FD">
          <w:rPr>
            <w:sz w:val="24"/>
            <w:szCs w:val="24"/>
            <w:lang w:val="el-GR"/>
          </w:rPr>
          <w:delText xml:space="preserve">μα Α του </w:delText>
        </w:r>
        <w:r w:rsidRPr="009F37EC" w:rsidDel="00E474FD">
          <w:rPr>
            <w:sz w:val="24"/>
            <w:szCs w:val="24"/>
          </w:rPr>
          <w:delText>IEC</w:delText>
        </w:r>
        <w:r w:rsidRPr="009F37EC" w:rsidDel="00E474FD">
          <w:rPr>
            <w:sz w:val="24"/>
            <w:szCs w:val="24"/>
            <w:lang w:val="el-GR"/>
          </w:rPr>
          <w:delText xml:space="preserve"> 60076</w:delText>
        </w:r>
        <w:r w:rsidR="00B429F8" w:rsidDel="00E474FD">
          <w:rPr>
            <w:sz w:val="24"/>
            <w:szCs w:val="24"/>
            <w:lang w:val="el-GR"/>
          </w:rPr>
          <w:delText>-</w:delText>
        </w:r>
        <w:r w:rsidRPr="009F37EC" w:rsidDel="00E474FD">
          <w:rPr>
            <w:sz w:val="24"/>
            <w:szCs w:val="24"/>
            <w:lang w:val="el-GR"/>
          </w:rPr>
          <w:delText>3.</w:delText>
        </w:r>
      </w:del>
    </w:p>
    <w:p w:rsidR="00CF3783" w:rsidRPr="009F37EC" w:rsidDel="00E474FD" w:rsidRDefault="00CF3783" w:rsidP="00CF3783">
      <w:pPr>
        <w:tabs>
          <w:tab w:val="left" w:pos="1985"/>
          <w:tab w:val="left" w:pos="2268"/>
        </w:tabs>
        <w:ind w:left="1560"/>
        <w:jc w:val="both"/>
        <w:rPr>
          <w:del w:id="2310" w:author="Καρμίρης Αγγελος" w:date="2020-01-03T10:44:00Z"/>
          <w:sz w:val="24"/>
          <w:szCs w:val="24"/>
          <w:lang w:val="el-GR"/>
        </w:rPr>
      </w:pPr>
    </w:p>
    <w:p w:rsidR="004E182A" w:rsidRPr="00BD5B2C" w:rsidDel="00E474FD" w:rsidRDefault="004E182A" w:rsidP="004E182A">
      <w:pPr>
        <w:tabs>
          <w:tab w:val="left" w:pos="2694"/>
        </w:tabs>
        <w:ind w:left="2694" w:hanging="709"/>
        <w:jc w:val="both"/>
        <w:rPr>
          <w:del w:id="2311" w:author="Καρμίρης Αγγελος" w:date="2020-01-03T10:44:00Z"/>
          <w:b/>
          <w:bCs/>
          <w:sz w:val="24"/>
          <w:szCs w:val="24"/>
          <w:lang w:val="el-GR"/>
        </w:rPr>
      </w:pPr>
      <w:del w:id="2312" w:author="Καρμίρης Αγγελος" w:date="2020-01-03T10:44:00Z">
        <w:r w:rsidDel="00E474FD">
          <w:rPr>
            <w:b/>
            <w:bCs/>
            <w:sz w:val="24"/>
            <w:szCs w:val="24"/>
            <w:lang w:val="el-GR"/>
          </w:rPr>
          <w:delText>1.10.6</w:delText>
        </w:r>
        <w:r w:rsidDel="00E474FD">
          <w:rPr>
            <w:b/>
            <w:bCs/>
            <w:sz w:val="24"/>
            <w:szCs w:val="24"/>
            <w:lang w:val="el-GR"/>
          </w:rPr>
          <w:tab/>
        </w:r>
        <w:r w:rsidRPr="00CF1D4B" w:rsidDel="00E474FD">
          <w:rPr>
            <w:b/>
            <w:bCs/>
            <w:sz w:val="24"/>
            <w:szCs w:val="24"/>
            <w:u w:val="single"/>
            <w:lang w:val="el-GR"/>
          </w:rPr>
          <w:delText>Δοκιμή μόνωσης βοηθητικών κυκλωμάτων (</w:delText>
        </w:r>
        <w:r w:rsidRPr="00CF1D4B" w:rsidDel="00E474FD">
          <w:rPr>
            <w:b/>
            <w:bCs/>
            <w:sz w:val="24"/>
            <w:szCs w:val="24"/>
            <w:u w:val="single"/>
          </w:rPr>
          <w:delText>AuxW</w:delText>
        </w:r>
        <w:r w:rsidRPr="00CF1D4B" w:rsidDel="00E474FD">
          <w:rPr>
            <w:b/>
            <w:bCs/>
            <w:sz w:val="24"/>
            <w:szCs w:val="24"/>
            <w:u w:val="single"/>
            <w:lang w:val="el-GR"/>
          </w:rPr>
          <w:delText>)</w:delText>
        </w:r>
      </w:del>
    </w:p>
    <w:p w:rsidR="004E182A" w:rsidRPr="009F37EC" w:rsidDel="00E474FD" w:rsidRDefault="004E182A" w:rsidP="004E182A">
      <w:pPr>
        <w:tabs>
          <w:tab w:val="left" w:pos="1985"/>
        </w:tabs>
        <w:ind w:left="1980"/>
        <w:jc w:val="both"/>
        <w:rPr>
          <w:del w:id="2313" w:author="Καρμίρης Αγγελος" w:date="2020-01-03T10:44:00Z"/>
          <w:b/>
          <w:bCs/>
          <w:sz w:val="24"/>
          <w:szCs w:val="24"/>
          <w:lang w:val="el-GR"/>
        </w:rPr>
      </w:pPr>
      <w:del w:id="2314" w:author="Καρμίρης Αγγελος" w:date="2020-01-03T10:44:00Z">
        <w:r w:rsidRPr="009F37EC" w:rsidDel="00E474FD">
          <w:rPr>
            <w:sz w:val="24"/>
            <w:szCs w:val="24"/>
            <w:lang w:val="el-GR"/>
          </w:rPr>
          <w:tab/>
          <w:delText xml:space="preserve">  </w:delText>
        </w:r>
      </w:del>
    </w:p>
    <w:p w:rsidR="008715E4" w:rsidDel="00E474FD" w:rsidRDefault="004E182A" w:rsidP="004E182A">
      <w:pPr>
        <w:tabs>
          <w:tab w:val="left" w:pos="1985"/>
          <w:tab w:val="left" w:pos="2268"/>
        </w:tabs>
        <w:ind w:left="1560"/>
        <w:jc w:val="both"/>
        <w:rPr>
          <w:del w:id="2315" w:author="Καρμίρης Αγγελος" w:date="2020-01-03T10:44:00Z"/>
          <w:sz w:val="24"/>
          <w:szCs w:val="24"/>
          <w:lang w:val="el-GR"/>
        </w:rPr>
      </w:pPr>
      <w:del w:id="2316" w:author="Καρμίρης Αγγελος" w:date="2020-01-03T10:44:00Z">
        <w:r w:rsidDel="00E474FD">
          <w:rPr>
            <w:sz w:val="24"/>
            <w:szCs w:val="24"/>
            <w:lang w:val="el-GR"/>
          </w:rPr>
          <w:delText>Τα κυκλώματα για παροχή βοηθητικής ισχύος,</w:delText>
        </w:r>
        <w:r w:rsidRPr="004E182A" w:rsidDel="00E474FD">
          <w:rPr>
            <w:sz w:val="24"/>
            <w:szCs w:val="24"/>
            <w:lang w:val="el-GR"/>
          </w:rPr>
          <w:delText xml:space="preserve"> για σήμανση</w:delText>
        </w:r>
        <w:r w:rsidDel="00E474FD">
          <w:rPr>
            <w:sz w:val="24"/>
            <w:szCs w:val="24"/>
            <w:lang w:val="el-GR"/>
          </w:rPr>
          <w:delText xml:space="preserve"> και για έλεγχο</w:delText>
        </w:r>
        <w:r w:rsidRPr="004E182A" w:rsidDel="00E474FD">
          <w:rPr>
            <w:sz w:val="24"/>
            <w:szCs w:val="24"/>
            <w:lang w:val="el-GR"/>
          </w:rPr>
          <w:delText xml:space="preserve"> θα δοκιμαστούν με τάση </w:delText>
        </w:r>
        <w:r w:rsidRPr="004E182A" w:rsidDel="00E474FD">
          <w:rPr>
            <w:sz w:val="24"/>
            <w:szCs w:val="24"/>
          </w:rPr>
          <w:delText>AC</w:delText>
        </w:r>
        <w:r w:rsidRPr="004E182A" w:rsidDel="00E474FD">
          <w:rPr>
            <w:sz w:val="24"/>
            <w:szCs w:val="24"/>
            <w:lang w:val="el-GR"/>
          </w:rPr>
          <w:delText xml:space="preserve"> 1 λεπτού, 2 </w:delText>
        </w:r>
        <w:r w:rsidRPr="004E182A" w:rsidDel="00E474FD">
          <w:rPr>
            <w:sz w:val="24"/>
            <w:szCs w:val="24"/>
          </w:rPr>
          <w:delText>kV</w:delText>
        </w:r>
        <w:r w:rsidRPr="004E182A" w:rsidDel="00E474FD">
          <w:rPr>
            <w:sz w:val="24"/>
            <w:szCs w:val="24"/>
            <w:lang w:val="el-GR"/>
          </w:rPr>
          <w:delText xml:space="preserve"> προς γη. </w:delText>
        </w:r>
        <w:r w:rsidR="008715E4" w:rsidDel="00E474FD">
          <w:rPr>
            <w:sz w:val="24"/>
            <w:szCs w:val="24"/>
            <w:lang w:val="el-GR"/>
          </w:rPr>
          <w:delText>Η δοκιμή περιλαμβάνει τα κυκλώματα οδήγησης του μηχανισμού αλλαγής λήψης υπό φορτίο.</w:delText>
        </w:r>
      </w:del>
    </w:p>
    <w:p w:rsidR="004E182A" w:rsidRPr="009F37EC" w:rsidDel="00E474FD" w:rsidRDefault="004E182A" w:rsidP="004E182A">
      <w:pPr>
        <w:tabs>
          <w:tab w:val="left" w:pos="1985"/>
          <w:tab w:val="left" w:pos="2268"/>
        </w:tabs>
        <w:ind w:left="1560"/>
        <w:jc w:val="both"/>
        <w:rPr>
          <w:del w:id="2317" w:author="Καρμίρης Αγγελος" w:date="2020-01-03T10:44:00Z"/>
          <w:sz w:val="24"/>
          <w:szCs w:val="24"/>
          <w:lang w:val="el-GR"/>
        </w:rPr>
      </w:pPr>
      <w:del w:id="2318" w:author="Καρμίρης Αγγελος" w:date="2020-01-03T10:44:00Z">
        <w:r w:rsidDel="00E474FD">
          <w:rPr>
            <w:sz w:val="24"/>
            <w:szCs w:val="24"/>
            <w:lang w:val="el-GR"/>
          </w:rPr>
          <w:delText>Τα δευτερεύοντα τυλίγματα των μετασχηματιστών</w:delText>
        </w:r>
        <w:r w:rsidRPr="004E182A" w:rsidDel="00E474FD">
          <w:rPr>
            <w:sz w:val="24"/>
            <w:szCs w:val="24"/>
            <w:lang w:val="el-GR"/>
          </w:rPr>
          <w:delText xml:space="preserve"> έντασης</w:delText>
        </w:r>
        <w:r w:rsidDel="00E474FD">
          <w:rPr>
            <w:sz w:val="24"/>
            <w:szCs w:val="24"/>
            <w:lang w:val="el-GR"/>
          </w:rPr>
          <w:delText xml:space="preserve"> των</w:delText>
        </w:r>
        <w:r w:rsidRPr="004E182A" w:rsidDel="00E474FD">
          <w:rPr>
            <w:sz w:val="24"/>
            <w:szCs w:val="24"/>
            <w:lang w:val="el-GR"/>
          </w:rPr>
          <w:delText xml:space="preserve"> μονωτήρων διέλευσης θα δοκιμαστούν με τάση </w:delText>
        </w:r>
        <w:r w:rsidRPr="004E182A" w:rsidDel="00E474FD">
          <w:rPr>
            <w:sz w:val="24"/>
            <w:szCs w:val="24"/>
          </w:rPr>
          <w:delText>AC</w:delText>
        </w:r>
        <w:r w:rsidRPr="004E182A" w:rsidDel="00E474FD">
          <w:rPr>
            <w:sz w:val="24"/>
            <w:szCs w:val="24"/>
            <w:lang w:val="el-GR"/>
          </w:rPr>
          <w:delText xml:space="preserve"> 1 λεπτού, 2</w:delText>
        </w:r>
        <w:r w:rsidDel="00E474FD">
          <w:rPr>
            <w:sz w:val="24"/>
            <w:szCs w:val="24"/>
            <w:lang w:val="el-GR"/>
          </w:rPr>
          <w:delText>.</w:delText>
        </w:r>
        <w:r w:rsidRPr="004E182A" w:rsidDel="00E474FD">
          <w:rPr>
            <w:sz w:val="24"/>
            <w:szCs w:val="24"/>
            <w:lang w:val="el-GR"/>
          </w:rPr>
          <w:delText xml:space="preserve">5 </w:delText>
        </w:r>
        <w:r w:rsidRPr="004E182A" w:rsidDel="00E474FD">
          <w:rPr>
            <w:sz w:val="24"/>
            <w:szCs w:val="24"/>
          </w:rPr>
          <w:delText>kV</w:delText>
        </w:r>
        <w:r w:rsidRPr="004E182A" w:rsidDel="00E474FD">
          <w:rPr>
            <w:sz w:val="24"/>
            <w:szCs w:val="24"/>
            <w:lang w:val="el-GR"/>
          </w:rPr>
          <w:delText xml:space="preserve"> προς γη.</w:delText>
        </w:r>
        <w:r w:rsidRPr="009F37EC" w:rsidDel="00E474FD">
          <w:rPr>
            <w:sz w:val="24"/>
            <w:szCs w:val="24"/>
            <w:lang w:val="el-GR"/>
          </w:rPr>
          <w:delText xml:space="preserve">      </w:delText>
        </w:r>
      </w:del>
    </w:p>
    <w:p w:rsidR="004E182A" w:rsidRPr="009F37EC" w:rsidDel="00E474FD" w:rsidRDefault="004E182A" w:rsidP="004E182A">
      <w:pPr>
        <w:tabs>
          <w:tab w:val="left" w:pos="1985"/>
        </w:tabs>
        <w:ind w:left="1418" w:firstLine="142"/>
        <w:jc w:val="both"/>
        <w:rPr>
          <w:del w:id="2319" w:author="Καρμίρης Αγγελος" w:date="2020-01-03T10:44:00Z"/>
          <w:sz w:val="24"/>
          <w:szCs w:val="24"/>
          <w:lang w:val="el-GR"/>
        </w:rPr>
      </w:pPr>
    </w:p>
    <w:p w:rsidR="00CF3783" w:rsidRPr="004E182A" w:rsidDel="00E474FD" w:rsidRDefault="007D56B2" w:rsidP="00CF1D4B">
      <w:pPr>
        <w:numPr>
          <w:ilvl w:val="1"/>
          <w:numId w:val="5"/>
        </w:numPr>
        <w:tabs>
          <w:tab w:val="clear" w:pos="2280"/>
          <w:tab w:val="num" w:pos="1985"/>
        </w:tabs>
        <w:ind w:hanging="862"/>
        <w:jc w:val="both"/>
        <w:rPr>
          <w:del w:id="2320" w:author="Καρμίρης Αγγελος" w:date="2020-01-03T10:44:00Z"/>
          <w:b/>
          <w:bCs/>
          <w:sz w:val="24"/>
          <w:szCs w:val="24"/>
          <w:u w:val="single"/>
          <w:lang w:val="el-GR"/>
        </w:rPr>
      </w:pPr>
      <w:del w:id="2321" w:author="Καρμίρης Αγγελος" w:date="2020-01-03T10:44:00Z">
        <w:r w:rsidRPr="004E182A" w:rsidDel="00E474FD">
          <w:rPr>
            <w:b/>
            <w:bCs/>
            <w:sz w:val="24"/>
            <w:szCs w:val="24"/>
            <w:u w:val="single"/>
            <w:lang w:val="el-GR"/>
          </w:rPr>
          <w:delText>Δ</w:delText>
        </w:r>
        <w:r w:rsidR="00CF3783" w:rsidRPr="004E182A" w:rsidDel="00E474FD">
          <w:rPr>
            <w:b/>
            <w:bCs/>
            <w:sz w:val="24"/>
            <w:szCs w:val="24"/>
            <w:u w:val="single"/>
            <w:lang w:val="el-GR"/>
          </w:rPr>
          <w:delText>οκιμ</w:delText>
        </w:r>
        <w:r w:rsidR="00B76503" w:rsidRPr="004E182A" w:rsidDel="00E474FD">
          <w:rPr>
            <w:b/>
            <w:bCs/>
            <w:sz w:val="24"/>
            <w:szCs w:val="24"/>
            <w:u w:val="single"/>
            <w:lang w:val="el-GR"/>
          </w:rPr>
          <w:delText>ή λειτουργίας</w:delText>
        </w:r>
        <w:r w:rsidR="00CF3783" w:rsidRPr="004E182A" w:rsidDel="00E474FD">
          <w:rPr>
            <w:b/>
            <w:bCs/>
            <w:sz w:val="24"/>
            <w:szCs w:val="24"/>
            <w:u w:val="single"/>
            <w:lang w:val="el-GR"/>
          </w:rPr>
          <w:delText xml:space="preserve"> του μηχανισμού αλλαγής λήψεων υπό </w:delText>
        </w:r>
        <w:r w:rsidR="00AF2D12" w:rsidRPr="004E182A" w:rsidDel="00E474FD">
          <w:rPr>
            <w:b/>
            <w:bCs/>
            <w:sz w:val="24"/>
            <w:szCs w:val="24"/>
            <w:u w:val="single"/>
            <w:lang w:val="el-GR"/>
          </w:rPr>
          <w:delText>φορτίο</w:delText>
        </w:r>
      </w:del>
    </w:p>
    <w:p w:rsidR="00CF3783" w:rsidRPr="00CA1B89" w:rsidDel="00E474FD" w:rsidRDefault="00CF3783" w:rsidP="00CF3783">
      <w:pPr>
        <w:tabs>
          <w:tab w:val="left" w:pos="1985"/>
        </w:tabs>
        <w:ind w:left="142"/>
        <w:jc w:val="center"/>
        <w:rPr>
          <w:del w:id="2322" w:author="Καρμίρης Αγγελος" w:date="2020-01-03T10:44:00Z"/>
          <w:b/>
          <w:bCs/>
          <w:sz w:val="24"/>
          <w:szCs w:val="24"/>
          <w:lang w:val="el-GR"/>
        </w:rPr>
      </w:pPr>
    </w:p>
    <w:p w:rsidR="00CF3783" w:rsidRPr="009F37EC" w:rsidDel="00E474FD" w:rsidRDefault="00CF3783" w:rsidP="00CF3783">
      <w:pPr>
        <w:tabs>
          <w:tab w:val="left" w:pos="1985"/>
          <w:tab w:val="left" w:pos="2268"/>
        </w:tabs>
        <w:ind w:left="1560"/>
        <w:jc w:val="both"/>
        <w:rPr>
          <w:del w:id="2323" w:author="Καρμίρης Αγγελος" w:date="2020-01-03T10:44:00Z"/>
          <w:sz w:val="24"/>
          <w:szCs w:val="24"/>
          <w:lang w:val="el-GR"/>
        </w:rPr>
      </w:pPr>
      <w:del w:id="2324" w:author="Καρμίρης Αγγελος" w:date="2020-01-03T10:44:00Z">
        <w:r w:rsidRPr="009F37EC" w:rsidDel="00E474FD">
          <w:rPr>
            <w:sz w:val="24"/>
            <w:szCs w:val="24"/>
            <w:lang w:val="el-GR"/>
          </w:rPr>
          <w:delText>Με τον μηχανισμό αλλαγής λήψεων υπό φορτίο (</w:delText>
        </w:r>
        <w:r w:rsidRPr="009F37EC" w:rsidDel="00E474FD">
          <w:rPr>
            <w:sz w:val="24"/>
            <w:szCs w:val="24"/>
          </w:rPr>
          <w:delText>OLTC</w:delText>
        </w:r>
        <w:r w:rsidRPr="009F37EC" w:rsidDel="00E474FD">
          <w:rPr>
            <w:sz w:val="24"/>
            <w:szCs w:val="24"/>
            <w:lang w:val="el-GR"/>
          </w:rPr>
          <w:delText>) πλήρως συναρμολογημένο στον ΑΜ</w:delText>
        </w:r>
        <w:r w:rsidR="00486CD4" w:rsidRPr="009F37EC" w:rsidDel="00E474FD">
          <w:rPr>
            <w:sz w:val="24"/>
            <w:szCs w:val="24"/>
            <w:lang w:val="el-GR"/>
          </w:rPr>
          <w:delText>/</w:delText>
        </w:r>
        <w:r w:rsidRPr="009F37EC" w:rsidDel="00E474FD">
          <w:rPr>
            <w:sz w:val="24"/>
            <w:szCs w:val="24"/>
            <w:lang w:val="el-GR"/>
          </w:rPr>
          <w:delText>Σ θα εκτελεσθούν οι ακόλουθες λειτουργίες:</w:delText>
        </w:r>
      </w:del>
    </w:p>
    <w:p w:rsidR="00CF3783" w:rsidRPr="00CF1D4B" w:rsidDel="00E474FD" w:rsidRDefault="00CF3783" w:rsidP="00CF1D4B">
      <w:pPr>
        <w:pStyle w:val="ListParagraph"/>
        <w:tabs>
          <w:tab w:val="left" w:pos="1985"/>
        </w:tabs>
        <w:ind w:left="1985" w:hanging="425"/>
        <w:jc w:val="both"/>
        <w:rPr>
          <w:del w:id="2325" w:author="Καρμίρης Αγγελος" w:date="2020-01-03T10:44:00Z"/>
          <w:sz w:val="24"/>
          <w:szCs w:val="24"/>
          <w:lang w:val="el-GR"/>
        </w:rPr>
      </w:pPr>
      <w:del w:id="2326" w:author="Καρμίρης Αγγελος" w:date="2020-01-03T10:44:00Z">
        <w:r w:rsidRPr="00CF1D4B" w:rsidDel="00E474FD">
          <w:rPr>
            <w:sz w:val="24"/>
            <w:szCs w:val="24"/>
            <w:lang w:val="el-GR"/>
          </w:rPr>
          <w:delText>α.</w:delText>
        </w:r>
        <w:r w:rsidR="004E182A" w:rsidDel="00E474FD">
          <w:rPr>
            <w:sz w:val="24"/>
            <w:szCs w:val="24"/>
            <w:lang w:val="el-GR"/>
          </w:rPr>
          <w:tab/>
        </w:r>
        <w:r w:rsidRPr="00CF1D4B" w:rsidDel="00E474FD">
          <w:rPr>
            <w:sz w:val="24"/>
            <w:szCs w:val="24"/>
            <w:lang w:val="el-GR"/>
          </w:rPr>
          <w:delText>Με τον ΑΜ</w:delText>
        </w:r>
        <w:r w:rsidR="00486CD4" w:rsidRPr="00CF1D4B" w:rsidDel="00E474FD">
          <w:rPr>
            <w:sz w:val="24"/>
            <w:szCs w:val="24"/>
            <w:lang w:val="el-GR"/>
          </w:rPr>
          <w:delText>/</w:delText>
        </w:r>
        <w:r w:rsidRPr="00CF1D4B" w:rsidDel="00E474FD">
          <w:rPr>
            <w:sz w:val="24"/>
            <w:szCs w:val="24"/>
            <w:lang w:val="el-GR"/>
          </w:rPr>
          <w:delText xml:space="preserve">Σ απενεργοποιημένο θα γίνουν </w:delText>
        </w:r>
        <w:r w:rsidR="004E182A" w:rsidRPr="00CF1D4B" w:rsidDel="00E474FD">
          <w:rPr>
            <w:sz w:val="24"/>
            <w:szCs w:val="24"/>
            <w:lang w:val="el-GR"/>
          </w:rPr>
          <w:delText>οκτώ (</w:delText>
        </w:r>
        <w:r w:rsidRPr="00CF1D4B" w:rsidDel="00E474FD">
          <w:rPr>
            <w:sz w:val="24"/>
            <w:szCs w:val="24"/>
            <w:lang w:val="el-GR"/>
          </w:rPr>
          <w:delText>8</w:delText>
        </w:r>
        <w:r w:rsidR="004E182A" w:rsidRPr="00CF1D4B" w:rsidDel="00E474FD">
          <w:rPr>
            <w:sz w:val="24"/>
            <w:szCs w:val="24"/>
            <w:lang w:val="el-GR"/>
          </w:rPr>
          <w:delText>)</w:delText>
        </w:r>
        <w:r w:rsidRPr="00CF1D4B" w:rsidDel="00E474FD">
          <w:rPr>
            <w:sz w:val="24"/>
            <w:szCs w:val="24"/>
            <w:lang w:val="el-GR"/>
          </w:rPr>
          <w:delText xml:space="preserve"> πλήρεις κύκλοι λειτουργίας</w:delText>
        </w:r>
        <w:r w:rsidR="008E1F16" w:rsidRPr="00CF1D4B" w:rsidDel="00E474FD">
          <w:rPr>
            <w:sz w:val="24"/>
            <w:szCs w:val="24"/>
            <w:lang w:val="el-GR"/>
          </w:rPr>
          <w:delText xml:space="preserve"> </w:delText>
        </w:r>
        <w:r w:rsidRPr="00CF1D4B" w:rsidDel="00E474FD">
          <w:rPr>
            <w:sz w:val="24"/>
            <w:szCs w:val="24"/>
            <w:lang w:val="el-GR"/>
          </w:rPr>
          <w:delText>(σε ένα πλήρη κύκλο λειτουργίας ο επιλογέας πηγαίνει από τη χαμηλότερη</w:delText>
        </w:r>
        <w:r w:rsidR="008E1F16" w:rsidRPr="00CF1D4B" w:rsidDel="00E474FD">
          <w:rPr>
            <w:sz w:val="24"/>
            <w:szCs w:val="24"/>
            <w:lang w:val="el-GR"/>
          </w:rPr>
          <w:delText xml:space="preserve"> </w:delText>
        </w:r>
        <w:r w:rsidRPr="00CF1D4B" w:rsidDel="00E474FD">
          <w:rPr>
            <w:sz w:val="24"/>
            <w:szCs w:val="24"/>
            <w:lang w:val="el-GR"/>
          </w:rPr>
          <w:delText>λήψη μέχρι την υψηλότερη και επιστρέφει).</w:delText>
        </w:r>
      </w:del>
    </w:p>
    <w:p w:rsidR="00CF3783" w:rsidRPr="009F37EC" w:rsidDel="00E474FD" w:rsidRDefault="00CF3783" w:rsidP="00CF1D4B">
      <w:pPr>
        <w:pStyle w:val="ListParagraph"/>
        <w:tabs>
          <w:tab w:val="left" w:pos="2410"/>
        </w:tabs>
        <w:ind w:left="1985" w:hanging="425"/>
        <w:jc w:val="both"/>
        <w:rPr>
          <w:del w:id="2327" w:author="Καρμίρης Αγγελος" w:date="2020-01-03T10:44:00Z"/>
          <w:sz w:val="24"/>
          <w:szCs w:val="24"/>
          <w:lang w:val="el-GR"/>
        </w:rPr>
      </w:pPr>
      <w:del w:id="2328" w:author="Καρμίρης Αγγελος" w:date="2020-01-03T10:44:00Z">
        <w:r w:rsidRPr="009F37EC" w:rsidDel="00E474FD">
          <w:rPr>
            <w:sz w:val="24"/>
            <w:szCs w:val="24"/>
            <w:lang w:val="el-GR"/>
          </w:rPr>
          <w:delText>β.</w:delText>
        </w:r>
        <w:r w:rsidR="007076E2" w:rsidDel="00E474FD">
          <w:rPr>
            <w:sz w:val="24"/>
            <w:szCs w:val="24"/>
            <w:lang w:val="el-GR"/>
          </w:rPr>
          <w:tab/>
        </w:r>
        <w:r w:rsidRPr="009F37EC" w:rsidDel="00E474FD">
          <w:rPr>
            <w:sz w:val="24"/>
            <w:szCs w:val="24"/>
            <w:lang w:val="el-GR"/>
          </w:rPr>
          <w:delText>Με τον ΑΜ</w:delText>
        </w:r>
        <w:r w:rsidR="00486CD4" w:rsidRPr="009F37EC" w:rsidDel="00E474FD">
          <w:rPr>
            <w:sz w:val="24"/>
            <w:szCs w:val="24"/>
            <w:lang w:val="el-GR"/>
          </w:rPr>
          <w:delText>/</w:delText>
        </w:r>
        <w:r w:rsidRPr="009F37EC" w:rsidDel="00E474FD">
          <w:rPr>
            <w:sz w:val="24"/>
            <w:szCs w:val="24"/>
            <w:lang w:val="el-GR"/>
          </w:rPr>
          <w:delText>Σ  απενεργοποιημένο και τη βοηθητική τάση τροφοδοσίας</w:delText>
        </w:r>
        <w:r w:rsidR="00D54E92" w:rsidDel="00E474FD">
          <w:rPr>
            <w:sz w:val="24"/>
            <w:szCs w:val="24"/>
            <w:lang w:val="el-GR"/>
          </w:rPr>
          <w:delText xml:space="preserve"> στο</w:delText>
        </w:r>
        <w:r w:rsidRPr="009F37EC" w:rsidDel="00E474FD">
          <w:rPr>
            <w:sz w:val="24"/>
            <w:szCs w:val="24"/>
            <w:lang w:val="el-GR"/>
          </w:rPr>
          <w:delText xml:space="preserve"> 85% της ονομαστικής θα εκτελεσθεί ένας</w:delText>
        </w:r>
        <w:r w:rsidR="00D54E92" w:rsidDel="00E474FD">
          <w:rPr>
            <w:sz w:val="24"/>
            <w:szCs w:val="24"/>
            <w:lang w:val="el-GR"/>
          </w:rPr>
          <w:delText xml:space="preserve"> (1)</w:delText>
        </w:r>
        <w:r w:rsidRPr="009F37EC" w:rsidDel="00E474FD">
          <w:rPr>
            <w:sz w:val="24"/>
            <w:szCs w:val="24"/>
            <w:lang w:val="el-GR"/>
          </w:rPr>
          <w:delText xml:space="preserve"> πλήρης κύκλος λειτουργίας.</w:delText>
        </w:r>
      </w:del>
    </w:p>
    <w:p w:rsidR="00CF3783" w:rsidRPr="009F37EC" w:rsidDel="00E474FD" w:rsidRDefault="00CF3783" w:rsidP="00CF1D4B">
      <w:pPr>
        <w:pStyle w:val="ListParagraph"/>
        <w:tabs>
          <w:tab w:val="left" w:pos="1985"/>
        </w:tabs>
        <w:ind w:left="1985" w:hanging="425"/>
        <w:jc w:val="both"/>
        <w:rPr>
          <w:del w:id="2329" w:author="Καρμίρης Αγγελος" w:date="2020-01-03T10:44:00Z"/>
          <w:sz w:val="24"/>
          <w:szCs w:val="24"/>
          <w:lang w:val="el-GR"/>
        </w:rPr>
      </w:pPr>
      <w:del w:id="2330" w:author="Καρμίρης Αγγελος" w:date="2020-01-03T10:44:00Z">
        <w:r w:rsidRPr="009F37EC" w:rsidDel="00E474FD">
          <w:rPr>
            <w:sz w:val="24"/>
            <w:szCs w:val="24"/>
            <w:lang w:val="el-GR"/>
          </w:rPr>
          <w:delText>γ.</w:delText>
        </w:r>
        <w:r w:rsidR="00D54E92" w:rsidDel="00E474FD">
          <w:rPr>
            <w:sz w:val="24"/>
            <w:szCs w:val="24"/>
            <w:lang w:val="el-GR"/>
          </w:rPr>
          <w:tab/>
        </w:r>
        <w:r w:rsidRPr="009F37EC" w:rsidDel="00E474FD">
          <w:rPr>
            <w:sz w:val="24"/>
            <w:szCs w:val="24"/>
            <w:lang w:val="el-GR"/>
          </w:rPr>
          <w:delText>Με τον ΑΜ</w:delText>
        </w:r>
        <w:r w:rsidR="00486CD4" w:rsidRPr="009F37EC" w:rsidDel="00E474FD">
          <w:rPr>
            <w:sz w:val="24"/>
            <w:szCs w:val="24"/>
            <w:lang w:val="el-GR"/>
          </w:rPr>
          <w:delText>/</w:delText>
        </w:r>
        <w:r w:rsidRPr="009F37EC" w:rsidDel="00E474FD">
          <w:rPr>
            <w:sz w:val="24"/>
            <w:szCs w:val="24"/>
            <w:lang w:val="el-GR"/>
          </w:rPr>
          <w:delText>Σ  ενεργοποιημένο χωρίς φορτίο, στην ονομαστική τάση και</w:delText>
        </w:r>
        <w:r w:rsidR="00D54E92" w:rsidDel="00E474FD">
          <w:rPr>
            <w:sz w:val="24"/>
            <w:szCs w:val="24"/>
            <w:lang w:val="el-GR"/>
          </w:rPr>
          <w:delText xml:space="preserve"> ο</w:delText>
        </w:r>
        <w:r w:rsidRPr="009F37EC" w:rsidDel="00E474FD">
          <w:rPr>
            <w:sz w:val="24"/>
            <w:szCs w:val="24"/>
            <w:lang w:val="el-GR"/>
          </w:rPr>
          <w:delText>νομαστική συχνότητα θα εκτελεσθεί</w:delText>
        </w:r>
        <w:r w:rsidR="00D54E92" w:rsidDel="00E474FD">
          <w:rPr>
            <w:sz w:val="24"/>
            <w:szCs w:val="24"/>
            <w:lang w:val="el-GR"/>
          </w:rPr>
          <w:delText xml:space="preserve"> (1)</w:delText>
        </w:r>
        <w:r w:rsidRPr="009F37EC" w:rsidDel="00E474FD">
          <w:rPr>
            <w:sz w:val="24"/>
            <w:szCs w:val="24"/>
            <w:lang w:val="el-GR"/>
          </w:rPr>
          <w:delText xml:space="preserve"> ένας πλήρης κύκλος λειτουργίας.</w:delText>
        </w:r>
      </w:del>
    </w:p>
    <w:p w:rsidR="00CF3783" w:rsidRPr="009F37EC" w:rsidDel="00E474FD" w:rsidRDefault="00CF3783" w:rsidP="00CF1D4B">
      <w:pPr>
        <w:pStyle w:val="ListParagraph"/>
        <w:tabs>
          <w:tab w:val="left" w:pos="1985"/>
        </w:tabs>
        <w:ind w:left="1985" w:hanging="425"/>
        <w:jc w:val="both"/>
        <w:rPr>
          <w:del w:id="2331" w:author="Καρμίρης Αγγελος" w:date="2020-01-03T10:44:00Z"/>
          <w:sz w:val="24"/>
          <w:szCs w:val="24"/>
          <w:lang w:val="el-GR"/>
        </w:rPr>
      </w:pPr>
      <w:del w:id="2332" w:author="Καρμίρης Αγγελος" w:date="2020-01-03T10:44:00Z">
        <w:r w:rsidRPr="009F37EC" w:rsidDel="00E474FD">
          <w:rPr>
            <w:sz w:val="24"/>
            <w:szCs w:val="24"/>
            <w:lang w:val="el-GR"/>
          </w:rPr>
          <w:delText>δ.</w:delText>
        </w:r>
        <w:r w:rsidR="00D54E92" w:rsidDel="00E474FD">
          <w:rPr>
            <w:sz w:val="24"/>
            <w:szCs w:val="24"/>
            <w:lang w:val="el-GR"/>
          </w:rPr>
          <w:tab/>
        </w:r>
        <w:r w:rsidRPr="009F37EC" w:rsidDel="00E474FD">
          <w:rPr>
            <w:sz w:val="24"/>
            <w:szCs w:val="24"/>
            <w:lang w:val="el-GR"/>
          </w:rPr>
          <w:delText xml:space="preserve">Με  </w:delText>
        </w:r>
        <w:r w:rsidR="00D54E92" w:rsidDel="00E474FD">
          <w:rPr>
            <w:sz w:val="24"/>
            <w:szCs w:val="24"/>
            <w:lang w:val="el-GR"/>
          </w:rPr>
          <w:delText>τους ακροδέκτες ΜΤ</w:delText>
        </w:r>
        <w:r w:rsidRPr="009F37EC" w:rsidDel="00E474FD">
          <w:rPr>
            <w:sz w:val="24"/>
            <w:szCs w:val="24"/>
            <w:lang w:val="el-GR"/>
          </w:rPr>
          <w:delText xml:space="preserve"> βραχυκυκλωμένο</w:delText>
        </w:r>
        <w:r w:rsidR="00D54E92" w:rsidDel="00E474FD">
          <w:rPr>
            <w:sz w:val="24"/>
            <w:szCs w:val="24"/>
            <w:lang w:val="el-GR"/>
          </w:rPr>
          <w:delText>υς, τους ακροδέκτες ΧΤ ανοιχτοκυκλωμένους</w:delText>
        </w:r>
        <w:r w:rsidRPr="009F37EC" w:rsidDel="00E474FD">
          <w:rPr>
            <w:sz w:val="24"/>
            <w:szCs w:val="24"/>
            <w:lang w:val="el-GR"/>
          </w:rPr>
          <w:delText xml:space="preserve"> και με ονομαστικ</w:delText>
        </w:r>
        <w:r w:rsidR="00D54E92" w:rsidDel="00E474FD">
          <w:rPr>
            <w:sz w:val="24"/>
            <w:szCs w:val="24"/>
            <w:lang w:val="el-GR"/>
          </w:rPr>
          <w:delText>ή</w:delText>
        </w:r>
        <w:r w:rsidRPr="009F37EC" w:rsidDel="00E474FD">
          <w:rPr>
            <w:sz w:val="24"/>
            <w:szCs w:val="24"/>
            <w:lang w:val="el-GR"/>
          </w:rPr>
          <w:delText xml:space="preserve"> </w:delText>
        </w:r>
        <w:r w:rsidR="00D54E92" w:rsidDel="00E474FD">
          <w:rPr>
            <w:sz w:val="24"/>
            <w:szCs w:val="24"/>
            <w:lang w:val="el-GR"/>
          </w:rPr>
          <w:delText>ένταση σ</w:delText>
        </w:r>
        <w:r w:rsidRPr="009F37EC" w:rsidDel="00E474FD">
          <w:rPr>
            <w:sz w:val="24"/>
            <w:szCs w:val="24"/>
            <w:lang w:val="el-GR"/>
          </w:rPr>
          <w:delText>το</w:delText>
        </w:r>
        <w:r w:rsidR="00D54E92" w:rsidDel="00E474FD">
          <w:rPr>
            <w:sz w:val="24"/>
            <w:szCs w:val="24"/>
            <w:lang w:val="el-GR"/>
          </w:rPr>
          <w:delText>υς</w:delText>
        </w:r>
        <w:r w:rsidRPr="009F37EC" w:rsidDel="00E474FD">
          <w:rPr>
            <w:sz w:val="24"/>
            <w:szCs w:val="24"/>
            <w:lang w:val="el-GR"/>
          </w:rPr>
          <w:delText xml:space="preserve"> </w:delText>
        </w:r>
        <w:r w:rsidR="00D54E92" w:rsidDel="00E474FD">
          <w:rPr>
            <w:sz w:val="24"/>
            <w:szCs w:val="24"/>
            <w:lang w:val="el-GR"/>
          </w:rPr>
          <w:delText>ακροδέκτες ΥΤ</w:delText>
        </w:r>
        <w:r w:rsidRPr="009F37EC" w:rsidDel="00E474FD">
          <w:rPr>
            <w:sz w:val="24"/>
            <w:szCs w:val="24"/>
            <w:lang w:val="el-GR"/>
          </w:rPr>
          <w:delText>, θα εκτελεσθούν</w:delText>
        </w:r>
        <w:r w:rsidR="00D54E92" w:rsidDel="00E474FD">
          <w:rPr>
            <w:sz w:val="24"/>
            <w:szCs w:val="24"/>
            <w:lang w:val="el-GR"/>
          </w:rPr>
          <w:delText xml:space="preserve"> δέκα</w:delText>
        </w:r>
        <w:r w:rsidRPr="009F37EC" w:rsidDel="00E474FD">
          <w:rPr>
            <w:sz w:val="24"/>
            <w:szCs w:val="24"/>
            <w:lang w:val="el-GR"/>
          </w:rPr>
          <w:delText xml:space="preserve"> </w:delText>
        </w:r>
        <w:r w:rsidR="00D54E92" w:rsidDel="00E474FD">
          <w:rPr>
            <w:sz w:val="24"/>
            <w:szCs w:val="24"/>
            <w:lang w:val="el-GR"/>
          </w:rPr>
          <w:delText>(</w:delText>
        </w:r>
        <w:r w:rsidRPr="009F37EC" w:rsidDel="00E474FD">
          <w:rPr>
            <w:sz w:val="24"/>
            <w:szCs w:val="24"/>
            <w:lang w:val="el-GR"/>
          </w:rPr>
          <w:delText>10</w:delText>
        </w:r>
        <w:r w:rsidR="00D54E92" w:rsidDel="00E474FD">
          <w:rPr>
            <w:sz w:val="24"/>
            <w:szCs w:val="24"/>
            <w:lang w:val="el-GR"/>
          </w:rPr>
          <w:delText>)</w:delText>
        </w:r>
        <w:r w:rsidRPr="009F37EC" w:rsidDel="00E474FD">
          <w:rPr>
            <w:sz w:val="24"/>
            <w:szCs w:val="24"/>
            <w:lang w:val="el-GR"/>
          </w:rPr>
          <w:delText xml:space="preserve"> </w:delText>
        </w:r>
        <w:r w:rsidR="005F2BAE" w:rsidDel="00E474FD">
          <w:rPr>
            <w:sz w:val="24"/>
            <w:szCs w:val="24"/>
            <w:lang w:val="el-GR"/>
          </w:rPr>
          <w:delText>κύκλοι</w:delText>
        </w:r>
        <w:r w:rsidR="008715E4" w:rsidRPr="009F37EC" w:rsidDel="00E474FD">
          <w:rPr>
            <w:sz w:val="24"/>
            <w:szCs w:val="24"/>
            <w:lang w:val="el-GR"/>
          </w:rPr>
          <w:delText xml:space="preserve"> </w:delText>
        </w:r>
        <w:r w:rsidRPr="009F37EC" w:rsidDel="00E474FD">
          <w:rPr>
            <w:sz w:val="24"/>
            <w:szCs w:val="24"/>
            <w:lang w:val="el-GR"/>
          </w:rPr>
          <w:delText xml:space="preserve">αλλαγής λήψεων κατά μήκος </w:delText>
        </w:r>
        <w:r w:rsidR="008715E4" w:rsidDel="00E474FD">
          <w:rPr>
            <w:sz w:val="24"/>
            <w:szCs w:val="24"/>
            <w:lang w:val="el-GR"/>
          </w:rPr>
          <w:delText>της περιοχής εύρους</w:delText>
        </w:r>
        <w:r w:rsidRPr="009F37EC" w:rsidDel="00E474FD">
          <w:rPr>
            <w:sz w:val="24"/>
            <w:szCs w:val="24"/>
            <w:lang w:val="el-GR"/>
          </w:rPr>
          <w:delText xml:space="preserve"> 2 βημάτων προς κάθε πλευρά</w:delText>
        </w:r>
        <w:r w:rsidR="008715E4" w:rsidDel="00E474FD">
          <w:rPr>
            <w:sz w:val="24"/>
            <w:szCs w:val="24"/>
            <w:lang w:val="el-GR"/>
          </w:rPr>
          <w:delText xml:space="preserve"> από</w:delText>
        </w:r>
        <w:r w:rsidRPr="009F37EC" w:rsidDel="00E474FD">
          <w:rPr>
            <w:sz w:val="24"/>
            <w:szCs w:val="24"/>
            <w:lang w:val="el-GR"/>
          </w:rPr>
          <w:delText xml:space="preserve"> τη</w:delText>
        </w:r>
        <w:r w:rsidR="008715E4" w:rsidDel="00E474FD">
          <w:rPr>
            <w:sz w:val="24"/>
            <w:szCs w:val="24"/>
            <w:lang w:val="el-GR"/>
          </w:rPr>
          <w:delText>ν</w:delText>
        </w:r>
        <w:r w:rsidRPr="009F37EC" w:rsidDel="00E474FD">
          <w:rPr>
            <w:sz w:val="24"/>
            <w:szCs w:val="24"/>
            <w:lang w:val="el-GR"/>
          </w:rPr>
          <w:delText xml:space="preserve"> </w:delText>
        </w:r>
        <w:r w:rsidR="008715E4" w:rsidDel="00E474FD">
          <w:rPr>
            <w:sz w:val="24"/>
            <w:szCs w:val="24"/>
            <w:lang w:val="el-GR"/>
          </w:rPr>
          <w:delText>θέση Νο.10, όπου λειτουργεί ο επιλογέας αντίστροφης εναλλαγής</w:delText>
        </w:r>
        <w:r w:rsidRPr="009F37EC" w:rsidDel="00E474FD">
          <w:rPr>
            <w:sz w:val="24"/>
            <w:szCs w:val="24"/>
            <w:lang w:val="el-GR"/>
          </w:rPr>
          <w:delText>.</w:delText>
        </w:r>
        <w:r w:rsidR="008715E4" w:rsidDel="00E474FD">
          <w:rPr>
            <w:sz w:val="24"/>
            <w:szCs w:val="24"/>
            <w:lang w:val="el-GR"/>
          </w:rPr>
          <w:delText xml:space="preserve"> Κατά τη διάρκεια αυτής της δοκιμής, ο μηχανισμός αλλαγής λήψης θα διέλθει 20 φορές από τη θέση αντίστροφης εναλλαγής.</w:delText>
        </w:r>
      </w:del>
    </w:p>
    <w:p w:rsidR="00E01918" w:rsidRPr="009F37EC" w:rsidDel="00E474FD" w:rsidRDefault="00E01918" w:rsidP="00CF3783">
      <w:pPr>
        <w:tabs>
          <w:tab w:val="left" w:pos="1985"/>
          <w:tab w:val="left" w:pos="2268"/>
        </w:tabs>
        <w:ind w:left="1560"/>
        <w:jc w:val="both"/>
        <w:rPr>
          <w:del w:id="2333" w:author="Καρμίρης Αγγελος" w:date="2020-01-03T10:44:00Z"/>
          <w:sz w:val="24"/>
          <w:szCs w:val="24"/>
          <w:lang w:val="el-GR"/>
        </w:rPr>
      </w:pPr>
    </w:p>
    <w:p w:rsidR="00DB3AC2" w:rsidRPr="00BD5B2C" w:rsidDel="00E474FD" w:rsidRDefault="00DB3AC2" w:rsidP="00CF1D4B">
      <w:pPr>
        <w:numPr>
          <w:ilvl w:val="1"/>
          <w:numId w:val="5"/>
        </w:numPr>
        <w:tabs>
          <w:tab w:val="clear" w:pos="2280"/>
          <w:tab w:val="num" w:pos="1985"/>
        </w:tabs>
        <w:ind w:left="1985" w:hanging="567"/>
        <w:jc w:val="both"/>
        <w:rPr>
          <w:del w:id="2334" w:author="Καρμίρης Αγγελος" w:date="2020-01-03T10:44:00Z"/>
          <w:b/>
          <w:bCs/>
          <w:sz w:val="24"/>
          <w:szCs w:val="24"/>
          <w:u w:val="single"/>
          <w:lang w:val="el-GR"/>
        </w:rPr>
      </w:pPr>
      <w:del w:id="2335" w:author="Καρμίρης Αγγελος" w:date="2020-01-03T10:44:00Z">
        <w:r w:rsidDel="00E474FD">
          <w:rPr>
            <w:b/>
            <w:bCs/>
            <w:sz w:val="24"/>
            <w:szCs w:val="24"/>
            <w:u w:val="single"/>
            <w:lang w:val="el-GR"/>
          </w:rPr>
          <w:delText>Έλεγχος λόγου και πολικότητας μετασχηματιστών έντασης μονωτήρων διέλευσης</w:delText>
        </w:r>
      </w:del>
    </w:p>
    <w:p w:rsidR="00DB3AC2" w:rsidRPr="00CF1D4B" w:rsidDel="00E474FD" w:rsidRDefault="00DB3AC2" w:rsidP="00DB3AC2">
      <w:pPr>
        <w:tabs>
          <w:tab w:val="left" w:pos="1985"/>
        </w:tabs>
        <w:ind w:left="142"/>
        <w:jc w:val="center"/>
        <w:rPr>
          <w:del w:id="2336" w:author="Καρμίρης Αγγελος" w:date="2020-01-03T10:44:00Z"/>
          <w:b/>
          <w:bCs/>
          <w:sz w:val="24"/>
          <w:szCs w:val="24"/>
          <w:lang w:val="el-GR"/>
        </w:rPr>
      </w:pPr>
    </w:p>
    <w:p w:rsidR="00F231CE" w:rsidRPr="00BD5B2C" w:rsidDel="00E474FD" w:rsidRDefault="00F231CE" w:rsidP="00F231CE">
      <w:pPr>
        <w:numPr>
          <w:ilvl w:val="1"/>
          <w:numId w:val="5"/>
        </w:numPr>
        <w:tabs>
          <w:tab w:val="clear" w:pos="2280"/>
          <w:tab w:val="num" w:pos="1985"/>
        </w:tabs>
        <w:ind w:hanging="862"/>
        <w:jc w:val="both"/>
        <w:rPr>
          <w:del w:id="2337" w:author="Καρμίρης Αγγελος" w:date="2020-01-03T10:44:00Z"/>
          <w:b/>
          <w:bCs/>
          <w:sz w:val="24"/>
          <w:szCs w:val="24"/>
          <w:u w:val="single"/>
          <w:lang w:val="el-GR"/>
        </w:rPr>
      </w:pPr>
      <w:del w:id="2338" w:author="Καρμίρης Αγγελος" w:date="2020-01-03T10:44:00Z">
        <w:r w:rsidDel="00E474FD">
          <w:rPr>
            <w:b/>
            <w:bCs/>
            <w:sz w:val="24"/>
            <w:szCs w:val="24"/>
            <w:u w:val="single"/>
            <w:lang w:val="el-GR"/>
          </w:rPr>
          <w:delText>Ανάλυση διαλυμένων αερίων (</w:delText>
        </w:r>
        <w:r w:rsidDel="00E474FD">
          <w:rPr>
            <w:b/>
            <w:bCs/>
            <w:sz w:val="24"/>
            <w:szCs w:val="24"/>
            <w:u w:val="single"/>
          </w:rPr>
          <w:delText>DGA</w:delText>
        </w:r>
        <w:r w:rsidRPr="00E474FD" w:rsidDel="00E474FD">
          <w:rPr>
            <w:b/>
            <w:bCs/>
            <w:sz w:val="24"/>
            <w:szCs w:val="24"/>
            <w:u w:val="single"/>
            <w:lang w:val="el-GR"/>
            <w:rPrChange w:id="2339" w:author="Καρμίρης Αγγελος" w:date="2020-01-03T10:44:00Z">
              <w:rPr>
                <w:b/>
                <w:bCs/>
                <w:sz w:val="24"/>
                <w:szCs w:val="24"/>
                <w:u w:val="single"/>
              </w:rPr>
            </w:rPrChange>
          </w:rPr>
          <w:delText>)</w:delText>
        </w:r>
      </w:del>
    </w:p>
    <w:p w:rsidR="00F231CE" w:rsidRPr="00E474FD" w:rsidDel="00E474FD" w:rsidRDefault="00F231CE" w:rsidP="00F231CE">
      <w:pPr>
        <w:tabs>
          <w:tab w:val="left" w:pos="1985"/>
        </w:tabs>
        <w:ind w:left="142"/>
        <w:jc w:val="center"/>
        <w:rPr>
          <w:del w:id="2340" w:author="Καρμίρης Αγγελος" w:date="2020-01-03T10:44:00Z"/>
          <w:b/>
          <w:bCs/>
          <w:sz w:val="24"/>
          <w:szCs w:val="24"/>
          <w:lang w:val="el-GR"/>
          <w:rPrChange w:id="2341" w:author="Καρμίρης Αγγελος" w:date="2020-01-03T10:44:00Z">
            <w:rPr>
              <w:del w:id="2342" w:author="Καρμίρης Αγγελος" w:date="2020-01-03T10:44:00Z"/>
              <w:b/>
              <w:bCs/>
              <w:sz w:val="24"/>
              <w:szCs w:val="24"/>
            </w:rPr>
          </w:rPrChange>
        </w:rPr>
      </w:pPr>
    </w:p>
    <w:p w:rsidR="00F231CE" w:rsidRPr="00F0466E" w:rsidDel="00E474FD" w:rsidRDefault="00F231CE" w:rsidP="00F231CE">
      <w:pPr>
        <w:tabs>
          <w:tab w:val="left" w:pos="1985"/>
          <w:tab w:val="left" w:pos="2268"/>
        </w:tabs>
        <w:ind w:left="1560"/>
        <w:jc w:val="both"/>
        <w:rPr>
          <w:del w:id="2343" w:author="Καρμίρης Αγγελος" w:date="2020-01-03T10:44:00Z"/>
          <w:sz w:val="24"/>
          <w:szCs w:val="24"/>
          <w:lang w:val="el-GR"/>
        </w:rPr>
      </w:pPr>
      <w:del w:id="2344" w:author="Καρμίρης Αγγελος" w:date="2020-01-03T10:44:00Z">
        <w:r w:rsidDel="00E474FD">
          <w:rPr>
            <w:sz w:val="24"/>
            <w:szCs w:val="24"/>
            <w:lang w:val="el-GR"/>
          </w:rPr>
          <w:delText xml:space="preserve">Μετά την ολοκλήρωση όλων των διηλεκτρικών δοκιμών θα ληφθούν δείγματα λαδιού από </w:delText>
        </w:r>
        <w:r w:rsidR="005418B3" w:rsidDel="00E474FD">
          <w:rPr>
            <w:sz w:val="24"/>
            <w:szCs w:val="24"/>
            <w:lang w:val="el-GR"/>
          </w:rPr>
          <w:delText>του</w:delText>
        </w:r>
        <w:r w:rsidDel="00E474FD">
          <w:rPr>
            <w:sz w:val="24"/>
            <w:szCs w:val="24"/>
            <w:lang w:val="el-GR"/>
          </w:rPr>
          <w:delText xml:space="preserve">ς σωλήνες που συνδέουν το δοχείο του ΑΜ/Σ και το σύστημα ψύξης, ενώ οι αντλίες είναι σε λειτουργία. </w:delText>
        </w:r>
        <w:r w:rsidR="00F0466E" w:rsidDel="00E474FD">
          <w:rPr>
            <w:sz w:val="24"/>
            <w:szCs w:val="24"/>
            <w:lang w:val="el-GR"/>
          </w:rPr>
          <w:delText>Τα δείγματα θα υποβληθούν σε ανάλυση διαλυμένων αερίων (</w:delText>
        </w:r>
        <w:r w:rsidR="00F0466E" w:rsidDel="00E474FD">
          <w:rPr>
            <w:sz w:val="24"/>
            <w:szCs w:val="24"/>
          </w:rPr>
          <w:delText>DGA</w:delText>
        </w:r>
        <w:r w:rsidR="00F0466E" w:rsidRPr="00CF1D4B" w:rsidDel="00E474FD">
          <w:rPr>
            <w:sz w:val="24"/>
            <w:szCs w:val="24"/>
            <w:lang w:val="el-GR"/>
          </w:rPr>
          <w:delText xml:space="preserve">). </w:delText>
        </w:r>
        <w:r w:rsidR="00F0466E" w:rsidDel="00E474FD">
          <w:rPr>
            <w:sz w:val="24"/>
            <w:szCs w:val="24"/>
            <w:lang w:val="el-GR"/>
          </w:rPr>
          <w:delText xml:space="preserve">Η δειγματοληψία λαδιού και η </w:delText>
        </w:r>
        <w:r w:rsidR="00F0466E" w:rsidDel="00E474FD">
          <w:rPr>
            <w:sz w:val="24"/>
            <w:szCs w:val="24"/>
          </w:rPr>
          <w:delText>DGA</w:delText>
        </w:r>
        <w:r w:rsidR="00F0466E" w:rsidRPr="00CF1D4B" w:rsidDel="00E474FD">
          <w:rPr>
            <w:sz w:val="24"/>
            <w:szCs w:val="24"/>
            <w:lang w:val="el-GR"/>
          </w:rPr>
          <w:delText xml:space="preserve"> </w:delText>
        </w:r>
        <w:r w:rsidR="00F0466E" w:rsidDel="00E474FD">
          <w:rPr>
            <w:sz w:val="24"/>
            <w:szCs w:val="24"/>
            <w:lang w:val="el-GR"/>
          </w:rPr>
          <w:delText xml:space="preserve">θα εκτελεστούν σύμφωνα με τα </w:delText>
        </w:r>
        <w:r w:rsidR="00F0466E" w:rsidDel="00E474FD">
          <w:rPr>
            <w:sz w:val="24"/>
            <w:szCs w:val="24"/>
          </w:rPr>
          <w:delText>IEC</w:delText>
        </w:r>
        <w:r w:rsidR="00F0466E" w:rsidRPr="00CF1D4B" w:rsidDel="00E474FD">
          <w:rPr>
            <w:sz w:val="24"/>
            <w:szCs w:val="24"/>
            <w:lang w:val="el-GR"/>
          </w:rPr>
          <w:delText xml:space="preserve"> 61181 </w:delText>
        </w:r>
        <w:r w:rsidR="00F0466E" w:rsidDel="00E474FD">
          <w:rPr>
            <w:sz w:val="24"/>
            <w:szCs w:val="24"/>
            <w:lang w:val="el-GR"/>
          </w:rPr>
          <w:delText xml:space="preserve">και </w:delText>
        </w:r>
        <w:r w:rsidR="00F0466E" w:rsidDel="00E474FD">
          <w:rPr>
            <w:sz w:val="24"/>
            <w:szCs w:val="24"/>
          </w:rPr>
          <w:delText>IEC</w:delText>
        </w:r>
        <w:r w:rsidR="00F0466E" w:rsidRPr="00CF1D4B" w:rsidDel="00E474FD">
          <w:rPr>
            <w:sz w:val="24"/>
            <w:szCs w:val="24"/>
            <w:lang w:val="el-GR"/>
          </w:rPr>
          <w:delText xml:space="preserve"> 60567.</w:delText>
        </w:r>
      </w:del>
    </w:p>
    <w:p w:rsidR="00F231CE" w:rsidRPr="00CF1D4B" w:rsidDel="00E474FD" w:rsidRDefault="00F231CE" w:rsidP="00F231CE">
      <w:pPr>
        <w:tabs>
          <w:tab w:val="left" w:pos="1985"/>
        </w:tabs>
        <w:ind w:left="142"/>
        <w:jc w:val="center"/>
        <w:rPr>
          <w:del w:id="2345" w:author="Καρμίρης Αγγελος" w:date="2020-01-03T10:44:00Z"/>
          <w:b/>
          <w:bCs/>
          <w:sz w:val="24"/>
          <w:szCs w:val="24"/>
          <w:lang w:val="el-GR"/>
        </w:rPr>
      </w:pPr>
    </w:p>
    <w:p w:rsidR="00821030" w:rsidRPr="00BD5B2C" w:rsidDel="00E474FD" w:rsidRDefault="00821030" w:rsidP="00821030">
      <w:pPr>
        <w:numPr>
          <w:ilvl w:val="1"/>
          <w:numId w:val="5"/>
        </w:numPr>
        <w:tabs>
          <w:tab w:val="clear" w:pos="2280"/>
          <w:tab w:val="num" w:pos="1985"/>
        </w:tabs>
        <w:ind w:hanging="862"/>
        <w:jc w:val="both"/>
        <w:rPr>
          <w:del w:id="2346" w:author="Καρμίρης Αγγελος" w:date="2020-01-03T10:44:00Z"/>
          <w:b/>
          <w:bCs/>
          <w:sz w:val="24"/>
          <w:szCs w:val="24"/>
          <w:u w:val="single"/>
          <w:lang w:val="el-GR"/>
        </w:rPr>
      </w:pPr>
      <w:del w:id="2347" w:author="Καρμίρης Αγγελος" w:date="2020-01-03T10:44:00Z">
        <w:r w:rsidDel="00E474FD">
          <w:rPr>
            <w:b/>
            <w:bCs/>
            <w:sz w:val="24"/>
            <w:szCs w:val="24"/>
            <w:u w:val="single"/>
            <w:lang w:val="el-GR"/>
          </w:rPr>
          <w:delText>Λειτουργικός έλεγχος βοηθητικών κυκλωμάτων</w:delText>
        </w:r>
      </w:del>
    </w:p>
    <w:p w:rsidR="00821030" w:rsidRPr="00E474FD" w:rsidDel="00E474FD" w:rsidRDefault="00821030" w:rsidP="00821030">
      <w:pPr>
        <w:tabs>
          <w:tab w:val="left" w:pos="1985"/>
        </w:tabs>
        <w:ind w:left="142"/>
        <w:jc w:val="center"/>
        <w:rPr>
          <w:del w:id="2348" w:author="Καρμίρης Αγγελος" w:date="2020-01-03T10:44:00Z"/>
          <w:b/>
          <w:bCs/>
          <w:sz w:val="24"/>
          <w:szCs w:val="24"/>
          <w:lang w:val="el-GR"/>
          <w:rPrChange w:id="2349" w:author="Καρμίρης Αγγελος" w:date="2020-01-03T10:44:00Z">
            <w:rPr>
              <w:del w:id="2350" w:author="Καρμίρης Αγγελος" w:date="2020-01-03T10:44:00Z"/>
              <w:b/>
              <w:bCs/>
              <w:sz w:val="24"/>
              <w:szCs w:val="24"/>
            </w:rPr>
          </w:rPrChange>
        </w:rPr>
      </w:pPr>
    </w:p>
    <w:p w:rsidR="00821030" w:rsidRPr="00BD5B2C" w:rsidDel="00E474FD" w:rsidRDefault="00821030" w:rsidP="00821030">
      <w:pPr>
        <w:numPr>
          <w:ilvl w:val="1"/>
          <w:numId w:val="5"/>
        </w:numPr>
        <w:tabs>
          <w:tab w:val="clear" w:pos="2280"/>
          <w:tab w:val="num" w:pos="1985"/>
        </w:tabs>
        <w:ind w:hanging="862"/>
        <w:jc w:val="both"/>
        <w:rPr>
          <w:del w:id="2351" w:author="Καρμίρης Αγγελος" w:date="2020-01-03T10:44:00Z"/>
          <w:b/>
          <w:bCs/>
          <w:sz w:val="24"/>
          <w:szCs w:val="24"/>
          <w:u w:val="single"/>
          <w:lang w:val="el-GR"/>
        </w:rPr>
      </w:pPr>
      <w:del w:id="2352" w:author="Καρμίρης Αγγελος" w:date="2020-01-03T10:44:00Z">
        <w:r w:rsidDel="00E474FD">
          <w:rPr>
            <w:b/>
            <w:bCs/>
            <w:sz w:val="24"/>
            <w:szCs w:val="24"/>
            <w:u w:val="single"/>
            <w:lang w:val="el-GR"/>
          </w:rPr>
          <w:delText>Έλεγχος βαφής</w:delText>
        </w:r>
      </w:del>
    </w:p>
    <w:p w:rsidR="00821030" w:rsidRPr="00E474FD" w:rsidDel="00E474FD" w:rsidRDefault="00821030" w:rsidP="00821030">
      <w:pPr>
        <w:tabs>
          <w:tab w:val="left" w:pos="1985"/>
        </w:tabs>
        <w:ind w:left="142"/>
        <w:jc w:val="center"/>
        <w:rPr>
          <w:del w:id="2353" w:author="Καρμίρης Αγγελος" w:date="2020-01-03T10:44:00Z"/>
          <w:b/>
          <w:bCs/>
          <w:sz w:val="24"/>
          <w:szCs w:val="24"/>
          <w:lang w:val="el-GR"/>
          <w:rPrChange w:id="2354" w:author="Καρμίρης Αγγελος" w:date="2020-01-03T10:44:00Z">
            <w:rPr>
              <w:del w:id="2355" w:author="Καρμίρης Αγγελος" w:date="2020-01-03T10:44:00Z"/>
              <w:b/>
              <w:bCs/>
              <w:sz w:val="24"/>
              <w:szCs w:val="24"/>
            </w:rPr>
          </w:rPrChange>
        </w:rPr>
      </w:pPr>
    </w:p>
    <w:p w:rsidR="00821030" w:rsidRPr="00BD5B2C" w:rsidDel="00E474FD" w:rsidRDefault="00821030" w:rsidP="00821030">
      <w:pPr>
        <w:tabs>
          <w:tab w:val="left" w:pos="1985"/>
          <w:tab w:val="left" w:pos="2268"/>
        </w:tabs>
        <w:ind w:left="1560"/>
        <w:jc w:val="both"/>
        <w:rPr>
          <w:del w:id="2356" w:author="Καρμίρης Αγγελος" w:date="2020-01-03T10:44:00Z"/>
          <w:sz w:val="24"/>
          <w:szCs w:val="24"/>
          <w:lang w:val="el-GR"/>
        </w:rPr>
      </w:pPr>
      <w:del w:id="2357" w:author="Καρμίρης Αγγελος" w:date="2020-01-03T10:44:00Z">
        <w:r w:rsidRPr="00821030" w:rsidDel="00E474FD">
          <w:rPr>
            <w:sz w:val="24"/>
            <w:szCs w:val="24"/>
            <w:lang w:val="el-GR"/>
          </w:rPr>
          <w:delText xml:space="preserve">Το πάχος της εξωτερικής βαφής θα ελεγχθεί με χρήση μαγνητικής μεθόδου, σύμφωνα με το </w:delText>
        </w:r>
        <w:r w:rsidRPr="00821030" w:rsidDel="00E474FD">
          <w:rPr>
            <w:sz w:val="24"/>
            <w:szCs w:val="24"/>
          </w:rPr>
          <w:delText>ISO</w:delText>
        </w:r>
        <w:r w:rsidRPr="00821030" w:rsidDel="00E474FD">
          <w:rPr>
            <w:sz w:val="24"/>
            <w:szCs w:val="24"/>
            <w:lang w:val="el-GR"/>
          </w:rPr>
          <w:delText xml:space="preserve"> 2178. Η προσκόλληση της εξωτερικής βαφής θα ελε</w:delText>
        </w:r>
        <w:r w:rsidDel="00E474FD">
          <w:rPr>
            <w:sz w:val="24"/>
            <w:szCs w:val="24"/>
            <w:lang w:val="el-GR"/>
          </w:rPr>
          <w:delText>γχ</w:delText>
        </w:r>
        <w:r w:rsidRPr="00821030" w:rsidDel="00E474FD">
          <w:rPr>
            <w:sz w:val="24"/>
            <w:szCs w:val="24"/>
            <w:lang w:val="el-GR"/>
          </w:rPr>
          <w:delText xml:space="preserve">θεί με χρήση μεθόδου διασταυρούμενης χάραξης, σύμφωνα με το </w:delText>
        </w:r>
        <w:r w:rsidRPr="00821030" w:rsidDel="00E474FD">
          <w:rPr>
            <w:sz w:val="24"/>
            <w:szCs w:val="24"/>
          </w:rPr>
          <w:delText>ISO</w:delText>
        </w:r>
        <w:r w:rsidRPr="00821030" w:rsidDel="00E474FD">
          <w:rPr>
            <w:sz w:val="24"/>
            <w:szCs w:val="24"/>
            <w:lang w:val="el-GR"/>
          </w:rPr>
          <w:delText xml:space="preserve"> 2409. Οι τύποι των συστατικών του συστήματος βαφής θα υποβληθούν στον επιθεωρητή του ΑΔΜΗΕ.</w:delText>
        </w:r>
      </w:del>
    </w:p>
    <w:p w:rsidR="00821030" w:rsidRPr="00BD5B2C" w:rsidDel="00E474FD" w:rsidRDefault="00821030" w:rsidP="00821030">
      <w:pPr>
        <w:tabs>
          <w:tab w:val="left" w:pos="1985"/>
        </w:tabs>
        <w:ind w:left="142"/>
        <w:jc w:val="center"/>
        <w:rPr>
          <w:del w:id="2358" w:author="Καρμίρης Αγγελος" w:date="2020-01-03T10:44:00Z"/>
          <w:b/>
          <w:bCs/>
          <w:sz w:val="24"/>
          <w:szCs w:val="24"/>
          <w:lang w:val="el-GR"/>
        </w:rPr>
      </w:pPr>
    </w:p>
    <w:p w:rsidR="00821030" w:rsidRPr="00BD5B2C" w:rsidDel="00E474FD" w:rsidRDefault="00821030" w:rsidP="00821030">
      <w:pPr>
        <w:numPr>
          <w:ilvl w:val="1"/>
          <w:numId w:val="5"/>
        </w:numPr>
        <w:tabs>
          <w:tab w:val="clear" w:pos="2280"/>
          <w:tab w:val="num" w:pos="1985"/>
        </w:tabs>
        <w:ind w:hanging="862"/>
        <w:jc w:val="both"/>
        <w:rPr>
          <w:del w:id="2359" w:author="Καρμίρης Αγγελος" w:date="2020-01-03T10:44:00Z"/>
          <w:b/>
          <w:bCs/>
          <w:sz w:val="24"/>
          <w:szCs w:val="24"/>
          <w:u w:val="single"/>
          <w:lang w:val="el-GR"/>
        </w:rPr>
      </w:pPr>
      <w:del w:id="2360" w:author="Καρμίρης Αγγελος" w:date="2020-01-03T10:44:00Z">
        <w:r w:rsidDel="00E474FD">
          <w:rPr>
            <w:b/>
            <w:bCs/>
            <w:sz w:val="24"/>
            <w:szCs w:val="24"/>
            <w:u w:val="single"/>
            <w:lang w:val="el-GR"/>
          </w:rPr>
          <w:delText>Μέτρηση απόκρισης συχνότητας (</w:delText>
        </w:r>
        <w:r w:rsidDel="00E474FD">
          <w:rPr>
            <w:b/>
            <w:bCs/>
            <w:sz w:val="24"/>
            <w:szCs w:val="24"/>
            <w:u w:val="single"/>
          </w:rPr>
          <w:delText>SFRA</w:delText>
        </w:r>
        <w:r w:rsidRPr="00E474FD" w:rsidDel="00E474FD">
          <w:rPr>
            <w:b/>
            <w:bCs/>
            <w:sz w:val="24"/>
            <w:szCs w:val="24"/>
            <w:u w:val="single"/>
            <w:lang w:val="el-GR"/>
            <w:rPrChange w:id="2361" w:author="Καρμίρης Αγγελος" w:date="2020-01-03T10:44:00Z">
              <w:rPr>
                <w:b/>
                <w:bCs/>
                <w:sz w:val="24"/>
                <w:szCs w:val="24"/>
                <w:u w:val="single"/>
              </w:rPr>
            </w:rPrChange>
          </w:rPr>
          <w:delText>)</w:delText>
        </w:r>
      </w:del>
    </w:p>
    <w:p w:rsidR="00821030" w:rsidRPr="00E474FD" w:rsidDel="00E474FD" w:rsidRDefault="00821030" w:rsidP="00821030">
      <w:pPr>
        <w:tabs>
          <w:tab w:val="left" w:pos="1985"/>
        </w:tabs>
        <w:ind w:left="142"/>
        <w:jc w:val="center"/>
        <w:rPr>
          <w:del w:id="2362" w:author="Καρμίρης Αγγελος" w:date="2020-01-03T10:44:00Z"/>
          <w:b/>
          <w:bCs/>
          <w:sz w:val="24"/>
          <w:szCs w:val="24"/>
          <w:lang w:val="el-GR"/>
          <w:rPrChange w:id="2363" w:author="Καρμίρης Αγγελος" w:date="2020-01-03T10:44:00Z">
            <w:rPr>
              <w:del w:id="2364" w:author="Καρμίρης Αγγελος" w:date="2020-01-03T10:44:00Z"/>
              <w:b/>
              <w:bCs/>
              <w:sz w:val="24"/>
              <w:szCs w:val="24"/>
            </w:rPr>
          </w:rPrChange>
        </w:rPr>
      </w:pPr>
    </w:p>
    <w:p w:rsidR="00821030" w:rsidRPr="00BD5B2C" w:rsidDel="00E474FD" w:rsidRDefault="00BB6E83" w:rsidP="00821030">
      <w:pPr>
        <w:tabs>
          <w:tab w:val="left" w:pos="1985"/>
          <w:tab w:val="left" w:pos="2268"/>
        </w:tabs>
        <w:ind w:left="1560"/>
        <w:jc w:val="both"/>
        <w:rPr>
          <w:del w:id="2365" w:author="Καρμίρης Αγγελος" w:date="2020-01-03T10:44:00Z"/>
          <w:sz w:val="24"/>
          <w:szCs w:val="24"/>
          <w:lang w:val="el-GR"/>
        </w:rPr>
      </w:pPr>
      <w:del w:id="2366" w:author="Καρμίρης Αγγελος" w:date="2020-01-03T10:44:00Z">
        <w:r w:rsidDel="00E474FD">
          <w:rPr>
            <w:sz w:val="24"/>
            <w:szCs w:val="24"/>
            <w:lang w:val="el-GR"/>
          </w:rPr>
          <w:delText xml:space="preserve">Θα εκτελεστεί </w:delText>
        </w:r>
        <w:r w:rsidR="00821030" w:rsidRPr="00821030" w:rsidDel="00E474FD">
          <w:rPr>
            <w:sz w:val="24"/>
            <w:szCs w:val="24"/>
            <w:lang w:val="el-GR"/>
          </w:rPr>
          <w:delText>μέτρηση απόκρισης συχνότητας μετά από όλες τις άλλες δοκιμές σειράς και τις ειδικές δοκιμές, πριν την αποστολή, σύμφωνα με το IEC 60076-18. Στην περίπτωση που ο κατασκευαστής δεν διαθέτει συσκευή δοκιμής SFRA, η δοκιμή θα εκτελεστεί με συσκευή παρεχόμενη από τον ΑΔΜΗΕ.</w:delText>
        </w:r>
      </w:del>
    </w:p>
    <w:p w:rsidR="00821030" w:rsidRPr="00BD5B2C" w:rsidDel="00E474FD" w:rsidRDefault="00821030" w:rsidP="00821030">
      <w:pPr>
        <w:tabs>
          <w:tab w:val="left" w:pos="1985"/>
        </w:tabs>
        <w:ind w:left="142"/>
        <w:jc w:val="center"/>
        <w:rPr>
          <w:del w:id="2367" w:author="Καρμίρης Αγγελος" w:date="2020-01-03T10:44:00Z"/>
          <w:b/>
          <w:bCs/>
          <w:sz w:val="24"/>
          <w:szCs w:val="24"/>
          <w:lang w:val="el-GR"/>
        </w:rPr>
      </w:pPr>
    </w:p>
    <w:p w:rsidR="00CF3783" w:rsidRPr="009F37EC" w:rsidDel="00E474FD" w:rsidRDefault="00CF3783" w:rsidP="00AF2D12">
      <w:pPr>
        <w:numPr>
          <w:ilvl w:val="0"/>
          <w:numId w:val="5"/>
        </w:numPr>
        <w:tabs>
          <w:tab w:val="clear" w:pos="1380"/>
          <w:tab w:val="num" w:pos="993"/>
        </w:tabs>
        <w:jc w:val="both"/>
        <w:rPr>
          <w:del w:id="2368" w:author="Καρμίρης Αγγελος" w:date="2020-01-03T10:44:00Z"/>
          <w:b/>
          <w:bCs/>
          <w:sz w:val="24"/>
          <w:szCs w:val="24"/>
          <w:u w:val="single"/>
          <w:lang w:val="el-GR"/>
        </w:rPr>
      </w:pPr>
      <w:del w:id="2369" w:author="Καρμίρης Αγγελος" w:date="2020-01-03T10:44:00Z">
        <w:r w:rsidRPr="009F37EC" w:rsidDel="00E474FD">
          <w:rPr>
            <w:b/>
            <w:bCs/>
            <w:sz w:val="24"/>
            <w:szCs w:val="24"/>
            <w:u w:val="single"/>
            <w:lang w:val="el-GR"/>
          </w:rPr>
          <w:delText>Δοκιμές τύπου</w:delText>
        </w:r>
      </w:del>
    </w:p>
    <w:p w:rsidR="00CF3783" w:rsidRPr="009F37EC" w:rsidDel="00E474FD" w:rsidRDefault="00CF3783" w:rsidP="00CF3783">
      <w:pPr>
        <w:jc w:val="both"/>
        <w:rPr>
          <w:del w:id="2370" w:author="Καρμίρης Αγγελος" w:date="2020-01-03T10:44:00Z"/>
          <w:sz w:val="24"/>
          <w:szCs w:val="24"/>
          <w:lang w:val="el-GR"/>
        </w:rPr>
      </w:pPr>
      <w:del w:id="2371"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del>
    </w:p>
    <w:p w:rsidR="00CF3783" w:rsidRPr="009F37EC" w:rsidDel="00E474FD" w:rsidRDefault="00CF3783" w:rsidP="00D53E4D">
      <w:pPr>
        <w:numPr>
          <w:ilvl w:val="1"/>
          <w:numId w:val="32"/>
        </w:numPr>
        <w:jc w:val="both"/>
        <w:rPr>
          <w:del w:id="2372" w:author="Καρμίρης Αγγελος" w:date="2020-01-03T10:44:00Z"/>
          <w:b/>
          <w:bCs/>
          <w:sz w:val="24"/>
          <w:szCs w:val="24"/>
          <w:u w:val="single"/>
          <w:lang w:val="el-GR"/>
        </w:rPr>
      </w:pPr>
      <w:del w:id="2373" w:author="Καρμίρης Αγγελος" w:date="2020-01-03T10:44:00Z">
        <w:r w:rsidRPr="009F37EC" w:rsidDel="00E474FD">
          <w:rPr>
            <w:b/>
            <w:bCs/>
            <w:sz w:val="24"/>
            <w:szCs w:val="24"/>
            <w:u w:val="single"/>
            <w:lang w:val="el-GR"/>
          </w:rPr>
          <w:delText>Δοκιμή ανύψωσης θερμοκρασίας</w:delText>
        </w:r>
      </w:del>
    </w:p>
    <w:p w:rsidR="00B76503" w:rsidRPr="009F37EC" w:rsidDel="00E474FD" w:rsidRDefault="00B76503" w:rsidP="00B76503">
      <w:pPr>
        <w:ind w:left="1418"/>
        <w:jc w:val="both"/>
        <w:rPr>
          <w:del w:id="2374" w:author="Καρμίρης Αγγελος" w:date="2020-01-03T10:44:00Z"/>
          <w:b/>
          <w:bCs/>
          <w:sz w:val="24"/>
          <w:szCs w:val="24"/>
          <w:u w:val="single"/>
          <w:lang w:val="el-GR"/>
        </w:rPr>
      </w:pPr>
    </w:p>
    <w:p w:rsidR="00BF6A23" w:rsidDel="00E474FD" w:rsidRDefault="00B76503" w:rsidP="00CF3783">
      <w:pPr>
        <w:ind w:left="1418"/>
        <w:jc w:val="both"/>
        <w:rPr>
          <w:del w:id="2375" w:author="Καρμίρης Αγγελος" w:date="2020-01-03T10:44:00Z"/>
          <w:sz w:val="24"/>
          <w:szCs w:val="24"/>
          <w:lang w:val="el-GR"/>
        </w:rPr>
      </w:pPr>
      <w:del w:id="2376" w:author="Καρμίρης Αγγελος" w:date="2020-01-03T10:44:00Z">
        <w:r w:rsidRPr="009F37EC" w:rsidDel="00E474FD">
          <w:rPr>
            <w:sz w:val="24"/>
            <w:szCs w:val="24"/>
            <w:lang w:val="el-GR"/>
          </w:rPr>
          <w:delText xml:space="preserve">Η δοκιμή </w:delText>
        </w:r>
        <w:r w:rsidR="00921E86" w:rsidRPr="009F37EC" w:rsidDel="00E474FD">
          <w:rPr>
            <w:sz w:val="24"/>
            <w:szCs w:val="24"/>
            <w:lang w:val="el-GR"/>
          </w:rPr>
          <w:delText>θα εκτελεσ</w:delText>
        </w:r>
        <w:r w:rsidR="00CA1B89" w:rsidDel="00E474FD">
          <w:rPr>
            <w:sz w:val="24"/>
            <w:szCs w:val="24"/>
            <w:lang w:val="el-GR"/>
          </w:rPr>
          <w:delText>τ</w:delText>
        </w:r>
        <w:r w:rsidR="00921E86" w:rsidRPr="009F37EC" w:rsidDel="00E474FD">
          <w:rPr>
            <w:sz w:val="24"/>
            <w:szCs w:val="24"/>
            <w:lang w:val="el-GR"/>
          </w:rPr>
          <w:delText xml:space="preserve">εί σύμφωνα με το </w:delText>
        </w:r>
        <w:r w:rsidR="00C76737" w:rsidDel="00E474FD">
          <w:rPr>
            <w:sz w:val="24"/>
            <w:szCs w:val="24"/>
            <w:lang w:val="el-GR"/>
          </w:rPr>
          <w:delText>πρότυπο</w:delText>
        </w:r>
        <w:r w:rsidR="00921E86" w:rsidRPr="009F37EC" w:rsidDel="00E474FD">
          <w:rPr>
            <w:sz w:val="24"/>
            <w:szCs w:val="24"/>
            <w:lang w:val="el-GR"/>
          </w:rPr>
          <w:delText xml:space="preserve"> </w:delText>
        </w:r>
        <w:r w:rsidR="00921E86" w:rsidRPr="009F37EC" w:rsidDel="00E474FD">
          <w:rPr>
            <w:sz w:val="24"/>
            <w:szCs w:val="24"/>
          </w:rPr>
          <w:delText>IEC</w:delText>
        </w:r>
        <w:r w:rsidR="00C76737" w:rsidDel="00E474FD">
          <w:rPr>
            <w:sz w:val="24"/>
            <w:szCs w:val="24"/>
            <w:lang w:val="el-GR"/>
          </w:rPr>
          <w:delText xml:space="preserve"> </w:delText>
        </w:r>
        <w:r w:rsidR="00921E86" w:rsidRPr="009F37EC" w:rsidDel="00E474FD">
          <w:rPr>
            <w:sz w:val="24"/>
            <w:szCs w:val="24"/>
            <w:lang w:val="el-GR"/>
          </w:rPr>
          <w:delText>60076-2</w:delText>
        </w:r>
        <w:r w:rsidR="00C76737" w:rsidDel="00E474FD">
          <w:rPr>
            <w:sz w:val="24"/>
            <w:szCs w:val="24"/>
            <w:lang w:val="el-GR"/>
          </w:rPr>
          <w:delText>.</w:delText>
        </w:r>
        <w:r w:rsidR="00CA1B89" w:rsidDel="00E474FD">
          <w:rPr>
            <w:sz w:val="24"/>
            <w:szCs w:val="24"/>
            <w:lang w:val="el-GR"/>
          </w:rPr>
          <w:delText xml:space="preserve"> Οι εγκατεστημένοι αισθητήρες θερμοκρασίας και οι εσοχές αισθητήρων στο δοχείο του αυτομετασχηματιστή και στο σύστημα ψύξης (παρ.</w:delText>
        </w:r>
        <w:r w:rsidR="00CA1B89" w:rsidDel="00E474FD">
          <w:rPr>
            <w:sz w:val="24"/>
            <w:szCs w:val="24"/>
          </w:rPr>
          <w:delText>IX</w:delText>
        </w:r>
        <w:r w:rsidR="00CA1B89" w:rsidRPr="00CF1D4B" w:rsidDel="00E474FD">
          <w:rPr>
            <w:sz w:val="24"/>
            <w:szCs w:val="24"/>
            <w:lang w:val="el-GR"/>
          </w:rPr>
          <w:delText>.12.11)</w:delText>
        </w:r>
        <w:r w:rsidR="00CA1B89" w:rsidDel="00E474FD">
          <w:rPr>
            <w:sz w:val="24"/>
            <w:szCs w:val="24"/>
            <w:lang w:val="el-GR"/>
          </w:rPr>
          <w:delText xml:space="preserve"> θα χρησιμοποιηθούν για τη δοκιμή. Μια μονάδα ψύξης (εφεδρική μονάδα) θα βρίσκεται εκτός λειτουργίας</w:delText>
        </w:r>
        <w:r w:rsidR="00CA1B89" w:rsidRPr="00CF1D4B" w:rsidDel="00E474FD">
          <w:rPr>
            <w:sz w:val="24"/>
            <w:szCs w:val="24"/>
            <w:lang w:val="el-GR"/>
          </w:rPr>
          <w:delText xml:space="preserve"> </w:delText>
        </w:r>
        <w:r w:rsidR="00CA1B89" w:rsidDel="00E474FD">
          <w:rPr>
            <w:sz w:val="24"/>
            <w:szCs w:val="24"/>
            <w:lang w:val="el-GR"/>
          </w:rPr>
          <w:delText>και απομονωμένη κατά τη διάρκεια όλης της δοκιμής. Ένας αισθητήρας θερμοκρασίας πρέπει να τοποθετηθεί</w:delText>
        </w:r>
        <w:r w:rsidR="00BF6A23" w:rsidRPr="00CF1D4B" w:rsidDel="00E474FD">
          <w:rPr>
            <w:sz w:val="24"/>
            <w:szCs w:val="24"/>
            <w:lang w:val="el-GR"/>
          </w:rPr>
          <w:delText xml:space="preserve"> </w:delText>
        </w:r>
        <w:r w:rsidR="00BF6A23" w:rsidDel="00E474FD">
          <w:rPr>
            <w:sz w:val="24"/>
            <w:szCs w:val="24"/>
            <w:lang w:val="el-GR"/>
          </w:rPr>
          <w:delText>σε απόσταση 0.5</w:delText>
        </w:r>
        <w:r w:rsidR="00BF6A23" w:rsidDel="00E474FD">
          <w:rPr>
            <w:sz w:val="24"/>
            <w:szCs w:val="24"/>
          </w:rPr>
          <w:delText>m</w:delText>
        </w:r>
        <w:r w:rsidR="00BF6A23" w:rsidDel="00E474FD">
          <w:rPr>
            <w:sz w:val="24"/>
            <w:szCs w:val="24"/>
            <w:lang w:val="el-GR"/>
          </w:rPr>
          <w:delText xml:space="preserve"> από την είσοδο αέρα κάθε λειτουργούσας μονάδας ψύξης. Η θερμοκρασία θερμότερου σημείου τυλίγματος θα μετράται απευθείας σε όλα τα τυλίγματα, με χρήση του εγκατεστημένου συστήματος άμεσης μέτρησης θερμοκρασίας θερμότερου σημείου τυλιγμάτων (παρ.</w:delText>
        </w:r>
        <w:r w:rsidR="00BF6A23" w:rsidDel="00E474FD">
          <w:rPr>
            <w:sz w:val="24"/>
            <w:szCs w:val="24"/>
          </w:rPr>
          <w:delText>IX</w:delText>
        </w:r>
        <w:r w:rsidR="00BF6A23" w:rsidRPr="00CF1D4B" w:rsidDel="00E474FD">
          <w:rPr>
            <w:sz w:val="24"/>
            <w:szCs w:val="24"/>
            <w:lang w:val="el-GR"/>
          </w:rPr>
          <w:delText xml:space="preserve">.12.10). </w:delText>
        </w:r>
        <w:r w:rsidR="00BF6A23" w:rsidDel="00E474FD">
          <w:rPr>
            <w:sz w:val="24"/>
            <w:szCs w:val="24"/>
            <w:lang w:val="el-GR"/>
          </w:rPr>
          <w:delText>Θα χρησιμοποιείται  για τη δοκιμή η μέγιστη μέτρηση από τους εγκατεστημένους αισθητήρες σε οποιαδήποτε φάση του ίδιου τυλίγματος.</w:delText>
        </w:r>
      </w:del>
    </w:p>
    <w:p w:rsidR="00BF6A23" w:rsidDel="00E474FD" w:rsidRDefault="00BF6A23" w:rsidP="00CF3783">
      <w:pPr>
        <w:ind w:left="1418"/>
        <w:jc w:val="both"/>
        <w:rPr>
          <w:del w:id="2377" w:author="Καρμίρης Αγγελος" w:date="2020-01-03T10:44:00Z"/>
          <w:sz w:val="24"/>
          <w:szCs w:val="24"/>
          <w:lang w:val="el-GR"/>
        </w:rPr>
      </w:pPr>
    </w:p>
    <w:p w:rsidR="00CF3783" w:rsidRPr="009F37EC" w:rsidDel="00E474FD" w:rsidRDefault="00BF6A23" w:rsidP="00CF3783">
      <w:pPr>
        <w:ind w:left="1418"/>
        <w:jc w:val="both"/>
        <w:rPr>
          <w:del w:id="2378" w:author="Καρμίρης Αγγελος" w:date="2020-01-03T10:44:00Z"/>
          <w:sz w:val="24"/>
          <w:szCs w:val="24"/>
          <w:lang w:val="el-GR"/>
        </w:rPr>
      </w:pPr>
      <w:del w:id="2379" w:author="Καρμίρης Αγγελος" w:date="2020-01-03T10:44:00Z">
        <w:r w:rsidDel="00E474FD">
          <w:rPr>
            <w:sz w:val="24"/>
            <w:szCs w:val="24"/>
            <w:lang w:val="el-GR"/>
          </w:rPr>
          <w:delText>Η δοκιμή ανύψωσης θερμοκρασίας θα εκτελεστεί πριν τις διηλεκτρικές δοκιμές σειράς και  ειδικές δοκιμές. Το λάδι του αυτομετασχηματιστή θα πρέπει να απαερωθεί επιμελώς πριν την έναρξη της δοκιμής, έτσι ώστε να φτάσει σε επίπεδο παραμένοντος διαλυμένου αέρα κάτω από 0.5%.</w:delText>
        </w:r>
      </w:del>
    </w:p>
    <w:p w:rsidR="00C76737" w:rsidDel="00E474FD" w:rsidRDefault="00C76737" w:rsidP="00CF3783">
      <w:pPr>
        <w:ind w:left="1560"/>
        <w:jc w:val="both"/>
        <w:rPr>
          <w:del w:id="2380" w:author="Καρμίρης Αγγελος" w:date="2020-01-03T10:44:00Z"/>
          <w:sz w:val="24"/>
          <w:szCs w:val="24"/>
          <w:lang w:val="el-GR"/>
        </w:rPr>
      </w:pPr>
    </w:p>
    <w:p w:rsidR="00CF3783" w:rsidDel="00E474FD" w:rsidRDefault="00CF3783" w:rsidP="00CF3783">
      <w:pPr>
        <w:ind w:left="1560"/>
        <w:jc w:val="both"/>
        <w:rPr>
          <w:del w:id="2381" w:author="Καρμίρης Αγγελος" w:date="2020-01-03T10:44:00Z"/>
          <w:sz w:val="24"/>
          <w:szCs w:val="24"/>
          <w:lang w:val="el-GR"/>
        </w:rPr>
      </w:pPr>
      <w:del w:id="2382" w:author="Καρμίρης Αγγελος" w:date="2020-01-03T10:44:00Z">
        <w:r w:rsidRPr="009F37EC" w:rsidDel="00E474FD">
          <w:rPr>
            <w:sz w:val="24"/>
            <w:szCs w:val="24"/>
            <w:lang w:val="el-GR"/>
          </w:rPr>
          <w:delText xml:space="preserve">Ο σκοπός της δοκιμής είναι </w:delText>
        </w:r>
        <w:r w:rsidR="00BF6A23" w:rsidDel="00E474FD">
          <w:rPr>
            <w:sz w:val="24"/>
            <w:szCs w:val="24"/>
            <w:lang w:val="el-GR"/>
          </w:rPr>
          <w:delText>ως ακολούθως</w:delText>
        </w:r>
        <w:r w:rsidRPr="009F37EC" w:rsidDel="00E474FD">
          <w:rPr>
            <w:sz w:val="24"/>
            <w:szCs w:val="24"/>
            <w:lang w:val="el-GR"/>
          </w:rPr>
          <w:delText>:</w:delText>
        </w:r>
      </w:del>
    </w:p>
    <w:p w:rsidR="00BF6A23" w:rsidRPr="009F37EC" w:rsidDel="00E474FD" w:rsidRDefault="00BF6A23" w:rsidP="00CF3783">
      <w:pPr>
        <w:ind w:left="1560"/>
        <w:jc w:val="both"/>
        <w:rPr>
          <w:del w:id="2383" w:author="Καρμίρης Αγγελος" w:date="2020-01-03T10:44:00Z"/>
          <w:sz w:val="24"/>
          <w:szCs w:val="24"/>
          <w:lang w:val="el-GR"/>
        </w:rPr>
      </w:pPr>
    </w:p>
    <w:p w:rsidR="00CF3783" w:rsidRPr="00572B88" w:rsidDel="00E474FD" w:rsidRDefault="00CF3783" w:rsidP="00CF1D4B">
      <w:pPr>
        <w:tabs>
          <w:tab w:val="left" w:pos="1985"/>
        </w:tabs>
        <w:ind w:left="1985" w:hanging="425"/>
        <w:jc w:val="both"/>
        <w:rPr>
          <w:del w:id="2384" w:author="Καρμίρης Αγγελος" w:date="2020-01-03T10:44:00Z"/>
          <w:sz w:val="24"/>
          <w:szCs w:val="24"/>
          <w:lang w:val="el-GR"/>
        </w:rPr>
      </w:pPr>
      <w:del w:id="2385" w:author="Καρμίρης Αγγελος" w:date="2020-01-03T10:44:00Z">
        <w:r w:rsidRPr="009F37EC" w:rsidDel="00E474FD">
          <w:rPr>
            <w:sz w:val="24"/>
            <w:szCs w:val="24"/>
            <w:lang w:val="el-GR"/>
          </w:rPr>
          <w:delText xml:space="preserve"> α.</w:delText>
        </w:r>
        <w:r w:rsidR="00BF6A23" w:rsidDel="00E474FD">
          <w:rPr>
            <w:sz w:val="24"/>
            <w:szCs w:val="24"/>
            <w:lang w:val="el-GR"/>
          </w:rPr>
          <w:tab/>
          <w:delText>Να μετρήσει τ</w:delText>
        </w:r>
        <w:r w:rsidRPr="009F37EC" w:rsidDel="00E474FD">
          <w:rPr>
            <w:sz w:val="24"/>
            <w:szCs w:val="24"/>
            <w:lang w:val="el-GR"/>
          </w:rPr>
          <w:delText xml:space="preserve">ην ανύψωση θερμοκρασίας </w:delText>
        </w:r>
        <w:r w:rsidR="00BF6A23" w:rsidDel="00E474FD">
          <w:rPr>
            <w:sz w:val="24"/>
            <w:szCs w:val="24"/>
            <w:lang w:val="el-GR"/>
          </w:rPr>
          <w:delText>άνω στάθμης</w:delText>
        </w:r>
        <w:r w:rsidRPr="009F37EC" w:rsidDel="00E474FD">
          <w:rPr>
            <w:sz w:val="24"/>
            <w:szCs w:val="24"/>
            <w:lang w:val="el-GR"/>
          </w:rPr>
          <w:delText xml:space="preserve"> λαδιού σε συνθήκες </w:delText>
        </w:r>
        <w:r w:rsidR="00B811FC" w:rsidRPr="009F37EC" w:rsidDel="00E474FD">
          <w:rPr>
            <w:sz w:val="24"/>
            <w:szCs w:val="24"/>
            <w:lang w:val="el-GR"/>
          </w:rPr>
          <w:delText>σταθερής κατάστασης</w:delText>
        </w:r>
        <w:r w:rsidR="00BF6A23" w:rsidDel="00E474FD">
          <w:rPr>
            <w:sz w:val="24"/>
            <w:szCs w:val="24"/>
            <w:lang w:val="el-GR"/>
          </w:rPr>
          <w:delText>,</w:delText>
        </w:r>
        <w:r w:rsidRPr="009F37EC" w:rsidDel="00E474FD">
          <w:rPr>
            <w:sz w:val="24"/>
            <w:szCs w:val="24"/>
            <w:lang w:val="el-GR"/>
          </w:rPr>
          <w:delText xml:space="preserve"> </w:delText>
        </w:r>
        <w:r w:rsidR="00BF6A23" w:rsidDel="00E474FD">
          <w:rPr>
            <w:sz w:val="24"/>
            <w:szCs w:val="24"/>
            <w:lang w:val="el-GR"/>
          </w:rPr>
          <w:delText>με μέγιστες</w:delText>
        </w:r>
        <w:r w:rsidRPr="009F37EC" w:rsidDel="00E474FD">
          <w:rPr>
            <w:sz w:val="24"/>
            <w:szCs w:val="24"/>
            <w:lang w:val="el-GR"/>
          </w:rPr>
          <w:delText xml:space="preserve"> ολικ</w:delText>
        </w:r>
        <w:r w:rsidR="00BF6A23" w:rsidDel="00E474FD">
          <w:rPr>
            <w:sz w:val="24"/>
            <w:szCs w:val="24"/>
            <w:lang w:val="el-GR"/>
          </w:rPr>
          <w:delText>ές</w:delText>
        </w:r>
        <w:r w:rsidRPr="009F37EC" w:rsidDel="00E474FD">
          <w:rPr>
            <w:sz w:val="24"/>
            <w:szCs w:val="24"/>
            <w:lang w:val="el-GR"/>
          </w:rPr>
          <w:delText xml:space="preserve"> απ</w:delText>
        </w:r>
        <w:r w:rsidR="00BF6A23" w:rsidDel="00E474FD">
          <w:rPr>
            <w:sz w:val="24"/>
            <w:szCs w:val="24"/>
            <w:lang w:val="el-GR"/>
          </w:rPr>
          <w:delText>ώ</w:delText>
        </w:r>
        <w:r w:rsidRPr="009F37EC" w:rsidDel="00E474FD">
          <w:rPr>
            <w:sz w:val="24"/>
            <w:szCs w:val="24"/>
            <w:lang w:val="el-GR"/>
          </w:rPr>
          <w:delText>λει</w:delText>
        </w:r>
        <w:r w:rsidR="00BF6A23" w:rsidDel="00E474FD">
          <w:rPr>
            <w:sz w:val="24"/>
            <w:szCs w:val="24"/>
            <w:lang w:val="el-GR"/>
          </w:rPr>
          <w:delText>ες</w:delText>
        </w:r>
        <w:r w:rsidRPr="009F37EC" w:rsidDel="00E474FD">
          <w:rPr>
            <w:sz w:val="24"/>
            <w:szCs w:val="24"/>
            <w:lang w:val="el-GR"/>
          </w:rPr>
          <w:delText xml:space="preserve">. </w:delText>
        </w:r>
        <w:r w:rsidR="00BF6A23" w:rsidDel="00E474FD">
          <w:rPr>
            <w:sz w:val="24"/>
            <w:szCs w:val="24"/>
            <w:lang w:val="el-GR"/>
          </w:rPr>
          <w:delText xml:space="preserve">Δεν πρέπει να υπερβεί τους 60 </w:delText>
        </w:r>
        <w:r w:rsidR="00BF6A23" w:rsidDel="00E474FD">
          <w:rPr>
            <w:sz w:val="24"/>
            <w:szCs w:val="24"/>
          </w:rPr>
          <w:delText>K</w:delText>
        </w:r>
        <w:r w:rsidR="00BF6A23" w:rsidRPr="00CF1D4B" w:rsidDel="00E474FD">
          <w:rPr>
            <w:sz w:val="24"/>
            <w:szCs w:val="24"/>
            <w:lang w:val="el-GR"/>
          </w:rPr>
          <w:delText xml:space="preserve">. </w:delText>
        </w:r>
      </w:del>
    </w:p>
    <w:p w:rsidR="00CF3783" w:rsidDel="00E474FD" w:rsidRDefault="00CF3783" w:rsidP="00CF1D4B">
      <w:pPr>
        <w:tabs>
          <w:tab w:val="left" w:pos="1985"/>
        </w:tabs>
        <w:ind w:left="1985" w:hanging="425"/>
        <w:jc w:val="both"/>
        <w:rPr>
          <w:del w:id="2386" w:author="Καρμίρης Αγγελος" w:date="2020-01-03T10:44:00Z"/>
          <w:sz w:val="24"/>
          <w:szCs w:val="24"/>
          <w:lang w:val="el-GR"/>
        </w:rPr>
      </w:pPr>
      <w:del w:id="2387" w:author="Καρμίρης Αγγελος" w:date="2020-01-03T10:44:00Z">
        <w:r w:rsidRPr="009F37EC" w:rsidDel="00E474FD">
          <w:rPr>
            <w:sz w:val="24"/>
            <w:szCs w:val="24"/>
            <w:lang w:val="el-GR"/>
          </w:rPr>
          <w:delText xml:space="preserve"> β.</w:delText>
        </w:r>
        <w:r w:rsidR="00BF6A23" w:rsidDel="00E474FD">
          <w:rPr>
            <w:sz w:val="24"/>
            <w:szCs w:val="24"/>
            <w:lang w:val="el-GR"/>
          </w:rPr>
          <w:tab/>
          <w:delText>Να μετρήσει τ</w:delText>
        </w:r>
        <w:r w:rsidRPr="009F37EC" w:rsidDel="00E474FD">
          <w:rPr>
            <w:sz w:val="24"/>
            <w:szCs w:val="24"/>
            <w:lang w:val="el-GR"/>
          </w:rPr>
          <w:delText>η μέση ανύψωση θερμοκρασίας τυλίγματος</w:delText>
        </w:r>
        <w:r w:rsidR="00BF6A23" w:rsidDel="00E474FD">
          <w:rPr>
            <w:sz w:val="24"/>
            <w:szCs w:val="24"/>
            <w:lang w:val="el-GR"/>
          </w:rPr>
          <w:delText xml:space="preserve"> για κάθε τύλιγμα</w:delText>
        </w:r>
        <w:r w:rsidRPr="009F37EC" w:rsidDel="00E474FD">
          <w:rPr>
            <w:sz w:val="24"/>
            <w:szCs w:val="24"/>
            <w:lang w:val="el-GR"/>
          </w:rPr>
          <w:delText xml:space="preserve">  </w:delText>
        </w:r>
        <w:r w:rsidR="00B811FC" w:rsidRPr="009F37EC" w:rsidDel="00E474FD">
          <w:rPr>
            <w:sz w:val="24"/>
            <w:szCs w:val="24"/>
            <w:lang w:val="el-GR"/>
          </w:rPr>
          <w:delText>σ</w:delText>
        </w:r>
        <w:r w:rsidRPr="009F37EC" w:rsidDel="00E474FD">
          <w:rPr>
            <w:sz w:val="24"/>
            <w:szCs w:val="24"/>
            <w:lang w:val="el-GR"/>
          </w:rPr>
          <w:delText>τ</w:delText>
        </w:r>
        <w:r w:rsidR="00BF6A23" w:rsidDel="00E474FD">
          <w:rPr>
            <w:sz w:val="24"/>
            <w:szCs w:val="24"/>
            <w:lang w:val="el-GR"/>
          </w:rPr>
          <w:delText>η</w:delText>
        </w:r>
        <w:r w:rsidRPr="009F37EC" w:rsidDel="00E474FD">
          <w:rPr>
            <w:sz w:val="24"/>
            <w:szCs w:val="24"/>
            <w:lang w:val="el-GR"/>
          </w:rPr>
          <w:delText xml:space="preserve"> </w:delText>
        </w:r>
        <w:r w:rsidR="00BF6A23" w:rsidDel="00E474FD">
          <w:rPr>
            <w:sz w:val="24"/>
            <w:szCs w:val="24"/>
            <w:lang w:val="el-GR"/>
          </w:rPr>
          <w:delText>μέγιστη ονομαστική ένταση λήψης</w:delText>
        </w:r>
        <w:r w:rsidRPr="009F37EC" w:rsidDel="00E474FD">
          <w:rPr>
            <w:sz w:val="24"/>
            <w:szCs w:val="24"/>
            <w:lang w:val="el-GR"/>
          </w:rPr>
          <w:delText xml:space="preserve"> και με</w:delText>
        </w:r>
        <w:r w:rsidR="00514869" w:rsidRPr="00CF1D4B" w:rsidDel="00E474FD">
          <w:rPr>
            <w:sz w:val="24"/>
            <w:szCs w:val="24"/>
            <w:lang w:val="el-GR"/>
          </w:rPr>
          <w:delText xml:space="preserve"> </w:delText>
        </w:r>
        <w:r w:rsidR="00514869" w:rsidDel="00E474FD">
          <w:rPr>
            <w:sz w:val="24"/>
            <w:szCs w:val="24"/>
            <w:lang w:val="el-GR"/>
          </w:rPr>
          <w:delText>συνθήκες</w:delText>
        </w:r>
        <w:r w:rsidR="00BF6A23" w:rsidDel="00E474FD">
          <w:rPr>
            <w:sz w:val="24"/>
            <w:szCs w:val="24"/>
            <w:lang w:val="el-GR"/>
          </w:rPr>
          <w:delText xml:space="preserve"> ανύψωση</w:delText>
        </w:r>
        <w:r w:rsidR="00514869" w:rsidDel="00E474FD">
          <w:rPr>
            <w:sz w:val="24"/>
            <w:szCs w:val="24"/>
            <w:lang w:val="el-GR"/>
          </w:rPr>
          <w:delText>ς</w:delText>
        </w:r>
        <w:r w:rsidR="00B811FC" w:rsidRPr="009F37EC" w:rsidDel="00E474FD">
          <w:rPr>
            <w:sz w:val="24"/>
            <w:szCs w:val="24"/>
            <w:lang w:val="el-GR"/>
          </w:rPr>
          <w:delText xml:space="preserve"> </w:delText>
        </w:r>
        <w:r w:rsidRPr="009F37EC" w:rsidDel="00E474FD">
          <w:rPr>
            <w:sz w:val="24"/>
            <w:szCs w:val="24"/>
            <w:lang w:val="el-GR"/>
          </w:rPr>
          <w:delText>θερμοκρασ</w:delText>
        </w:r>
        <w:r w:rsidR="00BF6A23" w:rsidDel="00E474FD">
          <w:rPr>
            <w:sz w:val="24"/>
            <w:szCs w:val="24"/>
            <w:lang w:val="el-GR"/>
          </w:rPr>
          <w:delText>ίας</w:delText>
        </w:r>
        <w:r w:rsidRPr="009F37EC" w:rsidDel="00E474FD">
          <w:rPr>
            <w:sz w:val="24"/>
            <w:szCs w:val="24"/>
            <w:lang w:val="el-GR"/>
          </w:rPr>
          <w:delText xml:space="preserve"> </w:delText>
        </w:r>
        <w:r w:rsidR="00BF6A23" w:rsidDel="00E474FD">
          <w:rPr>
            <w:sz w:val="24"/>
            <w:szCs w:val="24"/>
            <w:lang w:val="el-GR"/>
          </w:rPr>
          <w:delText>άνω στάθμης</w:delText>
        </w:r>
        <w:r w:rsidRPr="009F37EC" w:rsidDel="00E474FD">
          <w:rPr>
            <w:sz w:val="24"/>
            <w:szCs w:val="24"/>
            <w:lang w:val="el-GR"/>
          </w:rPr>
          <w:delText xml:space="preserve"> λ</w:delText>
        </w:r>
        <w:r w:rsidR="00BF6A23" w:rsidDel="00E474FD">
          <w:rPr>
            <w:sz w:val="24"/>
            <w:szCs w:val="24"/>
            <w:lang w:val="el-GR"/>
          </w:rPr>
          <w:delText>α</w:delText>
        </w:r>
        <w:r w:rsidRPr="009F37EC" w:rsidDel="00E474FD">
          <w:rPr>
            <w:sz w:val="24"/>
            <w:szCs w:val="24"/>
            <w:lang w:val="el-GR"/>
          </w:rPr>
          <w:delText>δι</w:delText>
        </w:r>
        <w:r w:rsidR="00BF6A23" w:rsidDel="00E474FD">
          <w:rPr>
            <w:sz w:val="24"/>
            <w:szCs w:val="24"/>
            <w:lang w:val="el-GR"/>
          </w:rPr>
          <w:delText>ού</w:delText>
        </w:r>
        <w:r w:rsidRPr="009F37EC" w:rsidDel="00E474FD">
          <w:rPr>
            <w:sz w:val="24"/>
            <w:szCs w:val="24"/>
            <w:lang w:val="el-GR"/>
          </w:rPr>
          <w:delText xml:space="preserve"> όπως αναφέρεται στην</w:delText>
        </w:r>
        <w:r w:rsidR="00514869" w:rsidDel="00E474FD">
          <w:rPr>
            <w:sz w:val="24"/>
            <w:szCs w:val="24"/>
            <w:lang w:val="el-GR"/>
          </w:rPr>
          <w:delText xml:space="preserve"> π</w:delText>
        </w:r>
        <w:r w:rsidRPr="009F37EC" w:rsidDel="00E474FD">
          <w:rPr>
            <w:sz w:val="24"/>
            <w:szCs w:val="24"/>
            <w:lang w:val="el-GR"/>
          </w:rPr>
          <w:delText>αρ</w:delText>
        </w:r>
        <w:r w:rsidR="00BF6A23" w:rsidDel="00E474FD">
          <w:rPr>
            <w:sz w:val="24"/>
            <w:szCs w:val="24"/>
            <w:lang w:val="el-GR"/>
          </w:rPr>
          <w:delText>.(α)</w:delText>
        </w:r>
        <w:r w:rsidRPr="009F37EC" w:rsidDel="00E474FD">
          <w:rPr>
            <w:sz w:val="24"/>
            <w:szCs w:val="24"/>
            <w:lang w:val="el-GR"/>
          </w:rPr>
          <w:delText>.</w:delText>
        </w:r>
        <w:r w:rsidR="003E04DD" w:rsidDel="00E474FD">
          <w:rPr>
            <w:sz w:val="24"/>
            <w:szCs w:val="24"/>
            <w:lang w:val="el-GR"/>
          </w:rPr>
          <w:delText xml:space="preserve"> Δεν πρέπει να υπερβεί τους 65 Κ. Επίσης να μετρήσει τη μέση βαθμίδα θερμοκρασίας τυλίγματος προς λάδι.</w:delText>
        </w:r>
      </w:del>
    </w:p>
    <w:p w:rsidR="003E04DD" w:rsidRPr="009F37EC" w:rsidDel="00E474FD" w:rsidRDefault="003E04DD" w:rsidP="00CF1D4B">
      <w:pPr>
        <w:tabs>
          <w:tab w:val="left" w:pos="1985"/>
        </w:tabs>
        <w:ind w:left="1985" w:hanging="425"/>
        <w:jc w:val="both"/>
        <w:rPr>
          <w:del w:id="2388" w:author="Καρμίρης Αγγελος" w:date="2020-01-03T10:44:00Z"/>
          <w:sz w:val="24"/>
          <w:szCs w:val="24"/>
          <w:lang w:val="el-GR"/>
        </w:rPr>
      </w:pPr>
      <w:del w:id="2389" w:author="Καρμίρης Αγγελος" w:date="2020-01-03T10:44:00Z">
        <w:r w:rsidDel="00E474FD">
          <w:rPr>
            <w:sz w:val="24"/>
            <w:szCs w:val="24"/>
            <w:lang w:val="el-GR"/>
          </w:rPr>
          <w:delText>γ.</w:delText>
        </w:r>
        <w:r w:rsidDel="00E474FD">
          <w:rPr>
            <w:sz w:val="24"/>
            <w:szCs w:val="24"/>
            <w:lang w:val="el-GR"/>
          </w:rPr>
          <w:tab/>
          <w:delText>Να μετρήσει τη</w:delText>
        </w:r>
        <w:r w:rsidR="00125A47" w:rsidDel="00E474FD">
          <w:rPr>
            <w:sz w:val="24"/>
            <w:szCs w:val="24"/>
            <w:lang w:val="el-GR"/>
          </w:rPr>
          <w:delText>ν ανύψωση</w:delText>
        </w:r>
        <w:r w:rsidDel="00E474FD">
          <w:rPr>
            <w:sz w:val="24"/>
            <w:szCs w:val="24"/>
            <w:lang w:val="el-GR"/>
          </w:rPr>
          <w:delText xml:space="preserve"> θερμοκρασία</w:delText>
        </w:r>
        <w:r w:rsidR="00125A47" w:rsidDel="00E474FD">
          <w:rPr>
            <w:sz w:val="24"/>
            <w:szCs w:val="24"/>
            <w:lang w:val="el-GR"/>
          </w:rPr>
          <w:delText>ς του</w:delText>
        </w:r>
        <w:r w:rsidDel="00E474FD">
          <w:rPr>
            <w:sz w:val="24"/>
            <w:szCs w:val="24"/>
            <w:lang w:val="el-GR"/>
          </w:rPr>
          <w:delText xml:space="preserve"> θερμότερου σημείου τυλίγματος για κάθε τύλιγμα</w:delText>
        </w:r>
        <w:r w:rsidRPr="003E04DD" w:rsidDel="00E474FD">
          <w:rPr>
            <w:sz w:val="24"/>
            <w:szCs w:val="24"/>
            <w:lang w:val="el-GR"/>
          </w:rPr>
          <w:delText xml:space="preserve"> </w:delText>
        </w:r>
        <w:r w:rsidRPr="009F37EC" w:rsidDel="00E474FD">
          <w:rPr>
            <w:sz w:val="24"/>
            <w:szCs w:val="24"/>
            <w:lang w:val="el-GR"/>
          </w:rPr>
          <w:delText>στ</w:delText>
        </w:r>
        <w:r w:rsidDel="00E474FD">
          <w:rPr>
            <w:sz w:val="24"/>
            <w:szCs w:val="24"/>
            <w:lang w:val="el-GR"/>
          </w:rPr>
          <w:delText>η</w:delText>
        </w:r>
        <w:r w:rsidRPr="009F37EC" w:rsidDel="00E474FD">
          <w:rPr>
            <w:sz w:val="24"/>
            <w:szCs w:val="24"/>
            <w:lang w:val="el-GR"/>
          </w:rPr>
          <w:delText xml:space="preserve"> </w:delText>
        </w:r>
        <w:r w:rsidDel="00E474FD">
          <w:rPr>
            <w:sz w:val="24"/>
            <w:szCs w:val="24"/>
            <w:lang w:val="el-GR"/>
          </w:rPr>
          <w:delText>μέγιστη ονομαστική ένταση λήψης</w:delText>
        </w:r>
        <w:r w:rsidRPr="009F37EC" w:rsidDel="00E474FD">
          <w:rPr>
            <w:sz w:val="24"/>
            <w:szCs w:val="24"/>
            <w:lang w:val="el-GR"/>
          </w:rPr>
          <w:delText xml:space="preserve"> και με</w:delText>
        </w:r>
        <w:r w:rsidRPr="00AB6E01" w:rsidDel="00E474FD">
          <w:rPr>
            <w:sz w:val="24"/>
            <w:szCs w:val="24"/>
            <w:lang w:val="el-GR"/>
          </w:rPr>
          <w:delText xml:space="preserve"> </w:delText>
        </w:r>
        <w:r w:rsidDel="00E474FD">
          <w:rPr>
            <w:sz w:val="24"/>
            <w:szCs w:val="24"/>
            <w:lang w:val="el-GR"/>
          </w:rPr>
          <w:delText>συνθήκες ανύψωσης</w:delText>
        </w:r>
        <w:r w:rsidRPr="009F37EC" w:rsidDel="00E474FD">
          <w:rPr>
            <w:sz w:val="24"/>
            <w:szCs w:val="24"/>
            <w:lang w:val="el-GR"/>
          </w:rPr>
          <w:delText xml:space="preserve"> θερμοκρασ</w:delText>
        </w:r>
        <w:r w:rsidDel="00E474FD">
          <w:rPr>
            <w:sz w:val="24"/>
            <w:szCs w:val="24"/>
            <w:lang w:val="el-GR"/>
          </w:rPr>
          <w:delText>ίας</w:delText>
        </w:r>
        <w:r w:rsidRPr="009F37EC" w:rsidDel="00E474FD">
          <w:rPr>
            <w:sz w:val="24"/>
            <w:szCs w:val="24"/>
            <w:lang w:val="el-GR"/>
          </w:rPr>
          <w:delText xml:space="preserve"> </w:delText>
        </w:r>
        <w:r w:rsidDel="00E474FD">
          <w:rPr>
            <w:sz w:val="24"/>
            <w:szCs w:val="24"/>
            <w:lang w:val="el-GR"/>
          </w:rPr>
          <w:delText>άνω στάθμης</w:delText>
        </w:r>
        <w:r w:rsidRPr="009F37EC" w:rsidDel="00E474FD">
          <w:rPr>
            <w:sz w:val="24"/>
            <w:szCs w:val="24"/>
            <w:lang w:val="el-GR"/>
          </w:rPr>
          <w:delText xml:space="preserve"> λ</w:delText>
        </w:r>
        <w:r w:rsidDel="00E474FD">
          <w:rPr>
            <w:sz w:val="24"/>
            <w:szCs w:val="24"/>
            <w:lang w:val="el-GR"/>
          </w:rPr>
          <w:delText>α</w:delText>
        </w:r>
        <w:r w:rsidRPr="009F37EC" w:rsidDel="00E474FD">
          <w:rPr>
            <w:sz w:val="24"/>
            <w:szCs w:val="24"/>
            <w:lang w:val="el-GR"/>
          </w:rPr>
          <w:delText>δι</w:delText>
        </w:r>
        <w:r w:rsidDel="00E474FD">
          <w:rPr>
            <w:sz w:val="24"/>
            <w:szCs w:val="24"/>
            <w:lang w:val="el-GR"/>
          </w:rPr>
          <w:delText>ού</w:delText>
        </w:r>
        <w:r w:rsidRPr="009F37EC" w:rsidDel="00E474FD">
          <w:rPr>
            <w:sz w:val="24"/>
            <w:szCs w:val="24"/>
            <w:lang w:val="el-GR"/>
          </w:rPr>
          <w:delText xml:space="preserve"> όπως αναφέρεται στην</w:delText>
        </w:r>
        <w:r w:rsidDel="00E474FD">
          <w:rPr>
            <w:sz w:val="24"/>
            <w:szCs w:val="24"/>
            <w:lang w:val="el-GR"/>
          </w:rPr>
          <w:delText xml:space="preserve"> π</w:delText>
        </w:r>
        <w:r w:rsidRPr="009F37EC" w:rsidDel="00E474FD">
          <w:rPr>
            <w:sz w:val="24"/>
            <w:szCs w:val="24"/>
            <w:lang w:val="el-GR"/>
          </w:rPr>
          <w:delText>αρ</w:delText>
        </w:r>
        <w:r w:rsidDel="00E474FD">
          <w:rPr>
            <w:sz w:val="24"/>
            <w:szCs w:val="24"/>
            <w:lang w:val="el-GR"/>
          </w:rPr>
          <w:delText>.(α)</w:delText>
        </w:r>
        <w:r w:rsidRPr="009F37EC" w:rsidDel="00E474FD">
          <w:rPr>
            <w:sz w:val="24"/>
            <w:szCs w:val="24"/>
            <w:lang w:val="el-GR"/>
          </w:rPr>
          <w:delText>.</w:delText>
        </w:r>
        <w:r w:rsidDel="00E474FD">
          <w:rPr>
            <w:sz w:val="24"/>
            <w:szCs w:val="24"/>
            <w:lang w:val="el-GR"/>
          </w:rPr>
          <w:delText xml:space="preserve"> Δεν πρέπει να υπερβεί τους 78 Κ.</w:delText>
        </w:r>
      </w:del>
    </w:p>
    <w:p w:rsidR="00AF2D12" w:rsidRPr="009F37EC" w:rsidDel="00E474FD" w:rsidRDefault="00AF2D12" w:rsidP="00CF3783">
      <w:pPr>
        <w:ind w:left="1560"/>
        <w:jc w:val="both"/>
        <w:rPr>
          <w:del w:id="2390" w:author="Καρμίρης Αγγελος" w:date="2020-01-03T10:44:00Z"/>
          <w:sz w:val="24"/>
          <w:szCs w:val="24"/>
          <w:lang w:val="el-GR"/>
        </w:rPr>
      </w:pPr>
    </w:p>
    <w:p w:rsidR="00CF3783" w:rsidRPr="00CF1D4B" w:rsidDel="00E474FD" w:rsidRDefault="00CF3783" w:rsidP="00CF3783">
      <w:pPr>
        <w:ind w:left="1560"/>
        <w:jc w:val="both"/>
        <w:rPr>
          <w:del w:id="2391" w:author="Καρμίρης Αγγελος" w:date="2020-01-03T10:44:00Z"/>
          <w:sz w:val="24"/>
          <w:szCs w:val="24"/>
          <w:lang w:val="el-GR"/>
        </w:rPr>
      </w:pPr>
      <w:del w:id="2392" w:author="Καρμίρης Αγγελος" w:date="2020-01-03T10:44:00Z">
        <w:r w:rsidRPr="009F37EC" w:rsidDel="00E474FD">
          <w:rPr>
            <w:sz w:val="24"/>
            <w:szCs w:val="24"/>
            <w:lang w:val="el-GR"/>
          </w:rPr>
          <w:delText>Για το λόγο αυτό η δοκιμή εκτελείται αντίστοιχα σ</w:delText>
        </w:r>
        <w:r w:rsidR="003E04DD" w:rsidDel="00E474FD">
          <w:rPr>
            <w:sz w:val="24"/>
            <w:szCs w:val="24"/>
            <w:lang w:val="el-GR"/>
          </w:rPr>
          <w:delText>τα ακόλουθα</w:delText>
        </w:r>
        <w:r w:rsidRPr="009F37EC" w:rsidDel="00E474FD">
          <w:rPr>
            <w:sz w:val="24"/>
            <w:szCs w:val="24"/>
            <w:lang w:val="el-GR"/>
          </w:rPr>
          <w:delText xml:space="preserve"> βήματα :</w:delText>
        </w:r>
      </w:del>
    </w:p>
    <w:p w:rsidR="00572B88" w:rsidRPr="004A3493" w:rsidDel="00E474FD" w:rsidRDefault="00572B88" w:rsidP="00CF3783">
      <w:pPr>
        <w:ind w:left="1560"/>
        <w:jc w:val="both"/>
        <w:rPr>
          <w:del w:id="2393" w:author="Καρμίρης Αγγελος" w:date="2020-01-03T10:44:00Z"/>
          <w:sz w:val="24"/>
          <w:szCs w:val="24"/>
          <w:lang w:val="el-GR"/>
        </w:rPr>
      </w:pPr>
    </w:p>
    <w:p w:rsidR="00CF3783" w:rsidRPr="00CF1D4B" w:rsidDel="00E474FD" w:rsidRDefault="002A3953" w:rsidP="00CF1D4B">
      <w:pPr>
        <w:tabs>
          <w:tab w:val="left" w:pos="1985"/>
        </w:tabs>
        <w:ind w:left="1985" w:hanging="425"/>
        <w:jc w:val="both"/>
        <w:rPr>
          <w:del w:id="2394" w:author="Καρμίρης Αγγελος" w:date="2020-01-03T10:44:00Z"/>
          <w:sz w:val="24"/>
          <w:szCs w:val="24"/>
          <w:lang w:val="el-GR"/>
        </w:rPr>
      </w:pPr>
      <w:del w:id="2395" w:author="Καρμίρης Αγγελος" w:date="2020-01-03T10:44:00Z">
        <w:r w:rsidRPr="002A3953" w:rsidDel="00E474FD">
          <w:rPr>
            <w:sz w:val="24"/>
            <w:szCs w:val="24"/>
            <w:lang w:val="el-GR"/>
          </w:rPr>
          <w:delText>1.</w:delText>
        </w:r>
        <w:r w:rsidDel="00E474FD">
          <w:rPr>
            <w:sz w:val="24"/>
            <w:szCs w:val="24"/>
            <w:lang w:val="el-GR"/>
          </w:rPr>
          <w:tab/>
        </w:r>
        <w:r w:rsidR="00CF3783" w:rsidRPr="00CF1D4B" w:rsidDel="00E474FD">
          <w:rPr>
            <w:sz w:val="24"/>
            <w:szCs w:val="24"/>
            <w:lang w:val="el-GR"/>
          </w:rPr>
          <w:delText>Εφαρμογή</w:delText>
        </w:r>
        <w:r w:rsidR="00572B88" w:rsidRPr="00CF1D4B" w:rsidDel="00E474FD">
          <w:rPr>
            <w:sz w:val="24"/>
            <w:szCs w:val="24"/>
            <w:lang w:val="el-GR"/>
          </w:rPr>
          <w:delText xml:space="preserve"> </w:delText>
        </w:r>
        <w:r w:rsidR="00572B88" w:rsidDel="00E474FD">
          <w:rPr>
            <w:sz w:val="24"/>
            <w:szCs w:val="24"/>
            <w:lang w:val="el-GR"/>
          </w:rPr>
          <w:delText>τριφασικής</w:delText>
        </w:r>
        <w:r w:rsidR="00CF3783" w:rsidRPr="00CF1D4B" w:rsidDel="00E474FD">
          <w:rPr>
            <w:sz w:val="24"/>
            <w:szCs w:val="24"/>
            <w:lang w:val="el-GR"/>
          </w:rPr>
          <w:delText xml:space="preserve"> τάσης δοκιμής</w:delText>
        </w:r>
        <w:r w:rsidR="00572B88" w:rsidDel="00E474FD">
          <w:rPr>
            <w:sz w:val="24"/>
            <w:szCs w:val="24"/>
            <w:lang w:val="el-GR"/>
          </w:rPr>
          <w:delText xml:space="preserve"> στους ακροδέκτες ΥΤ, ενώ οι ακροδέκτες ΜΤ είναι βραχυκυκλωμένοι και οι ακροδέκτες ΧΤ είναι ανοιχτοκυκλωμένοι. Ο μηχανισμός αλλαγής λήψης θα βρίσκεται στη λήψη Νο.19, όπου το κοινό τύλιγμα έχει μέγιστη ονομαστική ένταση και οι ολικές απώλειες του ΑΜ/Σ είναι επίσης μέγιστες.</w:delText>
        </w:r>
        <w:r w:rsidR="00CF3783" w:rsidRPr="00CF1D4B" w:rsidDel="00E474FD">
          <w:rPr>
            <w:sz w:val="24"/>
            <w:szCs w:val="24"/>
            <w:lang w:val="el-GR"/>
          </w:rPr>
          <w:delText xml:space="preserve"> </w:delText>
        </w:r>
        <w:r w:rsidR="00572B88" w:rsidDel="00E474FD">
          <w:rPr>
            <w:sz w:val="24"/>
            <w:szCs w:val="24"/>
            <w:lang w:val="el-GR"/>
          </w:rPr>
          <w:delText>Η</w:delText>
        </w:r>
        <w:r w:rsidR="00CF3783" w:rsidRPr="00CF1D4B" w:rsidDel="00E474FD">
          <w:rPr>
            <w:sz w:val="24"/>
            <w:szCs w:val="24"/>
            <w:lang w:val="el-GR"/>
          </w:rPr>
          <w:delText xml:space="preserve"> μετρούμενη ενεργός ισχύς </w:delText>
        </w:r>
        <w:r w:rsidR="00572B88" w:rsidDel="00E474FD">
          <w:rPr>
            <w:sz w:val="24"/>
            <w:szCs w:val="24"/>
            <w:lang w:val="el-GR"/>
          </w:rPr>
          <w:delText>θα</w:delText>
        </w:r>
        <w:r w:rsidR="00572B88" w:rsidRPr="00CF1D4B" w:rsidDel="00E474FD">
          <w:rPr>
            <w:sz w:val="24"/>
            <w:szCs w:val="24"/>
            <w:lang w:val="el-GR"/>
          </w:rPr>
          <w:delText xml:space="preserve"> </w:delText>
        </w:r>
        <w:r w:rsidR="00CF3783" w:rsidRPr="00CF1D4B" w:rsidDel="00E474FD">
          <w:rPr>
            <w:sz w:val="24"/>
            <w:szCs w:val="24"/>
            <w:lang w:val="el-GR"/>
          </w:rPr>
          <w:delText>είναι ίση με τις ολικές απώλειες</w:delText>
        </w:r>
        <w:r w:rsidR="00572B88" w:rsidDel="00E474FD">
          <w:rPr>
            <w:sz w:val="24"/>
            <w:szCs w:val="24"/>
            <w:lang w:val="el-GR"/>
          </w:rPr>
          <w:delText xml:space="preserve"> (απώλειες φορτίου και εν κενώ)</w:delText>
        </w:r>
        <w:r w:rsidR="00CF3783" w:rsidRPr="00CF1D4B" w:rsidDel="00E474FD">
          <w:rPr>
            <w:sz w:val="24"/>
            <w:szCs w:val="24"/>
            <w:lang w:val="el-GR"/>
          </w:rPr>
          <w:delText xml:space="preserve"> του ΑΜ</w:delText>
        </w:r>
        <w:r w:rsidR="00486CD4" w:rsidRPr="00CF1D4B" w:rsidDel="00E474FD">
          <w:rPr>
            <w:sz w:val="24"/>
            <w:szCs w:val="24"/>
            <w:lang w:val="el-GR"/>
          </w:rPr>
          <w:delText>/</w:delText>
        </w:r>
        <w:r w:rsidR="00CF3783" w:rsidRPr="00CF1D4B" w:rsidDel="00E474FD">
          <w:rPr>
            <w:sz w:val="24"/>
            <w:szCs w:val="24"/>
            <w:lang w:val="el-GR"/>
          </w:rPr>
          <w:delText>Σ</w:delText>
        </w:r>
        <w:r w:rsidR="00572B88" w:rsidDel="00E474FD">
          <w:rPr>
            <w:sz w:val="24"/>
            <w:szCs w:val="24"/>
            <w:lang w:val="el-GR"/>
          </w:rPr>
          <w:delText xml:space="preserve"> στη λήψη Νο.19, με ονομαστική ισχύ λήψης σε όλα τα τυλίγματα</w:delText>
        </w:r>
        <w:r w:rsidR="00CF3783" w:rsidRPr="00CF1D4B" w:rsidDel="00E474FD">
          <w:rPr>
            <w:sz w:val="24"/>
            <w:szCs w:val="24"/>
            <w:lang w:val="el-GR"/>
          </w:rPr>
          <w:delText>.</w:delText>
        </w:r>
        <w:r w:rsidR="0080311F" w:rsidDel="00E474FD">
          <w:rPr>
            <w:sz w:val="24"/>
            <w:szCs w:val="24"/>
            <w:lang w:val="el-GR"/>
          </w:rPr>
          <w:delText xml:space="preserve"> Αυτό αντιστοιχεί σε φόρτιση </w:delText>
        </w:r>
        <w:r w:rsidR="005B12A3" w:rsidDel="00E474FD">
          <w:rPr>
            <w:sz w:val="24"/>
            <w:szCs w:val="24"/>
            <w:lang w:val="el-GR"/>
          </w:rPr>
          <w:delText>ΑΜ/Σ</w:delText>
        </w:r>
        <w:r w:rsidR="0080311F" w:rsidDel="00E474FD">
          <w:rPr>
            <w:sz w:val="24"/>
            <w:szCs w:val="24"/>
            <w:lang w:val="el-GR"/>
          </w:rPr>
          <w:delText xml:space="preserve"> ΥΤ/ΜΤ/ΧΤ = 258.44/258.44/60 </w:delText>
        </w:r>
        <w:r w:rsidR="0080311F" w:rsidDel="00E474FD">
          <w:rPr>
            <w:sz w:val="24"/>
            <w:szCs w:val="24"/>
          </w:rPr>
          <w:delText>MVA</w:delText>
        </w:r>
        <w:r w:rsidR="0080311F" w:rsidDel="00E474FD">
          <w:rPr>
            <w:sz w:val="24"/>
            <w:szCs w:val="24"/>
            <w:lang w:val="el-GR"/>
          </w:rPr>
          <w:delText>, όπως αναφέρεται στην παρ.</w:delText>
        </w:r>
        <w:r w:rsidR="0080311F" w:rsidDel="00E474FD">
          <w:rPr>
            <w:sz w:val="24"/>
            <w:szCs w:val="24"/>
          </w:rPr>
          <w:delText>VII</w:delText>
        </w:r>
        <w:r w:rsidR="0080311F" w:rsidRPr="00CF1D4B" w:rsidDel="00E474FD">
          <w:rPr>
            <w:sz w:val="24"/>
            <w:szCs w:val="24"/>
            <w:lang w:val="el-GR"/>
          </w:rPr>
          <w:delText>.6.</w:delText>
        </w:r>
        <w:r w:rsidR="0080311F" w:rsidDel="00E474FD">
          <w:rPr>
            <w:sz w:val="24"/>
            <w:szCs w:val="24"/>
            <w:lang w:val="el-GR"/>
          </w:rPr>
          <w:delText xml:space="preserve"> Οι απώλειες εν κενώ θα ληφθούν από τις αντίστοιχες μετρήσεις απωλειών της παρ.</w:delText>
        </w:r>
        <w:r w:rsidR="0080311F" w:rsidDel="00E474FD">
          <w:rPr>
            <w:sz w:val="24"/>
            <w:szCs w:val="24"/>
          </w:rPr>
          <w:delText>X</w:delText>
        </w:r>
        <w:r w:rsidR="0080311F" w:rsidRPr="00CF1D4B" w:rsidDel="00E474FD">
          <w:rPr>
            <w:sz w:val="24"/>
            <w:szCs w:val="24"/>
            <w:lang w:val="el-GR"/>
          </w:rPr>
          <w:delText xml:space="preserve">.1.4 </w:delText>
        </w:r>
        <w:r w:rsidR="0080311F" w:rsidDel="00E474FD">
          <w:rPr>
            <w:sz w:val="24"/>
            <w:szCs w:val="24"/>
            <w:lang w:val="el-GR"/>
          </w:rPr>
          <w:delText>για τη λήψη Νο.19. Οι απώλειες φορτίου θα υπολογιστούν</w:delText>
        </w:r>
        <w:r w:rsidR="0080311F" w:rsidRPr="00CF1D4B" w:rsidDel="00E474FD">
          <w:rPr>
            <w:sz w:val="24"/>
            <w:szCs w:val="24"/>
            <w:lang w:val="el-GR"/>
          </w:rPr>
          <w:delText xml:space="preserve"> </w:delText>
        </w:r>
        <w:r w:rsidR="0080311F" w:rsidDel="00E474FD">
          <w:rPr>
            <w:sz w:val="24"/>
            <w:szCs w:val="24"/>
            <w:lang w:val="el-GR"/>
          </w:rPr>
          <w:delText xml:space="preserve">ακολουθώντας τη μέθοδο που περιγράφεται στο </w:delText>
        </w:r>
        <w:r w:rsidR="0080311F" w:rsidDel="00E474FD">
          <w:rPr>
            <w:sz w:val="24"/>
            <w:szCs w:val="24"/>
          </w:rPr>
          <w:delText>IEC</w:delText>
        </w:r>
        <w:r w:rsidR="0080311F" w:rsidRPr="00CF1D4B" w:rsidDel="00E474FD">
          <w:rPr>
            <w:sz w:val="24"/>
            <w:szCs w:val="24"/>
            <w:lang w:val="el-GR"/>
          </w:rPr>
          <w:delText xml:space="preserve"> 60076-8 </w:delText>
        </w:r>
        <w:r w:rsidR="0080311F" w:rsidDel="00E474FD">
          <w:rPr>
            <w:sz w:val="24"/>
            <w:szCs w:val="24"/>
            <w:lang w:val="el-GR"/>
          </w:rPr>
          <w:delText>και χρησιμοποιώντας τις αντίστοιχες μετρήσεις απωλειών της παρ.</w:delText>
        </w:r>
        <w:r w:rsidR="0080311F" w:rsidDel="00E474FD">
          <w:rPr>
            <w:sz w:val="24"/>
            <w:szCs w:val="24"/>
          </w:rPr>
          <w:delText>X</w:delText>
        </w:r>
        <w:r w:rsidR="0080311F" w:rsidRPr="00CF1D4B" w:rsidDel="00E474FD">
          <w:rPr>
            <w:sz w:val="24"/>
            <w:szCs w:val="24"/>
            <w:lang w:val="el-GR"/>
          </w:rPr>
          <w:delText xml:space="preserve">.1.3 </w:delText>
        </w:r>
        <w:r w:rsidR="0080311F" w:rsidDel="00E474FD">
          <w:rPr>
            <w:sz w:val="24"/>
            <w:szCs w:val="24"/>
            <w:lang w:val="el-GR"/>
          </w:rPr>
          <w:delText>για τη λήψη Νο.19.</w:delText>
        </w:r>
        <w:r w:rsidR="00CF3783" w:rsidRPr="00CF1D4B" w:rsidDel="00E474FD">
          <w:rPr>
            <w:sz w:val="24"/>
            <w:szCs w:val="24"/>
            <w:lang w:val="el-GR"/>
          </w:rPr>
          <w:delText xml:space="preserve"> </w:delText>
        </w:r>
        <w:r w:rsidR="00C66CA6" w:rsidDel="00E474FD">
          <w:rPr>
            <w:sz w:val="24"/>
            <w:szCs w:val="24"/>
            <w:lang w:val="el-GR"/>
          </w:rPr>
          <w:delText>Η ένταση</w:delText>
        </w:r>
        <w:r w:rsidR="00CF3783" w:rsidRPr="00CF1D4B" w:rsidDel="00E474FD">
          <w:rPr>
            <w:sz w:val="24"/>
            <w:szCs w:val="24"/>
            <w:lang w:val="el-GR"/>
          </w:rPr>
          <w:delText xml:space="preserve"> δοκιμής θα είναι μεγαλύτερ</w:delText>
        </w:r>
        <w:r w:rsidR="00C66CA6" w:rsidDel="00E474FD">
          <w:rPr>
            <w:sz w:val="24"/>
            <w:szCs w:val="24"/>
            <w:lang w:val="el-GR"/>
          </w:rPr>
          <w:delText>η</w:delText>
        </w:r>
        <w:r w:rsidR="00CF3783" w:rsidRPr="00CF1D4B" w:rsidDel="00E474FD">
          <w:rPr>
            <w:sz w:val="24"/>
            <w:szCs w:val="24"/>
            <w:lang w:val="el-GR"/>
          </w:rPr>
          <w:delText xml:space="preserve"> του ονομαστικ</w:delText>
        </w:r>
        <w:r w:rsidR="00C66CA6" w:rsidDel="00E474FD">
          <w:rPr>
            <w:sz w:val="24"/>
            <w:szCs w:val="24"/>
            <w:lang w:val="el-GR"/>
          </w:rPr>
          <w:delText>ής έντασης λήψης,</w:delText>
        </w:r>
        <w:r w:rsidR="004C5E0B" w:rsidDel="00E474FD">
          <w:rPr>
            <w:sz w:val="24"/>
            <w:szCs w:val="24"/>
            <w:lang w:val="el-GR"/>
          </w:rPr>
          <w:delText xml:space="preserve"> ώστε να καλύπτονται</w:delText>
        </w:r>
        <w:r w:rsidR="00CF3783" w:rsidRPr="00CF1D4B" w:rsidDel="00E474FD">
          <w:rPr>
            <w:sz w:val="24"/>
            <w:szCs w:val="24"/>
            <w:lang w:val="el-GR"/>
          </w:rPr>
          <w:delText xml:space="preserve"> οι </w:delText>
        </w:r>
        <w:r w:rsidR="005A7E4A" w:rsidDel="00E474FD">
          <w:rPr>
            <w:sz w:val="24"/>
            <w:szCs w:val="24"/>
            <w:lang w:val="el-GR"/>
          </w:rPr>
          <w:delText xml:space="preserve">ολικές </w:delText>
        </w:r>
        <w:r w:rsidR="00CF3783" w:rsidRPr="00CF1D4B" w:rsidDel="00E474FD">
          <w:rPr>
            <w:sz w:val="24"/>
            <w:szCs w:val="24"/>
            <w:lang w:val="el-GR"/>
          </w:rPr>
          <w:delText>απώλειες.</w:delText>
        </w:r>
        <w:r w:rsidR="005A7E4A" w:rsidDel="00E474FD">
          <w:rPr>
            <w:sz w:val="24"/>
            <w:szCs w:val="24"/>
            <w:lang w:val="el-GR"/>
          </w:rPr>
          <w:delText xml:space="preserve"> Κατά τη διάρκεια της δοκιμής θα μετρώνται συνεχώς και θα καταγράφονται σε τακτά διαστήματα οι θερμοκρασίες περιβάλλοντος και άνω στάθμης λαδιού.</w:delText>
        </w:r>
        <w:r w:rsidR="00CF3783" w:rsidRPr="00CF1D4B" w:rsidDel="00E474FD">
          <w:rPr>
            <w:sz w:val="24"/>
            <w:szCs w:val="24"/>
            <w:lang w:val="el-GR"/>
          </w:rPr>
          <w:delText xml:space="preserve"> Η δοκιμή σ’ αυτό το </w:delText>
        </w:r>
        <w:r w:rsidR="00C9659D" w:rsidRPr="00CF1D4B" w:rsidDel="00E474FD">
          <w:rPr>
            <w:sz w:val="24"/>
            <w:szCs w:val="24"/>
            <w:lang w:val="el-GR"/>
          </w:rPr>
          <w:delText>βήμα</w:delText>
        </w:r>
        <w:r w:rsidR="00CF3783" w:rsidRPr="00CF1D4B" w:rsidDel="00E474FD">
          <w:rPr>
            <w:sz w:val="24"/>
            <w:szCs w:val="24"/>
            <w:lang w:val="el-GR"/>
          </w:rPr>
          <w:delText xml:space="preserve"> θα τελειώσει όταν ο ρυθμός μεταβολής της θερμοκρασίας στ</w:delText>
        </w:r>
        <w:r w:rsidR="005A7E4A" w:rsidDel="00E474FD">
          <w:rPr>
            <w:sz w:val="24"/>
            <w:szCs w:val="24"/>
            <w:lang w:val="el-GR"/>
          </w:rPr>
          <w:delText>ην άνω στάθμη</w:delText>
        </w:r>
        <w:r w:rsidR="00CF3783" w:rsidRPr="00CF1D4B" w:rsidDel="00E474FD">
          <w:rPr>
            <w:sz w:val="24"/>
            <w:szCs w:val="24"/>
            <w:lang w:val="el-GR"/>
          </w:rPr>
          <w:delText xml:space="preserve"> λαδιού πέσει κάτω από  1</w:delText>
        </w:r>
        <w:r w:rsidR="005A7E4A" w:rsidDel="00E474FD">
          <w:rPr>
            <w:sz w:val="24"/>
            <w:szCs w:val="24"/>
            <w:lang w:val="el-GR"/>
          </w:rPr>
          <w:delText xml:space="preserve"> </w:delText>
        </w:r>
        <w:r w:rsidR="005A7E4A" w:rsidDel="00E474FD">
          <w:rPr>
            <w:sz w:val="24"/>
            <w:szCs w:val="24"/>
          </w:rPr>
          <w:delText>K</w:delText>
        </w:r>
        <w:r w:rsidR="005A7E4A" w:rsidRPr="00CF1D4B" w:rsidDel="00E474FD">
          <w:rPr>
            <w:sz w:val="24"/>
            <w:szCs w:val="24"/>
            <w:lang w:val="el-GR"/>
          </w:rPr>
          <w:delText>/</w:delText>
        </w:r>
        <w:r w:rsidR="005A7E4A" w:rsidDel="00E474FD">
          <w:rPr>
            <w:sz w:val="24"/>
            <w:szCs w:val="24"/>
          </w:rPr>
          <w:delText>h</w:delText>
        </w:r>
        <w:r w:rsidR="00CF3783" w:rsidRPr="00CF1D4B" w:rsidDel="00E474FD">
          <w:rPr>
            <w:sz w:val="24"/>
            <w:szCs w:val="24"/>
            <w:lang w:val="el-GR"/>
          </w:rPr>
          <w:delText xml:space="preserve"> και παραμείνει </w:delText>
        </w:r>
        <w:r w:rsidR="005A7E4A" w:rsidDel="00E474FD">
          <w:rPr>
            <w:sz w:val="24"/>
            <w:szCs w:val="24"/>
            <w:lang w:val="el-GR"/>
          </w:rPr>
          <w:delText>εκεί</w:delText>
        </w:r>
        <w:r w:rsidR="00CF3783" w:rsidRPr="00CF1D4B" w:rsidDel="00E474FD">
          <w:rPr>
            <w:sz w:val="24"/>
            <w:szCs w:val="24"/>
            <w:lang w:val="el-GR"/>
          </w:rPr>
          <w:delText xml:space="preserve"> για τρεις (3) ώρες. </w:delText>
        </w:r>
        <w:r w:rsidR="005A7E4A" w:rsidDel="00E474FD">
          <w:rPr>
            <w:sz w:val="24"/>
            <w:szCs w:val="24"/>
            <w:lang w:val="el-GR"/>
          </w:rPr>
          <w:delText xml:space="preserve">Η ανύψωση θερμοκρασίας άνω στάθμης λαδιού θα </w:delText>
        </w:r>
        <w:r w:rsidR="003150BC" w:rsidDel="00E474FD">
          <w:rPr>
            <w:sz w:val="24"/>
            <w:szCs w:val="24"/>
            <w:lang w:val="el-GR"/>
          </w:rPr>
          <w:delText>καθοριστεί</w:delText>
        </w:r>
        <w:r w:rsidR="005A7E4A" w:rsidDel="00E474FD">
          <w:rPr>
            <w:sz w:val="24"/>
            <w:szCs w:val="24"/>
            <w:lang w:val="el-GR"/>
          </w:rPr>
          <w:delText xml:space="preserve"> για την ονομαστική φόρτιση του ΑΜ/Σ στη λήψη Νο.19. Το όργανο μέτρησης θερμοκρασίας λαδιού θα βαθμονομηθεί στο τέλος αυτού του βήματος</w:delText>
        </w:r>
        <w:r w:rsidR="00F85F50" w:rsidDel="00E474FD">
          <w:rPr>
            <w:sz w:val="24"/>
            <w:szCs w:val="24"/>
            <w:lang w:val="el-GR"/>
          </w:rPr>
          <w:delText>.</w:delText>
        </w:r>
      </w:del>
    </w:p>
    <w:p w:rsidR="002A3953" w:rsidRPr="00CF1D4B" w:rsidDel="00E474FD" w:rsidRDefault="002A3953" w:rsidP="00CF1D4B">
      <w:pPr>
        <w:ind w:left="1985" w:hanging="425"/>
        <w:rPr>
          <w:del w:id="2396" w:author="Καρμίρης Αγγελος" w:date="2020-01-03T10:44:00Z"/>
          <w:lang w:val="el-GR"/>
        </w:rPr>
      </w:pPr>
    </w:p>
    <w:p w:rsidR="00CF3783" w:rsidRPr="00125A47" w:rsidDel="00E474FD" w:rsidRDefault="00B811FC" w:rsidP="00CF1D4B">
      <w:pPr>
        <w:tabs>
          <w:tab w:val="left" w:pos="1985"/>
        </w:tabs>
        <w:ind w:left="1985" w:hanging="425"/>
        <w:jc w:val="both"/>
        <w:rPr>
          <w:del w:id="2397" w:author="Καρμίρης Αγγελος" w:date="2020-01-03T10:44:00Z"/>
          <w:sz w:val="24"/>
          <w:szCs w:val="24"/>
          <w:lang w:val="el-GR"/>
        </w:rPr>
      </w:pPr>
      <w:del w:id="2398" w:author="Καρμίρης Αγγελος" w:date="2020-01-03T10:44:00Z">
        <w:r w:rsidRPr="009F37EC" w:rsidDel="00E474FD">
          <w:rPr>
            <w:sz w:val="24"/>
            <w:szCs w:val="24"/>
            <w:lang w:val="el-GR"/>
          </w:rPr>
          <w:delText>2</w:delText>
        </w:r>
        <w:r w:rsidR="00CF3783" w:rsidRPr="009F37EC" w:rsidDel="00E474FD">
          <w:rPr>
            <w:sz w:val="24"/>
            <w:szCs w:val="24"/>
            <w:lang w:val="el-GR"/>
          </w:rPr>
          <w:delText>.</w:delText>
        </w:r>
        <w:r w:rsidR="002A3953" w:rsidRPr="00CF1D4B" w:rsidDel="00E474FD">
          <w:rPr>
            <w:sz w:val="24"/>
            <w:szCs w:val="24"/>
            <w:lang w:val="el-GR"/>
          </w:rPr>
          <w:tab/>
        </w:r>
        <w:r w:rsidR="004A3493" w:rsidDel="00E474FD">
          <w:rPr>
            <w:sz w:val="24"/>
            <w:szCs w:val="24"/>
            <w:lang w:val="el-GR"/>
          </w:rPr>
          <w:delText>Μόλις</w:delText>
        </w:r>
        <w:r w:rsidR="00CF3783" w:rsidRPr="009F37EC" w:rsidDel="00E474FD">
          <w:rPr>
            <w:sz w:val="24"/>
            <w:szCs w:val="24"/>
            <w:lang w:val="el-GR"/>
          </w:rPr>
          <w:delText xml:space="preserve"> </w:delText>
        </w:r>
        <w:r w:rsidR="004A3493" w:rsidDel="00E474FD">
          <w:rPr>
            <w:sz w:val="24"/>
            <w:szCs w:val="24"/>
            <w:lang w:val="el-GR"/>
          </w:rPr>
          <w:delText>μετρηθεί</w:delText>
        </w:r>
        <w:r w:rsidR="004A3493" w:rsidRPr="009F37EC" w:rsidDel="00E474FD">
          <w:rPr>
            <w:sz w:val="24"/>
            <w:szCs w:val="24"/>
            <w:lang w:val="el-GR"/>
          </w:rPr>
          <w:delText xml:space="preserve"> </w:delText>
        </w:r>
        <w:r w:rsidR="00921E86" w:rsidRPr="009F37EC" w:rsidDel="00E474FD">
          <w:rPr>
            <w:sz w:val="24"/>
            <w:szCs w:val="24"/>
            <w:lang w:val="el-GR"/>
          </w:rPr>
          <w:delText>η ανύψωση</w:delText>
        </w:r>
        <w:r w:rsidR="004A3493" w:rsidDel="00E474FD">
          <w:rPr>
            <w:sz w:val="24"/>
            <w:szCs w:val="24"/>
            <w:lang w:val="el-GR"/>
          </w:rPr>
          <w:delText xml:space="preserve"> θερμοκρασίας άνω στάθμης</w:delText>
        </w:r>
        <w:r w:rsidR="00921E86" w:rsidRPr="009F37EC" w:rsidDel="00E474FD">
          <w:rPr>
            <w:sz w:val="24"/>
            <w:szCs w:val="24"/>
            <w:lang w:val="el-GR"/>
          </w:rPr>
          <w:delText xml:space="preserve"> </w:delText>
        </w:r>
        <w:r w:rsidR="00CF3783" w:rsidRPr="009F37EC" w:rsidDel="00E474FD">
          <w:rPr>
            <w:sz w:val="24"/>
            <w:szCs w:val="24"/>
            <w:lang w:val="el-GR"/>
          </w:rPr>
          <w:delText>λ</w:delText>
        </w:r>
        <w:r w:rsidR="00921E86" w:rsidRPr="009F37EC" w:rsidDel="00E474FD">
          <w:rPr>
            <w:sz w:val="24"/>
            <w:szCs w:val="24"/>
            <w:lang w:val="el-GR"/>
          </w:rPr>
          <w:delText>α</w:delText>
        </w:r>
        <w:r w:rsidR="00CF3783" w:rsidRPr="009F37EC" w:rsidDel="00E474FD">
          <w:rPr>
            <w:sz w:val="24"/>
            <w:szCs w:val="24"/>
            <w:lang w:val="el-GR"/>
          </w:rPr>
          <w:delText>δι</w:delText>
        </w:r>
        <w:r w:rsidR="00921E86" w:rsidRPr="009F37EC" w:rsidDel="00E474FD">
          <w:rPr>
            <w:sz w:val="24"/>
            <w:szCs w:val="24"/>
            <w:lang w:val="el-GR"/>
          </w:rPr>
          <w:delText>ού,</w:delText>
        </w:r>
        <w:r w:rsidR="00CF3783" w:rsidRPr="009F37EC" w:rsidDel="00E474FD">
          <w:rPr>
            <w:sz w:val="24"/>
            <w:szCs w:val="24"/>
            <w:lang w:val="el-GR"/>
          </w:rPr>
          <w:delText xml:space="preserve"> </w:delText>
        </w:r>
        <w:r w:rsidR="003043C4" w:rsidRPr="009F37EC" w:rsidDel="00E474FD">
          <w:rPr>
            <w:sz w:val="24"/>
            <w:szCs w:val="24"/>
            <w:lang w:val="el-GR"/>
          </w:rPr>
          <w:delText xml:space="preserve">η δοκιμή </w:delText>
        </w:r>
        <w:r w:rsidR="004A3493" w:rsidDel="00E474FD">
          <w:rPr>
            <w:sz w:val="24"/>
            <w:szCs w:val="24"/>
            <w:lang w:val="el-GR"/>
          </w:rPr>
          <w:delText xml:space="preserve">θα </w:delText>
        </w:r>
        <w:r w:rsidR="00492944" w:rsidRPr="009F37EC" w:rsidDel="00E474FD">
          <w:rPr>
            <w:sz w:val="24"/>
            <w:szCs w:val="24"/>
            <w:lang w:val="el-GR"/>
          </w:rPr>
          <w:delText>συνεχ</w:delText>
        </w:r>
        <w:r w:rsidR="004A3493" w:rsidDel="00E474FD">
          <w:rPr>
            <w:sz w:val="24"/>
            <w:szCs w:val="24"/>
            <w:lang w:val="el-GR"/>
          </w:rPr>
          <w:delText>ιστεί</w:delText>
        </w:r>
        <w:r w:rsidR="00492944" w:rsidRPr="009F37EC" w:rsidDel="00E474FD">
          <w:rPr>
            <w:sz w:val="24"/>
            <w:szCs w:val="24"/>
            <w:lang w:val="el-GR"/>
          </w:rPr>
          <w:delText xml:space="preserve"> άμεσα για μία (1) ώρα</w:delText>
        </w:r>
        <w:r w:rsidR="004A3493" w:rsidDel="00E474FD">
          <w:rPr>
            <w:sz w:val="24"/>
            <w:szCs w:val="24"/>
            <w:lang w:val="el-GR"/>
          </w:rPr>
          <w:delText xml:space="preserve"> με την</w:delText>
        </w:r>
        <w:r w:rsidR="00492944" w:rsidRPr="009F37EC" w:rsidDel="00E474FD">
          <w:rPr>
            <w:sz w:val="24"/>
            <w:szCs w:val="24"/>
            <w:lang w:val="el-GR"/>
          </w:rPr>
          <w:delText xml:space="preserve"> </w:delText>
        </w:r>
        <w:r w:rsidR="004A3493" w:rsidDel="00E474FD">
          <w:rPr>
            <w:sz w:val="24"/>
            <w:szCs w:val="24"/>
            <w:lang w:val="el-GR"/>
          </w:rPr>
          <w:delText>ένταση</w:delText>
        </w:r>
        <w:r w:rsidR="004A3493" w:rsidRPr="009F37EC" w:rsidDel="00E474FD">
          <w:rPr>
            <w:sz w:val="24"/>
            <w:szCs w:val="24"/>
            <w:lang w:val="el-GR"/>
          </w:rPr>
          <w:delText xml:space="preserve"> </w:delText>
        </w:r>
        <w:r w:rsidR="00492944" w:rsidRPr="009F37EC" w:rsidDel="00E474FD">
          <w:rPr>
            <w:sz w:val="24"/>
            <w:szCs w:val="24"/>
            <w:lang w:val="el-GR"/>
          </w:rPr>
          <w:delText>δοκιμής</w:delText>
        </w:r>
        <w:r w:rsidR="00CF3783" w:rsidRPr="009F37EC" w:rsidDel="00E474FD">
          <w:rPr>
            <w:sz w:val="24"/>
            <w:szCs w:val="24"/>
            <w:lang w:val="el-GR"/>
          </w:rPr>
          <w:delText xml:space="preserve"> </w:delText>
        </w:r>
        <w:r w:rsidR="00492944" w:rsidRPr="009F37EC" w:rsidDel="00E474FD">
          <w:rPr>
            <w:sz w:val="24"/>
            <w:szCs w:val="24"/>
            <w:lang w:val="el-GR"/>
          </w:rPr>
          <w:delText>μειωμέν</w:delText>
        </w:r>
        <w:r w:rsidR="004A3493" w:rsidDel="00E474FD">
          <w:rPr>
            <w:sz w:val="24"/>
            <w:szCs w:val="24"/>
            <w:lang w:val="el-GR"/>
          </w:rPr>
          <w:delText>η</w:delText>
        </w:r>
        <w:r w:rsidR="00492944" w:rsidRPr="009F37EC" w:rsidDel="00E474FD">
          <w:rPr>
            <w:sz w:val="24"/>
            <w:szCs w:val="24"/>
            <w:lang w:val="el-GR"/>
          </w:rPr>
          <w:delText xml:space="preserve"> στην τιμή </w:delText>
        </w:r>
        <w:r w:rsidR="00CF3783" w:rsidRPr="009F37EC" w:rsidDel="00E474FD">
          <w:rPr>
            <w:sz w:val="24"/>
            <w:szCs w:val="24"/>
            <w:lang w:val="el-GR"/>
          </w:rPr>
          <w:delText>τ</w:delText>
        </w:r>
        <w:r w:rsidR="004A3493" w:rsidDel="00E474FD">
          <w:rPr>
            <w:sz w:val="24"/>
            <w:szCs w:val="24"/>
            <w:lang w:val="el-GR"/>
          </w:rPr>
          <w:delText>ης</w:delText>
        </w:r>
        <w:r w:rsidR="00CF3783" w:rsidRPr="009F37EC" w:rsidDel="00E474FD">
          <w:rPr>
            <w:sz w:val="24"/>
            <w:szCs w:val="24"/>
            <w:lang w:val="el-GR"/>
          </w:rPr>
          <w:delText xml:space="preserve"> ονομαστικ</w:delText>
        </w:r>
        <w:r w:rsidR="004A3493" w:rsidDel="00E474FD">
          <w:rPr>
            <w:sz w:val="24"/>
            <w:szCs w:val="24"/>
            <w:lang w:val="el-GR"/>
          </w:rPr>
          <w:delText>ής</w:delText>
        </w:r>
        <w:r w:rsidR="00CF3783" w:rsidRPr="009F37EC" w:rsidDel="00E474FD">
          <w:rPr>
            <w:sz w:val="24"/>
            <w:szCs w:val="24"/>
            <w:lang w:val="el-GR"/>
          </w:rPr>
          <w:delText xml:space="preserve"> </w:delText>
        </w:r>
        <w:r w:rsidR="004A3493" w:rsidDel="00E474FD">
          <w:rPr>
            <w:sz w:val="24"/>
            <w:szCs w:val="24"/>
            <w:lang w:val="el-GR"/>
          </w:rPr>
          <w:delText>έντασης λήψης</w:delText>
        </w:r>
        <w:r w:rsidR="003A6AA2" w:rsidDel="00E474FD">
          <w:rPr>
            <w:sz w:val="24"/>
            <w:szCs w:val="24"/>
            <w:lang w:val="el-GR"/>
          </w:rPr>
          <w:delText xml:space="preserve"> στους ακροδέκτες ΥΤ</w:delText>
        </w:r>
        <w:r w:rsidR="00492944" w:rsidRPr="009F37EC" w:rsidDel="00E474FD">
          <w:rPr>
            <w:sz w:val="24"/>
            <w:szCs w:val="24"/>
            <w:lang w:val="el-GR"/>
          </w:rPr>
          <w:delText xml:space="preserve"> </w:delText>
        </w:r>
        <w:r w:rsidR="004A3493" w:rsidDel="00E474FD">
          <w:rPr>
            <w:sz w:val="24"/>
            <w:szCs w:val="24"/>
            <w:lang w:val="el-GR"/>
          </w:rPr>
          <w:delText xml:space="preserve">, η </w:delText>
        </w:r>
        <w:r w:rsidR="005B12A3" w:rsidDel="00E474FD">
          <w:rPr>
            <w:sz w:val="24"/>
            <w:szCs w:val="24"/>
            <w:lang w:val="el-GR"/>
          </w:rPr>
          <w:delText>οποία αντιστοιχεί σ</w:delText>
        </w:r>
        <w:r w:rsidR="003A6AA2" w:rsidDel="00E474FD">
          <w:rPr>
            <w:sz w:val="24"/>
            <w:szCs w:val="24"/>
            <w:lang w:val="el-GR"/>
          </w:rPr>
          <w:delText>την ονομαστική</w:delText>
        </w:r>
        <w:r w:rsidR="005B12A3" w:rsidDel="00E474FD">
          <w:rPr>
            <w:sz w:val="24"/>
            <w:szCs w:val="24"/>
            <w:lang w:val="el-GR"/>
          </w:rPr>
          <w:delText xml:space="preserve"> φόρτιση 258</w:delText>
        </w:r>
        <w:r w:rsidR="004A3493" w:rsidDel="00E474FD">
          <w:rPr>
            <w:sz w:val="24"/>
            <w:szCs w:val="24"/>
            <w:lang w:val="el-GR"/>
          </w:rPr>
          <w:delText xml:space="preserve">.44 </w:delText>
        </w:r>
        <w:r w:rsidR="004A3493" w:rsidDel="00E474FD">
          <w:rPr>
            <w:sz w:val="24"/>
            <w:szCs w:val="24"/>
          </w:rPr>
          <w:delText>MVA</w:delText>
        </w:r>
        <w:r w:rsidR="004A3493" w:rsidRPr="00CF1D4B" w:rsidDel="00E474FD">
          <w:rPr>
            <w:sz w:val="24"/>
            <w:szCs w:val="24"/>
            <w:lang w:val="el-GR"/>
          </w:rPr>
          <w:delText xml:space="preserve"> </w:delText>
        </w:r>
        <w:r w:rsidR="004A3493" w:rsidDel="00E474FD">
          <w:rPr>
            <w:sz w:val="24"/>
            <w:szCs w:val="24"/>
            <w:lang w:val="el-GR"/>
          </w:rPr>
          <w:delText>για τη λήψη Νο.19</w:delText>
        </w:r>
        <w:r w:rsidR="00CF3783" w:rsidRPr="009F37EC" w:rsidDel="00E474FD">
          <w:rPr>
            <w:sz w:val="24"/>
            <w:szCs w:val="24"/>
            <w:lang w:val="el-GR"/>
          </w:rPr>
          <w:delText>.</w:delText>
        </w:r>
        <w:r w:rsidR="00A22047" w:rsidRPr="00CF1D4B" w:rsidDel="00E474FD">
          <w:rPr>
            <w:sz w:val="24"/>
            <w:szCs w:val="24"/>
            <w:lang w:val="el-GR"/>
          </w:rPr>
          <w:delText xml:space="preserve"> </w:delText>
        </w:r>
        <w:r w:rsidR="00A22047" w:rsidDel="00E474FD">
          <w:rPr>
            <w:sz w:val="24"/>
            <w:szCs w:val="24"/>
            <w:lang w:val="el-GR"/>
          </w:rPr>
          <w:delText>Κατά τη διάρκεια αυτού του χρόνου θα μετρώνται συνεχώς και θα καταγράφονται κάθε</w:delText>
        </w:r>
        <w:r w:rsidR="00F309C4" w:rsidRPr="00CF1D4B" w:rsidDel="00E474FD">
          <w:rPr>
            <w:sz w:val="24"/>
            <w:szCs w:val="24"/>
            <w:lang w:val="el-GR"/>
          </w:rPr>
          <w:delText xml:space="preserve"> </w:delText>
        </w:r>
        <w:r w:rsidR="00F309C4" w:rsidDel="00E474FD">
          <w:rPr>
            <w:sz w:val="24"/>
            <w:szCs w:val="24"/>
            <w:lang w:val="el-GR"/>
          </w:rPr>
          <w:delText>πέντε (</w:delText>
        </w:r>
        <w:r w:rsidR="00A22047" w:rsidDel="00E474FD">
          <w:rPr>
            <w:sz w:val="24"/>
            <w:szCs w:val="24"/>
            <w:lang w:val="el-GR"/>
          </w:rPr>
          <w:delText>5</w:delText>
        </w:r>
        <w:r w:rsidR="00F309C4" w:rsidDel="00E474FD">
          <w:rPr>
            <w:sz w:val="24"/>
            <w:szCs w:val="24"/>
            <w:lang w:val="el-GR"/>
          </w:rPr>
          <w:delText>)</w:delText>
        </w:r>
        <w:r w:rsidR="00A22047" w:rsidDel="00E474FD">
          <w:rPr>
            <w:sz w:val="24"/>
            <w:szCs w:val="24"/>
            <w:lang w:val="el-GR"/>
          </w:rPr>
          <w:delText xml:space="preserve"> λεπτά, οι θερμοκρασίες άνω στάθμης λαδιού, κάτω στάθμης λαδιού</w:delText>
        </w:r>
        <w:r w:rsidR="00F309C4" w:rsidDel="00E474FD">
          <w:rPr>
            <w:sz w:val="24"/>
            <w:szCs w:val="24"/>
            <w:lang w:val="el-GR"/>
          </w:rPr>
          <w:delText xml:space="preserve"> και περιβάλλοντος, όπως επίσης και οι θερμοκρασίες θερμότερου σημείου τυλίγματος για το υπό δοκιμή τύλιγμα σειράς και το κοινό τύλιγμα.</w:delText>
        </w:r>
        <w:r w:rsidR="00CF3783" w:rsidRPr="009F37EC" w:rsidDel="00E474FD">
          <w:rPr>
            <w:sz w:val="24"/>
            <w:szCs w:val="24"/>
            <w:lang w:val="el-GR"/>
          </w:rPr>
          <w:delText xml:space="preserve"> Στο τέλος της ώρας </w:delText>
        </w:r>
        <w:r w:rsidR="00CB3F20" w:rsidDel="00E474FD">
          <w:rPr>
            <w:sz w:val="24"/>
            <w:szCs w:val="24"/>
            <w:lang w:val="el-GR"/>
          </w:rPr>
          <w:delText xml:space="preserve">θα </w:delText>
        </w:r>
        <w:r w:rsidR="00CF3783" w:rsidRPr="009F37EC" w:rsidDel="00E474FD">
          <w:rPr>
            <w:sz w:val="24"/>
            <w:szCs w:val="24"/>
            <w:lang w:val="el-GR"/>
          </w:rPr>
          <w:delText>μετρ</w:delText>
        </w:r>
        <w:r w:rsidR="00CB3F20" w:rsidDel="00E474FD">
          <w:rPr>
            <w:sz w:val="24"/>
            <w:szCs w:val="24"/>
            <w:lang w:val="el-GR"/>
          </w:rPr>
          <w:delText>ηθεί</w:delText>
        </w:r>
        <w:r w:rsidR="00CB3F20" w:rsidRPr="00CF1D4B" w:rsidDel="00E474FD">
          <w:rPr>
            <w:sz w:val="24"/>
            <w:szCs w:val="24"/>
            <w:lang w:val="el-GR"/>
          </w:rPr>
          <w:delText xml:space="preserve"> </w:delText>
        </w:r>
        <w:r w:rsidR="00CF3783" w:rsidRPr="009F37EC" w:rsidDel="00E474FD">
          <w:rPr>
            <w:sz w:val="24"/>
            <w:szCs w:val="24"/>
            <w:lang w:val="el-GR"/>
          </w:rPr>
          <w:delText xml:space="preserve"> η αντίσταση του τυλίγματος</w:delText>
        </w:r>
        <w:r w:rsidR="00CB3F20" w:rsidDel="00E474FD">
          <w:rPr>
            <w:sz w:val="24"/>
            <w:szCs w:val="24"/>
            <w:lang w:val="el-GR"/>
          </w:rPr>
          <w:delText xml:space="preserve"> σειράς και του κοινού τυλίγματος</w:delText>
        </w:r>
        <w:r w:rsidR="00846B11" w:rsidRPr="00CF1D4B" w:rsidDel="00E474FD">
          <w:rPr>
            <w:sz w:val="24"/>
            <w:szCs w:val="24"/>
            <w:lang w:val="el-GR"/>
          </w:rPr>
          <w:delText xml:space="preserve"> </w:delText>
        </w:r>
        <w:r w:rsidR="00846B11" w:rsidDel="00E474FD">
          <w:rPr>
            <w:sz w:val="24"/>
            <w:szCs w:val="24"/>
            <w:lang w:val="el-GR"/>
          </w:rPr>
          <w:delText>σε όλες τις φάσεις</w:delText>
        </w:r>
        <w:r w:rsidR="00CB3F20" w:rsidRPr="00CF1D4B" w:rsidDel="00E474FD">
          <w:rPr>
            <w:sz w:val="24"/>
            <w:szCs w:val="24"/>
            <w:lang w:val="el-GR"/>
          </w:rPr>
          <w:delText xml:space="preserve"> </w:delText>
        </w:r>
        <w:r w:rsidR="00CB3F20" w:rsidDel="00E474FD">
          <w:rPr>
            <w:sz w:val="24"/>
            <w:szCs w:val="24"/>
            <w:lang w:val="el-GR"/>
          </w:rPr>
          <w:delText>γρήγορα, αμέσως</w:delText>
        </w:r>
        <w:r w:rsidR="00CF3783" w:rsidRPr="009F37EC" w:rsidDel="00E474FD">
          <w:rPr>
            <w:sz w:val="24"/>
            <w:szCs w:val="24"/>
            <w:lang w:val="el-GR"/>
          </w:rPr>
          <w:delText xml:space="preserve"> με</w:delText>
        </w:r>
        <w:r w:rsidR="00CB3F20" w:rsidDel="00E474FD">
          <w:rPr>
            <w:sz w:val="24"/>
            <w:szCs w:val="24"/>
            <w:lang w:val="el-GR"/>
          </w:rPr>
          <w:delText>τά</w:delText>
        </w:r>
        <w:r w:rsidR="00CF3783" w:rsidRPr="009F37EC" w:rsidDel="00E474FD">
          <w:rPr>
            <w:sz w:val="24"/>
            <w:szCs w:val="24"/>
            <w:lang w:val="el-GR"/>
          </w:rPr>
          <w:delText xml:space="preserve"> </w:delText>
        </w:r>
        <w:r w:rsidR="00CB3F20" w:rsidDel="00E474FD">
          <w:rPr>
            <w:sz w:val="24"/>
            <w:szCs w:val="24"/>
            <w:lang w:val="el-GR"/>
          </w:rPr>
          <w:delText>τη</w:delText>
        </w:r>
        <w:r w:rsidR="00846B11" w:rsidDel="00E474FD">
          <w:rPr>
            <w:sz w:val="24"/>
            <w:szCs w:val="24"/>
            <w:lang w:val="el-GR"/>
          </w:rPr>
          <w:delText xml:space="preserve"> διακοπή</w:delText>
        </w:r>
        <w:r w:rsidR="00CF3783" w:rsidRPr="009F37EC" w:rsidDel="00E474FD">
          <w:rPr>
            <w:sz w:val="24"/>
            <w:szCs w:val="24"/>
            <w:lang w:val="el-GR"/>
          </w:rPr>
          <w:delText xml:space="preserve"> της παροχής</w:delText>
        </w:r>
        <w:r w:rsidR="00CB3F20" w:rsidRPr="00CF1D4B" w:rsidDel="00E474FD">
          <w:rPr>
            <w:sz w:val="24"/>
            <w:szCs w:val="24"/>
            <w:lang w:val="el-GR"/>
          </w:rPr>
          <w:delText>.</w:delText>
        </w:r>
        <w:r w:rsidR="00CB3F20" w:rsidDel="00E474FD">
          <w:rPr>
            <w:sz w:val="24"/>
            <w:szCs w:val="24"/>
            <w:lang w:val="el-GR"/>
          </w:rPr>
          <w:delText xml:space="preserve"> Η αρχική τιμή της αντίστασης κατά τον ακριβή χρόνο της </w:delText>
        </w:r>
        <w:r w:rsidR="00846B11" w:rsidDel="00E474FD">
          <w:rPr>
            <w:sz w:val="24"/>
            <w:szCs w:val="24"/>
            <w:lang w:val="el-GR"/>
          </w:rPr>
          <w:delText>διακοπής</w:delText>
        </w:r>
        <w:r w:rsidR="00CB3F20" w:rsidDel="00E474FD">
          <w:rPr>
            <w:sz w:val="24"/>
            <w:szCs w:val="24"/>
            <w:lang w:val="el-GR"/>
          </w:rPr>
          <w:delText xml:space="preserve"> θα υπολογιστεί</w:delText>
        </w:r>
        <w:r w:rsidR="00CF3783" w:rsidRPr="009F37EC" w:rsidDel="00E474FD">
          <w:rPr>
            <w:sz w:val="24"/>
            <w:szCs w:val="24"/>
            <w:lang w:val="el-GR"/>
          </w:rPr>
          <w:delText xml:space="preserve"> με τη μέθοδο</w:delText>
        </w:r>
        <w:r w:rsidR="00125A47" w:rsidDel="00E474FD">
          <w:rPr>
            <w:sz w:val="24"/>
            <w:szCs w:val="24"/>
            <w:lang w:val="el-GR"/>
          </w:rPr>
          <w:delText xml:space="preserve"> αναλογικής προβολής</w:delText>
        </w:r>
        <w:r w:rsidR="00125A47" w:rsidRPr="00CF1D4B" w:rsidDel="00E474FD">
          <w:rPr>
            <w:sz w:val="24"/>
            <w:szCs w:val="24"/>
            <w:lang w:val="el-GR"/>
          </w:rPr>
          <w:delText xml:space="preserve">, </w:delText>
        </w:r>
        <w:r w:rsidR="00125A47" w:rsidDel="00E474FD">
          <w:rPr>
            <w:sz w:val="24"/>
            <w:szCs w:val="24"/>
            <w:lang w:val="el-GR"/>
          </w:rPr>
          <w:delText>σύμφωνα με το</w:delText>
        </w:r>
        <w:r w:rsidR="005418B3" w:rsidRPr="005418B3" w:rsidDel="00E474FD">
          <w:rPr>
            <w:sz w:val="24"/>
            <w:szCs w:val="24"/>
            <w:lang w:val="el-GR"/>
          </w:rPr>
          <w:delText xml:space="preserve"> </w:delText>
        </w:r>
        <w:r w:rsidR="005418B3" w:rsidDel="00E474FD">
          <w:rPr>
            <w:sz w:val="24"/>
            <w:szCs w:val="24"/>
            <w:lang w:val="el-GR"/>
          </w:rPr>
          <w:delText xml:space="preserve">Παράρτημα </w:delText>
        </w:r>
        <w:r w:rsidR="005418B3" w:rsidDel="00E474FD">
          <w:rPr>
            <w:sz w:val="24"/>
            <w:szCs w:val="24"/>
          </w:rPr>
          <w:delText>C</w:delText>
        </w:r>
        <w:r w:rsidR="005418B3" w:rsidDel="00E474FD">
          <w:rPr>
            <w:sz w:val="24"/>
            <w:szCs w:val="24"/>
            <w:lang w:val="el-GR"/>
          </w:rPr>
          <w:delText xml:space="preserve"> του</w:delText>
        </w:r>
        <w:r w:rsidR="00125A47" w:rsidDel="00E474FD">
          <w:rPr>
            <w:sz w:val="24"/>
            <w:szCs w:val="24"/>
            <w:lang w:val="el-GR"/>
          </w:rPr>
          <w:delText xml:space="preserve"> </w:delText>
        </w:r>
        <w:r w:rsidR="00125A47" w:rsidDel="00E474FD">
          <w:rPr>
            <w:sz w:val="24"/>
            <w:szCs w:val="24"/>
          </w:rPr>
          <w:delText>IEC</w:delText>
        </w:r>
        <w:r w:rsidR="00125A47" w:rsidDel="00E474FD">
          <w:rPr>
            <w:sz w:val="24"/>
            <w:szCs w:val="24"/>
            <w:lang w:val="el-GR"/>
          </w:rPr>
          <w:delText xml:space="preserve"> 600</w:delText>
        </w:r>
        <w:r w:rsidR="00125A47" w:rsidRPr="00CF1D4B" w:rsidDel="00E474FD">
          <w:rPr>
            <w:sz w:val="24"/>
            <w:szCs w:val="24"/>
            <w:lang w:val="el-GR"/>
          </w:rPr>
          <w:delText>76-2</w:delText>
        </w:r>
        <w:r w:rsidR="00921E86" w:rsidRPr="009F37EC" w:rsidDel="00E474FD">
          <w:rPr>
            <w:sz w:val="24"/>
            <w:szCs w:val="24"/>
            <w:lang w:val="el-GR"/>
          </w:rPr>
          <w:delText>.</w:delText>
        </w:r>
        <w:r w:rsidR="00125A47" w:rsidRPr="00CF1D4B" w:rsidDel="00E474FD">
          <w:rPr>
            <w:sz w:val="24"/>
            <w:szCs w:val="24"/>
            <w:lang w:val="el-GR"/>
          </w:rPr>
          <w:delText xml:space="preserve"> </w:delText>
        </w:r>
        <w:r w:rsidR="00125A47" w:rsidDel="00E474FD">
          <w:rPr>
            <w:sz w:val="24"/>
            <w:szCs w:val="24"/>
            <w:lang w:val="el-GR"/>
          </w:rPr>
          <w:delText>Η μέση ανύψωση θερμοκρασίας τυλίγμα</w:delText>
        </w:r>
        <w:r w:rsidR="00485AE0" w:rsidDel="00E474FD">
          <w:rPr>
            <w:sz w:val="24"/>
            <w:szCs w:val="24"/>
            <w:lang w:val="el-GR"/>
          </w:rPr>
          <w:delText>τος, η</w:delText>
        </w:r>
        <w:r w:rsidR="00125A47" w:rsidDel="00E474FD">
          <w:rPr>
            <w:sz w:val="24"/>
            <w:szCs w:val="24"/>
            <w:lang w:val="el-GR"/>
          </w:rPr>
          <w:delText xml:space="preserve"> μέση βαθμίδα θερμοκρασίας τυλίγματος προς λάδι</w:delText>
        </w:r>
        <w:r w:rsidR="00485AE0" w:rsidRPr="00CF1D4B" w:rsidDel="00E474FD">
          <w:rPr>
            <w:sz w:val="24"/>
            <w:szCs w:val="24"/>
            <w:lang w:val="el-GR"/>
          </w:rPr>
          <w:delText xml:space="preserve"> </w:delText>
        </w:r>
        <w:r w:rsidR="00485AE0" w:rsidDel="00E474FD">
          <w:rPr>
            <w:sz w:val="24"/>
            <w:szCs w:val="24"/>
            <w:lang w:val="el-GR"/>
          </w:rPr>
          <w:delText xml:space="preserve">και η </w:delText>
        </w:r>
        <w:r w:rsidR="00F309C4" w:rsidDel="00E474FD">
          <w:rPr>
            <w:sz w:val="24"/>
            <w:szCs w:val="24"/>
            <w:lang w:val="el-GR"/>
          </w:rPr>
          <w:delText xml:space="preserve">μέγιστη </w:delText>
        </w:r>
        <w:r w:rsidR="00485AE0" w:rsidDel="00E474FD">
          <w:rPr>
            <w:sz w:val="24"/>
            <w:szCs w:val="24"/>
            <w:lang w:val="el-GR"/>
          </w:rPr>
          <w:delText>ανύψωση θερμοκρασίας του θερμότερου σημείου τυλίγματος</w:delText>
        </w:r>
        <w:r w:rsidR="00125A47" w:rsidDel="00E474FD">
          <w:rPr>
            <w:sz w:val="24"/>
            <w:szCs w:val="24"/>
            <w:lang w:val="el-GR"/>
          </w:rPr>
          <w:delText xml:space="preserve"> για το τύλιγμα σειράς και το κοινό τ</w:delText>
        </w:r>
        <w:r w:rsidR="00F309C4" w:rsidDel="00E474FD">
          <w:rPr>
            <w:sz w:val="24"/>
            <w:szCs w:val="24"/>
            <w:lang w:val="el-GR"/>
          </w:rPr>
          <w:delText xml:space="preserve">ύλιγμα θα </w:delText>
        </w:r>
        <w:r w:rsidR="003150BC" w:rsidDel="00E474FD">
          <w:rPr>
            <w:sz w:val="24"/>
            <w:szCs w:val="24"/>
            <w:lang w:val="el-GR"/>
          </w:rPr>
          <w:delText>καθοριστούν</w:delText>
        </w:r>
        <w:r w:rsidR="00125A47" w:rsidDel="00E474FD">
          <w:rPr>
            <w:sz w:val="24"/>
            <w:szCs w:val="24"/>
            <w:lang w:val="el-GR"/>
          </w:rPr>
          <w:delText xml:space="preserve"> για την ονομαστική φόρτιση του ΑΜ/Σ στη λήψη Νο.19, όπως στο προηγούμενο βήμα. Για να γίνει αυτό, θα πρ</w:delText>
        </w:r>
        <w:r w:rsidR="00485AE0" w:rsidDel="00E474FD">
          <w:rPr>
            <w:sz w:val="24"/>
            <w:szCs w:val="24"/>
            <w:lang w:val="el-GR"/>
          </w:rPr>
          <w:delText xml:space="preserve">έπει να </w:delText>
        </w:r>
        <w:r w:rsidR="00FA1567" w:rsidDel="00E474FD">
          <w:rPr>
            <w:sz w:val="24"/>
            <w:szCs w:val="24"/>
            <w:lang w:val="el-GR"/>
          </w:rPr>
          <w:delText>αναχθούν</w:delText>
        </w:r>
        <w:r w:rsidR="00485AE0" w:rsidDel="00E474FD">
          <w:rPr>
            <w:sz w:val="24"/>
            <w:szCs w:val="24"/>
            <w:lang w:val="el-GR"/>
          </w:rPr>
          <w:delText xml:space="preserve"> οι ως άνω τιμές</w:delText>
        </w:r>
        <w:r w:rsidR="00125A47" w:rsidDel="00E474FD">
          <w:rPr>
            <w:sz w:val="24"/>
            <w:szCs w:val="24"/>
            <w:lang w:val="el-GR"/>
          </w:rPr>
          <w:delText xml:space="preserve"> </w:delText>
        </w:r>
        <w:r w:rsidR="00485AE0" w:rsidDel="00E474FD">
          <w:rPr>
            <w:sz w:val="24"/>
            <w:szCs w:val="24"/>
            <w:lang w:val="el-GR"/>
          </w:rPr>
          <w:delText>για το κοινό τύ</w:delText>
        </w:r>
        <w:r w:rsidR="00125A47" w:rsidDel="00E474FD">
          <w:rPr>
            <w:sz w:val="24"/>
            <w:szCs w:val="24"/>
            <w:lang w:val="el-GR"/>
          </w:rPr>
          <w:delText>λ</w:delText>
        </w:r>
        <w:r w:rsidR="00485AE0" w:rsidDel="00E474FD">
          <w:rPr>
            <w:sz w:val="24"/>
            <w:szCs w:val="24"/>
            <w:lang w:val="el-GR"/>
          </w:rPr>
          <w:delText>ιγμα</w:delText>
        </w:r>
        <w:r w:rsidR="005B12A3" w:rsidDel="00E474FD">
          <w:rPr>
            <w:sz w:val="24"/>
            <w:szCs w:val="24"/>
            <w:lang w:val="el-GR"/>
          </w:rPr>
          <w:delText xml:space="preserve">, </w:delText>
        </w:r>
        <w:r w:rsidR="00485AE0" w:rsidDel="00E474FD">
          <w:rPr>
            <w:sz w:val="24"/>
            <w:szCs w:val="24"/>
            <w:lang w:val="el-GR"/>
          </w:rPr>
          <w:delText>σύμφωνα με</w:delText>
        </w:r>
        <w:r w:rsidR="005B12A3" w:rsidDel="00E474FD">
          <w:rPr>
            <w:sz w:val="24"/>
            <w:szCs w:val="24"/>
            <w:lang w:val="el-GR"/>
          </w:rPr>
          <w:delText xml:space="preserve"> </w:delText>
        </w:r>
        <w:r w:rsidR="00485AE0" w:rsidDel="00E474FD">
          <w:rPr>
            <w:sz w:val="24"/>
            <w:szCs w:val="24"/>
            <w:lang w:val="el-GR"/>
          </w:rPr>
          <w:delText>το</w:delText>
        </w:r>
        <w:r w:rsidR="005B12A3" w:rsidDel="00E474FD">
          <w:rPr>
            <w:sz w:val="24"/>
            <w:szCs w:val="24"/>
            <w:lang w:val="el-GR"/>
          </w:rPr>
          <w:delText xml:space="preserve"> </w:delText>
        </w:r>
        <w:r w:rsidR="005B12A3" w:rsidDel="00E474FD">
          <w:rPr>
            <w:sz w:val="24"/>
            <w:szCs w:val="24"/>
          </w:rPr>
          <w:delText>IEC</w:delText>
        </w:r>
        <w:r w:rsidR="005B12A3" w:rsidDel="00E474FD">
          <w:rPr>
            <w:sz w:val="24"/>
            <w:szCs w:val="24"/>
            <w:lang w:val="el-GR"/>
          </w:rPr>
          <w:delText xml:space="preserve"> 600</w:delText>
        </w:r>
        <w:r w:rsidR="005B12A3" w:rsidRPr="00CF1D4B" w:rsidDel="00E474FD">
          <w:rPr>
            <w:sz w:val="24"/>
            <w:szCs w:val="24"/>
            <w:lang w:val="el-GR"/>
          </w:rPr>
          <w:delText xml:space="preserve">76-2, </w:delText>
        </w:r>
        <w:r w:rsidR="005B12A3" w:rsidDel="00E474FD">
          <w:rPr>
            <w:sz w:val="24"/>
            <w:szCs w:val="24"/>
            <w:lang w:val="el-GR"/>
          </w:rPr>
          <w:delText xml:space="preserve">στην ονομαστική ένταση λήψης του κοινού τυλίγματος που αντιστοιχεί σε φόρτιση ΑΜ/Σ 258.44/258.44/60 </w:delText>
        </w:r>
        <w:r w:rsidR="005B12A3" w:rsidDel="00E474FD">
          <w:rPr>
            <w:sz w:val="24"/>
            <w:szCs w:val="24"/>
          </w:rPr>
          <w:delText>MVA</w:delText>
        </w:r>
        <w:r w:rsidR="005B12A3" w:rsidRPr="00CF1D4B" w:rsidDel="00E474FD">
          <w:rPr>
            <w:sz w:val="24"/>
            <w:szCs w:val="24"/>
            <w:lang w:val="el-GR"/>
          </w:rPr>
          <w:delText xml:space="preserve"> </w:delText>
        </w:r>
        <w:r w:rsidR="005B12A3" w:rsidDel="00E474FD">
          <w:rPr>
            <w:sz w:val="24"/>
            <w:szCs w:val="24"/>
            <w:lang w:val="el-GR"/>
          </w:rPr>
          <w:delText>στη λήψη Νο.19.</w:delText>
        </w:r>
        <w:r w:rsidR="00125A47" w:rsidDel="00E474FD">
          <w:rPr>
            <w:sz w:val="24"/>
            <w:szCs w:val="24"/>
            <w:lang w:val="el-GR"/>
          </w:rPr>
          <w:delText xml:space="preserve"> </w:delText>
        </w:r>
        <w:r w:rsidR="00485AE0" w:rsidDel="00E474FD">
          <w:rPr>
            <w:sz w:val="24"/>
            <w:szCs w:val="24"/>
            <w:lang w:val="el-GR"/>
          </w:rPr>
          <w:delText xml:space="preserve">Η ονομαστική ένταση λήψης του κοινού τυλίγματος θα υπολογιστεί ακολουθώντας τη μέθοδο που περιγράφεται στο </w:delText>
        </w:r>
        <w:r w:rsidR="00485AE0" w:rsidDel="00E474FD">
          <w:rPr>
            <w:sz w:val="24"/>
            <w:szCs w:val="24"/>
          </w:rPr>
          <w:delText>IEC</w:delText>
        </w:r>
        <w:r w:rsidR="00485AE0" w:rsidRPr="00CF1D4B" w:rsidDel="00E474FD">
          <w:rPr>
            <w:sz w:val="24"/>
            <w:szCs w:val="24"/>
            <w:lang w:val="el-GR"/>
          </w:rPr>
          <w:delText xml:space="preserve"> 60076-8.</w:delText>
        </w:r>
        <w:r w:rsidR="00125A47" w:rsidDel="00E474FD">
          <w:rPr>
            <w:sz w:val="24"/>
            <w:szCs w:val="24"/>
            <w:lang w:val="el-GR"/>
          </w:rPr>
          <w:delText xml:space="preserve"> </w:delText>
        </w:r>
        <w:r w:rsidR="00485AE0" w:rsidDel="00E474FD">
          <w:rPr>
            <w:sz w:val="24"/>
            <w:szCs w:val="24"/>
            <w:lang w:val="el-GR"/>
          </w:rPr>
          <w:delText>Το όργανο μέτρησης θερμοκρασίας τυλίγματος σειράς θα βαθμονομηθεί στο τέλος αυτού του βήματος.</w:delText>
        </w:r>
      </w:del>
    </w:p>
    <w:p w:rsidR="003A6AA2" w:rsidRPr="00FD6DDC" w:rsidDel="00E474FD" w:rsidRDefault="003A6AA2" w:rsidP="003A6AA2">
      <w:pPr>
        <w:ind w:left="1985" w:hanging="425"/>
        <w:rPr>
          <w:del w:id="2399" w:author="Καρμίρης Αγγελος" w:date="2020-01-03T10:44:00Z"/>
          <w:lang w:val="el-GR"/>
        </w:rPr>
      </w:pPr>
    </w:p>
    <w:p w:rsidR="003A6AA2" w:rsidRPr="00FD6DDC" w:rsidDel="00E474FD" w:rsidRDefault="003A6AA2" w:rsidP="003A6AA2">
      <w:pPr>
        <w:tabs>
          <w:tab w:val="left" w:pos="1985"/>
        </w:tabs>
        <w:ind w:left="1985" w:hanging="425"/>
        <w:jc w:val="both"/>
        <w:rPr>
          <w:del w:id="2400" w:author="Καρμίρης Αγγελος" w:date="2020-01-03T10:44:00Z"/>
          <w:sz w:val="24"/>
          <w:szCs w:val="24"/>
          <w:lang w:val="el-GR"/>
        </w:rPr>
      </w:pPr>
      <w:del w:id="2401" w:author="Καρμίρης Αγγελος" w:date="2020-01-03T10:44:00Z">
        <w:r w:rsidRPr="00CF1D4B" w:rsidDel="00E474FD">
          <w:rPr>
            <w:sz w:val="24"/>
            <w:szCs w:val="24"/>
            <w:lang w:val="el-GR"/>
          </w:rPr>
          <w:delText>3</w:delText>
        </w:r>
        <w:r w:rsidRPr="009F37EC" w:rsidDel="00E474FD">
          <w:rPr>
            <w:sz w:val="24"/>
            <w:szCs w:val="24"/>
            <w:lang w:val="el-GR"/>
          </w:rPr>
          <w:delText>.</w:delText>
        </w:r>
        <w:r w:rsidRPr="00FD6DDC" w:rsidDel="00E474FD">
          <w:rPr>
            <w:sz w:val="24"/>
            <w:szCs w:val="24"/>
            <w:lang w:val="el-GR"/>
          </w:rPr>
          <w:tab/>
        </w:r>
        <w:r w:rsidDel="00E474FD">
          <w:rPr>
            <w:sz w:val="24"/>
            <w:szCs w:val="24"/>
            <w:lang w:val="el-GR"/>
          </w:rPr>
          <w:delText>Μόλις</w:delText>
        </w:r>
        <w:r w:rsidRPr="009F37EC" w:rsidDel="00E474FD">
          <w:rPr>
            <w:sz w:val="24"/>
            <w:szCs w:val="24"/>
            <w:lang w:val="el-GR"/>
          </w:rPr>
          <w:delText xml:space="preserve"> </w:delText>
        </w:r>
        <w:r w:rsidDel="00E474FD">
          <w:rPr>
            <w:sz w:val="24"/>
            <w:szCs w:val="24"/>
            <w:lang w:val="el-GR"/>
          </w:rPr>
          <w:delText>μετρηθεί</w:delText>
        </w:r>
        <w:r w:rsidRPr="009F37EC" w:rsidDel="00E474FD">
          <w:rPr>
            <w:sz w:val="24"/>
            <w:szCs w:val="24"/>
            <w:lang w:val="el-GR"/>
          </w:rPr>
          <w:delText xml:space="preserve"> η ανύψωση</w:delText>
        </w:r>
        <w:r w:rsidDel="00E474FD">
          <w:rPr>
            <w:sz w:val="24"/>
            <w:szCs w:val="24"/>
            <w:lang w:val="el-GR"/>
          </w:rPr>
          <w:delText xml:space="preserve"> θερμοκρασίας του τυλίγματος σειράς και του κοινού τυλίγματος</w:delText>
        </w:r>
        <w:r w:rsidRPr="009F37EC" w:rsidDel="00E474FD">
          <w:rPr>
            <w:sz w:val="24"/>
            <w:szCs w:val="24"/>
            <w:lang w:val="el-GR"/>
          </w:rPr>
          <w:delText>,</w:delText>
        </w:r>
        <w:r w:rsidDel="00E474FD">
          <w:rPr>
            <w:sz w:val="24"/>
            <w:szCs w:val="24"/>
            <w:lang w:val="el-GR"/>
          </w:rPr>
          <w:delText xml:space="preserve"> οι ακροδέκτες ΜΤ θα ανοιχτοκυκλωθούν και οι ακροδέκτες ΧΤ θα βραχυκυκλωθούν. Η</w:delText>
        </w:r>
        <w:r w:rsidRPr="009F37EC" w:rsidDel="00E474FD">
          <w:rPr>
            <w:sz w:val="24"/>
            <w:szCs w:val="24"/>
            <w:lang w:val="el-GR"/>
          </w:rPr>
          <w:delText xml:space="preserve"> δοκιμή </w:delText>
        </w:r>
        <w:r w:rsidDel="00E474FD">
          <w:rPr>
            <w:sz w:val="24"/>
            <w:szCs w:val="24"/>
            <w:lang w:val="el-GR"/>
          </w:rPr>
          <w:delText xml:space="preserve">θα </w:delText>
        </w:r>
        <w:r w:rsidRPr="009F37EC" w:rsidDel="00E474FD">
          <w:rPr>
            <w:sz w:val="24"/>
            <w:szCs w:val="24"/>
            <w:lang w:val="el-GR"/>
          </w:rPr>
          <w:delText>συνεχ</w:delText>
        </w:r>
        <w:r w:rsidDel="00E474FD">
          <w:rPr>
            <w:sz w:val="24"/>
            <w:szCs w:val="24"/>
            <w:lang w:val="el-GR"/>
          </w:rPr>
          <w:delText>ιστεί</w:delText>
        </w:r>
        <w:r w:rsidRPr="009F37EC" w:rsidDel="00E474FD">
          <w:rPr>
            <w:sz w:val="24"/>
            <w:szCs w:val="24"/>
            <w:lang w:val="el-GR"/>
          </w:rPr>
          <w:delText xml:space="preserve"> άμεσα για μία (1) ώρα</w:delText>
        </w:r>
        <w:r w:rsidDel="00E474FD">
          <w:rPr>
            <w:sz w:val="24"/>
            <w:szCs w:val="24"/>
            <w:lang w:val="el-GR"/>
          </w:rPr>
          <w:delText xml:space="preserve"> με την</w:delText>
        </w:r>
        <w:r w:rsidRPr="009F37EC" w:rsidDel="00E474FD">
          <w:rPr>
            <w:sz w:val="24"/>
            <w:szCs w:val="24"/>
            <w:lang w:val="el-GR"/>
          </w:rPr>
          <w:delText xml:space="preserve"> </w:delText>
        </w:r>
        <w:r w:rsidDel="00E474FD">
          <w:rPr>
            <w:sz w:val="24"/>
            <w:szCs w:val="24"/>
            <w:lang w:val="el-GR"/>
          </w:rPr>
          <w:delText>ένταση</w:delText>
        </w:r>
        <w:r w:rsidRPr="009F37EC" w:rsidDel="00E474FD">
          <w:rPr>
            <w:sz w:val="24"/>
            <w:szCs w:val="24"/>
            <w:lang w:val="el-GR"/>
          </w:rPr>
          <w:delText xml:space="preserve"> δοκιμής</w:delText>
        </w:r>
        <w:r w:rsidR="00A22047" w:rsidRPr="00CF1D4B" w:rsidDel="00E474FD">
          <w:rPr>
            <w:sz w:val="24"/>
            <w:szCs w:val="24"/>
            <w:lang w:val="el-GR"/>
          </w:rPr>
          <w:delText xml:space="preserve"> </w:delText>
        </w:r>
        <w:r w:rsidR="00A22047" w:rsidDel="00E474FD">
          <w:rPr>
            <w:sz w:val="24"/>
            <w:szCs w:val="24"/>
            <w:lang w:val="el-GR"/>
          </w:rPr>
          <w:delText>στους ακροδέκτες ΥΤ</w:delText>
        </w:r>
        <w:r w:rsidRPr="009F37EC" w:rsidDel="00E474FD">
          <w:rPr>
            <w:sz w:val="24"/>
            <w:szCs w:val="24"/>
            <w:lang w:val="el-GR"/>
          </w:rPr>
          <w:delText xml:space="preserve"> μειωμέν</w:delText>
        </w:r>
        <w:r w:rsidDel="00E474FD">
          <w:rPr>
            <w:sz w:val="24"/>
            <w:szCs w:val="24"/>
            <w:lang w:val="el-GR"/>
          </w:rPr>
          <w:delText>η</w:delText>
        </w:r>
        <w:r w:rsidR="00A22047" w:rsidDel="00E474FD">
          <w:rPr>
            <w:sz w:val="24"/>
            <w:szCs w:val="24"/>
            <w:lang w:val="el-GR"/>
          </w:rPr>
          <w:delText xml:space="preserve"> σε</w:delText>
        </w:r>
        <w:r w:rsidRPr="009F37EC" w:rsidDel="00E474FD">
          <w:rPr>
            <w:sz w:val="24"/>
            <w:szCs w:val="24"/>
            <w:lang w:val="el-GR"/>
          </w:rPr>
          <w:delText xml:space="preserve"> </w:delText>
        </w:r>
        <w:r w:rsidDel="00E474FD">
          <w:rPr>
            <w:sz w:val="24"/>
            <w:szCs w:val="24"/>
            <w:lang w:val="el-GR"/>
          </w:rPr>
          <w:delText xml:space="preserve">τέτοια </w:delText>
        </w:r>
        <w:r w:rsidRPr="009F37EC" w:rsidDel="00E474FD">
          <w:rPr>
            <w:sz w:val="24"/>
            <w:szCs w:val="24"/>
            <w:lang w:val="el-GR"/>
          </w:rPr>
          <w:delText>τιμή</w:delText>
        </w:r>
        <w:r w:rsidR="00A22047" w:rsidDel="00E474FD">
          <w:rPr>
            <w:sz w:val="24"/>
            <w:szCs w:val="24"/>
            <w:lang w:val="el-GR"/>
          </w:rPr>
          <w:delText>, ώστε το υπό δοκιμή τριτεύον τύλιγμα να έχει</w:delText>
        </w:r>
        <w:r w:rsidRPr="009F37EC" w:rsidDel="00E474FD">
          <w:rPr>
            <w:sz w:val="24"/>
            <w:szCs w:val="24"/>
            <w:lang w:val="el-GR"/>
          </w:rPr>
          <w:delText xml:space="preserve"> τ</w:delText>
        </w:r>
        <w:r w:rsidR="00A22047" w:rsidDel="00E474FD">
          <w:rPr>
            <w:sz w:val="24"/>
            <w:szCs w:val="24"/>
            <w:lang w:val="el-GR"/>
          </w:rPr>
          <w:delText>ην</w:delText>
        </w:r>
        <w:r w:rsidRPr="009F37EC" w:rsidDel="00E474FD">
          <w:rPr>
            <w:sz w:val="24"/>
            <w:szCs w:val="24"/>
            <w:lang w:val="el-GR"/>
          </w:rPr>
          <w:delText xml:space="preserve"> ονομαστικ</w:delText>
        </w:r>
        <w:r w:rsidR="00A22047" w:rsidDel="00E474FD">
          <w:rPr>
            <w:sz w:val="24"/>
            <w:szCs w:val="24"/>
            <w:lang w:val="el-GR"/>
          </w:rPr>
          <w:delText>ή</w:delText>
        </w:r>
        <w:r w:rsidR="00A9112B" w:rsidRPr="00CF1D4B" w:rsidDel="00E474FD">
          <w:rPr>
            <w:sz w:val="24"/>
            <w:szCs w:val="24"/>
            <w:lang w:val="el-GR"/>
          </w:rPr>
          <w:delText xml:space="preserve"> </w:delText>
        </w:r>
        <w:r w:rsidR="00A9112B" w:rsidDel="00E474FD">
          <w:rPr>
            <w:sz w:val="24"/>
            <w:szCs w:val="24"/>
            <w:lang w:val="el-GR"/>
          </w:rPr>
          <w:delText>του</w:delText>
        </w:r>
        <w:r w:rsidRPr="009F37EC" w:rsidDel="00E474FD">
          <w:rPr>
            <w:sz w:val="24"/>
            <w:szCs w:val="24"/>
            <w:lang w:val="el-GR"/>
          </w:rPr>
          <w:delText xml:space="preserve"> </w:delText>
        </w:r>
        <w:r w:rsidDel="00E474FD">
          <w:rPr>
            <w:sz w:val="24"/>
            <w:szCs w:val="24"/>
            <w:lang w:val="el-GR"/>
          </w:rPr>
          <w:delText>ένταση λήψης</w:delText>
        </w:r>
        <w:r w:rsidR="00A9112B" w:rsidDel="00E474FD">
          <w:rPr>
            <w:sz w:val="24"/>
            <w:szCs w:val="24"/>
            <w:lang w:val="el-GR"/>
          </w:rPr>
          <w:delText>,</w:delText>
        </w:r>
        <w:r w:rsidDel="00E474FD">
          <w:rPr>
            <w:sz w:val="24"/>
            <w:szCs w:val="24"/>
            <w:lang w:val="el-GR"/>
          </w:rPr>
          <w:delText xml:space="preserve"> η οποία αντιστοιχεί σε φόρτιση </w:delText>
        </w:r>
        <w:r w:rsidR="00A9112B" w:rsidDel="00E474FD">
          <w:rPr>
            <w:sz w:val="24"/>
            <w:szCs w:val="24"/>
            <w:lang w:val="el-GR"/>
          </w:rPr>
          <w:delText>60</w:delText>
        </w:r>
        <w:r w:rsidDel="00E474FD">
          <w:rPr>
            <w:sz w:val="24"/>
            <w:szCs w:val="24"/>
            <w:lang w:val="el-GR"/>
          </w:rPr>
          <w:delText xml:space="preserve"> </w:delText>
        </w:r>
        <w:r w:rsidDel="00E474FD">
          <w:rPr>
            <w:sz w:val="24"/>
            <w:szCs w:val="24"/>
          </w:rPr>
          <w:delText>MVA</w:delText>
        </w:r>
        <w:r w:rsidRPr="00FD6DDC" w:rsidDel="00E474FD">
          <w:rPr>
            <w:sz w:val="24"/>
            <w:szCs w:val="24"/>
            <w:lang w:val="el-GR"/>
          </w:rPr>
          <w:delText xml:space="preserve"> </w:delText>
        </w:r>
        <w:r w:rsidDel="00E474FD">
          <w:rPr>
            <w:sz w:val="24"/>
            <w:szCs w:val="24"/>
            <w:lang w:val="el-GR"/>
          </w:rPr>
          <w:delText>για τη λήψη Νο.19</w:delText>
        </w:r>
        <w:r w:rsidRPr="009F37EC" w:rsidDel="00E474FD">
          <w:rPr>
            <w:sz w:val="24"/>
            <w:szCs w:val="24"/>
            <w:lang w:val="el-GR"/>
          </w:rPr>
          <w:delText xml:space="preserve">. </w:delText>
        </w:r>
        <w:r w:rsidR="00F309C4" w:rsidDel="00E474FD">
          <w:rPr>
            <w:sz w:val="24"/>
            <w:szCs w:val="24"/>
            <w:lang w:val="el-GR"/>
          </w:rPr>
          <w:delText>Κατά τη διάρκεια αυτού του χρόνου θα μετρώνται συνεχώς και θα καταγράφονται κάθε</w:delText>
        </w:r>
        <w:r w:rsidR="00F309C4" w:rsidRPr="00FD6DDC" w:rsidDel="00E474FD">
          <w:rPr>
            <w:sz w:val="24"/>
            <w:szCs w:val="24"/>
            <w:lang w:val="el-GR"/>
          </w:rPr>
          <w:delText xml:space="preserve"> </w:delText>
        </w:r>
        <w:r w:rsidR="00F309C4" w:rsidDel="00E474FD">
          <w:rPr>
            <w:sz w:val="24"/>
            <w:szCs w:val="24"/>
            <w:lang w:val="el-GR"/>
          </w:rPr>
          <w:delText xml:space="preserve">πέντε (5) λεπτά, οι θερμοκρασίες άνω στάθμης λαδιού, κάτω στάθμης λαδιού και περιβάλλοντος, όπως επίσης και οι θερμοκρασίες θερμότερου σημείου τυλίγματος για το υπό δοκιμή </w:delText>
        </w:r>
        <w:r w:rsidR="00A9112B" w:rsidDel="00E474FD">
          <w:rPr>
            <w:sz w:val="24"/>
            <w:szCs w:val="24"/>
            <w:lang w:val="el-GR"/>
          </w:rPr>
          <w:delText xml:space="preserve">τριτεύον </w:delText>
        </w:r>
        <w:r w:rsidR="00F309C4" w:rsidDel="00E474FD">
          <w:rPr>
            <w:sz w:val="24"/>
            <w:szCs w:val="24"/>
            <w:lang w:val="el-GR"/>
          </w:rPr>
          <w:delText>τύλιγμα.</w:delText>
        </w:r>
        <w:r w:rsidR="00F309C4" w:rsidRPr="009F37EC" w:rsidDel="00E474FD">
          <w:rPr>
            <w:sz w:val="24"/>
            <w:szCs w:val="24"/>
            <w:lang w:val="el-GR"/>
          </w:rPr>
          <w:delText xml:space="preserve"> Στο τέλος της ώρας </w:delText>
        </w:r>
        <w:r w:rsidR="00F309C4" w:rsidDel="00E474FD">
          <w:rPr>
            <w:sz w:val="24"/>
            <w:szCs w:val="24"/>
            <w:lang w:val="el-GR"/>
          </w:rPr>
          <w:delText xml:space="preserve">θα </w:delText>
        </w:r>
        <w:r w:rsidR="00F309C4" w:rsidRPr="009F37EC" w:rsidDel="00E474FD">
          <w:rPr>
            <w:sz w:val="24"/>
            <w:szCs w:val="24"/>
            <w:lang w:val="el-GR"/>
          </w:rPr>
          <w:delText>μετρ</w:delText>
        </w:r>
        <w:r w:rsidR="00F309C4" w:rsidDel="00E474FD">
          <w:rPr>
            <w:sz w:val="24"/>
            <w:szCs w:val="24"/>
            <w:lang w:val="el-GR"/>
          </w:rPr>
          <w:delText>ηθεί</w:delText>
        </w:r>
        <w:r w:rsidR="00F309C4" w:rsidRPr="00FD6DDC" w:rsidDel="00E474FD">
          <w:rPr>
            <w:sz w:val="24"/>
            <w:szCs w:val="24"/>
            <w:lang w:val="el-GR"/>
          </w:rPr>
          <w:delText xml:space="preserve"> </w:delText>
        </w:r>
        <w:r w:rsidR="00F309C4" w:rsidRPr="009F37EC" w:rsidDel="00E474FD">
          <w:rPr>
            <w:sz w:val="24"/>
            <w:szCs w:val="24"/>
            <w:lang w:val="el-GR"/>
          </w:rPr>
          <w:delText xml:space="preserve"> η αντίσταση του </w:delText>
        </w:r>
        <w:r w:rsidR="00846B11" w:rsidDel="00E474FD">
          <w:rPr>
            <w:sz w:val="24"/>
            <w:szCs w:val="24"/>
            <w:lang w:val="el-GR"/>
          </w:rPr>
          <w:delText xml:space="preserve">τριτεύοντος </w:delText>
        </w:r>
        <w:r w:rsidR="00F309C4" w:rsidRPr="009F37EC" w:rsidDel="00E474FD">
          <w:rPr>
            <w:sz w:val="24"/>
            <w:szCs w:val="24"/>
            <w:lang w:val="el-GR"/>
          </w:rPr>
          <w:delText>τυλίγματος</w:delText>
        </w:r>
        <w:r w:rsidR="00F309C4" w:rsidDel="00E474FD">
          <w:rPr>
            <w:sz w:val="24"/>
            <w:szCs w:val="24"/>
            <w:lang w:val="el-GR"/>
          </w:rPr>
          <w:delText xml:space="preserve"> </w:delText>
        </w:r>
        <w:r w:rsidR="00846B11" w:rsidDel="00E474FD">
          <w:rPr>
            <w:sz w:val="24"/>
            <w:szCs w:val="24"/>
            <w:lang w:val="el-GR"/>
          </w:rPr>
          <w:delText>σε όλες τις φάσεις</w:delText>
        </w:r>
        <w:r w:rsidR="00F309C4" w:rsidRPr="00FD6DDC" w:rsidDel="00E474FD">
          <w:rPr>
            <w:sz w:val="24"/>
            <w:szCs w:val="24"/>
            <w:lang w:val="el-GR"/>
          </w:rPr>
          <w:delText xml:space="preserve"> </w:delText>
        </w:r>
        <w:r w:rsidR="00F309C4" w:rsidDel="00E474FD">
          <w:rPr>
            <w:sz w:val="24"/>
            <w:szCs w:val="24"/>
            <w:lang w:val="el-GR"/>
          </w:rPr>
          <w:delText>γρήγορα, αμέσως</w:delText>
        </w:r>
        <w:r w:rsidR="00F309C4" w:rsidRPr="009F37EC" w:rsidDel="00E474FD">
          <w:rPr>
            <w:sz w:val="24"/>
            <w:szCs w:val="24"/>
            <w:lang w:val="el-GR"/>
          </w:rPr>
          <w:delText xml:space="preserve"> με</w:delText>
        </w:r>
        <w:r w:rsidR="00F309C4" w:rsidDel="00E474FD">
          <w:rPr>
            <w:sz w:val="24"/>
            <w:szCs w:val="24"/>
            <w:lang w:val="el-GR"/>
          </w:rPr>
          <w:delText>τά</w:delText>
        </w:r>
        <w:r w:rsidR="00F309C4" w:rsidRPr="009F37EC" w:rsidDel="00E474FD">
          <w:rPr>
            <w:sz w:val="24"/>
            <w:szCs w:val="24"/>
            <w:lang w:val="el-GR"/>
          </w:rPr>
          <w:delText xml:space="preserve"> </w:delText>
        </w:r>
        <w:r w:rsidR="00F309C4" w:rsidDel="00E474FD">
          <w:rPr>
            <w:sz w:val="24"/>
            <w:szCs w:val="24"/>
            <w:lang w:val="el-GR"/>
          </w:rPr>
          <w:delText xml:space="preserve">τη </w:delText>
        </w:r>
        <w:r w:rsidR="00846B11" w:rsidDel="00E474FD">
          <w:rPr>
            <w:sz w:val="24"/>
            <w:szCs w:val="24"/>
            <w:lang w:val="el-GR"/>
          </w:rPr>
          <w:delText>διακοπή</w:delText>
        </w:r>
        <w:r w:rsidR="00F309C4" w:rsidRPr="009F37EC" w:rsidDel="00E474FD">
          <w:rPr>
            <w:sz w:val="24"/>
            <w:szCs w:val="24"/>
            <w:lang w:val="el-GR"/>
          </w:rPr>
          <w:delText xml:space="preserve"> της παροχής</w:delText>
        </w:r>
        <w:r w:rsidR="00F309C4" w:rsidRPr="00FD6DDC" w:rsidDel="00E474FD">
          <w:rPr>
            <w:sz w:val="24"/>
            <w:szCs w:val="24"/>
            <w:lang w:val="el-GR"/>
          </w:rPr>
          <w:delText>.</w:delText>
        </w:r>
        <w:r w:rsidR="00F309C4" w:rsidDel="00E474FD">
          <w:rPr>
            <w:sz w:val="24"/>
            <w:szCs w:val="24"/>
            <w:lang w:val="el-GR"/>
          </w:rPr>
          <w:delText xml:space="preserve"> Η αρχική τιμή της αντίστασης κατά τον ακριβή χρόνο της </w:delText>
        </w:r>
        <w:r w:rsidR="00846B11" w:rsidDel="00E474FD">
          <w:rPr>
            <w:sz w:val="24"/>
            <w:szCs w:val="24"/>
            <w:lang w:val="el-GR"/>
          </w:rPr>
          <w:delText>διακοπής</w:delText>
        </w:r>
        <w:r w:rsidR="00F309C4" w:rsidDel="00E474FD">
          <w:rPr>
            <w:sz w:val="24"/>
            <w:szCs w:val="24"/>
            <w:lang w:val="el-GR"/>
          </w:rPr>
          <w:delText xml:space="preserve"> θα υπολογιστεί</w:delText>
        </w:r>
        <w:r w:rsidR="00F309C4" w:rsidRPr="009F37EC" w:rsidDel="00E474FD">
          <w:rPr>
            <w:sz w:val="24"/>
            <w:szCs w:val="24"/>
            <w:lang w:val="el-GR"/>
          </w:rPr>
          <w:delText xml:space="preserve"> με τη μέθοδο</w:delText>
        </w:r>
        <w:r w:rsidR="00F309C4" w:rsidDel="00E474FD">
          <w:rPr>
            <w:sz w:val="24"/>
            <w:szCs w:val="24"/>
            <w:lang w:val="el-GR"/>
          </w:rPr>
          <w:delText xml:space="preserve"> αναλογικής προβολής</w:delText>
        </w:r>
        <w:r w:rsidR="00F309C4" w:rsidRPr="00FD6DDC" w:rsidDel="00E474FD">
          <w:rPr>
            <w:sz w:val="24"/>
            <w:szCs w:val="24"/>
            <w:lang w:val="el-GR"/>
          </w:rPr>
          <w:delText xml:space="preserve">, </w:delText>
        </w:r>
        <w:r w:rsidR="00F309C4" w:rsidDel="00E474FD">
          <w:rPr>
            <w:sz w:val="24"/>
            <w:szCs w:val="24"/>
            <w:lang w:val="el-GR"/>
          </w:rPr>
          <w:delText xml:space="preserve">σύμφωνα με το </w:delText>
        </w:r>
        <w:r w:rsidR="005418B3" w:rsidDel="00E474FD">
          <w:rPr>
            <w:sz w:val="24"/>
            <w:szCs w:val="24"/>
            <w:lang w:val="el-GR"/>
          </w:rPr>
          <w:delText xml:space="preserve">Παράρτημα </w:delText>
        </w:r>
        <w:r w:rsidR="005418B3" w:rsidDel="00E474FD">
          <w:rPr>
            <w:sz w:val="24"/>
            <w:szCs w:val="24"/>
          </w:rPr>
          <w:delText>C</w:delText>
        </w:r>
        <w:r w:rsidR="005418B3" w:rsidRPr="00CF1D4B" w:rsidDel="00E474FD">
          <w:rPr>
            <w:sz w:val="24"/>
            <w:szCs w:val="24"/>
            <w:lang w:val="el-GR"/>
          </w:rPr>
          <w:delText xml:space="preserve"> </w:delText>
        </w:r>
        <w:r w:rsidR="005418B3" w:rsidDel="00E474FD">
          <w:rPr>
            <w:sz w:val="24"/>
            <w:szCs w:val="24"/>
            <w:lang w:val="el-GR"/>
          </w:rPr>
          <w:delText xml:space="preserve">του </w:delText>
        </w:r>
        <w:r w:rsidR="00F309C4" w:rsidDel="00E474FD">
          <w:rPr>
            <w:sz w:val="24"/>
            <w:szCs w:val="24"/>
          </w:rPr>
          <w:delText>IEC</w:delText>
        </w:r>
        <w:r w:rsidR="00F309C4" w:rsidRPr="00FD6DDC" w:rsidDel="00E474FD">
          <w:rPr>
            <w:sz w:val="24"/>
            <w:szCs w:val="24"/>
            <w:lang w:val="el-GR"/>
          </w:rPr>
          <w:delText xml:space="preserve"> 600</w:delText>
        </w:r>
        <w:r w:rsidR="005418B3" w:rsidDel="00E474FD">
          <w:rPr>
            <w:sz w:val="24"/>
            <w:szCs w:val="24"/>
            <w:lang w:val="el-GR"/>
          </w:rPr>
          <w:delText>76-2</w:delText>
        </w:r>
        <w:r w:rsidR="00F309C4" w:rsidRPr="009F37EC" w:rsidDel="00E474FD">
          <w:rPr>
            <w:sz w:val="24"/>
            <w:szCs w:val="24"/>
            <w:lang w:val="el-GR"/>
          </w:rPr>
          <w:delText>.</w:delText>
        </w:r>
        <w:r w:rsidR="00F309C4" w:rsidRPr="00FD6DDC" w:rsidDel="00E474FD">
          <w:rPr>
            <w:sz w:val="24"/>
            <w:szCs w:val="24"/>
            <w:lang w:val="el-GR"/>
          </w:rPr>
          <w:delText xml:space="preserve"> </w:delText>
        </w:r>
        <w:r w:rsidR="00F309C4" w:rsidDel="00E474FD">
          <w:rPr>
            <w:sz w:val="24"/>
            <w:szCs w:val="24"/>
            <w:lang w:val="el-GR"/>
          </w:rPr>
          <w:delText>Η μέση ανύψωση θερμοκρασίας τυλίγματος, η μέση βαθμίδα θερμοκρασίας τυλίγματος προς λάδι</w:delText>
        </w:r>
        <w:r w:rsidR="00F309C4" w:rsidRPr="00FD6DDC" w:rsidDel="00E474FD">
          <w:rPr>
            <w:sz w:val="24"/>
            <w:szCs w:val="24"/>
            <w:lang w:val="el-GR"/>
          </w:rPr>
          <w:delText xml:space="preserve"> </w:delText>
        </w:r>
        <w:r w:rsidR="00F309C4" w:rsidDel="00E474FD">
          <w:rPr>
            <w:sz w:val="24"/>
            <w:szCs w:val="24"/>
            <w:lang w:val="el-GR"/>
          </w:rPr>
          <w:delText xml:space="preserve">και η μέγιστη ανύψωση θερμοκρασίας του θερμότερου σημείου τυλίγματος για το </w:delText>
        </w:r>
        <w:r w:rsidR="00636033" w:rsidDel="00E474FD">
          <w:rPr>
            <w:sz w:val="24"/>
            <w:szCs w:val="24"/>
            <w:lang w:val="el-GR"/>
          </w:rPr>
          <w:delText xml:space="preserve">τριτεύον </w:delText>
        </w:r>
        <w:r w:rsidR="00F309C4" w:rsidDel="00E474FD">
          <w:rPr>
            <w:sz w:val="24"/>
            <w:szCs w:val="24"/>
            <w:lang w:val="el-GR"/>
          </w:rPr>
          <w:delText xml:space="preserve">τύλιγμα θα </w:delText>
        </w:r>
        <w:r w:rsidR="003150BC" w:rsidDel="00E474FD">
          <w:rPr>
            <w:sz w:val="24"/>
            <w:szCs w:val="24"/>
            <w:lang w:val="el-GR"/>
          </w:rPr>
          <w:delText>καθοριστούν</w:delText>
        </w:r>
        <w:r w:rsidR="00F309C4" w:rsidDel="00E474FD">
          <w:rPr>
            <w:sz w:val="24"/>
            <w:szCs w:val="24"/>
            <w:lang w:val="el-GR"/>
          </w:rPr>
          <w:delText xml:space="preserve"> για την ονομαστική φόρτιση του ΑΜ/Σ</w:delText>
        </w:r>
        <w:r w:rsidR="00636033" w:rsidDel="00E474FD">
          <w:rPr>
            <w:sz w:val="24"/>
            <w:szCs w:val="24"/>
            <w:lang w:val="el-GR"/>
          </w:rPr>
          <w:delText xml:space="preserve"> 258.44/258.44/60 </w:delText>
        </w:r>
        <w:r w:rsidR="00636033" w:rsidDel="00E474FD">
          <w:rPr>
            <w:sz w:val="24"/>
            <w:szCs w:val="24"/>
          </w:rPr>
          <w:delText>MVA</w:delText>
        </w:r>
        <w:r w:rsidR="00F309C4" w:rsidDel="00E474FD">
          <w:rPr>
            <w:sz w:val="24"/>
            <w:szCs w:val="24"/>
            <w:lang w:val="el-GR"/>
          </w:rPr>
          <w:delText xml:space="preserve"> στη λήψη Νο.19, όπως στ</w:delText>
        </w:r>
        <w:r w:rsidR="00636033" w:rsidDel="00E474FD">
          <w:rPr>
            <w:sz w:val="24"/>
            <w:szCs w:val="24"/>
            <w:lang w:val="el-GR"/>
          </w:rPr>
          <w:delText>α</w:delText>
        </w:r>
        <w:r w:rsidR="00F309C4" w:rsidDel="00E474FD">
          <w:rPr>
            <w:sz w:val="24"/>
            <w:szCs w:val="24"/>
            <w:lang w:val="el-GR"/>
          </w:rPr>
          <w:delText xml:space="preserve"> προηγο</w:delText>
        </w:r>
        <w:r w:rsidR="00636033" w:rsidDel="00E474FD">
          <w:rPr>
            <w:sz w:val="24"/>
            <w:szCs w:val="24"/>
            <w:lang w:val="el-GR"/>
          </w:rPr>
          <w:delText>ύμενα δύο</w:delText>
        </w:r>
        <w:r w:rsidR="00F309C4" w:rsidDel="00E474FD">
          <w:rPr>
            <w:sz w:val="24"/>
            <w:szCs w:val="24"/>
            <w:lang w:val="el-GR"/>
          </w:rPr>
          <w:delText xml:space="preserve"> βήμα</w:delText>
        </w:r>
        <w:r w:rsidR="00636033" w:rsidDel="00E474FD">
          <w:rPr>
            <w:sz w:val="24"/>
            <w:szCs w:val="24"/>
            <w:lang w:val="el-GR"/>
          </w:rPr>
          <w:delText>τα</w:delText>
        </w:r>
        <w:r w:rsidR="00F309C4" w:rsidDel="00E474FD">
          <w:rPr>
            <w:sz w:val="24"/>
            <w:szCs w:val="24"/>
            <w:lang w:val="el-GR"/>
          </w:rPr>
          <w:delText xml:space="preserve">. Το όργανο μέτρησης θερμοκρασίας </w:delText>
        </w:r>
        <w:r w:rsidR="00510811" w:rsidDel="00E474FD">
          <w:rPr>
            <w:sz w:val="24"/>
            <w:szCs w:val="24"/>
            <w:lang w:val="el-GR"/>
          </w:rPr>
          <w:delText xml:space="preserve">τριτεύοντος </w:delText>
        </w:r>
        <w:r w:rsidR="00F309C4" w:rsidDel="00E474FD">
          <w:rPr>
            <w:sz w:val="24"/>
            <w:szCs w:val="24"/>
            <w:lang w:val="el-GR"/>
          </w:rPr>
          <w:delText>τυλίγματος θα βαθμονομηθεί στο τέλος αυτού του βήματος.</w:delText>
        </w:r>
      </w:del>
    </w:p>
    <w:p w:rsidR="00715250" w:rsidRPr="009F37EC" w:rsidDel="00E474FD" w:rsidRDefault="00715250" w:rsidP="00715250">
      <w:pPr>
        <w:ind w:left="1560"/>
        <w:jc w:val="both"/>
        <w:rPr>
          <w:del w:id="2402" w:author="Καρμίρης Αγγελος" w:date="2020-01-03T10:44:00Z"/>
          <w:sz w:val="24"/>
          <w:szCs w:val="24"/>
          <w:lang w:val="el-GR"/>
        </w:rPr>
      </w:pPr>
    </w:p>
    <w:p w:rsidR="00715250" w:rsidRPr="00715250" w:rsidDel="00E474FD" w:rsidRDefault="00715250" w:rsidP="00715250">
      <w:pPr>
        <w:ind w:left="1560"/>
        <w:jc w:val="both"/>
        <w:rPr>
          <w:del w:id="2403" w:author="Καρμίρης Αγγελος" w:date="2020-01-03T10:44:00Z"/>
          <w:sz w:val="24"/>
          <w:szCs w:val="24"/>
          <w:lang w:val="el-GR"/>
        </w:rPr>
      </w:pPr>
      <w:del w:id="2404" w:author="Καρμίρης Αγγελος" w:date="2020-01-03T10:44:00Z">
        <w:r w:rsidDel="00E474FD">
          <w:rPr>
            <w:sz w:val="24"/>
            <w:szCs w:val="24"/>
            <w:lang w:val="el-GR"/>
          </w:rPr>
          <w:delText>Πριν την έναρξη και μετά τη λήξη της δοκιμής ανύψωσης θερμοκρασίας θα ληφθούν δείγματα λαδιού από</w:delText>
        </w:r>
        <w:r w:rsidRPr="00CF1D4B" w:rsidDel="00E474FD">
          <w:rPr>
            <w:sz w:val="24"/>
            <w:szCs w:val="24"/>
            <w:lang w:val="el-GR"/>
          </w:rPr>
          <w:delText xml:space="preserve"> </w:delText>
        </w:r>
        <w:r w:rsidR="005418B3" w:rsidDel="00E474FD">
          <w:rPr>
            <w:sz w:val="24"/>
            <w:szCs w:val="24"/>
            <w:lang w:val="el-GR"/>
          </w:rPr>
          <w:delText>τους</w:delText>
        </w:r>
        <w:r w:rsidDel="00E474FD">
          <w:rPr>
            <w:sz w:val="24"/>
            <w:szCs w:val="24"/>
            <w:lang w:val="el-GR"/>
          </w:rPr>
          <w:delText xml:space="preserve"> σωλήνες</w:delText>
        </w:r>
        <w:r w:rsidR="005418B3" w:rsidRPr="005418B3" w:rsidDel="00E474FD">
          <w:rPr>
            <w:sz w:val="24"/>
            <w:szCs w:val="24"/>
            <w:lang w:val="el-GR"/>
          </w:rPr>
          <w:delText xml:space="preserve"> που συνδέουν το δοχείο του ΑΜ/Σ και το σύστημα ψύξης, ενώ οι αντλίες είναι σε λειτουργία. </w:delText>
        </w:r>
        <w:r w:rsidR="005418B3" w:rsidDel="00E474FD">
          <w:rPr>
            <w:sz w:val="24"/>
            <w:szCs w:val="24"/>
            <w:lang w:val="el-GR"/>
          </w:rPr>
          <w:delText>Τα δείγματα θα υποβληθούν σε ανάλυση διαλυμένων αερίων (</w:delText>
        </w:r>
        <w:r w:rsidR="005418B3" w:rsidDel="00E474FD">
          <w:rPr>
            <w:sz w:val="24"/>
            <w:szCs w:val="24"/>
          </w:rPr>
          <w:delText>DGA</w:delText>
        </w:r>
        <w:r w:rsidR="005418B3" w:rsidRPr="00FD6DDC" w:rsidDel="00E474FD">
          <w:rPr>
            <w:sz w:val="24"/>
            <w:szCs w:val="24"/>
            <w:lang w:val="el-GR"/>
          </w:rPr>
          <w:delText xml:space="preserve">). </w:delText>
        </w:r>
        <w:r w:rsidR="005418B3" w:rsidDel="00E474FD">
          <w:rPr>
            <w:sz w:val="24"/>
            <w:szCs w:val="24"/>
            <w:lang w:val="el-GR"/>
          </w:rPr>
          <w:delText xml:space="preserve">Η δειγματοληψία λαδιού και η </w:delText>
        </w:r>
        <w:r w:rsidR="005418B3" w:rsidDel="00E474FD">
          <w:rPr>
            <w:sz w:val="24"/>
            <w:szCs w:val="24"/>
          </w:rPr>
          <w:delText>DGA</w:delText>
        </w:r>
        <w:r w:rsidR="005418B3" w:rsidRPr="00FD6DDC" w:rsidDel="00E474FD">
          <w:rPr>
            <w:sz w:val="24"/>
            <w:szCs w:val="24"/>
            <w:lang w:val="el-GR"/>
          </w:rPr>
          <w:delText xml:space="preserve"> </w:delText>
        </w:r>
        <w:r w:rsidR="005418B3" w:rsidDel="00E474FD">
          <w:rPr>
            <w:sz w:val="24"/>
            <w:szCs w:val="24"/>
            <w:lang w:val="el-GR"/>
          </w:rPr>
          <w:delText xml:space="preserve">θα εκτελεστούν σύμφωνα με το Παράρτημα </w:delText>
        </w:r>
        <w:r w:rsidR="005418B3" w:rsidDel="00E474FD">
          <w:rPr>
            <w:sz w:val="24"/>
            <w:szCs w:val="24"/>
          </w:rPr>
          <w:delText>D</w:delText>
        </w:r>
        <w:r w:rsidR="005418B3" w:rsidDel="00E474FD">
          <w:rPr>
            <w:sz w:val="24"/>
            <w:szCs w:val="24"/>
            <w:lang w:val="el-GR"/>
          </w:rPr>
          <w:delText xml:space="preserve"> του </w:delText>
        </w:r>
        <w:r w:rsidR="005418B3" w:rsidDel="00E474FD">
          <w:rPr>
            <w:sz w:val="24"/>
            <w:szCs w:val="24"/>
          </w:rPr>
          <w:delText>IEC</w:delText>
        </w:r>
        <w:r w:rsidR="005418B3" w:rsidRPr="00CF1D4B" w:rsidDel="00E474FD">
          <w:rPr>
            <w:sz w:val="24"/>
            <w:szCs w:val="24"/>
            <w:lang w:val="el-GR"/>
          </w:rPr>
          <w:delText xml:space="preserve"> 60076-2, </w:delText>
        </w:r>
        <w:r w:rsidR="005418B3" w:rsidDel="00E474FD">
          <w:rPr>
            <w:sz w:val="24"/>
            <w:szCs w:val="24"/>
            <w:lang w:val="el-GR"/>
          </w:rPr>
          <w:delText xml:space="preserve">το </w:delText>
        </w:r>
        <w:r w:rsidR="005418B3" w:rsidDel="00E474FD">
          <w:rPr>
            <w:sz w:val="24"/>
            <w:szCs w:val="24"/>
          </w:rPr>
          <w:delText>IEC</w:delText>
        </w:r>
        <w:r w:rsidR="005418B3" w:rsidRPr="00FD6DDC" w:rsidDel="00E474FD">
          <w:rPr>
            <w:sz w:val="24"/>
            <w:szCs w:val="24"/>
            <w:lang w:val="el-GR"/>
          </w:rPr>
          <w:delText xml:space="preserve"> 61181 </w:delText>
        </w:r>
        <w:r w:rsidR="005418B3" w:rsidDel="00E474FD">
          <w:rPr>
            <w:sz w:val="24"/>
            <w:szCs w:val="24"/>
            <w:lang w:val="el-GR"/>
          </w:rPr>
          <w:delText xml:space="preserve">και το </w:delText>
        </w:r>
        <w:r w:rsidR="005418B3" w:rsidDel="00E474FD">
          <w:rPr>
            <w:sz w:val="24"/>
            <w:szCs w:val="24"/>
          </w:rPr>
          <w:delText>IEC</w:delText>
        </w:r>
        <w:r w:rsidR="005418B3" w:rsidRPr="00FD6DDC" w:rsidDel="00E474FD">
          <w:rPr>
            <w:sz w:val="24"/>
            <w:szCs w:val="24"/>
            <w:lang w:val="el-GR"/>
          </w:rPr>
          <w:delText xml:space="preserve"> 60567.</w:delText>
        </w:r>
        <w:r w:rsidR="005418B3" w:rsidDel="00E474FD">
          <w:rPr>
            <w:sz w:val="24"/>
            <w:szCs w:val="24"/>
            <w:lang w:val="el-GR"/>
          </w:rPr>
          <w:delText xml:space="preserve"> Ο ρυθμός αύξησης των διαλυμένων αερίων κατά τη δοκιμή ανύψωσης θερμοκρασίας δεν πρέπει να υπερβεί τα όρια της πρώτης σειράς</w:delText>
        </w:r>
        <w:r w:rsidR="005418B3" w:rsidRPr="00CF1D4B" w:rsidDel="00E474FD">
          <w:rPr>
            <w:sz w:val="24"/>
            <w:szCs w:val="24"/>
            <w:lang w:val="el-GR"/>
          </w:rPr>
          <w:delText>,</w:delText>
        </w:r>
        <w:r w:rsidR="005418B3" w:rsidDel="00E474FD">
          <w:rPr>
            <w:sz w:val="24"/>
            <w:szCs w:val="24"/>
            <w:lang w:val="el-GR"/>
          </w:rPr>
          <w:delText xml:space="preserve"> όπως αυτά αναφέρονται στο Παράρτημα </w:delText>
        </w:r>
        <w:r w:rsidR="005418B3" w:rsidDel="00E474FD">
          <w:rPr>
            <w:sz w:val="24"/>
            <w:szCs w:val="24"/>
          </w:rPr>
          <w:delText>D</w:delText>
        </w:r>
        <w:r w:rsidR="005418B3" w:rsidRPr="00CF1D4B" w:rsidDel="00E474FD">
          <w:rPr>
            <w:sz w:val="24"/>
            <w:szCs w:val="24"/>
            <w:lang w:val="el-GR"/>
          </w:rPr>
          <w:delText xml:space="preserve"> </w:delText>
        </w:r>
        <w:r w:rsidR="005418B3" w:rsidDel="00E474FD">
          <w:rPr>
            <w:sz w:val="24"/>
            <w:szCs w:val="24"/>
            <w:lang w:val="el-GR"/>
          </w:rPr>
          <w:delText xml:space="preserve">του </w:delText>
        </w:r>
        <w:r w:rsidR="005418B3" w:rsidDel="00E474FD">
          <w:rPr>
            <w:sz w:val="24"/>
            <w:szCs w:val="24"/>
          </w:rPr>
          <w:delText>IEC</w:delText>
        </w:r>
        <w:r w:rsidR="005418B3" w:rsidRPr="00CF1D4B" w:rsidDel="00E474FD">
          <w:rPr>
            <w:sz w:val="24"/>
            <w:szCs w:val="24"/>
            <w:lang w:val="el-GR"/>
          </w:rPr>
          <w:delText xml:space="preserve"> 60076-2.</w:delText>
        </w:r>
        <w:r w:rsidR="005418B3" w:rsidDel="00E474FD">
          <w:rPr>
            <w:sz w:val="24"/>
            <w:szCs w:val="24"/>
            <w:lang w:val="el-GR"/>
          </w:rPr>
          <w:delText xml:space="preserve"> </w:delText>
        </w:r>
      </w:del>
    </w:p>
    <w:p w:rsidR="00B71F06" w:rsidRPr="009F37EC" w:rsidDel="00E474FD" w:rsidRDefault="00B71F06" w:rsidP="00B71F06">
      <w:pPr>
        <w:ind w:left="1560"/>
        <w:jc w:val="both"/>
        <w:rPr>
          <w:del w:id="2405" w:author="Καρμίρης Αγγελος" w:date="2020-01-03T10:44:00Z"/>
          <w:sz w:val="24"/>
          <w:szCs w:val="24"/>
          <w:lang w:val="el-GR"/>
        </w:rPr>
      </w:pPr>
    </w:p>
    <w:p w:rsidR="00B71F06" w:rsidRPr="00957F71" w:rsidDel="00E474FD" w:rsidRDefault="00B71F06" w:rsidP="00B71F06">
      <w:pPr>
        <w:ind w:left="1560"/>
        <w:jc w:val="both"/>
        <w:rPr>
          <w:del w:id="2406" w:author="Καρμίρης Αγγελος" w:date="2020-01-03T10:44:00Z"/>
          <w:b/>
          <w:sz w:val="24"/>
          <w:szCs w:val="24"/>
          <w:u w:val="single"/>
          <w:lang w:val="el-GR"/>
        </w:rPr>
      </w:pPr>
      <w:del w:id="2407" w:author="Καρμίρης Αγγελος" w:date="2020-01-03T10:44:00Z">
        <w:r w:rsidRPr="00957F71" w:rsidDel="00E474FD">
          <w:rPr>
            <w:b/>
            <w:sz w:val="24"/>
            <w:szCs w:val="24"/>
            <w:u w:val="single"/>
            <w:lang w:val="el-GR"/>
          </w:rPr>
          <w:delText>Σημείωση:</w:delText>
        </w:r>
      </w:del>
    </w:p>
    <w:p w:rsidR="00B71F06" w:rsidRPr="00AF0237" w:rsidDel="00E474FD" w:rsidRDefault="008C1B4D" w:rsidP="00B71F06">
      <w:pPr>
        <w:ind w:left="1560"/>
        <w:jc w:val="both"/>
        <w:rPr>
          <w:del w:id="2408" w:author="Καρμίρης Αγγελος" w:date="2020-01-03T10:44:00Z"/>
          <w:sz w:val="24"/>
          <w:szCs w:val="24"/>
          <w:lang w:val="el-GR"/>
        </w:rPr>
      </w:pPr>
      <w:del w:id="2409" w:author="Καρμίρης Αγγελος" w:date="2020-01-03T10:44:00Z">
        <w:r w:rsidDel="00E474FD">
          <w:rPr>
            <w:sz w:val="24"/>
            <w:szCs w:val="24"/>
            <w:lang w:val="el-GR"/>
          </w:rPr>
          <w:delText>Οι ολικές απώλειες του ΑΜ/Σ πρέπει να υπολογιστούν για τις ακραίες λήψεις Νο.1 και 19, για την κύρια λήψη Νο.11 και για την λήψη</w:delText>
        </w:r>
        <w:r w:rsidR="005235EC" w:rsidDel="00E474FD">
          <w:rPr>
            <w:sz w:val="24"/>
            <w:szCs w:val="24"/>
            <w:lang w:val="el-GR"/>
          </w:rPr>
          <w:delText xml:space="preserve"> μέγιστης έντασης Νο.15</w:delText>
        </w:r>
        <w:r w:rsidR="005235EC" w:rsidRPr="00CF1D4B" w:rsidDel="00E474FD">
          <w:rPr>
            <w:sz w:val="24"/>
            <w:szCs w:val="24"/>
            <w:lang w:val="el-GR"/>
          </w:rPr>
          <w:delText>,</w:delText>
        </w:r>
        <w:r w:rsidDel="00E474FD">
          <w:rPr>
            <w:sz w:val="24"/>
            <w:szCs w:val="24"/>
            <w:lang w:val="el-GR"/>
          </w:rPr>
          <w:delText xml:space="preserve">  από τις αντίστοιχες μετρήσεις απωλειών (παρ.Χ.1.3, Χ.1.4), ακολουθώντας τη μέθοδο που περιγράφεται στο </w:delText>
        </w:r>
        <w:r w:rsidDel="00E474FD">
          <w:rPr>
            <w:sz w:val="24"/>
            <w:szCs w:val="24"/>
          </w:rPr>
          <w:delText>IEC</w:delText>
        </w:r>
        <w:r w:rsidRPr="00CF1D4B" w:rsidDel="00E474FD">
          <w:rPr>
            <w:sz w:val="24"/>
            <w:szCs w:val="24"/>
            <w:lang w:val="el-GR"/>
          </w:rPr>
          <w:delText xml:space="preserve"> 60076-8. </w:delText>
        </w:r>
        <w:r w:rsidR="002B4DB1" w:rsidDel="00E474FD">
          <w:rPr>
            <w:sz w:val="24"/>
            <w:szCs w:val="24"/>
            <w:lang w:val="el-GR"/>
          </w:rPr>
          <w:delText>Εάν οι</w:delText>
        </w:r>
        <w:r w:rsidR="002B4DB1" w:rsidRPr="00CF1D4B" w:rsidDel="00E474FD">
          <w:rPr>
            <w:sz w:val="24"/>
            <w:szCs w:val="24"/>
            <w:lang w:val="el-GR"/>
          </w:rPr>
          <w:delText xml:space="preserve"> </w:delText>
        </w:r>
        <w:r w:rsidR="002B4DB1" w:rsidDel="00E474FD">
          <w:rPr>
            <w:sz w:val="24"/>
            <w:szCs w:val="24"/>
            <w:lang w:val="el-GR"/>
          </w:rPr>
          <w:delText xml:space="preserve">μέγιστες ολικές απώλειες του ΑΜ/Σ με ονομαστική ισχύ λήψης σε όλα τα τυλίγματα εμφανίζονται σε διαφορετική θέση λήψης από την Νο.19, τότε η δοκιμή θα εκτελεστεί με τον μηχανισμό αλλαγής λήψης σε αυτή τη θέση λήψης με τις μέγιστες ολικές απώλειες και με </w:delText>
        </w:r>
        <w:r w:rsidR="005235EC" w:rsidDel="00E474FD">
          <w:rPr>
            <w:sz w:val="24"/>
            <w:szCs w:val="24"/>
            <w:lang w:val="el-GR"/>
          </w:rPr>
          <w:delText>τις αντίστοιχες ονομαστικές ποσότητες λήψης. Αυτό σημαίνει ότι οι ολικές απώλειες που χρησιμοποιούνται στο πρώτο βήμα της δοκιμής θα είναι οι μέγιστες</w:delText>
        </w:r>
        <w:r w:rsidR="00AF0237" w:rsidRPr="00CF1D4B" w:rsidDel="00E474FD">
          <w:rPr>
            <w:sz w:val="24"/>
            <w:szCs w:val="24"/>
            <w:lang w:val="el-GR"/>
          </w:rPr>
          <w:delText xml:space="preserve">. </w:delText>
        </w:r>
        <w:r w:rsidR="00AF0237" w:rsidDel="00E474FD">
          <w:rPr>
            <w:sz w:val="24"/>
            <w:szCs w:val="24"/>
            <w:lang w:val="el-GR"/>
          </w:rPr>
          <w:delText>Επίσης η ένταση που χρησιμοποιείται για κάθε τύλιγμα στο δεύτερο και τρίτο βήμα της δοκιμής θα είναι η ονομαστική ένταση λήψης στην ίδια θέση λήψης μέγιστων απωλειών. Η ονομαστική ισχύς λήψης για κάθε τύλιγμα θα είναι αυτή που αντιστοιχεί σε αυτήν την θέση λήψης μέγιστων απωλειών.</w:delText>
        </w:r>
      </w:del>
    </w:p>
    <w:p w:rsidR="00AB5E15" w:rsidRPr="00F603DB" w:rsidDel="00E474FD" w:rsidRDefault="00AB5E15" w:rsidP="00AB5E15">
      <w:pPr>
        <w:jc w:val="both"/>
        <w:rPr>
          <w:del w:id="2410" w:author="Καρμίρης Αγγελος" w:date="2020-01-03T10:44:00Z"/>
          <w:sz w:val="24"/>
          <w:szCs w:val="24"/>
          <w:lang w:val="el-GR"/>
        </w:rPr>
      </w:pPr>
    </w:p>
    <w:p w:rsidR="00AB5E15" w:rsidRPr="009F37EC" w:rsidDel="00E474FD" w:rsidRDefault="00AB5E15" w:rsidP="00CF1D4B">
      <w:pPr>
        <w:numPr>
          <w:ilvl w:val="1"/>
          <w:numId w:val="32"/>
        </w:numPr>
        <w:jc w:val="both"/>
        <w:rPr>
          <w:del w:id="2411" w:author="Καρμίρης Αγγελος" w:date="2020-01-03T10:44:00Z"/>
          <w:b/>
          <w:bCs/>
          <w:sz w:val="24"/>
          <w:szCs w:val="24"/>
          <w:u w:val="single"/>
          <w:lang w:val="el-GR"/>
        </w:rPr>
      </w:pPr>
      <w:del w:id="2412" w:author="Καρμίρης Αγγελος" w:date="2020-01-03T10:44:00Z">
        <w:r w:rsidDel="00E474FD">
          <w:rPr>
            <w:b/>
            <w:bCs/>
            <w:sz w:val="24"/>
            <w:szCs w:val="24"/>
            <w:u w:val="single"/>
            <w:lang w:val="el-GR"/>
          </w:rPr>
          <w:delText>Υπολογισμός ανύψωσης θερμοκρασίας κατά την έκτακτη υπερφόρτιση μακράς διάρκειας</w:delText>
        </w:r>
      </w:del>
    </w:p>
    <w:p w:rsidR="00AB5E15" w:rsidRPr="009F37EC" w:rsidDel="00E474FD" w:rsidRDefault="00AB5E15" w:rsidP="00AB5E15">
      <w:pPr>
        <w:ind w:left="1418"/>
        <w:jc w:val="both"/>
        <w:rPr>
          <w:del w:id="2413" w:author="Καρμίρης Αγγελος" w:date="2020-01-03T10:44:00Z"/>
          <w:b/>
          <w:bCs/>
          <w:sz w:val="24"/>
          <w:szCs w:val="24"/>
          <w:u w:val="single"/>
          <w:lang w:val="el-GR"/>
        </w:rPr>
      </w:pPr>
    </w:p>
    <w:p w:rsidR="00AB5E15" w:rsidRPr="007457D0" w:rsidDel="00E474FD" w:rsidRDefault="00AB5E15" w:rsidP="00AB5E15">
      <w:pPr>
        <w:ind w:left="1418"/>
        <w:jc w:val="both"/>
        <w:rPr>
          <w:del w:id="2414" w:author="Καρμίρης Αγγελος" w:date="2020-01-03T10:44:00Z"/>
          <w:sz w:val="24"/>
          <w:szCs w:val="24"/>
          <w:lang w:val="el-GR"/>
        </w:rPr>
      </w:pPr>
      <w:del w:id="2415" w:author="Καρμίρης Αγγελος" w:date="2020-01-03T10:44:00Z">
        <w:r w:rsidDel="00E474FD">
          <w:rPr>
            <w:sz w:val="24"/>
            <w:szCs w:val="24"/>
            <w:lang w:val="el-GR"/>
          </w:rPr>
          <w:delText xml:space="preserve">Οι απώλειες φορτίου </w:delText>
        </w:r>
        <w:r w:rsidR="000D5237" w:rsidDel="00E474FD">
          <w:rPr>
            <w:sz w:val="24"/>
            <w:szCs w:val="24"/>
            <w:lang w:val="el-GR"/>
          </w:rPr>
          <w:delText>στις συνθήκες υπερφόρτισης της παρ.</w:delText>
        </w:r>
        <w:r w:rsidR="000D5237" w:rsidDel="00E474FD">
          <w:rPr>
            <w:sz w:val="24"/>
            <w:szCs w:val="24"/>
          </w:rPr>
          <w:delText>VII</w:delText>
        </w:r>
        <w:r w:rsidR="000D5237" w:rsidRPr="00CF1D4B" w:rsidDel="00E474FD">
          <w:rPr>
            <w:sz w:val="24"/>
            <w:szCs w:val="24"/>
            <w:lang w:val="el-GR"/>
          </w:rPr>
          <w:delText>.12</w:delText>
        </w:r>
        <w:r w:rsidR="000D5237" w:rsidDel="00E474FD">
          <w:rPr>
            <w:sz w:val="24"/>
            <w:szCs w:val="24"/>
            <w:lang w:val="el-GR"/>
          </w:rPr>
          <w:delText xml:space="preserve"> και στη θέση λήψης Νο.19 θα υπολογιστούν, όπως στο πρώτο βήμα της δοκιμής ανύψωσης θερμοκρασίας (παρ.Χ.2.1), </w:delText>
        </w:r>
        <w:r w:rsidR="00FD20F6" w:rsidDel="00E474FD">
          <w:rPr>
            <w:sz w:val="24"/>
            <w:szCs w:val="24"/>
            <w:lang w:val="el-GR"/>
          </w:rPr>
          <w:delText xml:space="preserve">ακολουθώντας τη μέθοδο που περιγράφεται στο </w:delText>
        </w:r>
        <w:r w:rsidR="00FD20F6" w:rsidDel="00E474FD">
          <w:rPr>
            <w:sz w:val="24"/>
            <w:szCs w:val="24"/>
          </w:rPr>
          <w:delText>IEC</w:delText>
        </w:r>
        <w:r w:rsidR="00FD20F6" w:rsidRPr="00CF1D4B" w:rsidDel="00E474FD">
          <w:rPr>
            <w:sz w:val="24"/>
            <w:szCs w:val="24"/>
            <w:lang w:val="el-GR"/>
          </w:rPr>
          <w:delText xml:space="preserve"> 60076-8. </w:delText>
        </w:r>
        <w:r w:rsidR="00FD20F6" w:rsidDel="00E474FD">
          <w:rPr>
            <w:sz w:val="24"/>
            <w:szCs w:val="24"/>
            <w:lang w:val="el-GR"/>
          </w:rPr>
          <w:delText>Η ανύψωση θερμοκρασίας άνω στάθμης λαδιού</w:delText>
        </w:r>
        <w:r w:rsidR="00FD20F6" w:rsidRPr="00CF1D4B" w:rsidDel="00E474FD">
          <w:rPr>
            <w:sz w:val="24"/>
            <w:szCs w:val="24"/>
            <w:lang w:val="el-GR"/>
          </w:rPr>
          <w:delText xml:space="preserve">, </w:delText>
        </w:r>
        <w:r w:rsidR="00FD20F6" w:rsidDel="00E474FD">
          <w:rPr>
            <w:sz w:val="24"/>
            <w:szCs w:val="24"/>
            <w:lang w:val="el-GR"/>
          </w:rPr>
          <w:delText>η μέση βαθμίδα θερμοκρασίας τυλίγματος προς λάδι και η ανύψωση θερμοκρασίας θερμότερου σημείου τυλίγματος θα υπολογιστούν ακολουθώντας τη μέθοδο</w:delText>
        </w:r>
        <w:r w:rsidR="007457D0" w:rsidRPr="00CF1D4B" w:rsidDel="00E474FD">
          <w:rPr>
            <w:sz w:val="24"/>
            <w:szCs w:val="24"/>
            <w:lang w:val="el-GR"/>
          </w:rPr>
          <w:delText xml:space="preserve"> </w:delText>
        </w:r>
        <w:r w:rsidR="007457D0" w:rsidDel="00E474FD">
          <w:rPr>
            <w:sz w:val="24"/>
            <w:szCs w:val="24"/>
            <w:lang w:val="el-GR"/>
          </w:rPr>
          <w:delText xml:space="preserve">εκθετικών εξισώσεων </w:delText>
        </w:r>
        <w:r w:rsidR="00FD20F6" w:rsidDel="00E474FD">
          <w:rPr>
            <w:sz w:val="24"/>
            <w:szCs w:val="24"/>
            <w:lang w:val="el-GR"/>
          </w:rPr>
          <w:delText xml:space="preserve">που </w:delText>
        </w:r>
        <w:r w:rsidR="00EB5A40" w:rsidDel="00E474FD">
          <w:rPr>
            <w:sz w:val="24"/>
            <w:szCs w:val="24"/>
            <w:lang w:val="el-GR"/>
          </w:rPr>
          <w:delText>περιγράφεται</w:delText>
        </w:r>
        <w:r w:rsidR="00FD20F6" w:rsidDel="00E474FD">
          <w:rPr>
            <w:sz w:val="24"/>
            <w:szCs w:val="24"/>
            <w:lang w:val="el-GR"/>
          </w:rPr>
          <w:delText xml:space="preserve"> στο </w:delText>
        </w:r>
        <w:r w:rsidR="00FD20F6" w:rsidDel="00E474FD">
          <w:rPr>
            <w:sz w:val="24"/>
            <w:szCs w:val="24"/>
          </w:rPr>
          <w:delText>IEC</w:delText>
        </w:r>
        <w:r w:rsidR="00FD20F6" w:rsidDel="00E474FD">
          <w:rPr>
            <w:sz w:val="24"/>
            <w:szCs w:val="24"/>
            <w:lang w:val="el-GR"/>
          </w:rPr>
          <w:delText xml:space="preserve"> 600</w:delText>
        </w:r>
        <w:r w:rsidR="00FD20F6" w:rsidRPr="00CF1D4B" w:rsidDel="00E474FD">
          <w:rPr>
            <w:sz w:val="24"/>
            <w:szCs w:val="24"/>
            <w:lang w:val="el-GR"/>
          </w:rPr>
          <w:delText xml:space="preserve">76-7, </w:delText>
        </w:r>
        <w:r w:rsidR="00FD20F6" w:rsidDel="00E474FD">
          <w:rPr>
            <w:sz w:val="24"/>
            <w:szCs w:val="24"/>
            <w:lang w:val="el-GR"/>
          </w:rPr>
          <w:delText>με χρήση των τιμών</w:delText>
        </w:r>
        <w:r w:rsidR="007457D0" w:rsidDel="00E474FD">
          <w:rPr>
            <w:sz w:val="24"/>
            <w:szCs w:val="24"/>
            <w:lang w:val="el-GR"/>
          </w:rPr>
          <w:delText xml:space="preserve"> που </w:delText>
        </w:r>
        <w:r w:rsidR="003150BC" w:rsidDel="00E474FD">
          <w:rPr>
            <w:sz w:val="24"/>
            <w:szCs w:val="24"/>
            <w:lang w:val="el-GR"/>
          </w:rPr>
          <w:delText>καθορίζονται</w:delText>
        </w:r>
        <w:r w:rsidR="00FD20F6" w:rsidDel="00E474FD">
          <w:rPr>
            <w:sz w:val="24"/>
            <w:szCs w:val="24"/>
            <w:lang w:val="el-GR"/>
          </w:rPr>
          <w:delText xml:space="preserve"> </w:delText>
        </w:r>
        <w:r w:rsidR="007457D0" w:rsidDel="00E474FD">
          <w:rPr>
            <w:sz w:val="24"/>
            <w:szCs w:val="24"/>
            <w:lang w:val="el-GR"/>
          </w:rPr>
          <w:delText>στη</w:delText>
        </w:r>
        <w:r w:rsidR="00FD20F6" w:rsidDel="00E474FD">
          <w:rPr>
            <w:sz w:val="24"/>
            <w:szCs w:val="24"/>
            <w:lang w:val="el-GR"/>
          </w:rPr>
          <w:delText xml:space="preserve"> δοκιμ</w:delText>
        </w:r>
        <w:r w:rsidR="007457D0" w:rsidDel="00E474FD">
          <w:rPr>
            <w:sz w:val="24"/>
            <w:szCs w:val="24"/>
            <w:lang w:val="el-GR"/>
          </w:rPr>
          <w:delText>ή</w:delText>
        </w:r>
        <w:r w:rsidR="00FD20F6" w:rsidDel="00E474FD">
          <w:rPr>
            <w:sz w:val="24"/>
            <w:szCs w:val="24"/>
            <w:lang w:val="el-GR"/>
          </w:rPr>
          <w:delText xml:space="preserve"> ανύψωσης θερμοκρασίας. Τελικά θα </w:delText>
        </w:r>
        <w:r w:rsidR="003150BC" w:rsidDel="00E474FD">
          <w:rPr>
            <w:sz w:val="24"/>
            <w:szCs w:val="24"/>
            <w:lang w:val="el-GR"/>
          </w:rPr>
          <w:delText>καθοριστεί</w:delText>
        </w:r>
        <w:r w:rsidR="007457D0" w:rsidDel="00E474FD">
          <w:rPr>
            <w:sz w:val="24"/>
            <w:szCs w:val="24"/>
            <w:lang w:val="el-GR"/>
          </w:rPr>
          <w:delText xml:space="preserve"> η θερμοκρασία άνω στάθμης λαδιού, η μέση θερμοκρασία τυλίγματος και η θερμοκρασία θερμότερου σημείου</w:delText>
        </w:r>
        <w:r w:rsidR="007457D0" w:rsidRPr="00CF1D4B" w:rsidDel="00E474FD">
          <w:rPr>
            <w:sz w:val="24"/>
            <w:szCs w:val="24"/>
            <w:lang w:val="el-GR"/>
          </w:rPr>
          <w:delText xml:space="preserve"> </w:delText>
        </w:r>
        <w:r w:rsidR="007457D0" w:rsidDel="00E474FD">
          <w:rPr>
            <w:sz w:val="24"/>
            <w:szCs w:val="24"/>
            <w:lang w:val="el-GR"/>
          </w:rPr>
          <w:delText xml:space="preserve">για κάθε τύλιγμα, με χρήση της θερμοκρασίας περιβάλλοντος που </w:delText>
        </w:r>
        <w:r w:rsidR="003150BC" w:rsidDel="00E474FD">
          <w:rPr>
            <w:sz w:val="24"/>
            <w:szCs w:val="24"/>
            <w:lang w:val="el-GR"/>
          </w:rPr>
          <w:delText>αναφέρεται</w:delText>
        </w:r>
        <w:r w:rsidR="007457D0" w:rsidDel="00E474FD">
          <w:rPr>
            <w:sz w:val="24"/>
            <w:szCs w:val="24"/>
            <w:lang w:val="el-GR"/>
          </w:rPr>
          <w:delText xml:space="preserve"> στην παρ. </w:delText>
        </w:r>
        <w:r w:rsidR="007457D0" w:rsidDel="00E474FD">
          <w:rPr>
            <w:sz w:val="24"/>
            <w:szCs w:val="24"/>
          </w:rPr>
          <w:delText>VII</w:delText>
        </w:r>
        <w:r w:rsidR="007457D0" w:rsidRPr="00CF1D4B" w:rsidDel="00E474FD">
          <w:rPr>
            <w:sz w:val="24"/>
            <w:szCs w:val="24"/>
            <w:lang w:val="el-GR"/>
          </w:rPr>
          <w:delText>.12.</w:delText>
        </w:r>
        <w:r w:rsidR="007457D0" w:rsidDel="00E474FD">
          <w:rPr>
            <w:sz w:val="24"/>
            <w:szCs w:val="24"/>
            <w:lang w:val="el-GR"/>
          </w:rPr>
          <w:delText xml:space="preserve"> </w:delText>
        </w:r>
      </w:del>
    </w:p>
    <w:p w:rsidR="00957F71" w:rsidRPr="00E474FD" w:rsidDel="00E474FD" w:rsidRDefault="00957F71" w:rsidP="00F603DB">
      <w:pPr>
        <w:ind w:left="1560"/>
        <w:jc w:val="both"/>
        <w:rPr>
          <w:del w:id="2416" w:author="Καρμίρης Αγγελος" w:date="2020-01-03T10:44:00Z"/>
          <w:sz w:val="24"/>
          <w:szCs w:val="24"/>
          <w:lang w:val="el-GR"/>
          <w:rPrChange w:id="2417" w:author="Καρμίρης Αγγελος" w:date="2020-01-03T10:44:00Z">
            <w:rPr>
              <w:del w:id="2418" w:author="Καρμίρης Αγγελος" w:date="2020-01-03T10:44:00Z"/>
              <w:sz w:val="24"/>
              <w:szCs w:val="24"/>
            </w:rPr>
          </w:rPrChange>
        </w:rPr>
      </w:pPr>
    </w:p>
    <w:p w:rsidR="00F603DB" w:rsidRPr="009F37EC" w:rsidDel="00E474FD" w:rsidRDefault="00F603DB" w:rsidP="00CF1D4B">
      <w:pPr>
        <w:numPr>
          <w:ilvl w:val="1"/>
          <w:numId w:val="32"/>
        </w:numPr>
        <w:jc w:val="both"/>
        <w:rPr>
          <w:del w:id="2419" w:author="Καρμίρης Αγγελος" w:date="2020-01-03T10:44:00Z"/>
          <w:b/>
          <w:bCs/>
          <w:sz w:val="24"/>
          <w:szCs w:val="24"/>
          <w:u w:val="single"/>
          <w:lang w:val="el-GR"/>
        </w:rPr>
      </w:pPr>
      <w:del w:id="2420" w:author="Καρμίρης Αγγελος" w:date="2020-01-03T10:44:00Z">
        <w:r w:rsidRPr="00957F71" w:rsidDel="00E474FD">
          <w:rPr>
            <w:b/>
            <w:bCs/>
            <w:sz w:val="24"/>
            <w:szCs w:val="24"/>
            <w:lang w:val="el-GR"/>
          </w:rPr>
          <w:delText xml:space="preserve"> </w:delText>
        </w:r>
        <w:r w:rsidDel="00E474FD">
          <w:rPr>
            <w:b/>
            <w:bCs/>
            <w:sz w:val="24"/>
            <w:szCs w:val="24"/>
            <w:u w:val="single"/>
            <w:lang w:val="el-GR"/>
          </w:rPr>
          <w:delText>Κ</w:delText>
        </w:r>
        <w:r w:rsidRPr="009F37EC" w:rsidDel="00E474FD">
          <w:rPr>
            <w:b/>
            <w:bCs/>
            <w:sz w:val="24"/>
            <w:szCs w:val="24"/>
            <w:u w:val="single"/>
            <w:lang w:val="el-GR"/>
          </w:rPr>
          <w:delText>αθορισμ</w:delText>
        </w:r>
        <w:r w:rsidDel="00E474FD">
          <w:rPr>
            <w:b/>
            <w:bCs/>
            <w:sz w:val="24"/>
            <w:szCs w:val="24"/>
            <w:u w:val="single"/>
            <w:lang w:val="el-GR"/>
          </w:rPr>
          <w:delText>ός</w:delText>
        </w:r>
        <w:r w:rsidRPr="009F37EC" w:rsidDel="00E474FD">
          <w:rPr>
            <w:b/>
            <w:bCs/>
            <w:sz w:val="24"/>
            <w:szCs w:val="24"/>
            <w:u w:val="single"/>
            <w:lang w:val="el-GR"/>
          </w:rPr>
          <w:delText xml:space="preserve"> στάθμης</w:delText>
        </w:r>
        <w:r w:rsidDel="00E474FD">
          <w:rPr>
            <w:b/>
            <w:bCs/>
            <w:sz w:val="24"/>
            <w:szCs w:val="24"/>
            <w:u w:val="single"/>
            <w:lang w:val="el-GR"/>
          </w:rPr>
          <w:delText xml:space="preserve"> ακουστικού</w:delText>
        </w:r>
        <w:r w:rsidRPr="009F37EC" w:rsidDel="00E474FD">
          <w:rPr>
            <w:b/>
            <w:bCs/>
            <w:sz w:val="24"/>
            <w:szCs w:val="24"/>
            <w:u w:val="single"/>
            <w:lang w:val="el-GR"/>
          </w:rPr>
          <w:delText xml:space="preserve"> θορύβου</w:delText>
        </w:r>
      </w:del>
    </w:p>
    <w:p w:rsidR="00F603DB" w:rsidRPr="009F37EC" w:rsidDel="00E474FD" w:rsidRDefault="00F603DB" w:rsidP="00F603DB">
      <w:pPr>
        <w:ind w:left="1418"/>
        <w:jc w:val="both"/>
        <w:rPr>
          <w:del w:id="2421" w:author="Καρμίρης Αγγελος" w:date="2020-01-03T10:44:00Z"/>
          <w:b/>
          <w:bCs/>
          <w:sz w:val="24"/>
          <w:szCs w:val="24"/>
          <w:u w:val="single"/>
          <w:lang w:val="el-GR"/>
        </w:rPr>
      </w:pPr>
    </w:p>
    <w:p w:rsidR="00F603DB" w:rsidDel="00E474FD" w:rsidRDefault="00F603DB" w:rsidP="00F603DB">
      <w:pPr>
        <w:ind w:left="1560" w:hanging="1418"/>
        <w:jc w:val="both"/>
        <w:rPr>
          <w:del w:id="2422" w:author="Καρμίρης Αγγελος" w:date="2020-01-03T10:44:00Z"/>
          <w:sz w:val="24"/>
          <w:szCs w:val="24"/>
          <w:lang w:val="el-GR"/>
        </w:rPr>
      </w:pPr>
      <w:del w:id="2423" w:author="Καρμίρης Αγγελος" w:date="2020-01-03T10:44:00Z">
        <w:r w:rsidRPr="009F37EC" w:rsidDel="00E474FD">
          <w:rPr>
            <w:sz w:val="24"/>
            <w:szCs w:val="24"/>
            <w:lang w:val="el-GR"/>
          </w:rPr>
          <w:tab/>
          <w:delText xml:space="preserve">Η δοκιμή θα επιβεβαιώσει </w:delText>
        </w:r>
        <w:r w:rsidDel="00E474FD">
          <w:rPr>
            <w:sz w:val="24"/>
            <w:szCs w:val="24"/>
            <w:lang w:val="el-GR"/>
          </w:rPr>
          <w:delText>ότι</w:delText>
        </w:r>
        <w:r w:rsidRPr="009F37EC" w:rsidDel="00E474FD">
          <w:rPr>
            <w:sz w:val="24"/>
            <w:szCs w:val="24"/>
            <w:lang w:val="el-GR"/>
          </w:rPr>
          <w:delText xml:space="preserve"> </w:delText>
        </w:r>
        <w:r w:rsidDel="00E474FD">
          <w:rPr>
            <w:sz w:val="24"/>
            <w:szCs w:val="24"/>
            <w:lang w:val="el-GR"/>
          </w:rPr>
          <w:delText>η</w:delText>
        </w:r>
        <w:r w:rsidRPr="009F37EC" w:rsidDel="00E474FD">
          <w:rPr>
            <w:sz w:val="24"/>
            <w:szCs w:val="24"/>
            <w:lang w:val="el-GR"/>
          </w:rPr>
          <w:delText xml:space="preserve"> στάθμη </w:delText>
        </w:r>
        <w:r w:rsidDel="00E474FD">
          <w:rPr>
            <w:sz w:val="24"/>
            <w:szCs w:val="24"/>
            <w:lang w:val="el-GR"/>
          </w:rPr>
          <w:delText>της ανηγμένης μέσης</w:delText>
        </w:r>
        <w:r w:rsidRPr="009F37EC" w:rsidDel="00E474FD">
          <w:rPr>
            <w:sz w:val="24"/>
            <w:szCs w:val="24"/>
            <w:lang w:val="el-GR"/>
          </w:rPr>
          <w:delText xml:space="preserve"> ακουστικ</w:delText>
        </w:r>
        <w:r w:rsidDel="00E474FD">
          <w:rPr>
            <w:sz w:val="24"/>
            <w:szCs w:val="24"/>
            <w:lang w:val="el-GR"/>
          </w:rPr>
          <w:delText>ής</w:delText>
        </w:r>
        <w:r w:rsidRPr="009F37EC" w:rsidDel="00E474FD">
          <w:rPr>
            <w:sz w:val="24"/>
            <w:szCs w:val="24"/>
            <w:lang w:val="el-GR"/>
          </w:rPr>
          <w:delText xml:space="preserve"> </w:delText>
        </w:r>
        <w:r w:rsidDel="00E474FD">
          <w:rPr>
            <w:sz w:val="24"/>
            <w:szCs w:val="24"/>
            <w:lang w:val="el-GR"/>
          </w:rPr>
          <w:delText>πίεσης</w:delText>
        </w:r>
        <w:r w:rsidRPr="009F37EC" w:rsidDel="00E474FD">
          <w:rPr>
            <w:sz w:val="24"/>
            <w:szCs w:val="24"/>
            <w:lang w:val="el-GR"/>
          </w:rPr>
          <w:delText xml:space="preserve"> του αυτομετασχηματιστή με</w:delText>
        </w:r>
        <w:r w:rsidDel="00E474FD">
          <w:rPr>
            <w:sz w:val="24"/>
            <w:szCs w:val="24"/>
            <w:lang w:val="el-GR"/>
          </w:rPr>
          <w:delText xml:space="preserve"> ονομαστική τάση και ένταση και όλο</w:delText>
        </w:r>
        <w:r w:rsidRPr="009F37EC" w:rsidDel="00E474FD">
          <w:rPr>
            <w:sz w:val="24"/>
            <w:szCs w:val="24"/>
            <w:lang w:val="el-GR"/>
          </w:rPr>
          <w:delText xml:space="preserve"> τον εξοπλισμό ψύξης </w:delText>
        </w:r>
        <w:r w:rsidDel="00E474FD">
          <w:rPr>
            <w:sz w:val="24"/>
            <w:szCs w:val="24"/>
            <w:lang w:val="el-GR"/>
          </w:rPr>
          <w:delText>σε λειτουργία δεν υπερβαίνει τα</w:delText>
        </w:r>
        <w:r w:rsidRPr="009F37EC" w:rsidDel="00E474FD">
          <w:rPr>
            <w:sz w:val="24"/>
            <w:szCs w:val="24"/>
            <w:lang w:val="el-GR"/>
          </w:rPr>
          <w:delText xml:space="preserve"> 85 </w:delText>
        </w:r>
        <w:r w:rsidRPr="009F37EC" w:rsidDel="00E474FD">
          <w:rPr>
            <w:sz w:val="24"/>
            <w:szCs w:val="24"/>
          </w:rPr>
          <w:delText>dB</w:delText>
        </w:r>
        <w:r w:rsidRPr="00CF1D4B" w:rsidDel="00E474FD">
          <w:rPr>
            <w:sz w:val="24"/>
            <w:szCs w:val="24"/>
            <w:lang w:val="el-GR"/>
          </w:rPr>
          <w:delText>(</w:delText>
        </w:r>
        <w:r w:rsidDel="00E474FD">
          <w:rPr>
            <w:sz w:val="24"/>
            <w:szCs w:val="24"/>
          </w:rPr>
          <w:delText>A</w:delText>
        </w:r>
        <w:r w:rsidRPr="00CF1D4B" w:rsidDel="00E474FD">
          <w:rPr>
            <w:sz w:val="24"/>
            <w:szCs w:val="24"/>
            <w:lang w:val="el-GR"/>
          </w:rPr>
          <w:delText>)</w:delText>
        </w:r>
        <w:r w:rsidRPr="009F37EC" w:rsidDel="00E474FD">
          <w:rPr>
            <w:sz w:val="24"/>
            <w:szCs w:val="24"/>
            <w:lang w:val="el-GR"/>
          </w:rPr>
          <w:delText>.</w:delText>
        </w:r>
      </w:del>
    </w:p>
    <w:p w:rsidR="00F603DB" w:rsidRPr="00CF1D4B" w:rsidDel="00E474FD" w:rsidRDefault="003039B0" w:rsidP="00CF1D4B">
      <w:pPr>
        <w:ind w:left="1560"/>
        <w:jc w:val="both"/>
        <w:rPr>
          <w:del w:id="2424" w:author="Καρμίρης Αγγελος" w:date="2020-01-03T10:44:00Z"/>
          <w:sz w:val="24"/>
          <w:szCs w:val="24"/>
          <w:lang w:val="el-GR"/>
        </w:rPr>
      </w:pPr>
      <w:del w:id="2425" w:author="Καρμίρης Αγγελος" w:date="2020-01-03T10:44:00Z">
        <w:r w:rsidDel="00E474FD">
          <w:rPr>
            <w:sz w:val="24"/>
            <w:szCs w:val="24"/>
            <w:lang w:val="el-GR"/>
          </w:rPr>
          <w:delText>Θα εκτελεστούν δύο δοκιμές μ</w:delText>
        </w:r>
        <w:r w:rsidR="00D92B67" w:rsidDel="00E474FD">
          <w:rPr>
            <w:sz w:val="24"/>
            <w:szCs w:val="24"/>
            <w:lang w:val="el-GR"/>
          </w:rPr>
          <w:delText>έτρησης ακουστικής</w:delText>
        </w:r>
        <w:r w:rsidDel="00E474FD">
          <w:rPr>
            <w:sz w:val="24"/>
            <w:szCs w:val="24"/>
            <w:lang w:val="el-GR"/>
          </w:rPr>
          <w:delText xml:space="preserve"> </w:delText>
        </w:r>
        <w:r w:rsidR="00D92B67" w:rsidDel="00E474FD">
          <w:rPr>
            <w:sz w:val="24"/>
            <w:szCs w:val="24"/>
            <w:lang w:val="el-GR"/>
          </w:rPr>
          <w:delText>πίεσης</w:delText>
        </w:r>
        <w:r w:rsidDel="00E474FD">
          <w:rPr>
            <w:sz w:val="24"/>
            <w:szCs w:val="24"/>
            <w:lang w:val="el-GR"/>
          </w:rPr>
          <w:delText xml:space="preserve"> και το ολικό επίπεδο </w:delText>
        </w:r>
        <w:r w:rsidR="005C66F3" w:rsidDel="00E474FD">
          <w:rPr>
            <w:sz w:val="24"/>
            <w:szCs w:val="24"/>
            <w:lang w:val="el-GR"/>
          </w:rPr>
          <w:delText>ακουστικής πίεσης</w:delText>
        </w:r>
        <w:r w:rsidDel="00E474FD">
          <w:rPr>
            <w:sz w:val="24"/>
            <w:szCs w:val="24"/>
            <w:lang w:val="el-GR"/>
          </w:rPr>
          <w:delText xml:space="preserve"> θα υπολογιστεί απ</w:delText>
        </w:r>
        <w:r w:rsidR="00D92B67" w:rsidDel="00E474FD">
          <w:rPr>
            <w:sz w:val="24"/>
            <w:szCs w:val="24"/>
            <w:lang w:val="el-GR"/>
          </w:rPr>
          <w:delText>ό το άθροισμα των</w:delText>
        </w:r>
        <w:r w:rsidDel="00E474FD">
          <w:rPr>
            <w:sz w:val="24"/>
            <w:szCs w:val="24"/>
            <w:lang w:val="el-GR"/>
          </w:rPr>
          <w:delText xml:space="preserve"> αποτελ</w:delText>
        </w:r>
        <w:r w:rsidR="00D92B67" w:rsidDel="00E474FD">
          <w:rPr>
            <w:sz w:val="24"/>
            <w:szCs w:val="24"/>
            <w:lang w:val="el-GR"/>
          </w:rPr>
          <w:delText>εσμά</w:delText>
        </w:r>
        <w:r w:rsidDel="00E474FD">
          <w:rPr>
            <w:sz w:val="24"/>
            <w:szCs w:val="24"/>
            <w:lang w:val="el-GR"/>
          </w:rPr>
          <w:delText>τ</w:delText>
        </w:r>
        <w:r w:rsidR="00D92B67" w:rsidDel="00E474FD">
          <w:rPr>
            <w:sz w:val="24"/>
            <w:szCs w:val="24"/>
            <w:lang w:val="el-GR"/>
          </w:rPr>
          <w:delText>ων</w:delText>
        </w:r>
        <w:r w:rsidDel="00E474FD">
          <w:rPr>
            <w:sz w:val="24"/>
            <w:szCs w:val="24"/>
            <w:lang w:val="el-GR"/>
          </w:rPr>
          <w:delText xml:space="preserve"> τους,</w:delText>
        </w:r>
        <w:r w:rsidR="00D92B67" w:rsidDel="00E474FD">
          <w:rPr>
            <w:sz w:val="24"/>
            <w:szCs w:val="24"/>
            <w:lang w:val="el-GR"/>
          </w:rPr>
          <w:delText xml:space="preserve"> μέσω ενδιάμεσου υπολογισμού της ακουστικής ισχύος, </w:delText>
        </w:r>
        <w:r w:rsidDel="00E474FD">
          <w:rPr>
            <w:sz w:val="24"/>
            <w:szCs w:val="24"/>
            <w:lang w:val="el-GR"/>
          </w:rPr>
          <w:delText xml:space="preserve">σύμφωνα με </w:delText>
        </w:r>
        <w:r w:rsidR="007C53D1" w:rsidDel="00E474FD">
          <w:rPr>
            <w:sz w:val="24"/>
            <w:szCs w:val="24"/>
            <w:lang w:val="el-GR"/>
          </w:rPr>
          <w:delText xml:space="preserve">το </w:delText>
        </w:r>
        <w:r w:rsidR="007C53D1" w:rsidDel="00E474FD">
          <w:rPr>
            <w:sz w:val="24"/>
            <w:szCs w:val="24"/>
          </w:rPr>
          <w:delText>IEC</w:delText>
        </w:r>
        <w:r w:rsidR="007C53D1" w:rsidRPr="00CF1D4B" w:rsidDel="00E474FD">
          <w:rPr>
            <w:sz w:val="24"/>
            <w:szCs w:val="24"/>
            <w:lang w:val="el-GR"/>
          </w:rPr>
          <w:delText xml:space="preserve"> 60076-10. </w:delText>
        </w:r>
      </w:del>
    </w:p>
    <w:p w:rsidR="005C66F3" w:rsidRPr="00075442" w:rsidDel="00E474FD" w:rsidRDefault="005C66F3" w:rsidP="00CF1D4B">
      <w:pPr>
        <w:ind w:left="1560"/>
        <w:jc w:val="both"/>
        <w:rPr>
          <w:del w:id="2426" w:author="Καρμίρης Αγγελος" w:date="2020-01-03T10:44:00Z"/>
          <w:sz w:val="24"/>
          <w:szCs w:val="24"/>
          <w:lang w:val="el-GR"/>
        </w:rPr>
      </w:pPr>
      <w:del w:id="2427" w:author="Καρμίρης Αγγελος" w:date="2020-01-03T10:44:00Z">
        <w:r w:rsidDel="00E474FD">
          <w:rPr>
            <w:sz w:val="24"/>
            <w:szCs w:val="24"/>
            <w:lang w:val="el-GR"/>
          </w:rPr>
          <w:delText xml:space="preserve">Η πρώτη μέτρηση θα εκτελεστεί </w:delText>
        </w:r>
        <w:r w:rsidR="00073F83" w:rsidDel="00E474FD">
          <w:rPr>
            <w:sz w:val="24"/>
            <w:szCs w:val="24"/>
            <w:lang w:val="el-GR"/>
          </w:rPr>
          <w:delText>με</w:delText>
        </w:r>
        <w:r w:rsidDel="00E474FD">
          <w:rPr>
            <w:sz w:val="24"/>
            <w:szCs w:val="24"/>
            <w:lang w:val="el-GR"/>
          </w:rPr>
          <w:delText xml:space="preserve"> ονομαστική τάση και ένταση εν κενώ, με το σύστημα ψύξης εκτός λειτουργίας. Η μέτρηση μπορεί να εκτελεστεί παράλληλα με τη μέτρηση απωλειών εν κενώ (παρ.Χ.1.4)</w:delText>
        </w:r>
        <w:r w:rsidR="00073F83" w:rsidDel="00E474FD">
          <w:rPr>
            <w:sz w:val="24"/>
            <w:szCs w:val="24"/>
            <w:lang w:val="el-GR"/>
          </w:rPr>
          <w:delText>, στην ίδια θέση λήψης που χρησιμοποιείται για τη δοκιμή ανύψωσης θερμοκρασίας και σε απ</w:delText>
        </w:r>
        <w:r w:rsidR="006F1889" w:rsidDel="00E474FD">
          <w:rPr>
            <w:sz w:val="24"/>
            <w:szCs w:val="24"/>
            <w:lang w:val="el-GR"/>
          </w:rPr>
          <w:delText>όσταση 1</w:delText>
        </w:r>
        <w:r w:rsidR="00073F83" w:rsidDel="00E474FD">
          <w:rPr>
            <w:sz w:val="24"/>
            <w:szCs w:val="24"/>
            <w:lang w:val="el-GR"/>
          </w:rPr>
          <w:delText xml:space="preserve"> </w:delText>
        </w:r>
        <w:r w:rsidR="00073F83" w:rsidDel="00E474FD">
          <w:rPr>
            <w:sz w:val="24"/>
            <w:szCs w:val="24"/>
          </w:rPr>
          <w:delText>m</w:delText>
        </w:r>
        <w:r w:rsidR="00073F83" w:rsidRPr="00CF1D4B" w:rsidDel="00E474FD">
          <w:rPr>
            <w:sz w:val="24"/>
            <w:szCs w:val="24"/>
            <w:lang w:val="el-GR"/>
          </w:rPr>
          <w:delText xml:space="preserve"> </w:delText>
        </w:r>
        <w:r w:rsidR="00073F83" w:rsidDel="00E474FD">
          <w:rPr>
            <w:sz w:val="24"/>
            <w:szCs w:val="24"/>
            <w:lang w:val="el-GR"/>
          </w:rPr>
          <w:delText>από την επιφάνεια εκπομπής του ΑΜ/Σ, περιλαμβανομένου του συστήματος ψύξης. Η δεύτερη μέτρηση θα εκτελεστεί με ονομαστική ένταση στους ακροδέκτες ΥΤ – ΜΤ, μηδενικό ρεύμα στους ακροδέκτες ΧΤ και τάση βραχυκύκλωσης, με όλο τον εξοπλισμό ψύξης σε λειτουργία (εκτός της εφεδρικής μονάδας ψύξης). Η μέτρηση θα εκτελεστεί κατά τη διάρκεια του δεύτερου βήματος της δοκιμής ανύψωσης θερμοκρασίας (παρ.Χ.2.1), με το τύλιγμα σειράς και το κοινό τύλιγμα κοντά στη θερμοκ</w:delText>
        </w:r>
        <w:r w:rsidR="00785EB0" w:rsidDel="00E474FD">
          <w:rPr>
            <w:sz w:val="24"/>
            <w:szCs w:val="24"/>
            <w:lang w:val="el-GR"/>
          </w:rPr>
          <w:delText xml:space="preserve">ρασία λειτουργίας, σε απόσταση </w:delText>
        </w:r>
        <w:r w:rsidR="0096334C" w:rsidDel="00E474FD">
          <w:rPr>
            <w:sz w:val="24"/>
            <w:szCs w:val="24"/>
            <w:lang w:val="el-GR"/>
          </w:rPr>
          <w:delText>2</w:delText>
        </w:r>
        <w:r w:rsidR="00073F83" w:rsidDel="00E474FD">
          <w:rPr>
            <w:sz w:val="24"/>
            <w:szCs w:val="24"/>
            <w:lang w:val="el-GR"/>
          </w:rPr>
          <w:delText xml:space="preserve"> </w:delText>
        </w:r>
        <w:r w:rsidR="00073F83" w:rsidDel="00E474FD">
          <w:rPr>
            <w:sz w:val="24"/>
            <w:szCs w:val="24"/>
          </w:rPr>
          <w:delText>m</w:delText>
        </w:r>
        <w:r w:rsidR="00073F83" w:rsidRPr="00CF1D4B" w:rsidDel="00E474FD">
          <w:rPr>
            <w:sz w:val="24"/>
            <w:szCs w:val="24"/>
            <w:lang w:val="el-GR"/>
          </w:rPr>
          <w:delText xml:space="preserve"> </w:delText>
        </w:r>
        <w:r w:rsidR="00073F83" w:rsidDel="00E474FD">
          <w:rPr>
            <w:sz w:val="24"/>
            <w:szCs w:val="24"/>
            <w:lang w:val="el-GR"/>
          </w:rPr>
          <w:delText>από την επιφάνεια εκπομπής του ΑΜ/Σ, περιλαμβανομένου του συστήματος ψύξης.</w:delText>
        </w:r>
        <w:r w:rsidR="00E24642" w:rsidDel="00E474FD">
          <w:rPr>
            <w:sz w:val="24"/>
            <w:szCs w:val="24"/>
            <w:lang w:val="el-GR"/>
          </w:rPr>
          <w:delText xml:space="preserve"> Οι δύο μετρήσεις θα εκτελεστούν σύμφωνα με </w:delText>
        </w:r>
        <w:r w:rsidR="00075442" w:rsidDel="00E474FD">
          <w:rPr>
            <w:sz w:val="24"/>
            <w:szCs w:val="24"/>
            <w:lang w:val="el-GR"/>
          </w:rPr>
          <w:delText xml:space="preserve">τα πρότυπα </w:delText>
        </w:r>
        <w:r w:rsidR="00075442" w:rsidDel="00E474FD">
          <w:rPr>
            <w:sz w:val="24"/>
            <w:szCs w:val="24"/>
          </w:rPr>
          <w:delText>IEC</w:delText>
        </w:r>
        <w:r w:rsidR="00075442" w:rsidRPr="00CF1D4B" w:rsidDel="00E474FD">
          <w:rPr>
            <w:sz w:val="24"/>
            <w:szCs w:val="24"/>
            <w:lang w:val="el-GR"/>
          </w:rPr>
          <w:delText xml:space="preserve"> 60076-10 </w:delText>
        </w:r>
        <w:r w:rsidR="00075442" w:rsidDel="00E474FD">
          <w:rPr>
            <w:sz w:val="24"/>
            <w:szCs w:val="24"/>
            <w:lang w:val="el-GR"/>
          </w:rPr>
          <w:delText xml:space="preserve">και </w:delText>
        </w:r>
        <w:r w:rsidR="00075442" w:rsidDel="00E474FD">
          <w:rPr>
            <w:sz w:val="24"/>
            <w:szCs w:val="24"/>
          </w:rPr>
          <w:delText>IEC</w:delText>
        </w:r>
        <w:r w:rsidR="00075442" w:rsidRPr="00CF1D4B" w:rsidDel="00E474FD">
          <w:rPr>
            <w:sz w:val="24"/>
            <w:szCs w:val="24"/>
            <w:lang w:val="el-GR"/>
          </w:rPr>
          <w:delText xml:space="preserve"> 60076-10-1.</w:delText>
        </w:r>
        <w:r w:rsidR="00075442" w:rsidDel="00E474FD">
          <w:rPr>
            <w:sz w:val="24"/>
            <w:szCs w:val="24"/>
            <w:lang w:val="el-GR"/>
          </w:rPr>
          <w:delText xml:space="preserve"> Η ολική ακουστική πί</w:delText>
        </w:r>
        <w:r w:rsidR="00785EB0" w:rsidDel="00E474FD">
          <w:rPr>
            <w:sz w:val="24"/>
            <w:szCs w:val="24"/>
            <w:lang w:val="el-GR"/>
          </w:rPr>
          <w:delText xml:space="preserve">εση θα υπολογιστεί σε απόσταση </w:delText>
        </w:r>
        <w:r w:rsidR="0096334C" w:rsidDel="00E474FD">
          <w:rPr>
            <w:sz w:val="24"/>
            <w:szCs w:val="24"/>
            <w:lang w:val="el-GR"/>
          </w:rPr>
          <w:delText>2</w:delText>
        </w:r>
        <w:r w:rsidR="00075442" w:rsidDel="00E474FD">
          <w:rPr>
            <w:sz w:val="24"/>
            <w:szCs w:val="24"/>
            <w:lang w:val="el-GR"/>
          </w:rPr>
          <w:delText xml:space="preserve"> </w:delText>
        </w:r>
        <w:r w:rsidR="00075442" w:rsidDel="00E474FD">
          <w:rPr>
            <w:sz w:val="24"/>
            <w:szCs w:val="24"/>
          </w:rPr>
          <w:delText>m</w:delText>
        </w:r>
        <w:r w:rsidR="00075442" w:rsidRPr="00CF1D4B" w:rsidDel="00E474FD">
          <w:rPr>
            <w:sz w:val="24"/>
            <w:szCs w:val="24"/>
            <w:lang w:val="el-GR"/>
          </w:rPr>
          <w:delText xml:space="preserve"> </w:delText>
        </w:r>
        <w:r w:rsidR="00075442" w:rsidDel="00E474FD">
          <w:rPr>
            <w:sz w:val="24"/>
            <w:szCs w:val="24"/>
            <w:lang w:val="el-GR"/>
          </w:rPr>
          <w:delText>από την</w:delText>
        </w:r>
        <w:r w:rsidR="00075442" w:rsidRPr="00075442" w:rsidDel="00E474FD">
          <w:rPr>
            <w:sz w:val="24"/>
            <w:szCs w:val="24"/>
            <w:lang w:val="el-GR"/>
          </w:rPr>
          <w:delText xml:space="preserve"> </w:delText>
        </w:r>
        <w:r w:rsidR="00075442" w:rsidDel="00E474FD">
          <w:rPr>
            <w:sz w:val="24"/>
            <w:szCs w:val="24"/>
            <w:lang w:val="el-GR"/>
          </w:rPr>
          <w:delText>επιφάνεια εκπομπής του ΑΜ/Σ, περιλαμβανομένου του συστήματος ψύξης. Θα καθοριστεί επίσης η ολική ακουστική ισχύς.</w:delText>
        </w:r>
      </w:del>
    </w:p>
    <w:p w:rsidR="00280B8E" w:rsidRPr="009F37EC" w:rsidDel="00E474FD" w:rsidRDefault="00280B8E" w:rsidP="00280B8E">
      <w:pPr>
        <w:ind w:left="1560"/>
        <w:jc w:val="both"/>
        <w:rPr>
          <w:del w:id="2428" w:author="Καρμίρης Αγγελος" w:date="2020-01-03T10:44:00Z"/>
          <w:sz w:val="24"/>
          <w:szCs w:val="24"/>
          <w:lang w:val="el-GR"/>
        </w:rPr>
      </w:pPr>
    </w:p>
    <w:p w:rsidR="00280B8E" w:rsidRPr="009F37EC" w:rsidDel="00E474FD" w:rsidRDefault="00280B8E" w:rsidP="00CF1D4B">
      <w:pPr>
        <w:numPr>
          <w:ilvl w:val="1"/>
          <w:numId w:val="32"/>
        </w:numPr>
        <w:jc w:val="both"/>
        <w:rPr>
          <w:del w:id="2429" w:author="Καρμίρης Αγγελος" w:date="2020-01-03T10:44:00Z"/>
          <w:b/>
          <w:bCs/>
          <w:sz w:val="24"/>
          <w:szCs w:val="24"/>
          <w:u w:val="single"/>
          <w:lang w:val="el-GR"/>
        </w:rPr>
      </w:pPr>
      <w:del w:id="2430" w:author="Καρμίρης Αγγελος" w:date="2020-01-03T10:44:00Z">
        <w:r w:rsidRPr="00CF1D4B" w:rsidDel="00E474FD">
          <w:rPr>
            <w:b/>
            <w:bCs/>
            <w:sz w:val="24"/>
            <w:szCs w:val="24"/>
            <w:u w:val="single"/>
            <w:lang w:val="el-GR"/>
          </w:rPr>
          <w:delText xml:space="preserve"> </w:delText>
        </w:r>
        <w:r w:rsidRPr="009F37EC" w:rsidDel="00E474FD">
          <w:rPr>
            <w:b/>
            <w:bCs/>
            <w:sz w:val="24"/>
            <w:szCs w:val="24"/>
            <w:u w:val="single"/>
            <w:lang w:val="el-GR"/>
          </w:rPr>
          <w:delText>Μέτρηση ισχύος ανεμιστήρων και αντλιών</w:delText>
        </w:r>
        <w:r w:rsidDel="00E474FD">
          <w:rPr>
            <w:b/>
            <w:bCs/>
            <w:sz w:val="24"/>
            <w:szCs w:val="24"/>
            <w:u w:val="single"/>
            <w:lang w:val="el-GR"/>
          </w:rPr>
          <w:delText xml:space="preserve"> (απώλειες ψύξης)</w:delText>
        </w:r>
      </w:del>
    </w:p>
    <w:p w:rsidR="00280B8E" w:rsidRPr="009F37EC" w:rsidDel="00E474FD" w:rsidRDefault="00280B8E" w:rsidP="00280B8E">
      <w:pPr>
        <w:ind w:left="1418"/>
        <w:jc w:val="both"/>
        <w:rPr>
          <w:del w:id="2431" w:author="Καρμίρης Αγγελος" w:date="2020-01-03T10:44:00Z"/>
          <w:b/>
          <w:bCs/>
          <w:sz w:val="24"/>
          <w:szCs w:val="24"/>
          <w:u w:val="single"/>
          <w:lang w:val="el-GR"/>
        </w:rPr>
      </w:pPr>
    </w:p>
    <w:p w:rsidR="00280B8E" w:rsidRPr="009F37EC" w:rsidDel="00E474FD" w:rsidRDefault="00280B8E" w:rsidP="00280B8E">
      <w:pPr>
        <w:ind w:left="1560"/>
        <w:jc w:val="both"/>
        <w:rPr>
          <w:del w:id="2432" w:author="Καρμίρης Αγγελος" w:date="2020-01-03T10:44:00Z"/>
          <w:sz w:val="24"/>
          <w:szCs w:val="24"/>
          <w:lang w:val="el-GR"/>
        </w:rPr>
      </w:pPr>
      <w:del w:id="2433" w:author="Καρμίρης Αγγελος" w:date="2020-01-03T10:44:00Z">
        <w:r w:rsidRPr="009F37EC" w:rsidDel="00E474FD">
          <w:rPr>
            <w:sz w:val="24"/>
            <w:szCs w:val="24"/>
            <w:lang w:val="el-GR"/>
          </w:rPr>
          <w:delText>Η μέτρηση θα γίνει ώστε να εξακριβωθούν οι απαιτήσεις ισχύος του συστήματος ψύξης του ΑΜ/Σ και να ληφθούν υπόψη στις απώλειες που εγγυ</w:delText>
        </w:r>
        <w:r w:rsidDel="00E474FD">
          <w:rPr>
            <w:sz w:val="24"/>
            <w:szCs w:val="24"/>
            <w:lang w:val="el-GR"/>
          </w:rPr>
          <w:delText>άται</w:delText>
        </w:r>
        <w:r w:rsidRPr="009F37EC" w:rsidDel="00E474FD">
          <w:rPr>
            <w:sz w:val="24"/>
            <w:szCs w:val="24"/>
            <w:lang w:val="el-GR"/>
          </w:rPr>
          <w:delText xml:space="preserve"> </w:delText>
        </w:r>
        <w:r w:rsidDel="00E474FD">
          <w:rPr>
            <w:sz w:val="24"/>
            <w:szCs w:val="24"/>
            <w:lang w:val="el-GR"/>
          </w:rPr>
          <w:delText>ο</w:delText>
        </w:r>
        <w:r w:rsidRPr="009F37EC" w:rsidDel="00E474FD">
          <w:rPr>
            <w:sz w:val="24"/>
            <w:szCs w:val="24"/>
            <w:lang w:val="el-GR"/>
          </w:rPr>
          <w:delText xml:space="preserve"> Προσφέρ</w:delText>
        </w:r>
        <w:r w:rsidDel="00E474FD">
          <w:rPr>
            <w:sz w:val="24"/>
            <w:szCs w:val="24"/>
            <w:lang w:val="el-GR"/>
          </w:rPr>
          <w:delText>ω</w:delText>
        </w:r>
        <w:r w:rsidRPr="009F37EC" w:rsidDel="00E474FD">
          <w:rPr>
            <w:sz w:val="24"/>
            <w:szCs w:val="24"/>
            <w:lang w:val="el-GR"/>
          </w:rPr>
          <w:delText>ν.</w:delText>
        </w:r>
      </w:del>
    </w:p>
    <w:p w:rsidR="00280B8E" w:rsidDel="00E474FD" w:rsidRDefault="00280B8E" w:rsidP="00280B8E">
      <w:pPr>
        <w:ind w:left="1560"/>
        <w:jc w:val="both"/>
        <w:rPr>
          <w:del w:id="2434" w:author="Καρμίρης Αγγελος" w:date="2020-01-03T10:44:00Z"/>
          <w:sz w:val="24"/>
          <w:szCs w:val="24"/>
          <w:lang w:val="el-GR"/>
        </w:rPr>
      </w:pPr>
      <w:del w:id="2435" w:author="Καρμίρης Αγγελος" w:date="2020-01-03T10:44:00Z">
        <w:r w:rsidRPr="009F37EC" w:rsidDel="00E474FD">
          <w:rPr>
            <w:sz w:val="24"/>
            <w:szCs w:val="24"/>
            <w:lang w:val="el-GR"/>
          </w:rPr>
          <w:delText xml:space="preserve">Η μέτρηση αυτή θα εκτελεσθεί </w:delText>
        </w:r>
        <w:r w:rsidDel="00E474FD">
          <w:rPr>
            <w:sz w:val="24"/>
            <w:szCs w:val="24"/>
            <w:lang w:val="el-GR"/>
          </w:rPr>
          <w:delText>κατά τη διάρκεια και κοντά στο τέλος του πρώτου βήματος</w:delText>
        </w:r>
        <w:r w:rsidRPr="009F37EC" w:rsidDel="00E474FD">
          <w:rPr>
            <w:sz w:val="24"/>
            <w:szCs w:val="24"/>
            <w:lang w:val="el-GR"/>
          </w:rPr>
          <w:delText xml:space="preserve"> τη</w:delText>
        </w:r>
        <w:r w:rsidDel="00E474FD">
          <w:rPr>
            <w:sz w:val="24"/>
            <w:szCs w:val="24"/>
            <w:lang w:val="el-GR"/>
          </w:rPr>
          <w:delText>ς</w:delText>
        </w:r>
        <w:r w:rsidRPr="009F37EC" w:rsidDel="00E474FD">
          <w:rPr>
            <w:sz w:val="24"/>
            <w:szCs w:val="24"/>
            <w:lang w:val="el-GR"/>
          </w:rPr>
          <w:delText xml:space="preserve"> δοκιμή</w:delText>
        </w:r>
        <w:r w:rsidDel="00E474FD">
          <w:rPr>
            <w:sz w:val="24"/>
            <w:szCs w:val="24"/>
            <w:lang w:val="el-GR"/>
          </w:rPr>
          <w:delText>ς</w:delText>
        </w:r>
        <w:r w:rsidRPr="009F37EC" w:rsidDel="00E474FD">
          <w:rPr>
            <w:sz w:val="24"/>
            <w:szCs w:val="24"/>
            <w:lang w:val="el-GR"/>
          </w:rPr>
          <w:delText xml:space="preserve"> ανύψωσης θερμοκρασίας</w:delText>
        </w:r>
        <w:r w:rsidDel="00E474FD">
          <w:rPr>
            <w:sz w:val="24"/>
            <w:szCs w:val="24"/>
            <w:lang w:val="el-GR"/>
          </w:rPr>
          <w:delText xml:space="preserve"> (παρ.Χ.2.1), με το λάδι κοντά στη θερμοκρασία λειτουργίας</w:delText>
        </w:r>
        <w:r w:rsidRPr="009F37EC" w:rsidDel="00E474FD">
          <w:rPr>
            <w:sz w:val="24"/>
            <w:szCs w:val="24"/>
            <w:lang w:val="el-GR"/>
          </w:rPr>
          <w:delText xml:space="preserve">. </w:delText>
        </w:r>
        <w:r w:rsidDel="00E474FD">
          <w:rPr>
            <w:sz w:val="24"/>
            <w:szCs w:val="24"/>
            <w:lang w:val="el-GR"/>
          </w:rPr>
          <w:delText xml:space="preserve">Η μέτρηση θα περιλαμβάνει όλες τις μονάδες ψύξης, εκτός μόνο της εφεδρικής μονάδας. </w:delText>
        </w:r>
        <w:r w:rsidR="00EE636A" w:rsidDel="00E474FD">
          <w:rPr>
            <w:sz w:val="24"/>
            <w:szCs w:val="24"/>
            <w:lang w:val="el-GR"/>
          </w:rPr>
          <w:delText>Θα καθορ</w:delText>
        </w:r>
        <w:r w:rsidDel="00E474FD">
          <w:rPr>
            <w:sz w:val="24"/>
            <w:szCs w:val="24"/>
            <w:lang w:val="el-GR"/>
          </w:rPr>
          <w:delText>ιστεί επίσης η απορροφούμενη ισχύς κατά τη λειτουργία μόνο της πρώτης ομάδας ελέγχου</w:delText>
        </w:r>
        <w:r w:rsidR="00EE636A" w:rsidDel="00E474FD">
          <w:rPr>
            <w:sz w:val="24"/>
            <w:szCs w:val="24"/>
            <w:lang w:val="el-GR"/>
          </w:rPr>
          <w:delText xml:space="preserve"> μονάδων ψύξης (παρ.ΙΧ.1.θ).</w:delText>
        </w:r>
      </w:del>
    </w:p>
    <w:p w:rsidR="00280B8E" w:rsidDel="00E474FD" w:rsidRDefault="00280B8E" w:rsidP="00280B8E">
      <w:pPr>
        <w:ind w:left="1560"/>
        <w:jc w:val="both"/>
        <w:rPr>
          <w:del w:id="2436" w:author="Καρμίρης Αγγελος" w:date="2020-01-03T10:44:00Z"/>
          <w:sz w:val="24"/>
          <w:szCs w:val="24"/>
          <w:lang w:val="el-GR"/>
        </w:rPr>
      </w:pPr>
      <w:del w:id="2437" w:author="Καρμίρης Αγγελος" w:date="2020-01-03T10:44:00Z">
        <w:r w:rsidRPr="009F37EC" w:rsidDel="00E474FD">
          <w:rPr>
            <w:sz w:val="24"/>
            <w:szCs w:val="24"/>
            <w:lang w:val="el-GR"/>
          </w:rPr>
          <w:delText>Τυχόν υπέρβαση των εγγυημένων απωλειών θα επιβαρύνει όχι μόνο τον υπό δοκιμή ΑΜ/Σ αλλά το σύνολο των τεμαχίων της παραγγελίας.</w:delText>
        </w:r>
      </w:del>
    </w:p>
    <w:p w:rsidR="00601159" w:rsidRPr="009F37EC" w:rsidDel="00E474FD" w:rsidRDefault="00601159" w:rsidP="00CF3783">
      <w:pPr>
        <w:tabs>
          <w:tab w:val="left" w:pos="1985"/>
          <w:tab w:val="left" w:pos="2268"/>
        </w:tabs>
        <w:ind w:left="1560"/>
        <w:jc w:val="both"/>
        <w:rPr>
          <w:del w:id="2438" w:author="Καρμίρης Αγγελος" w:date="2020-01-03T10:44:00Z"/>
          <w:sz w:val="24"/>
          <w:szCs w:val="24"/>
          <w:lang w:val="el-GR"/>
        </w:rPr>
      </w:pPr>
    </w:p>
    <w:p w:rsidR="00CF3783" w:rsidRPr="009F37EC" w:rsidDel="00E474FD" w:rsidRDefault="00E92063" w:rsidP="00E92063">
      <w:pPr>
        <w:tabs>
          <w:tab w:val="left" w:pos="851"/>
          <w:tab w:val="left" w:pos="993"/>
        </w:tabs>
        <w:jc w:val="both"/>
        <w:rPr>
          <w:del w:id="2439" w:author="Καρμίρης Αγγελος" w:date="2020-01-03T10:44:00Z"/>
          <w:b/>
          <w:bCs/>
          <w:sz w:val="24"/>
          <w:szCs w:val="24"/>
          <w:u w:val="single"/>
          <w:lang w:val="el-GR"/>
        </w:rPr>
      </w:pPr>
      <w:del w:id="2440" w:author="Καρμίρης Αγγελος" w:date="2020-01-03T10:44:00Z">
        <w:r w:rsidRPr="009F37EC" w:rsidDel="00E474FD">
          <w:rPr>
            <w:b/>
            <w:bCs/>
            <w:sz w:val="24"/>
            <w:szCs w:val="24"/>
            <w:lang w:val="el-GR"/>
          </w:rPr>
          <w:delText xml:space="preserve">              3</w:delText>
        </w:r>
        <w:r w:rsidR="00D53E4D" w:rsidRPr="009F37EC" w:rsidDel="00E474FD">
          <w:rPr>
            <w:b/>
            <w:bCs/>
            <w:sz w:val="24"/>
            <w:szCs w:val="24"/>
            <w:lang w:val="el-GR"/>
          </w:rPr>
          <w:delText xml:space="preserve">  </w:delText>
        </w:r>
        <w:r w:rsidR="007D56B2" w:rsidRPr="009F37EC" w:rsidDel="00E474FD">
          <w:rPr>
            <w:b/>
            <w:bCs/>
            <w:sz w:val="24"/>
            <w:szCs w:val="24"/>
            <w:lang w:val="el-GR"/>
          </w:rPr>
          <w:delText xml:space="preserve"> </w:delText>
        </w:r>
        <w:r w:rsidR="00CF3783" w:rsidRPr="009F37EC" w:rsidDel="00E474FD">
          <w:rPr>
            <w:b/>
            <w:bCs/>
            <w:sz w:val="24"/>
            <w:szCs w:val="24"/>
            <w:u w:val="single"/>
            <w:lang w:val="el-GR"/>
          </w:rPr>
          <w:delText>Ειδικές δοκιμές</w:delText>
        </w:r>
      </w:del>
    </w:p>
    <w:p w:rsidR="00AF2D12" w:rsidRPr="009F37EC" w:rsidDel="00E474FD" w:rsidRDefault="00AF2D12" w:rsidP="00AF2D12">
      <w:pPr>
        <w:ind w:left="993" w:firstLine="141"/>
        <w:jc w:val="both"/>
        <w:rPr>
          <w:del w:id="2441" w:author="Καρμίρης Αγγελος" w:date="2020-01-03T10:44:00Z"/>
          <w:sz w:val="24"/>
          <w:szCs w:val="24"/>
          <w:lang w:val="el-GR"/>
        </w:rPr>
      </w:pPr>
      <w:del w:id="2442" w:author="Καρμίρης Αγγελος" w:date="2020-01-03T10:44:00Z">
        <w:r w:rsidRPr="009F37EC" w:rsidDel="00E474FD">
          <w:rPr>
            <w:sz w:val="24"/>
            <w:szCs w:val="24"/>
            <w:lang w:val="el-GR"/>
          </w:rPr>
          <w:delText xml:space="preserve">  </w:delText>
        </w:r>
      </w:del>
    </w:p>
    <w:p w:rsidR="009B6606" w:rsidRPr="009F37EC" w:rsidDel="00E474FD" w:rsidRDefault="009B6606" w:rsidP="00AF2D12">
      <w:pPr>
        <w:ind w:left="993" w:firstLine="141"/>
        <w:jc w:val="both"/>
        <w:rPr>
          <w:del w:id="2443" w:author="Καρμίρης Αγγελος" w:date="2020-01-03T10:44:00Z"/>
          <w:sz w:val="24"/>
          <w:szCs w:val="24"/>
          <w:lang w:val="el-GR"/>
        </w:rPr>
      </w:pPr>
      <w:del w:id="2444" w:author="Καρμίρης Αγγελος" w:date="2020-01-03T10:44:00Z">
        <w:r w:rsidRPr="009F37EC" w:rsidDel="00E474FD">
          <w:rPr>
            <w:sz w:val="24"/>
            <w:szCs w:val="24"/>
            <w:lang w:val="el-GR"/>
          </w:rPr>
          <w:delText xml:space="preserve">Οι δοκιμές </w:delText>
        </w:r>
        <w:r w:rsidR="00460195" w:rsidDel="00E474FD">
          <w:rPr>
            <w:sz w:val="24"/>
            <w:szCs w:val="24"/>
            <w:lang w:val="el-GR"/>
          </w:rPr>
          <w:delText>πρέπει να</w:delText>
        </w:r>
        <w:r w:rsidRPr="009F37EC" w:rsidDel="00E474FD">
          <w:rPr>
            <w:sz w:val="24"/>
            <w:szCs w:val="24"/>
            <w:lang w:val="el-GR"/>
          </w:rPr>
          <w:delText xml:space="preserve"> εκτελ</w:delText>
        </w:r>
        <w:r w:rsidR="00460195" w:rsidDel="00E474FD">
          <w:rPr>
            <w:sz w:val="24"/>
            <w:szCs w:val="24"/>
            <w:lang w:val="el-GR"/>
          </w:rPr>
          <w:delText>εστούν</w:delText>
        </w:r>
        <w:r w:rsidRPr="009F37EC" w:rsidDel="00E474FD">
          <w:rPr>
            <w:sz w:val="24"/>
            <w:szCs w:val="24"/>
            <w:lang w:val="el-GR"/>
          </w:rPr>
          <w:delText xml:space="preserve"> σε ένα </w:delText>
        </w:r>
        <w:r w:rsidR="00460195" w:rsidRPr="00CF1D4B" w:rsidDel="00E474FD">
          <w:rPr>
            <w:sz w:val="24"/>
            <w:szCs w:val="24"/>
            <w:lang w:val="el-GR"/>
          </w:rPr>
          <w:delText xml:space="preserve">(1) </w:delText>
        </w:r>
        <w:r w:rsidRPr="009F37EC" w:rsidDel="00E474FD">
          <w:rPr>
            <w:sz w:val="24"/>
            <w:szCs w:val="24"/>
            <w:lang w:val="el-GR"/>
          </w:rPr>
          <w:delText xml:space="preserve">τεμάχιο της παραγγελίας </w:delText>
        </w:r>
      </w:del>
    </w:p>
    <w:p w:rsidR="00CF3783" w:rsidRPr="009F37EC" w:rsidDel="00E474FD" w:rsidRDefault="00CF3783" w:rsidP="00CF3783">
      <w:pPr>
        <w:jc w:val="both"/>
        <w:rPr>
          <w:del w:id="2445" w:author="Καρμίρης Αγγελος" w:date="2020-01-03T10:44:00Z"/>
          <w:sz w:val="24"/>
          <w:szCs w:val="24"/>
          <w:lang w:val="el-GR"/>
        </w:rPr>
      </w:pPr>
      <w:del w:id="2446"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del>
    </w:p>
    <w:p w:rsidR="00FD4F2C" w:rsidRPr="00957F71" w:rsidDel="00E474FD" w:rsidRDefault="00FD4F2C" w:rsidP="00CF1D4B">
      <w:pPr>
        <w:numPr>
          <w:ilvl w:val="1"/>
          <w:numId w:val="29"/>
        </w:numPr>
        <w:jc w:val="both"/>
        <w:rPr>
          <w:del w:id="2447" w:author="Καρμίρης Αγγελος" w:date="2020-01-03T10:44:00Z"/>
          <w:b/>
          <w:bCs/>
          <w:sz w:val="24"/>
          <w:szCs w:val="24"/>
          <w:u w:val="single"/>
          <w:lang w:val="el-GR"/>
        </w:rPr>
      </w:pPr>
      <w:del w:id="2448" w:author="Καρμίρης Αγγελος" w:date="2020-01-03T10:44:00Z">
        <w:r w:rsidRPr="00957F71" w:rsidDel="00E474FD">
          <w:rPr>
            <w:b/>
            <w:bCs/>
            <w:sz w:val="24"/>
            <w:szCs w:val="24"/>
            <w:lang w:val="el-GR"/>
          </w:rPr>
          <w:delText xml:space="preserve"> </w:delText>
        </w:r>
        <w:r w:rsidRPr="00957F71" w:rsidDel="00E474FD">
          <w:rPr>
            <w:b/>
            <w:bCs/>
            <w:sz w:val="24"/>
            <w:szCs w:val="24"/>
            <w:u w:val="single"/>
            <w:lang w:val="el-GR"/>
          </w:rPr>
          <w:delText>Δοκιμή κεραυνικής κρουστικής τάσης αποκομμένου κύματος στους ακροδέκτες γραμμής ΜΤ και ΧΤ (LIC)</w:delText>
        </w:r>
      </w:del>
    </w:p>
    <w:p w:rsidR="00FD4F2C" w:rsidRPr="009F37EC" w:rsidDel="00E474FD" w:rsidRDefault="00FD4F2C" w:rsidP="00FD4F2C">
      <w:pPr>
        <w:tabs>
          <w:tab w:val="left" w:pos="1985"/>
        </w:tabs>
        <w:ind w:left="142"/>
        <w:jc w:val="center"/>
        <w:rPr>
          <w:del w:id="2449" w:author="Καρμίρης Αγγελος" w:date="2020-01-03T10:44:00Z"/>
          <w:b/>
          <w:bCs/>
          <w:sz w:val="24"/>
          <w:szCs w:val="24"/>
          <w:lang w:val="el-GR"/>
        </w:rPr>
      </w:pPr>
      <w:del w:id="2450" w:author="Καρμίρης Αγγελος" w:date="2020-01-03T10:44:00Z">
        <w:r w:rsidRPr="009F37EC" w:rsidDel="00E474FD">
          <w:rPr>
            <w:sz w:val="24"/>
            <w:szCs w:val="24"/>
            <w:lang w:val="el-GR"/>
          </w:rPr>
          <w:tab/>
          <w:delText xml:space="preserve">  </w:delText>
        </w:r>
      </w:del>
    </w:p>
    <w:p w:rsidR="00FD4F2C" w:rsidRPr="009F37EC" w:rsidDel="00E474FD" w:rsidRDefault="00FD4F2C" w:rsidP="00FD4F2C">
      <w:pPr>
        <w:tabs>
          <w:tab w:val="left" w:pos="1985"/>
          <w:tab w:val="left" w:pos="2268"/>
        </w:tabs>
        <w:ind w:left="1560"/>
        <w:jc w:val="both"/>
        <w:rPr>
          <w:del w:id="2451" w:author="Καρμίρης Αγγελος" w:date="2020-01-03T10:44:00Z"/>
          <w:sz w:val="24"/>
          <w:szCs w:val="24"/>
          <w:lang w:val="el-GR"/>
        </w:rPr>
      </w:pPr>
      <w:del w:id="2452" w:author="Καρμίρης Αγγελος" w:date="2020-01-03T10:44:00Z">
        <w:r w:rsidRPr="009F37EC" w:rsidDel="00E474FD">
          <w:rPr>
            <w:sz w:val="24"/>
            <w:szCs w:val="24"/>
            <w:lang w:val="el-GR"/>
          </w:rPr>
          <w:delText xml:space="preserve">Η δοκιμή θα εκτελεσθεί για κάθε </w:delText>
        </w:r>
        <w:r w:rsidDel="00E474FD">
          <w:rPr>
            <w:sz w:val="24"/>
            <w:szCs w:val="24"/>
            <w:lang w:val="el-GR"/>
          </w:rPr>
          <w:delText>ακροδέκτη γραμμής ΜΤ και ΧΤ</w:delText>
        </w:r>
        <w:r w:rsidRPr="009F37EC" w:rsidDel="00E474FD">
          <w:rPr>
            <w:sz w:val="24"/>
            <w:szCs w:val="24"/>
            <w:lang w:val="el-GR"/>
          </w:rPr>
          <w:delText xml:space="preserve"> του ΑΜ/Σ με την ακόλουθη σειρά εφαρμογής : </w:delText>
        </w:r>
      </w:del>
    </w:p>
    <w:p w:rsidR="00FD4F2C" w:rsidRPr="009F37EC" w:rsidDel="00E474FD" w:rsidRDefault="00FD4F2C" w:rsidP="00FD4F2C">
      <w:pPr>
        <w:numPr>
          <w:ilvl w:val="0"/>
          <w:numId w:val="69"/>
        </w:numPr>
        <w:tabs>
          <w:tab w:val="left" w:pos="1985"/>
        </w:tabs>
        <w:jc w:val="both"/>
        <w:rPr>
          <w:del w:id="2453" w:author="Καρμίρης Αγγελος" w:date="2020-01-03T10:44:00Z"/>
          <w:sz w:val="24"/>
          <w:szCs w:val="24"/>
          <w:lang w:val="el-GR"/>
        </w:rPr>
      </w:pPr>
      <w:del w:id="2454" w:author="Καρμίρης Αγγελος" w:date="2020-01-03T10:44:00Z">
        <w:r w:rsidRPr="009F37EC" w:rsidDel="00E474FD">
          <w:rPr>
            <w:sz w:val="24"/>
            <w:szCs w:val="24"/>
            <w:lang w:val="el-GR"/>
          </w:rPr>
          <w:delText>Εφαρμογή ενός (1) μειωμένου</w:delText>
        </w:r>
        <w:r w:rsidDel="00E474FD">
          <w:rPr>
            <w:sz w:val="24"/>
            <w:szCs w:val="24"/>
            <w:lang w:val="el-GR"/>
          </w:rPr>
          <w:delText xml:space="preserve"> ύψους, πλήρους</w:delText>
        </w:r>
        <w:r w:rsidRPr="009F37EC" w:rsidDel="00E474FD">
          <w:rPr>
            <w:sz w:val="24"/>
            <w:szCs w:val="24"/>
            <w:lang w:val="el-GR"/>
          </w:rPr>
          <w:delText xml:space="preserve"> κρουστικού κύματος 1.2/50 μ</w:delText>
        </w:r>
        <w:r w:rsidDel="00E474FD">
          <w:rPr>
            <w:sz w:val="24"/>
            <w:szCs w:val="24"/>
          </w:rPr>
          <w:delText>s</w:delText>
        </w:r>
        <w:r w:rsidRPr="009F37EC" w:rsidDel="00E474FD">
          <w:rPr>
            <w:sz w:val="24"/>
            <w:szCs w:val="24"/>
            <w:lang w:val="el-GR"/>
          </w:rPr>
          <w:delText xml:space="preserve">    (50% ÷ 7</w:delText>
        </w:r>
        <w:r w:rsidDel="00E474FD">
          <w:rPr>
            <w:sz w:val="24"/>
            <w:szCs w:val="24"/>
            <w:lang w:val="el-GR"/>
          </w:rPr>
          <w:delText>0</w:delText>
        </w:r>
        <w:r w:rsidRPr="009F37EC" w:rsidDel="00E474FD">
          <w:rPr>
            <w:sz w:val="24"/>
            <w:szCs w:val="24"/>
            <w:lang w:val="el-GR"/>
          </w:rPr>
          <w:delText>%  τ</w:delText>
        </w:r>
        <w:r w:rsidDel="00E474FD">
          <w:rPr>
            <w:sz w:val="24"/>
            <w:szCs w:val="24"/>
            <w:lang w:val="el-GR"/>
          </w:rPr>
          <w:delText>ων 750</w:delText>
        </w:r>
        <w:r w:rsidDel="00E474FD">
          <w:rPr>
            <w:sz w:val="24"/>
            <w:szCs w:val="24"/>
          </w:rPr>
          <w:delText>kV</w:delText>
        </w:r>
        <w:r w:rsidDel="00E474FD">
          <w:rPr>
            <w:sz w:val="24"/>
            <w:szCs w:val="24"/>
            <w:lang w:val="el-GR"/>
          </w:rPr>
          <w:delText xml:space="preserve"> για ακροδέκτη ΜΤ ή των 250</w:delText>
        </w:r>
        <w:r w:rsidDel="00E474FD">
          <w:rPr>
            <w:sz w:val="24"/>
            <w:szCs w:val="24"/>
          </w:rPr>
          <w:delText>kV</w:delText>
        </w:r>
        <w:r w:rsidDel="00E474FD">
          <w:rPr>
            <w:sz w:val="24"/>
            <w:szCs w:val="24"/>
            <w:lang w:val="el-GR"/>
          </w:rPr>
          <w:delText xml:space="preserve"> για ακροδέκτη ΧΤ</w:delText>
        </w:r>
        <w:r w:rsidRPr="009F37EC" w:rsidDel="00E474FD">
          <w:rPr>
            <w:sz w:val="24"/>
            <w:szCs w:val="24"/>
            <w:lang w:val="el-GR"/>
          </w:rPr>
          <w:delText>).</w:delText>
        </w:r>
      </w:del>
    </w:p>
    <w:p w:rsidR="00FD4F2C" w:rsidDel="00E474FD" w:rsidRDefault="00FD4F2C" w:rsidP="00FD4F2C">
      <w:pPr>
        <w:numPr>
          <w:ilvl w:val="0"/>
          <w:numId w:val="69"/>
        </w:numPr>
        <w:tabs>
          <w:tab w:val="left" w:pos="1985"/>
        </w:tabs>
        <w:jc w:val="both"/>
        <w:rPr>
          <w:del w:id="2455" w:author="Καρμίρης Αγγελος" w:date="2020-01-03T10:44:00Z"/>
          <w:sz w:val="24"/>
          <w:szCs w:val="24"/>
          <w:lang w:val="el-GR"/>
        </w:rPr>
      </w:pPr>
      <w:del w:id="2456" w:author="Καρμίρης Αγγελος" w:date="2020-01-03T10:44:00Z">
        <w:r w:rsidRPr="009F37EC" w:rsidDel="00E474FD">
          <w:rPr>
            <w:sz w:val="24"/>
            <w:szCs w:val="24"/>
            <w:lang w:val="el-GR"/>
          </w:rPr>
          <w:delText xml:space="preserve">Εφαρμογή </w:delText>
        </w:r>
        <w:r w:rsidDel="00E474FD">
          <w:rPr>
            <w:sz w:val="24"/>
            <w:szCs w:val="24"/>
            <w:lang w:val="el-GR"/>
          </w:rPr>
          <w:delText>ενός</w:delText>
        </w:r>
        <w:r w:rsidRPr="009F37EC" w:rsidDel="00E474FD">
          <w:rPr>
            <w:sz w:val="24"/>
            <w:szCs w:val="24"/>
            <w:lang w:val="el-GR"/>
          </w:rPr>
          <w:delText xml:space="preserve"> (</w:delText>
        </w:r>
        <w:r w:rsidDel="00E474FD">
          <w:rPr>
            <w:sz w:val="24"/>
            <w:szCs w:val="24"/>
            <w:lang w:val="el-GR"/>
          </w:rPr>
          <w:delText>1</w:delText>
        </w:r>
        <w:r w:rsidRPr="009F37EC" w:rsidDel="00E474FD">
          <w:rPr>
            <w:sz w:val="24"/>
            <w:szCs w:val="24"/>
            <w:lang w:val="el-GR"/>
          </w:rPr>
          <w:delText>) πλήρ</w:delText>
        </w:r>
        <w:r w:rsidDel="00E474FD">
          <w:rPr>
            <w:sz w:val="24"/>
            <w:szCs w:val="24"/>
            <w:lang w:val="el-GR"/>
          </w:rPr>
          <w:delText>ους</w:delText>
        </w:r>
        <w:r w:rsidRPr="009F37EC" w:rsidDel="00E474FD">
          <w:rPr>
            <w:sz w:val="24"/>
            <w:szCs w:val="24"/>
            <w:lang w:val="el-GR"/>
          </w:rPr>
          <w:delText xml:space="preserve"> κρουστικ</w:delText>
        </w:r>
        <w:r w:rsidDel="00E474FD">
          <w:rPr>
            <w:sz w:val="24"/>
            <w:szCs w:val="24"/>
            <w:lang w:val="el-GR"/>
          </w:rPr>
          <w:delText>ού</w:delText>
        </w:r>
        <w:r w:rsidRPr="009F37EC" w:rsidDel="00E474FD">
          <w:rPr>
            <w:sz w:val="24"/>
            <w:szCs w:val="24"/>
            <w:lang w:val="el-GR"/>
          </w:rPr>
          <w:delText xml:space="preserve"> κ</w:delText>
        </w:r>
        <w:r w:rsidDel="00E474FD">
          <w:rPr>
            <w:sz w:val="24"/>
            <w:szCs w:val="24"/>
            <w:lang w:val="el-GR"/>
          </w:rPr>
          <w:delText>ύ</w:delText>
        </w:r>
        <w:r w:rsidRPr="009F37EC" w:rsidDel="00E474FD">
          <w:rPr>
            <w:sz w:val="24"/>
            <w:szCs w:val="24"/>
            <w:lang w:val="el-GR"/>
          </w:rPr>
          <w:delText>μ</w:delText>
        </w:r>
        <w:r w:rsidDel="00E474FD">
          <w:rPr>
            <w:sz w:val="24"/>
            <w:szCs w:val="24"/>
            <w:lang w:val="el-GR"/>
          </w:rPr>
          <w:delText>α</w:delText>
        </w:r>
        <w:r w:rsidRPr="009F37EC" w:rsidDel="00E474FD">
          <w:rPr>
            <w:sz w:val="24"/>
            <w:szCs w:val="24"/>
            <w:lang w:val="el-GR"/>
          </w:rPr>
          <w:delText>τ</w:delText>
        </w:r>
        <w:r w:rsidDel="00E474FD">
          <w:rPr>
            <w:sz w:val="24"/>
            <w:szCs w:val="24"/>
            <w:lang w:val="el-GR"/>
          </w:rPr>
          <w:delText>ος</w:delText>
        </w:r>
        <w:r w:rsidRPr="009F37EC" w:rsidDel="00E474FD">
          <w:rPr>
            <w:sz w:val="24"/>
            <w:szCs w:val="24"/>
            <w:lang w:val="el-GR"/>
          </w:rPr>
          <w:delText xml:space="preserve"> 1.2/50 μ</w:delText>
        </w:r>
        <w:r w:rsidRPr="00CF1D4B" w:rsidDel="00E474FD">
          <w:rPr>
            <w:sz w:val="24"/>
            <w:szCs w:val="24"/>
            <w:lang w:val="el-GR"/>
          </w:rPr>
          <w:delText>s</w:delText>
        </w:r>
        <w:r w:rsidDel="00E474FD">
          <w:rPr>
            <w:sz w:val="24"/>
            <w:szCs w:val="24"/>
            <w:lang w:val="el-GR"/>
          </w:rPr>
          <w:delText xml:space="preserve"> στα 750</w:delText>
        </w:r>
        <w:r w:rsidRPr="00CF1D4B" w:rsidDel="00E474FD">
          <w:rPr>
            <w:sz w:val="24"/>
            <w:szCs w:val="24"/>
            <w:lang w:val="el-GR"/>
          </w:rPr>
          <w:delText>kV</w:delText>
        </w:r>
        <w:r w:rsidDel="00E474FD">
          <w:rPr>
            <w:sz w:val="24"/>
            <w:szCs w:val="24"/>
            <w:lang w:val="el-GR"/>
          </w:rPr>
          <w:delText xml:space="preserve"> για ακροδέκτη ΜΤ ή στα 250</w:delText>
        </w:r>
        <w:r w:rsidDel="00E474FD">
          <w:rPr>
            <w:sz w:val="24"/>
            <w:szCs w:val="24"/>
          </w:rPr>
          <w:delText>kV</w:delText>
        </w:r>
        <w:r w:rsidDel="00E474FD">
          <w:rPr>
            <w:sz w:val="24"/>
            <w:szCs w:val="24"/>
            <w:lang w:val="el-GR"/>
          </w:rPr>
          <w:delText xml:space="preserve"> για ακροδέκτη ΧΤ.</w:delText>
        </w:r>
      </w:del>
    </w:p>
    <w:p w:rsidR="00FD4F2C" w:rsidDel="00E474FD" w:rsidRDefault="00FD4F2C" w:rsidP="00FD4F2C">
      <w:pPr>
        <w:numPr>
          <w:ilvl w:val="0"/>
          <w:numId w:val="69"/>
        </w:numPr>
        <w:tabs>
          <w:tab w:val="left" w:pos="1985"/>
        </w:tabs>
        <w:jc w:val="both"/>
        <w:rPr>
          <w:del w:id="2457" w:author="Καρμίρης Αγγελος" w:date="2020-01-03T10:44:00Z"/>
          <w:sz w:val="24"/>
          <w:szCs w:val="24"/>
          <w:lang w:val="el-GR"/>
        </w:rPr>
      </w:pPr>
      <w:del w:id="2458" w:author="Καρμίρης Αγγελος" w:date="2020-01-03T10:44:00Z">
        <w:r w:rsidRPr="009F37EC" w:rsidDel="00E474FD">
          <w:rPr>
            <w:sz w:val="24"/>
            <w:szCs w:val="24"/>
            <w:lang w:val="el-GR"/>
          </w:rPr>
          <w:delText xml:space="preserve">Εφαρμογή </w:delText>
        </w:r>
        <w:r w:rsidDel="00E474FD">
          <w:rPr>
            <w:sz w:val="24"/>
            <w:szCs w:val="24"/>
            <w:lang w:val="el-GR"/>
          </w:rPr>
          <w:delText>δύο</w:delText>
        </w:r>
        <w:r w:rsidRPr="009F37EC" w:rsidDel="00E474FD">
          <w:rPr>
            <w:sz w:val="24"/>
            <w:szCs w:val="24"/>
            <w:lang w:val="el-GR"/>
          </w:rPr>
          <w:delText xml:space="preserve"> (</w:delText>
        </w:r>
        <w:r w:rsidDel="00E474FD">
          <w:rPr>
            <w:sz w:val="24"/>
            <w:szCs w:val="24"/>
            <w:lang w:val="el-GR"/>
          </w:rPr>
          <w:delText>2) αποκομμένων</w:delText>
        </w:r>
        <w:r w:rsidRPr="009F37EC" w:rsidDel="00E474FD">
          <w:rPr>
            <w:sz w:val="24"/>
            <w:szCs w:val="24"/>
            <w:lang w:val="el-GR"/>
          </w:rPr>
          <w:delText xml:space="preserve"> κρουστικ</w:delText>
        </w:r>
        <w:r w:rsidDel="00E474FD">
          <w:rPr>
            <w:sz w:val="24"/>
            <w:szCs w:val="24"/>
            <w:lang w:val="el-GR"/>
          </w:rPr>
          <w:delText>ών</w:delText>
        </w:r>
        <w:r w:rsidRPr="009F37EC" w:rsidDel="00E474FD">
          <w:rPr>
            <w:sz w:val="24"/>
            <w:szCs w:val="24"/>
            <w:lang w:val="el-GR"/>
          </w:rPr>
          <w:delText xml:space="preserve"> κ</w:delText>
        </w:r>
        <w:r w:rsidDel="00E474FD">
          <w:rPr>
            <w:sz w:val="24"/>
            <w:szCs w:val="24"/>
            <w:lang w:val="el-GR"/>
          </w:rPr>
          <w:delText>υ</w:delText>
        </w:r>
        <w:r w:rsidRPr="009F37EC" w:rsidDel="00E474FD">
          <w:rPr>
            <w:sz w:val="24"/>
            <w:szCs w:val="24"/>
            <w:lang w:val="el-GR"/>
          </w:rPr>
          <w:delText>μ</w:delText>
        </w:r>
        <w:r w:rsidDel="00E474FD">
          <w:rPr>
            <w:sz w:val="24"/>
            <w:szCs w:val="24"/>
            <w:lang w:val="el-GR"/>
          </w:rPr>
          <w:delText>ά</w:delText>
        </w:r>
        <w:r w:rsidRPr="009F37EC" w:rsidDel="00E474FD">
          <w:rPr>
            <w:sz w:val="24"/>
            <w:szCs w:val="24"/>
            <w:lang w:val="el-GR"/>
          </w:rPr>
          <w:delText>τ</w:delText>
        </w:r>
        <w:r w:rsidDel="00E474FD">
          <w:rPr>
            <w:sz w:val="24"/>
            <w:szCs w:val="24"/>
            <w:lang w:val="el-GR"/>
          </w:rPr>
          <w:delText>ων 1.2/2-6</w:delText>
        </w:r>
        <w:r w:rsidRPr="009F37EC" w:rsidDel="00E474FD">
          <w:rPr>
            <w:sz w:val="24"/>
            <w:szCs w:val="24"/>
            <w:lang w:val="el-GR"/>
          </w:rPr>
          <w:delText xml:space="preserve"> μ</w:delText>
        </w:r>
        <w:r w:rsidRPr="00CF1D4B" w:rsidDel="00E474FD">
          <w:rPr>
            <w:sz w:val="24"/>
            <w:szCs w:val="24"/>
            <w:lang w:val="el-GR"/>
          </w:rPr>
          <w:delText>s</w:delText>
        </w:r>
        <w:r w:rsidDel="00E474FD">
          <w:rPr>
            <w:sz w:val="24"/>
            <w:szCs w:val="24"/>
            <w:lang w:val="el-GR"/>
          </w:rPr>
          <w:delText xml:space="preserve"> στα 825</w:delText>
        </w:r>
        <w:r w:rsidRPr="00866DB1" w:rsidDel="00E474FD">
          <w:rPr>
            <w:sz w:val="24"/>
            <w:szCs w:val="24"/>
            <w:lang w:val="el-GR"/>
          </w:rPr>
          <w:delText>kV</w:delText>
        </w:r>
        <w:r w:rsidDel="00E474FD">
          <w:rPr>
            <w:sz w:val="24"/>
            <w:szCs w:val="24"/>
            <w:lang w:val="el-GR"/>
          </w:rPr>
          <w:delText xml:space="preserve"> για ακροδέκτη ΜΤ ή στα 275</w:delText>
        </w:r>
        <w:r w:rsidDel="00E474FD">
          <w:rPr>
            <w:sz w:val="24"/>
            <w:szCs w:val="24"/>
          </w:rPr>
          <w:delText>kV</w:delText>
        </w:r>
        <w:r w:rsidDel="00E474FD">
          <w:rPr>
            <w:sz w:val="24"/>
            <w:szCs w:val="24"/>
            <w:lang w:val="el-GR"/>
          </w:rPr>
          <w:delText xml:space="preserve"> για ακροδέκτη ΧΤ.</w:delText>
        </w:r>
      </w:del>
    </w:p>
    <w:p w:rsidR="00FD4F2C" w:rsidRPr="009F37EC" w:rsidDel="00E474FD" w:rsidRDefault="00FD4F2C" w:rsidP="00FD4F2C">
      <w:pPr>
        <w:numPr>
          <w:ilvl w:val="0"/>
          <w:numId w:val="69"/>
        </w:numPr>
        <w:tabs>
          <w:tab w:val="left" w:pos="1985"/>
        </w:tabs>
        <w:jc w:val="both"/>
        <w:rPr>
          <w:del w:id="2459" w:author="Καρμίρης Αγγελος" w:date="2020-01-03T10:44:00Z"/>
          <w:sz w:val="24"/>
          <w:szCs w:val="24"/>
          <w:lang w:val="el-GR"/>
        </w:rPr>
      </w:pPr>
      <w:del w:id="2460" w:author="Καρμίρης Αγγελος" w:date="2020-01-03T10:44:00Z">
        <w:r w:rsidRPr="009F37EC" w:rsidDel="00E474FD">
          <w:rPr>
            <w:sz w:val="24"/>
            <w:szCs w:val="24"/>
            <w:lang w:val="el-GR"/>
          </w:rPr>
          <w:delText xml:space="preserve">Εφαρμογή </w:delText>
        </w:r>
        <w:r w:rsidDel="00E474FD">
          <w:rPr>
            <w:sz w:val="24"/>
            <w:szCs w:val="24"/>
            <w:lang w:val="el-GR"/>
          </w:rPr>
          <w:delText>δύο</w:delText>
        </w:r>
        <w:r w:rsidRPr="009F37EC" w:rsidDel="00E474FD">
          <w:rPr>
            <w:sz w:val="24"/>
            <w:szCs w:val="24"/>
            <w:lang w:val="el-GR"/>
          </w:rPr>
          <w:delText xml:space="preserve"> (</w:delText>
        </w:r>
        <w:r w:rsidDel="00E474FD">
          <w:rPr>
            <w:sz w:val="24"/>
            <w:szCs w:val="24"/>
            <w:lang w:val="el-GR"/>
          </w:rPr>
          <w:delText>2) πλήρων</w:delText>
        </w:r>
        <w:r w:rsidRPr="009F37EC" w:rsidDel="00E474FD">
          <w:rPr>
            <w:sz w:val="24"/>
            <w:szCs w:val="24"/>
            <w:lang w:val="el-GR"/>
          </w:rPr>
          <w:delText xml:space="preserve"> κρουστικ</w:delText>
        </w:r>
        <w:r w:rsidDel="00E474FD">
          <w:rPr>
            <w:sz w:val="24"/>
            <w:szCs w:val="24"/>
            <w:lang w:val="el-GR"/>
          </w:rPr>
          <w:delText>ών</w:delText>
        </w:r>
        <w:r w:rsidRPr="009F37EC" w:rsidDel="00E474FD">
          <w:rPr>
            <w:sz w:val="24"/>
            <w:szCs w:val="24"/>
            <w:lang w:val="el-GR"/>
          </w:rPr>
          <w:delText xml:space="preserve"> κ</w:delText>
        </w:r>
        <w:r w:rsidDel="00E474FD">
          <w:rPr>
            <w:sz w:val="24"/>
            <w:szCs w:val="24"/>
            <w:lang w:val="el-GR"/>
          </w:rPr>
          <w:delText>υ</w:delText>
        </w:r>
        <w:r w:rsidRPr="009F37EC" w:rsidDel="00E474FD">
          <w:rPr>
            <w:sz w:val="24"/>
            <w:szCs w:val="24"/>
            <w:lang w:val="el-GR"/>
          </w:rPr>
          <w:delText>μ</w:delText>
        </w:r>
        <w:r w:rsidDel="00E474FD">
          <w:rPr>
            <w:sz w:val="24"/>
            <w:szCs w:val="24"/>
            <w:lang w:val="el-GR"/>
          </w:rPr>
          <w:delText>ά</w:delText>
        </w:r>
        <w:r w:rsidRPr="009F37EC" w:rsidDel="00E474FD">
          <w:rPr>
            <w:sz w:val="24"/>
            <w:szCs w:val="24"/>
            <w:lang w:val="el-GR"/>
          </w:rPr>
          <w:delText>τ</w:delText>
        </w:r>
        <w:r w:rsidDel="00E474FD">
          <w:rPr>
            <w:sz w:val="24"/>
            <w:szCs w:val="24"/>
            <w:lang w:val="el-GR"/>
          </w:rPr>
          <w:delText>ων 1.2/50</w:delText>
        </w:r>
        <w:r w:rsidRPr="009F37EC" w:rsidDel="00E474FD">
          <w:rPr>
            <w:sz w:val="24"/>
            <w:szCs w:val="24"/>
            <w:lang w:val="el-GR"/>
          </w:rPr>
          <w:delText xml:space="preserve"> μ</w:delText>
        </w:r>
        <w:r w:rsidRPr="00CF1D4B" w:rsidDel="00E474FD">
          <w:rPr>
            <w:sz w:val="24"/>
            <w:szCs w:val="24"/>
            <w:lang w:val="el-GR"/>
          </w:rPr>
          <w:delText>s</w:delText>
        </w:r>
        <w:r w:rsidDel="00E474FD">
          <w:rPr>
            <w:sz w:val="24"/>
            <w:szCs w:val="24"/>
            <w:lang w:val="el-GR"/>
          </w:rPr>
          <w:delText xml:space="preserve"> στα 750</w:delText>
        </w:r>
        <w:r w:rsidRPr="00CF1D4B" w:rsidDel="00E474FD">
          <w:rPr>
            <w:sz w:val="24"/>
            <w:szCs w:val="24"/>
            <w:lang w:val="el-GR"/>
          </w:rPr>
          <w:delText>kV</w:delText>
        </w:r>
        <w:r w:rsidRPr="00FD4F2C" w:rsidDel="00E474FD">
          <w:rPr>
            <w:sz w:val="24"/>
            <w:szCs w:val="24"/>
            <w:lang w:val="el-GR"/>
          </w:rPr>
          <w:delText xml:space="preserve"> </w:delText>
        </w:r>
        <w:r w:rsidDel="00E474FD">
          <w:rPr>
            <w:sz w:val="24"/>
            <w:szCs w:val="24"/>
            <w:lang w:val="el-GR"/>
          </w:rPr>
          <w:delText>για ακροδέκτη ΜΤ ή στα 250</w:delText>
        </w:r>
        <w:r w:rsidDel="00E474FD">
          <w:rPr>
            <w:sz w:val="24"/>
            <w:szCs w:val="24"/>
          </w:rPr>
          <w:delText>kV</w:delText>
        </w:r>
        <w:r w:rsidDel="00E474FD">
          <w:rPr>
            <w:sz w:val="24"/>
            <w:szCs w:val="24"/>
            <w:lang w:val="el-GR"/>
          </w:rPr>
          <w:delText xml:space="preserve"> για ακροδέκτη ΧΤ.</w:delText>
        </w:r>
      </w:del>
    </w:p>
    <w:p w:rsidR="00FD4F2C" w:rsidDel="00E474FD" w:rsidRDefault="00FD4F2C" w:rsidP="00FD4F2C">
      <w:pPr>
        <w:tabs>
          <w:tab w:val="left" w:pos="1985"/>
        </w:tabs>
        <w:ind w:left="1560"/>
        <w:jc w:val="both"/>
        <w:rPr>
          <w:del w:id="2461" w:author="Καρμίρης Αγγελος" w:date="2020-01-03T10:44:00Z"/>
          <w:sz w:val="24"/>
          <w:szCs w:val="24"/>
          <w:lang w:val="el-GR"/>
        </w:rPr>
      </w:pPr>
      <w:del w:id="2462" w:author="Καρμίρης Αγγελος" w:date="2020-01-03T10:44:00Z">
        <w:r w:rsidRPr="00EF528E" w:rsidDel="00E474FD">
          <w:rPr>
            <w:sz w:val="24"/>
            <w:szCs w:val="24"/>
            <w:lang w:val="el-GR"/>
          </w:rPr>
          <w:delText>Ο χρόνος αποκοπής του αποκομμένου κύματος θα είναι από 2 μs έως 6 μs και η ακόλουθη υπερύψωση θα είναι κάτω του 30%.</w:delText>
        </w:r>
      </w:del>
    </w:p>
    <w:p w:rsidR="00FD4F2C" w:rsidRPr="009F37EC" w:rsidDel="00E474FD" w:rsidRDefault="00FD4F2C" w:rsidP="00FD4F2C">
      <w:pPr>
        <w:tabs>
          <w:tab w:val="left" w:pos="1985"/>
          <w:tab w:val="left" w:pos="2268"/>
        </w:tabs>
        <w:ind w:left="1560"/>
        <w:jc w:val="both"/>
        <w:rPr>
          <w:del w:id="2463" w:author="Καρμίρης Αγγελος" w:date="2020-01-03T10:44:00Z"/>
          <w:sz w:val="24"/>
          <w:szCs w:val="24"/>
          <w:lang w:val="el-GR"/>
        </w:rPr>
      </w:pPr>
      <w:del w:id="2464" w:author="Καρμίρης Αγγελος" w:date="2020-01-03T10:44:00Z">
        <w:r w:rsidDel="00E474FD">
          <w:rPr>
            <w:sz w:val="24"/>
            <w:szCs w:val="24"/>
            <w:lang w:val="el-GR"/>
          </w:rPr>
          <w:delText>Οι ακροδέκτες</w:delText>
        </w:r>
        <w:r w:rsidRPr="009F37EC" w:rsidDel="00E474FD">
          <w:rPr>
            <w:sz w:val="24"/>
            <w:szCs w:val="24"/>
            <w:lang w:val="el-GR"/>
          </w:rPr>
          <w:delText xml:space="preserve"> που δεν είναι υπό δοκιμή</w:delText>
        </w:r>
        <w:r w:rsidDel="00E474FD">
          <w:rPr>
            <w:sz w:val="24"/>
            <w:szCs w:val="24"/>
            <w:lang w:val="el-GR"/>
          </w:rPr>
          <w:delText>, συμπεριλαμβανομένου του ακροδέκτη ουδετέρου,</w:delText>
        </w:r>
        <w:r w:rsidRPr="009F37EC" w:rsidDel="00E474FD">
          <w:rPr>
            <w:sz w:val="24"/>
            <w:szCs w:val="24"/>
            <w:lang w:val="el-GR"/>
          </w:rPr>
          <w:delText xml:space="preserve"> θα είναι γειωμέν</w:delText>
        </w:r>
        <w:r w:rsidDel="00E474FD">
          <w:rPr>
            <w:sz w:val="24"/>
            <w:szCs w:val="24"/>
            <w:lang w:val="el-GR"/>
          </w:rPr>
          <w:delText>οι</w:delText>
        </w:r>
        <w:r w:rsidRPr="009F37EC" w:rsidDel="00E474FD">
          <w:rPr>
            <w:sz w:val="24"/>
            <w:szCs w:val="24"/>
            <w:lang w:val="el-GR"/>
          </w:rPr>
          <w:delText xml:space="preserve"> απευθείας ή μέσω μικρής</w:delText>
        </w:r>
        <w:r w:rsidDel="00E474FD">
          <w:rPr>
            <w:sz w:val="24"/>
            <w:szCs w:val="24"/>
            <w:lang w:val="el-GR"/>
          </w:rPr>
          <w:delText xml:space="preserve"> σύνθετης</w:delText>
        </w:r>
        <w:r w:rsidRPr="009F37EC" w:rsidDel="00E474FD">
          <w:rPr>
            <w:sz w:val="24"/>
            <w:szCs w:val="24"/>
            <w:lang w:val="el-GR"/>
          </w:rPr>
          <w:delText xml:space="preserve"> αντίστασης. </w:delText>
        </w:r>
      </w:del>
    </w:p>
    <w:p w:rsidR="00FD4F2C" w:rsidDel="00E474FD" w:rsidRDefault="00FD4F2C" w:rsidP="00FD4F2C">
      <w:pPr>
        <w:tabs>
          <w:tab w:val="left" w:pos="1985"/>
          <w:tab w:val="left" w:pos="2268"/>
        </w:tabs>
        <w:ind w:left="1560"/>
        <w:jc w:val="both"/>
        <w:rPr>
          <w:del w:id="2465" w:author="Καρμίρης Αγγελος" w:date="2020-01-03T10:44:00Z"/>
          <w:sz w:val="24"/>
          <w:szCs w:val="24"/>
          <w:lang w:val="el-GR"/>
        </w:rPr>
      </w:pPr>
      <w:del w:id="2466" w:author="Καρμίρης Αγγελος" w:date="2020-01-03T10:44:00Z">
        <w:r w:rsidDel="00E474FD">
          <w:rPr>
            <w:sz w:val="24"/>
            <w:szCs w:val="24"/>
            <w:lang w:val="el-GR"/>
          </w:rPr>
          <w:delText>Κατά τη διάρκεια της δοκιμής στους ακροδέκτες ΜΤ, για μια φάση ο μηχανισμός αλλαγής λήψης θα είναι στη θέση Νο.1, για μια άλλη φάση στη θέση Νο.10 (τύλιγμα ρύθμισης μη συνδεδεμένο εν σειρά) και για την τρίτη φάση στη θέση Νο.19.</w:delText>
        </w:r>
      </w:del>
    </w:p>
    <w:p w:rsidR="00FD4F2C" w:rsidRPr="009F37EC" w:rsidDel="00E474FD" w:rsidRDefault="00FD4F2C" w:rsidP="00FD4F2C">
      <w:pPr>
        <w:tabs>
          <w:tab w:val="left" w:pos="1985"/>
          <w:tab w:val="left" w:pos="2268"/>
        </w:tabs>
        <w:ind w:left="1560"/>
        <w:jc w:val="both"/>
        <w:rPr>
          <w:del w:id="2467" w:author="Καρμίρης Αγγελος" w:date="2020-01-03T10:44:00Z"/>
          <w:sz w:val="24"/>
          <w:szCs w:val="24"/>
          <w:lang w:val="el-GR"/>
        </w:rPr>
      </w:pPr>
      <w:del w:id="2468" w:author="Καρμίρης Αγγελος" w:date="2020-01-03T10:44:00Z">
        <w:r w:rsidDel="00E474FD">
          <w:rPr>
            <w:sz w:val="24"/>
            <w:szCs w:val="24"/>
            <w:lang w:val="el-GR"/>
          </w:rPr>
          <w:delText>Κατά τη διάρκεια της δοκιμής, οι</w:delText>
        </w:r>
        <w:r w:rsidRPr="009F37EC" w:rsidDel="00E474FD">
          <w:rPr>
            <w:sz w:val="24"/>
            <w:szCs w:val="24"/>
            <w:lang w:val="el-GR"/>
          </w:rPr>
          <w:delText xml:space="preserve"> κυματομορφ</w:delText>
        </w:r>
        <w:r w:rsidDel="00E474FD">
          <w:rPr>
            <w:sz w:val="24"/>
            <w:szCs w:val="24"/>
            <w:lang w:val="el-GR"/>
          </w:rPr>
          <w:delText>ές</w:delText>
        </w:r>
        <w:r w:rsidRPr="009F37EC" w:rsidDel="00E474FD">
          <w:rPr>
            <w:sz w:val="24"/>
            <w:szCs w:val="24"/>
            <w:lang w:val="el-GR"/>
          </w:rPr>
          <w:delText xml:space="preserve"> της τάσης εφαρμογής και τ</w:delText>
        </w:r>
        <w:r w:rsidDel="00E474FD">
          <w:rPr>
            <w:sz w:val="24"/>
            <w:szCs w:val="24"/>
            <w:lang w:val="el-GR"/>
          </w:rPr>
          <w:delText>ης</w:delText>
        </w:r>
        <w:r w:rsidRPr="009F37EC" w:rsidDel="00E474FD">
          <w:rPr>
            <w:sz w:val="24"/>
            <w:szCs w:val="24"/>
            <w:lang w:val="el-GR"/>
          </w:rPr>
          <w:delText xml:space="preserve"> </w:delText>
        </w:r>
        <w:r w:rsidDel="00E474FD">
          <w:rPr>
            <w:sz w:val="24"/>
            <w:szCs w:val="24"/>
            <w:lang w:val="el-GR"/>
          </w:rPr>
          <w:delText>έντασης που διαρρέει</w:delText>
        </w:r>
        <w:r w:rsidRPr="009F37EC" w:rsidDel="00E474FD">
          <w:rPr>
            <w:sz w:val="24"/>
            <w:szCs w:val="24"/>
            <w:lang w:val="el-GR"/>
          </w:rPr>
          <w:delText xml:space="preserve"> το</w:delText>
        </w:r>
        <w:r w:rsidDel="00E474FD">
          <w:rPr>
            <w:sz w:val="24"/>
            <w:szCs w:val="24"/>
            <w:lang w:val="el-GR"/>
          </w:rPr>
          <w:delText>ν</w:delText>
        </w:r>
        <w:r w:rsidRPr="009F37EC" w:rsidDel="00E474FD">
          <w:rPr>
            <w:sz w:val="24"/>
            <w:szCs w:val="24"/>
            <w:lang w:val="el-GR"/>
          </w:rPr>
          <w:delText xml:space="preserve"> υπό δοκιμή </w:delText>
        </w:r>
        <w:r w:rsidDel="00E474FD">
          <w:rPr>
            <w:sz w:val="24"/>
            <w:szCs w:val="24"/>
            <w:lang w:val="el-GR"/>
          </w:rPr>
          <w:delText>ακροδέκτη</w:delText>
        </w:r>
        <w:r w:rsidRPr="009F37EC" w:rsidDel="00E474FD">
          <w:rPr>
            <w:sz w:val="24"/>
            <w:szCs w:val="24"/>
            <w:lang w:val="el-GR"/>
          </w:rPr>
          <w:delText xml:space="preserve"> θα </w:delText>
        </w:r>
        <w:r w:rsidDel="00E474FD">
          <w:rPr>
            <w:sz w:val="24"/>
            <w:szCs w:val="24"/>
            <w:lang w:val="el-GR"/>
          </w:rPr>
          <w:delText>καταγράφονται</w:delText>
        </w:r>
        <w:r w:rsidRPr="009F37EC" w:rsidDel="00E474FD">
          <w:rPr>
            <w:sz w:val="24"/>
            <w:szCs w:val="24"/>
            <w:lang w:val="el-GR"/>
          </w:rPr>
          <w:delText>.</w:delText>
        </w:r>
      </w:del>
    </w:p>
    <w:p w:rsidR="00FD4F2C" w:rsidRPr="009F37EC" w:rsidDel="00E474FD" w:rsidRDefault="00FD4F2C" w:rsidP="00FD4F2C">
      <w:pPr>
        <w:tabs>
          <w:tab w:val="left" w:pos="1985"/>
          <w:tab w:val="left" w:pos="2268"/>
        </w:tabs>
        <w:ind w:left="1560"/>
        <w:jc w:val="both"/>
        <w:rPr>
          <w:del w:id="2469" w:author="Καρμίρης Αγγελος" w:date="2020-01-03T10:44:00Z"/>
          <w:sz w:val="24"/>
          <w:szCs w:val="24"/>
          <w:lang w:val="el-GR"/>
        </w:rPr>
      </w:pPr>
    </w:p>
    <w:p w:rsidR="00CF3783" w:rsidRPr="009F37EC" w:rsidDel="00E474FD" w:rsidRDefault="00391FF3" w:rsidP="00834E2A">
      <w:pPr>
        <w:numPr>
          <w:ilvl w:val="1"/>
          <w:numId w:val="29"/>
        </w:numPr>
        <w:jc w:val="both"/>
        <w:rPr>
          <w:del w:id="2470" w:author="Καρμίρης Αγγελος" w:date="2020-01-03T10:44:00Z"/>
          <w:b/>
          <w:bCs/>
          <w:sz w:val="24"/>
          <w:szCs w:val="24"/>
          <w:u w:val="single"/>
          <w:lang w:val="el-GR"/>
        </w:rPr>
      </w:pPr>
      <w:del w:id="2471" w:author="Καρμίρης Αγγελος" w:date="2020-01-03T10:44:00Z">
        <w:r w:rsidRPr="009F37EC" w:rsidDel="00E474FD">
          <w:rPr>
            <w:b/>
            <w:bCs/>
            <w:sz w:val="24"/>
            <w:szCs w:val="24"/>
            <w:lang w:val="el-GR"/>
          </w:rPr>
          <w:delText xml:space="preserve"> </w:delText>
        </w:r>
        <w:r w:rsidR="00CF3783" w:rsidRPr="009F37EC" w:rsidDel="00E474FD">
          <w:rPr>
            <w:b/>
            <w:bCs/>
            <w:sz w:val="24"/>
            <w:szCs w:val="24"/>
            <w:u w:val="single"/>
            <w:lang w:val="el-GR"/>
          </w:rPr>
          <w:delText xml:space="preserve">Δοκιμή </w:delText>
        </w:r>
        <w:r w:rsidR="00460195" w:rsidDel="00E474FD">
          <w:rPr>
            <w:b/>
            <w:bCs/>
            <w:sz w:val="24"/>
            <w:szCs w:val="24"/>
            <w:u w:val="single"/>
            <w:lang w:val="el-GR"/>
          </w:rPr>
          <w:delText>κεραυνικής κρουστικής τάσης στον ακροδέκτη ουδετέρου (</w:delText>
        </w:r>
        <w:r w:rsidR="00460195" w:rsidDel="00E474FD">
          <w:rPr>
            <w:b/>
            <w:bCs/>
            <w:sz w:val="24"/>
            <w:szCs w:val="24"/>
            <w:u w:val="single"/>
          </w:rPr>
          <w:delText>LIN</w:delText>
        </w:r>
        <w:r w:rsidR="00460195" w:rsidRPr="00CF1D4B" w:rsidDel="00E474FD">
          <w:rPr>
            <w:b/>
            <w:bCs/>
            <w:sz w:val="24"/>
            <w:szCs w:val="24"/>
            <w:u w:val="single"/>
            <w:lang w:val="el-GR"/>
          </w:rPr>
          <w:delText>)</w:delText>
        </w:r>
      </w:del>
    </w:p>
    <w:p w:rsidR="00CF3783" w:rsidRPr="009F37EC" w:rsidDel="00E474FD" w:rsidRDefault="00CF3783" w:rsidP="00CF3783">
      <w:pPr>
        <w:ind w:left="1418"/>
        <w:jc w:val="both"/>
        <w:rPr>
          <w:del w:id="2472" w:author="Καρμίρης Αγγελος" w:date="2020-01-03T10:44:00Z"/>
          <w:b/>
          <w:bCs/>
          <w:sz w:val="24"/>
          <w:szCs w:val="24"/>
          <w:u w:val="single"/>
          <w:lang w:val="el-GR"/>
        </w:rPr>
      </w:pPr>
    </w:p>
    <w:p w:rsidR="00CF3783" w:rsidRPr="009F37EC" w:rsidDel="00E474FD" w:rsidRDefault="00460195" w:rsidP="00CF3783">
      <w:pPr>
        <w:ind w:left="1560"/>
        <w:jc w:val="both"/>
        <w:rPr>
          <w:del w:id="2473" w:author="Καρμίρης Αγγελος" w:date="2020-01-03T10:44:00Z"/>
          <w:sz w:val="24"/>
          <w:szCs w:val="24"/>
          <w:lang w:val="el-GR"/>
        </w:rPr>
      </w:pPr>
      <w:del w:id="2474" w:author="Καρμίρης Αγγελος" w:date="2020-01-03T10:44:00Z">
        <w:r w:rsidDel="00E474FD">
          <w:rPr>
            <w:sz w:val="24"/>
            <w:szCs w:val="24"/>
            <w:lang w:val="el-GR"/>
          </w:rPr>
          <w:delText>Η κρουστική δοκιμή θα εκτελεστεί στον ακροδέκτη ουδετέρου του ΑΜ/Σ</w:delText>
        </w:r>
        <w:r w:rsidR="0035408D" w:rsidDel="00E474FD">
          <w:rPr>
            <w:sz w:val="24"/>
            <w:szCs w:val="24"/>
            <w:lang w:val="el-GR"/>
          </w:rPr>
          <w:delText>, με</w:delText>
        </w:r>
        <w:r w:rsidR="0035408D" w:rsidRPr="0035408D" w:rsidDel="00E474FD">
          <w:rPr>
            <w:sz w:val="24"/>
            <w:szCs w:val="24"/>
            <w:lang w:val="el-GR"/>
          </w:rPr>
          <w:delText xml:space="preserve"> </w:delText>
        </w:r>
        <w:r w:rsidR="0035408D" w:rsidDel="00E474FD">
          <w:rPr>
            <w:sz w:val="24"/>
            <w:szCs w:val="24"/>
            <w:lang w:val="el-GR"/>
          </w:rPr>
          <w:delText>γειωμένους όλους τους υπόλοιπους ακροδέκτες και με την ακόλουθη σειρά εφαρμογής</w:delText>
        </w:r>
        <w:r w:rsidR="00CF3783" w:rsidRPr="009F37EC" w:rsidDel="00E474FD">
          <w:rPr>
            <w:sz w:val="24"/>
            <w:szCs w:val="24"/>
            <w:lang w:val="el-GR"/>
          </w:rPr>
          <w:delText>:</w:delText>
        </w:r>
      </w:del>
    </w:p>
    <w:p w:rsidR="00AF2D12" w:rsidRPr="00F564D8" w:rsidDel="00E474FD" w:rsidRDefault="00AF2D12" w:rsidP="00CF3783">
      <w:pPr>
        <w:ind w:left="1560"/>
        <w:jc w:val="both"/>
        <w:rPr>
          <w:del w:id="2475" w:author="Καρμίρης Αγγελος" w:date="2020-01-03T10:44:00Z"/>
          <w:sz w:val="24"/>
          <w:szCs w:val="24"/>
          <w:lang w:val="el-GR"/>
        </w:rPr>
      </w:pPr>
    </w:p>
    <w:p w:rsidR="00CF3783" w:rsidRPr="00CF1D4B" w:rsidDel="00E474FD" w:rsidRDefault="00CF3783" w:rsidP="00CF1D4B">
      <w:pPr>
        <w:pStyle w:val="ListParagraph"/>
        <w:numPr>
          <w:ilvl w:val="0"/>
          <w:numId w:val="67"/>
        </w:numPr>
        <w:rPr>
          <w:del w:id="2476" w:author="Καρμίρης Αγγελος" w:date="2020-01-03T10:44:00Z"/>
          <w:sz w:val="24"/>
          <w:szCs w:val="24"/>
          <w:lang w:val="el-GR"/>
        </w:rPr>
      </w:pPr>
      <w:del w:id="2477" w:author="Καρμίρης Αγγελος" w:date="2020-01-03T10:44:00Z">
        <w:r w:rsidRPr="00CF1D4B" w:rsidDel="00E474FD">
          <w:rPr>
            <w:sz w:val="24"/>
            <w:szCs w:val="24"/>
            <w:lang w:val="el-GR"/>
          </w:rPr>
          <w:delText xml:space="preserve">Εφαρμογή </w:delText>
        </w:r>
        <w:r w:rsidR="0035408D" w:rsidRPr="00CF1D4B" w:rsidDel="00E474FD">
          <w:rPr>
            <w:sz w:val="24"/>
            <w:szCs w:val="24"/>
            <w:lang w:val="el-GR"/>
          </w:rPr>
          <w:delText>ενός (1)</w:delText>
        </w:r>
        <w:r w:rsidRPr="00CF1D4B" w:rsidDel="00E474FD">
          <w:rPr>
            <w:sz w:val="24"/>
            <w:szCs w:val="24"/>
            <w:lang w:val="el-GR"/>
          </w:rPr>
          <w:delText xml:space="preserve">  μειωμένου</w:delText>
        </w:r>
        <w:r w:rsidR="0035408D" w:rsidRPr="00CF1D4B" w:rsidDel="00E474FD">
          <w:rPr>
            <w:sz w:val="24"/>
            <w:szCs w:val="24"/>
            <w:lang w:val="el-GR"/>
          </w:rPr>
          <w:delText xml:space="preserve"> ύψους, πλήρους</w:delText>
        </w:r>
        <w:r w:rsidRPr="00CF1D4B" w:rsidDel="00E474FD">
          <w:rPr>
            <w:sz w:val="24"/>
            <w:szCs w:val="24"/>
            <w:lang w:val="el-GR"/>
          </w:rPr>
          <w:delText xml:space="preserve"> κρουστικού κύματος 1.2/50 μ</w:delText>
        </w:r>
        <w:r w:rsidR="0035408D" w:rsidRPr="00CF1D4B" w:rsidDel="00E474FD">
          <w:rPr>
            <w:sz w:val="24"/>
            <w:szCs w:val="24"/>
            <w:lang w:val="el-GR"/>
          </w:rPr>
          <w:delText>s</w:delText>
        </w:r>
        <w:r w:rsidR="007F4284" w:rsidRPr="00CF1D4B" w:rsidDel="00E474FD">
          <w:rPr>
            <w:sz w:val="24"/>
            <w:szCs w:val="24"/>
            <w:lang w:val="el-GR"/>
          </w:rPr>
          <w:delText xml:space="preserve"> (50% </w:delText>
        </w:r>
        <w:r w:rsidRPr="00CF1D4B" w:rsidDel="00E474FD">
          <w:rPr>
            <w:sz w:val="24"/>
            <w:szCs w:val="24"/>
            <w:lang w:val="el-GR"/>
          </w:rPr>
          <w:delText>÷75%  τ</w:delText>
        </w:r>
        <w:r w:rsidR="00F564D8" w:rsidDel="00E474FD">
          <w:rPr>
            <w:sz w:val="24"/>
            <w:szCs w:val="24"/>
            <w:lang w:val="el-GR"/>
          </w:rPr>
          <w:delText>ων</w:delText>
        </w:r>
        <w:r w:rsidR="00F564D8" w:rsidRPr="00CF1D4B" w:rsidDel="00E474FD">
          <w:rPr>
            <w:sz w:val="24"/>
            <w:szCs w:val="24"/>
            <w:lang w:val="el-GR"/>
          </w:rPr>
          <w:delText xml:space="preserve"> 550</w:delText>
        </w:r>
        <w:r w:rsidR="00F564D8" w:rsidDel="00E474FD">
          <w:rPr>
            <w:sz w:val="24"/>
            <w:szCs w:val="24"/>
          </w:rPr>
          <w:delText>kV</w:delText>
        </w:r>
        <w:r w:rsidRPr="00CF1D4B" w:rsidDel="00E474FD">
          <w:rPr>
            <w:sz w:val="24"/>
            <w:szCs w:val="24"/>
            <w:lang w:val="el-GR"/>
          </w:rPr>
          <w:delText>).</w:delText>
        </w:r>
      </w:del>
    </w:p>
    <w:p w:rsidR="00CF3783" w:rsidRPr="00CF1D4B" w:rsidDel="00E474FD" w:rsidRDefault="00CF3783" w:rsidP="00CF1D4B">
      <w:pPr>
        <w:pStyle w:val="ListParagraph"/>
        <w:numPr>
          <w:ilvl w:val="0"/>
          <w:numId w:val="67"/>
        </w:numPr>
        <w:tabs>
          <w:tab w:val="left" w:pos="1985"/>
        </w:tabs>
        <w:jc w:val="both"/>
        <w:rPr>
          <w:del w:id="2478" w:author="Καρμίρης Αγγελος" w:date="2020-01-03T10:44:00Z"/>
          <w:sz w:val="24"/>
          <w:szCs w:val="24"/>
          <w:lang w:val="el-GR"/>
        </w:rPr>
      </w:pPr>
      <w:del w:id="2479" w:author="Καρμίρης Αγγελος" w:date="2020-01-03T10:44:00Z">
        <w:r w:rsidRPr="00CF1D4B" w:rsidDel="00E474FD">
          <w:rPr>
            <w:sz w:val="24"/>
            <w:szCs w:val="24"/>
            <w:lang w:val="el-GR"/>
          </w:rPr>
          <w:delText xml:space="preserve">Εφαρμογή </w:delText>
        </w:r>
        <w:r w:rsidR="00F564D8" w:rsidDel="00E474FD">
          <w:rPr>
            <w:sz w:val="24"/>
            <w:szCs w:val="24"/>
            <w:lang w:val="el-GR"/>
          </w:rPr>
          <w:delText>τριών</w:delText>
        </w:r>
        <w:r w:rsidRPr="00CF1D4B" w:rsidDel="00E474FD">
          <w:rPr>
            <w:sz w:val="24"/>
            <w:szCs w:val="24"/>
            <w:lang w:val="el-GR"/>
          </w:rPr>
          <w:delText xml:space="preserve"> (</w:delText>
        </w:r>
        <w:r w:rsidR="00F564D8" w:rsidDel="00E474FD">
          <w:rPr>
            <w:sz w:val="24"/>
            <w:szCs w:val="24"/>
            <w:lang w:val="el-GR"/>
          </w:rPr>
          <w:delText>3</w:delText>
        </w:r>
        <w:r w:rsidRPr="00CF1D4B" w:rsidDel="00E474FD">
          <w:rPr>
            <w:sz w:val="24"/>
            <w:szCs w:val="24"/>
            <w:lang w:val="el-GR"/>
          </w:rPr>
          <w:delText xml:space="preserve">) πλήρων </w:delText>
        </w:r>
        <w:r w:rsidR="00F564D8" w:rsidDel="00E474FD">
          <w:rPr>
            <w:sz w:val="24"/>
            <w:szCs w:val="24"/>
            <w:lang w:val="el-GR"/>
          </w:rPr>
          <w:delText>κρουστικών</w:delText>
        </w:r>
        <w:r w:rsidR="00F564D8" w:rsidRPr="00CF1D4B" w:rsidDel="00E474FD">
          <w:rPr>
            <w:sz w:val="24"/>
            <w:szCs w:val="24"/>
            <w:lang w:val="el-GR"/>
          </w:rPr>
          <w:delText xml:space="preserve"> </w:delText>
        </w:r>
        <w:r w:rsidRPr="00CF1D4B" w:rsidDel="00E474FD">
          <w:rPr>
            <w:sz w:val="24"/>
            <w:szCs w:val="24"/>
            <w:lang w:val="el-GR"/>
          </w:rPr>
          <w:delText>κυμάτων 1.2/50 μ</w:delText>
        </w:r>
        <w:r w:rsidR="00F564D8" w:rsidDel="00E474FD">
          <w:rPr>
            <w:sz w:val="24"/>
            <w:szCs w:val="24"/>
          </w:rPr>
          <w:delText>s</w:delText>
        </w:r>
        <w:r w:rsidR="00F564D8" w:rsidDel="00E474FD">
          <w:rPr>
            <w:sz w:val="24"/>
            <w:szCs w:val="24"/>
            <w:lang w:val="el-GR"/>
          </w:rPr>
          <w:delText xml:space="preserve"> στα 550</w:delText>
        </w:r>
        <w:r w:rsidR="00F564D8" w:rsidDel="00E474FD">
          <w:rPr>
            <w:sz w:val="24"/>
            <w:szCs w:val="24"/>
          </w:rPr>
          <w:delText>kV</w:delText>
        </w:r>
        <w:r w:rsidRPr="00CF1D4B" w:rsidDel="00E474FD">
          <w:rPr>
            <w:sz w:val="24"/>
            <w:szCs w:val="24"/>
            <w:lang w:val="el-GR"/>
          </w:rPr>
          <w:delText>.</w:delText>
        </w:r>
      </w:del>
    </w:p>
    <w:p w:rsidR="00AF2D12" w:rsidRPr="00F564D8" w:rsidDel="00E474FD" w:rsidRDefault="00AF2D12" w:rsidP="00AF2D12">
      <w:pPr>
        <w:ind w:left="1701"/>
        <w:jc w:val="both"/>
        <w:rPr>
          <w:del w:id="2480" w:author="Καρμίρης Αγγελος" w:date="2020-01-03T10:44:00Z"/>
          <w:sz w:val="24"/>
          <w:szCs w:val="24"/>
          <w:lang w:val="el-GR"/>
        </w:rPr>
      </w:pPr>
    </w:p>
    <w:p w:rsidR="00CF3783" w:rsidDel="00E474FD" w:rsidRDefault="00CF3783" w:rsidP="00CF1D4B">
      <w:pPr>
        <w:ind w:left="1560"/>
        <w:jc w:val="both"/>
        <w:rPr>
          <w:del w:id="2481" w:author="Καρμίρης Αγγελος" w:date="2020-01-03T10:44:00Z"/>
          <w:sz w:val="24"/>
          <w:szCs w:val="24"/>
          <w:lang w:val="el-GR"/>
        </w:rPr>
      </w:pPr>
      <w:del w:id="2482" w:author="Καρμίρης Αγγελος" w:date="2020-01-03T10:44:00Z">
        <w:r w:rsidRPr="009F37EC" w:rsidDel="00E474FD">
          <w:rPr>
            <w:sz w:val="24"/>
            <w:szCs w:val="24"/>
            <w:lang w:val="el-GR"/>
          </w:rPr>
          <w:delText xml:space="preserve">Ο χρόνος </w:delText>
        </w:r>
        <w:r w:rsidR="00F564D8" w:rsidDel="00E474FD">
          <w:rPr>
            <w:sz w:val="24"/>
            <w:szCs w:val="24"/>
            <w:lang w:val="el-GR"/>
          </w:rPr>
          <w:delText>μετώπου</w:delText>
        </w:r>
        <w:r w:rsidR="00F564D8" w:rsidRPr="009F37EC" w:rsidDel="00E474FD">
          <w:rPr>
            <w:sz w:val="24"/>
            <w:szCs w:val="24"/>
            <w:lang w:val="el-GR"/>
          </w:rPr>
          <w:delText xml:space="preserve"> </w:delText>
        </w:r>
        <w:r w:rsidRPr="009F37EC" w:rsidDel="00E474FD">
          <w:rPr>
            <w:sz w:val="24"/>
            <w:szCs w:val="24"/>
            <w:lang w:val="el-GR"/>
          </w:rPr>
          <w:delText xml:space="preserve">του αποκομμένου κύματος θα είναι από </w:delText>
        </w:r>
        <w:r w:rsidR="00F564D8" w:rsidDel="00E474FD">
          <w:rPr>
            <w:sz w:val="24"/>
            <w:szCs w:val="24"/>
            <w:lang w:val="el-GR"/>
          </w:rPr>
          <w:delText>μέχρι</w:delText>
        </w:r>
        <w:r w:rsidRPr="009F37EC" w:rsidDel="00E474FD">
          <w:rPr>
            <w:sz w:val="24"/>
            <w:szCs w:val="24"/>
            <w:lang w:val="el-GR"/>
          </w:rPr>
          <w:delText xml:space="preserve"> </w:delText>
        </w:r>
        <w:r w:rsidR="00F564D8" w:rsidDel="00E474FD">
          <w:rPr>
            <w:sz w:val="24"/>
            <w:szCs w:val="24"/>
            <w:lang w:val="el-GR"/>
          </w:rPr>
          <w:delText>13</w:delText>
        </w:r>
        <w:r w:rsidRPr="009F37EC" w:rsidDel="00E474FD">
          <w:rPr>
            <w:sz w:val="24"/>
            <w:szCs w:val="24"/>
            <w:lang w:val="el-GR"/>
          </w:rPr>
          <w:delText xml:space="preserve"> μ</w:delText>
        </w:r>
        <w:r w:rsidR="00F564D8" w:rsidRPr="00CF1D4B" w:rsidDel="00E474FD">
          <w:rPr>
            <w:sz w:val="24"/>
            <w:szCs w:val="24"/>
            <w:lang w:val="el-GR"/>
          </w:rPr>
          <w:delText>s</w:delText>
        </w:r>
        <w:r w:rsidRPr="009F37EC" w:rsidDel="00E474FD">
          <w:rPr>
            <w:sz w:val="24"/>
            <w:szCs w:val="24"/>
            <w:lang w:val="el-GR"/>
          </w:rPr>
          <w:delText>.</w:delText>
        </w:r>
      </w:del>
    </w:p>
    <w:p w:rsidR="00F564D8" w:rsidRPr="009F37EC" w:rsidDel="00E474FD" w:rsidRDefault="00F564D8" w:rsidP="00CF1D4B">
      <w:pPr>
        <w:ind w:left="1560"/>
        <w:jc w:val="both"/>
        <w:rPr>
          <w:del w:id="2483" w:author="Καρμίρης Αγγελος" w:date="2020-01-03T10:44:00Z"/>
          <w:sz w:val="24"/>
          <w:szCs w:val="24"/>
          <w:lang w:val="el-GR"/>
        </w:rPr>
      </w:pPr>
      <w:del w:id="2484" w:author="Καρμίρης Αγγελος" w:date="2020-01-03T10:44:00Z">
        <w:r w:rsidDel="00E474FD">
          <w:rPr>
            <w:sz w:val="24"/>
            <w:szCs w:val="24"/>
            <w:lang w:val="el-GR"/>
          </w:rPr>
          <w:delText>Ο μηχανισμός αλλαγής λ</w:delText>
        </w:r>
        <w:r w:rsidR="00AE2FD4" w:rsidDel="00E474FD">
          <w:rPr>
            <w:sz w:val="24"/>
            <w:szCs w:val="24"/>
            <w:lang w:val="el-GR"/>
          </w:rPr>
          <w:delText>ήψης</w:delText>
        </w:r>
        <w:r w:rsidDel="00E474FD">
          <w:rPr>
            <w:sz w:val="24"/>
            <w:szCs w:val="24"/>
            <w:lang w:val="el-GR"/>
          </w:rPr>
          <w:delText xml:space="preserve"> θα βρίσκεται στη θέση Νο.10 κατά τη διάρκεια της δοκιμής, όπου το τύλιγμα ρύθμισης δεν είναι συνδεδεμένο εν σειρά με το κοινό τύλιγμα.</w:delText>
        </w:r>
      </w:del>
    </w:p>
    <w:p w:rsidR="00206BE1" w:rsidRPr="009F37EC" w:rsidDel="00E474FD" w:rsidRDefault="00206BE1" w:rsidP="00AF2D12">
      <w:pPr>
        <w:ind w:left="774" w:firstLine="720"/>
        <w:jc w:val="both"/>
        <w:rPr>
          <w:del w:id="2485" w:author="Καρμίρης Αγγελος" w:date="2020-01-03T10:44:00Z"/>
          <w:sz w:val="24"/>
          <w:szCs w:val="24"/>
          <w:lang w:val="el-GR"/>
        </w:rPr>
      </w:pPr>
    </w:p>
    <w:p w:rsidR="00CF3783" w:rsidRPr="009F37EC" w:rsidDel="00E474FD" w:rsidRDefault="00391FF3" w:rsidP="00AF2D12">
      <w:pPr>
        <w:numPr>
          <w:ilvl w:val="1"/>
          <w:numId w:val="29"/>
        </w:numPr>
        <w:jc w:val="both"/>
        <w:rPr>
          <w:del w:id="2486" w:author="Καρμίρης Αγγελος" w:date="2020-01-03T10:44:00Z"/>
          <w:b/>
          <w:bCs/>
          <w:sz w:val="24"/>
          <w:szCs w:val="24"/>
          <w:u w:val="single"/>
          <w:lang w:val="el-GR"/>
        </w:rPr>
      </w:pPr>
      <w:del w:id="2487" w:author="Καρμίρης Αγγελος" w:date="2020-01-03T10:44:00Z">
        <w:r w:rsidRPr="009F37EC" w:rsidDel="00E474FD">
          <w:rPr>
            <w:b/>
            <w:bCs/>
            <w:sz w:val="24"/>
            <w:szCs w:val="24"/>
            <w:lang w:val="el-GR"/>
          </w:rPr>
          <w:delText xml:space="preserve"> </w:delText>
        </w:r>
        <w:r w:rsidR="00206BE1" w:rsidRPr="009F37EC" w:rsidDel="00E474FD">
          <w:rPr>
            <w:b/>
            <w:bCs/>
            <w:sz w:val="24"/>
            <w:szCs w:val="24"/>
            <w:u w:val="single"/>
            <w:lang w:val="el-GR"/>
          </w:rPr>
          <w:delText xml:space="preserve">Δοκιμή </w:delText>
        </w:r>
        <w:r w:rsidR="00F564D8" w:rsidDel="00E474FD">
          <w:rPr>
            <w:b/>
            <w:bCs/>
            <w:sz w:val="24"/>
            <w:szCs w:val="24"/>
            <w:u w:val="single"/>
            <w:lang w:val="el-GR"/>
          </w:rPr>
          <w:delText>αντοχής</w:delText>
        </w:r>
        <w:r w:rsidR="00206BE1" w:rsidRPr="009F37EC" w:rsidDel="00E474FD">
          <w:rPr>
            <w:b/>
            <w:bCs/>
            <w:sz w:val="24"/>
            <w:szCs w:val="24"/>
            <w:u w:val="single"/>
            <w:lang w:val="el-GR"/>
          </w:rPr>
          <w:delText xml:space="preserve"> τάσης</w:delText>
        </w:r>
        <w:r w:rsidR="00F564D8" w:rsidDel="00E474FD">
          <w:rPr>
            <w:b/>
            <w:bCs/>
            <w:sz w:val="24"/>
            <w:szCs w:val="24"/>
            <w:u w:val="single"/>
            <w:lang w:val="el-GR"/>
          </w:rPr>
          <w:delText xml:space="preserve"> </w:delText>
        </w:r>
        <w:r w:rsidR="00F564D8" w:rsidDel="00E474FD">
          <w:rPr>
            <w:b/>
            <w:bCs/>
            <w:sz w:val="24"/>
            <w:szCs w:val="24"/>
            <w:u w:val="single"/>
          </w:rPr>
          <w:delText>AC</w:delText>
        </w:r>
        <w:r w:rsidR="00F564D8" w:rsidRPr="00CF1D4B" w:rsidDel="00E474FD">
          <w:rPr>
            <w:b/>
            <w:bCs/>
            <w:sz w:val="24"/>
            <w:szCs w:val="24"/>
            <w:u w:val="single"/>
            <w:lang w:val="el-GR"/>
          </w:rPr>
          <w:delText xml:space="preserve"> </w:delText>
        </w:r>
        <w:r w:rsidR="00F564D8" w:rsidDel="00E474FD">
          <w:rPr>
            <w:b/>
            <w:bCs/>
            <w:sz w:val="24"/>
            <w:szCs w:val="24"/>
            <w:u w:val="single"/>
            <w:lang w:val="el-GR"/>
          </w:rPr>
          <w:delText>στους ακροδέκτες γραμμής (</w:delText>
        </w:r>
        <w:r w:rsidR="00F564D8" w:rsidDel="00E474FD">
          <w:rPr>
            <w:b/>
            <w:bCs/>
            <w:sz w:val="24"/>
            <w:szCs w:val="24"/>
            <w:u w:val="single"/>
          </w:rPr>
          <w:delText>LTAC</w:delText>
        </w:r>
        <w:r w:rsidR="00F564D8" w:rsidDel="00E474FD">
          <w:rPr>
            <w:b/>
            <w:bCs/>
            <w:sz w:val="24"/>
            <w:szCs w:val="24"/>
            <w:u w:val="single"/>
            <w:lang w:val="el-GR"/>
          </w:rPr>
          <w:delText>)</w:delText>
        </w:r>
      </w:del>
    </w:p>
    <w:p w:rsidR="00391FF3" w:rsidRPr="009F37EC" w:rsidDel="00E474FD" w:rsidRDefault="00206BE1" w:rsidP="00391FF3">
      <w:pPr>
        <w:ind w:left="1494"/>
        <w:jc w:val="both"/>
        <w:rPr>
          <w:del w:id="2488" w:author="Καρμίρης Αγγελος" w:date="2020-01-03T10:44:00Z"/>
          <w:sz w:val="24"/>
          <w:szCs w:val="24"/>
          <w:lang w:val="el-GR"/>
        </w:rPr>
      </w:pPr>
      <w:del w:id="2489" w:author="Καρμίρης Αγγελος" w:date="2020-01-03T10:44:00Z">
        <w:r w:rsidRPr="009F37EC" w:rsidDel="00E474FD">
          <w:rPr>
            <w:sz w:val="24"/>
            <w:szCs w:val="24"/>
            <w:lang w:val="el-GR"/>
          </w:rPr>
          <w:delText xml:space="preserve"> </w:delText>
        </w:r>
      </w:del>
    </w:p>
    <w:p w:rsidR="00B26370" w:rsidDel="00E474FD" w:rsidRDefault="00F564D8" w:rsidP="00206BE1">
      <w:pPr>
        <w:ind w:left="1440"/>
        <w:jc w:val="both"/>
        <w:rPr>
          <w:del w:id="2490" w:author="Καρμίρης Αγγελος" w:date="2020-01-03T10:44:00Z"/>
          <w:sz w:val="24"/>
          <w:szCs w:val="24"/>
          <w:lang w:val="el-GR"/>
        </w:rPr>
      </w:pPr>
      <w:del w:id="2491" w:author="Καρμίρης Αγγελος" w:date="2020-01-03T10:44:00Z">
        <w:r w:rsidDel="00E474FD">
          <w:rPr>
            <w:sz w:val="24"/>
            <w:szCs w:val="24"/>
            <w:lang w:val="el-GR"/>
          </w:rPr>
          <w:delText xml:space="preserve">Η δοκιμή θα εκτελεστεί για κάθε φάση χωριστά με υλοποίηση μιας κατάλληλης σύνδεσης των τριών φασικών τυλιγμάτων  και εφαρμογή μιας μονοφασικής τάσης, έτσι ώστε να παραχθεί </w:delText>
        </w:r>
        <w:r w:rsidR="00AE2FD4" w:rsidDel="00E474FD">
          <w:rPr>
            <w:sz w:val="24"/>
            <w:szCs w:val="24"/>
            <w:lang w:val="el-GR"/>
          </w:rPr>
          <w:delText>μια επαγόμενη τάση προς γη στον υπό δοκιμή ακροδέκτη ΥΤ ίση με 630</w:delText>
        </w:r>
        <w:r w:rsidR="00AE2FD4" w:rsidDel="00E474FD">
          <w:rPr>
            <w:sz w:val="24"/>
            <w:szCs w:val="24"/>
          </w:rPr>
          <w:delText>kV</w:delText>
        </w:r>
        <w:r w:rsidR="00AE2FD4" w:rsidRPr="00CF1D4B" w:rsidDel="00E474FD">
          <w:rPr>
            <w:sz w:val="24"/>
            <w:szCs w:val="24"/>
            <w:lang w:val="el-GR"/>
          </w:rPr>
          <w:delText xml:space="preserve">. </w:delText>
        </w:r>
        <w:r w:rsidR="00AE2FD4" w:rsidDel="00E474FD">
          <w:rPr>
            <w:sz w:val="24"/>
            <w:szCs w:val="24"/>
            <w:lang w:val="el-GR"/>
          </w:rPr>
          <w:delText>Ο μηχανισμός αλλαγής λήψης θα βρίσκεται σε μια κατάλληλη θέση, έτσι ώστε να παραχθεί μια τάση όσο το δυνατόν κοντύτερα στα 325</w:delText>
        </w:r>
        <w:r w:rsidR="00AE2FD4" w:rsidDel="00E474FD">
          <w:rPr>
            <w:sz w:val="24"/>
            <w:szCs w:val="24"/>
          </w:rPr>
          <w:delText>kV</w:delText>
        </w:r>
        <w:r w:rsidR="00AE2FD4" w:rsidRPr="00CF1D4B" w:rsidDel="00E474FD">
          <w:rPr>
            <w:sz w:val="24"/>
            <w:szCs w:val="24"/>
            <w:lang w:val="el-GR"/>
          </w:rPr>
          <w:delText xml:space="preserve"> </w:delText>
        </w:r>
        <w:r w:rsidR="00AE2FD4" w:rsidDel="00E474FD">
          <w:rPr>
            <w:sz w:val="24"/>
            <w:szCs w:val="24"/>
            <w:lang w:val="el-GR"/>
          </w:rPr>
          <w:delText xml:space="preserve">στον αντίστοιχο ακροδέκτη ΜΤ. </w:delText>
        </w:r>
        <w:r w:rsidR="00B26370" w:rsidDel="00E474FD">
          <w:rPr>
            <w:sz w:val="24"/>
            <w:szCs w:val="24"/>
            <w:lang w:val="el-GR"/>
          </w:rPr>
          <w:delText>Στην περίπτωση υλοποίησης σύνδεσης όπου οι δύο ακροδέκτες ΜΤ είναι γειωμένοι, όλοι οι υπόλοιποι ακροδέκτες είναι αγείωτοι και</w:delText>
        </w:r>
        <w:r w:rsidR="00B26370" w:rsidRPr="00CF1D4B" w:rsidDel="00E474FD">
          <w:rPr>
            <w:sz w:val="24"/>
            <w:szCs w:val="24"/>
            <w:lang w:val="el-GR"/>
          </w:rPr>
          <w:delText xml:space="preserve"> </w:delText>
        </w:r>
        <w:r w:rsidR="00B26370" w:rsidDel="00E474FD">
          <w:rPr>
            <w:sz w:val="24"/>
            <w:szCs w:val="24"/>
            <w:lang w:val="el-GR"/>
          </w:rPr>
          <w:delText>η τάση εφαρμόζεται μεταξύ δύο ακροδεκτών ΧΤ, η κατάλληλη θέση λήψης είναι η Νο.7.</w:delText>
        </w:r>
      </w:del>
    </w:p>
    <w:p w:rsidR="00206BE1" w:rsidRPr="009F37EC" w:rsidDel="00E474FD" w:rsidRDefault="00B26370" w:rsidP="00206BE1">
      <w:pPr>
        <w:ind w:left="1440"/>
        <w:jc w:val="both"/>
        <w:rPr>
          <w:del w:id="2492" w:author="Καρμίρης Αγγελος" w:date="2020-01-03T10:44:00Z"/>
          <w:sz w:val="24"/>
          <w:szCs w:val="24"/>
          <w:lang w:val="el-GR"/>
        </w:rPr>
      </w:pPr>
      <w:del w:id="2493" w:author="Καρμίρης Αγγελος" w:date="2020-01-03T10:44:00Z">
        <w:r w:rsidDel="00E474FD">
          <w:rPr>
            <w:sz w:val="24"/>
            <w:szCs w:val="24"/>
            <w:lang w:val="el-GR"/>
          </w:rPr>
          <w:delText xml:space="preserve">Η συχνότητα και η διάρκεια δοκιμής θα είναι η ίδια με εκείνη του επιπέδου επαυξημένης τάσης της δοκιμής </w:delText>
        </w:r>
        <w:r w:rsidDel="00E474FD">
          <w:rPr>
            <w:sz w:val="24"/>
            <w:szCs w:val="24"/>
          </w:rPr>
          <w:delText>IVPD</w:delText>
        </w:r>
        <w:r w:rsidRPr="00CF1D4B" w:rsidDel="00E474FD">
          <w:rPr>
            <w:sz w:val="24"/>
            <w:szCs w:val="24"/>
            <w:lang w:val="el-GR"/>
          </w:rPr>
          <w:delText>.</w:delText>
        </w:r>
      </w:del>
    </w:p>
    <w:p w:rsidR="00206BE1" w:rsidRPr="009F37EC" w:rsidDel="00E474FD" w:rsidRDefault="00206BE1" w:rsidP="00206BE1">
      <w:pPr>
        <w:ind w:left="1440"/>
        <w:jc w:val="both"/>
        <w:rPr>
          <w:del w:id="2494" w:author="Καρμίρης Αγγελος" w:date="2020-01-03T10:44:00Z"/>
          <w:sz w:val="24"/>
          <w:szCs w:val="24"/>
          <w:lang w:val="el-GR"/>
        </w:rPr>
      </w:pPr>
    </w:p>
    <w:p w:rsidR="00CF3783" w:rsidRPr="009F37EC" w:rsidDel="00E474FD" w:rsidRDefault="00391FF3" w:rsidP="00AF2D12">
      <w:pPr>
        <w:numPr>
          <w:ilvl w:val="1"/>
          <w:numId w:val="29"/>
        </w:numPr>
        <w:jc w:val="both"/>
        <w:rPr>
          <w:del w:id="2495" w:author="Καρμίρης Αγγελος" w:date="2020-01-03T10:44:00Z"/>
          <w:b/>
          <w:bCs/>
          <w:sz w:val="24"/>
          <w:szCs w:val="24"/>
          <w:u w:val="single"/>
          <w:lang w:val="el-GR"/>
        </w:rPr>
      </w:pPr>
      <w:del w:id="2496" w:author="Καρμίρης Αγγελος" w:date="2020-01-03T10:44:00Z">
        <w:r w:rsidRPr="009F37EC" w:rsidDel="00E474FD">
          <w:rPr>
            <w:b/>
            <w:bCs/>
            <w:sz w:val="24"/>
            <w:szCs w:val="24"/>
            <w:lang w:val="el-GR"/>
          </w:rPr>
          <w:delText xml:space="preserve"> </w:delText>
        </w:r>
        <w:r w:rsidR="00CF3783" w:rsidRPr="009F37EC" w:rsidDel="00E474FD">
          <w:rPr>
            <w:b/>
            <w:bCs/>
            <w:sz w:val="24"/>
            <w:szCs w:val="24"/>
            <w:u w:val="single"/>
            <w:lang w:val="el-GR"/>
          </w:rPr>
          <w:delText>Μέτρηση σύνθετ</w:delText>
        </w:r>
        <w:r w:rsidR="00B26370" w:rsidDel="00E474FD">
          <w:rPr>
            <w:b/>
            <w:bCs/>
            <w:sz w:val="24"/>
            <w:szCs w:val="24"/>
            <w:u w:val="single"/>
            <w:lang w:val="el-GR"/>
          </w:rPr>
          <w:delText>ων</w:delText>
        </w:r>
        <w:r w:rsidR="00CF3783" w:rsidRPr="009F37EC" w:rsidDel="00E474FD">
          <w:rPr>
            <w:b/>
            <w:bCs/>
            <w:sz w:val="24"/>
            <w:szCs w:val="24"/>
            <w:u w:val="single"/>
            <w:lang w:val="el-GR"/>
          </w:rPr>
          <w:delText xml:space="preserve"> αντ</w:delText>
        </w:r>
        <w:r w:rsidR="00B26370" w:rsidDel="00E474FD">
          <w:rPr>
            <w:b/>
            <w:bCs/>
            <w:sz w:val="24"/>
            <w:szCs w:val="24"/>
            <w:u w:val="single"/>
            <w:lang w:val="el-GR"/>
          </w:rPr>
          <w:delText>ι</w:delText>
        </w:r>
        <w:r w:rsidR="00CF3783" w:rsidRPr="009F37EC" w:rsidDel="00E474FD">
          <w:rPr>
            <w:b/>
            <w:bCs/>
            <w:sz w:val="24"/>
            <w:szCs w:val="24"/>
            <w:u w:val="single"/>
            <w:lang w:val="el-GR"/>
          </w:rPr>
          <w:delText>στ</w:delText>
        </w:r>
        <w:r w:rsidR="00B26370" w:rsidDel="00E474FD">
          <w:rPr>
            <w:b/>
            <w:bCs/>
            <w:sz w:val="24"/>
            <w:szCs w:val="24"/>
            <w:u w:val="single"/>
            <w:lang w:val="el-GR"/>
          </w:rPr>
          <w:delText>ά</w:delText>
        </w:r>
        <w:r w:rsidR="00CF3783" w:rsidRPr="009F37EC" w:rsidDel="00E474FD">
          <w:rPr>
            <w:b/>
            <w:bCs/>
            <w:sz w:val="24"/>
            <w:szCs w:val="24"/>
            <w:u w:val="single"/>
            <w:lang w:val="el-GR"/>
          </w:rPr>
          <w:delText>σ</w:delText>
        </w:r>
        <w:r w:rsidR="00B26370" w:rsidDel="00E474FD">
          <w:rPr>
            <w:b/>
            <w:bCs/>
            <w:sz w:val="24"/>
            <w:szCs w:val="24"/>
            <w:u w:val="single"/>
            <w:lang w:val="el-GR"/>
          </w:rPr>
          <w:delText>εων</w:delText>
        </w:r>
        <w:r w:rsidR="00CF3783" w:rsidRPr="009F37EC" w:rsidDel="00E474FD">
          <w:rPr>
            <w:b/>
            <w:bCs/>
            <w:sz w:val="24"/>
            <w:szCs w:val="24"/>
            <w:u w:val="single"/>
            <w:lang w:val="el-GR"/>
          </w:rPr>
          <w:delText xml:space="preserve"> μηδενικής ακολουθίας.</w:delText>
        </w:r>
      </w:del>
    </w:p>
    <w:p w:rsidR="00CF3783" w:rsidRPr="009F37EC" w:rsidDel="00E474FD" w:rsidRDefault="00CF3783" w:rsidP="00CF3783">
      <w:pPr>
        <w:ind w:left="1418"/>
        <w:jc w:val="both"/>
        <w:rPr>
          <w:del w:id="2497" w:author="Καρμίρης Αγγελος" w:date="2020-01-03T10:44:00Z"/>
          <w:b/>
          <w:bCs/>
          <w:sz w:val="24"/>
          <w:szCs w:val="24"/>
          <w:u w:val="single"/>
          <w:lang w:val="el-GR"/>
        </w:rPr>
      </w:pPr>
    </w:p>
    <w:p w:rsidR="00E37E5C" w:rsidDel="00E474FD" w:rsidRDefault="00B26370" w:rsidP="00CF3783">
      <w:pPr>
        <w:ind w:left="1560"/>
        <w:jc w:val="both"/>
        <w:rPr>
          <w:del w:id="2498" w:author="Καρμίρης Αγγελος" w:date="2020-01-03T10:44:00Z"/>
          <w:sz w:val="24"/>
          <w:szCs w:val="24"/>
          <w:lang w:val="el-GR"/>
        </w:rPr>
      </w:pPr>
      <w:del w:id="2499" w:author="Καρμίρης Αγγελος" w:date="2020-01-03T10:44:00Z">
        <w:r w:rsidDel="00E474FD">
          <w:rPr>
            <w:sz w:val="24"/>
            <w:szCs w:val="24"/>
            <w:lang w:val="el-GR"/>
          </w:rPr>
          <w:delText>Οι μετρήσεις</w:delText>
        </w:r>
        <w:r w:rsidR="00CF3783" w:rsidRPr="009F37EC" w:rsidDel="00E474FD">
          <w:rPr>
            <w:sz w:val="24"/>
            <w:szCs w:val="24"/>
            <w:lang w:val="el-GR"/>
          </w:rPr>
          <w:delText xml:space="preserve"> θα εκτελεσθ</w:delText>
        </w:r>
        <w:r w:rsidDel="00E474FD">
          <w:rPr>
            <w:sz w:val="24"/>
            <w:szCs w:val="24"/>
            <w:lang w:val="el-GR"/>
          </w:rPr>
          <w:delText>ούν</w:delText>
        </w:r>
        <w:r w:rsidR="00CF3783" w:rsidRPr="009F37EC" w:rsidDel="00E474FD">
          <w:rPr>
            <w:sz w:val="24"/>
            <w:szCs w:val="24"/>
            <w:lang w:val="el-GR"/>
          </w:rPr>
          <w:delText xml:space="preserve"> στην ονομαστική συχνότητα </w:delText>
        </w:r>
        <w:r w:rsidR="004F60FC" w:rsidDel="00E474FD">
          <w:rPr>
            <w:sz w:val="24"/>
            <w:szCs w:val="24"/>
            <w:lang w:val="el-GR"/>
          </w:rPr>
          <w:delText>με εφαρμογή ημιτονοειδούς τάσης μεταξύ των ακροδεκτών γραμμής</w:delText>
        </w:r>
        <w:r w:rsidR="00E37E5C" w:rsidRPr="00CF1D4B" w:rsidDel="00E474FD">
          <w:rPr>
            <w:sz w:val="24"/>
            <w:szCs w:val="24"/>
            <w:lang w:val="el-GR"/>
          </w:rPr>
          <w:delText xml:space="preserve"> </w:delText>
        </w:r>
        <w:r w:rsidR="00E37E5C" w:rsidDel="00E474FD">
          <w:rPr>
            <w:sz w:val="24"/>
            <w:szCs w:val="24"/>
            <w:lang w:val="el-GR"/>
          </w:rPr>
          <w:delText>μιας πλευράς και του ακροδέκτη ουδετέρου. Οι ακροδέκτες των άλλων πλευρών μπορούν να είναι ανοιχτοκυκλωμένοι η βραχυκυκλωμένοι.</w:delText>
        </w:r>
      </w:del>
    </w:p>
    <w:p w:rsidR="00E37E5C" w:rsidDel="00E474FD" w:rsidRDefault="00E37E5C" w:rsidP="00CF3783">
      <w:pPr>
        <w:ind w:left="1560"/>
        <w:jc w:val="both"/>
        <w:rPr>
          <w:del w:id="2500" w:author="Καρμίρης Αγγελος" w:date="2020-01-03T10:44:00Z"/>
          <w:sz w:val="24"/>
          <w:szCs w:val="24"/>
          <w:lang w:val="el-GR"/>
        </w:rPr>
      </w:pPr>
      <w:del w:id="2501" w:author="Καρμίρης Αγγελος" w:date="2020-01-03T10:44:00Z">
        <w:r w:rsidDel="00E474FD">
          <w:rPr>
            <w:sz w:val="24"/>
            <w:szCs w:val="24"/>
            <w:lang w:val="el-GR"/>
          </w:rPr>
          <w:delText>Η σύνθετη αντίσταση μηδενικής ακολουθίας θα μετρηθεί για τις ακόλουθες περιπτώσεις:</w:delText>
        </w:r>
      </w:del>
    </w:p>
    <w:p w:rsidR="00E37E5C" w:rsidDel="00E474FD" w:rsidRDefault="00E37E5C" w:rsidP="00CF1D4B">
      <w:pPr>
        <w:pStyle w:val="ListParagraph"/>
        <w:numPr>
          <w:ilvl w:val="0"/>
          <w:numId w:val="68"/>
        </w:numPr>
        <w:jc w:val="both"/>
        <w:rPr>
          <w:del w:id="2502" w:author="Καρμίρης Αγγελος" w:date="2020-01-03T10:44:00Z"/>
          <w:sz w:val="24"/>
          <w:szCs w:val="24"/>
          <w:lang w:val="el-GR"/>
        </w:rPr>
      </w:pPr>
      <w:del w:id="2503" w:author="Καρμίρης Αγγελος" w:date="2020-01-03T10:44:00Z">
        <w:r w:rsidDel="00E474FD">
          <w:rPr>
            <w:sz w:val="24"/>
            <w:szCs w:val="24"/>
            <w:lang w:val="el-GR"/>
          </w:rPr>
          <w:delText>τάση στους ακροδέκτες ΥΤ, με τους ακροδέκτες ΜΤ ανοιχτοκυκλωμένους</w:delText>
        </w:r>
      </w:del>
    </w:p>
    <w:p w:rsidR="004F60FC" w:rsidRPr="00CF1D4B" w:rsidDel="00E474FD" w:rsidRDefault="00E37E5C" w:rsidP="00CF1D4B">
      <w:pPr>
        <w:pStyle w:val="ListParagraph"/>
        <w:numPr>
          <w:ilvl w:val="0"/>
          <w:numId w:val="68"/>
        </w:numPr>
        <w:jc w:val="both"/>
        <w:rPr>
          <w:del w:id="2504" w:author="Καρμίρης Αγγελος" w:date="2020-01-03T10:44:00Z"/>
          <w:sz w:val="24"/>
          <w:szCs w:val="24"/>
          <w:lang w:val="el-GR"/>
        </w:rPr>
      </w:pPr>
      <w:del w:id="2505" w:author="Καρμίρης Αγγελος" w:date="2020-01-03T10:44:00Z">
        <w:r w:rsidDel="00E474FD">
          <w:rPr>
            <w:sz w:val="24"/>
            <w:szCs w:val="24"/>
            <w:lang w:val="el-GR"/>
          </w:rPr>
          <w:delText xml:space="preserve">τάση στους ακροδέκτες ΥΤ, με τους ακροδέκτες ΜΤ βραχυκυκλωμένους </w:delText>
        </w:r>
      </w:del>
    </w:p>
    <w:p w:rsidR="00E37E5C" w:rsidRPr="00043C4B" w:rsidDel="00E474FD" w:rsidRDefault="00E37E5C" w:rsidP="00E37E5C">
      <w:pPr>
        <w:pStyle w:val="ListParagraph"/>
        <w:numPr>
          <w:ilvl w:val="0"/>
          <w:numId w:val="68"/>
        </w:numPr>
        <w:jc w:val="both"/>
        <w:rPr>
          <w:del w:id="2506" w:author="Καρμίρης Αγγελος" w:date="2020-01-03T10:44:00Z"/>
          <w:sz w:val="24"/>
          <w:szCs w:val="24"/>
          <w:lang w:val="el-GR"/>
        </w:rPr>
      </w:pPr>
      <w:del w:id="2507" w:author="Καρμίρης Αγγελος" w:date="2020-01-03T10:44:00Z">
        <w:r w:rsidDel="00E474FD">
          <w:rPr>
            <w:sz w:val="24"/>
            <w:szCs w:val="24"/>
            <w:lang w:val="el-GR"/>
          </w:rPr>
          <w:delText xml:space="preserve">τάση στους ακροδέκτες ΜΤ, με τους ακροδέκτες ΥΤ ανοιχτοκυκλωμένους </w:delText>
        </w:r>
      </w:del>
    </w:p>
    <w:p w:rsidR="00E37E5C" w:rsidRPr="00043C4B" w:rsidDel="00E474FD" w:rsidRDefault="00E37E5C" w:rsidP="00E37E5C">
      <w:pPr>
        <w:pStyle w:val="ListParagraph"/>
        <w:numPr>
          <w:ilvl w:val="0"/>
          <w:numId w:val="68"/>
        </w:numPr>
        <w:jc w:val="both"/>
        <w:rPr>
          <w:del w:id="2508" w:author="Καρμίρης Αγγελος" w:date="2020-01-03T10:44:00Z"/>
          <w:sz w:val="24"/>
          <w:szCs w:val="24"/>
          <w:lang w:val="el-GR"/>
        </w:rPr>
      </w:pPr>
      <w:del w:id="2509" w:author="Καρμίρης Αγγελος" w:date="2020-01-03T10:44:00Z">
        <w:r w:rsidDel="00E474FD">
          <w:rPr>
            <w:sz w:val="24"/>
            <w:szCs w:val="24"/>
            <w:lang w:val="el-GR"/>
          </w:rPr>
          <w:delText xml:space="preserve">τάση στους ακροδέκτες ΜΤ, με τους ακροδέκτες ΥΤ βραχυκυκλωμένους </w:delText>
        </w:r>
      </w:del>
    </w:p>
    <w:p w:rsidR="004F60FC" w:rsidDel="00E474FD" w:rsidRDefault="00D90216" w:rsidP="00CF3783">
      <w:pPr>
        <w:ind w:left="1560"/>
        <w:jc w:val="both"/>
        <w:rPr>
          <w:del w:id="2510" w:author="Καρμίρης Αγγελος" w:date="2020-01-03T10:44:00Z"/>
          <w:sz w:val="24"/>
          <w:szCs w:val="24"/>
          <w:lang w:val="el-GR"/>
        </w:rPr>
      </w:pPr>
      <w:del w:id="2511" w:author="Καρμίρης Αγγελος" w:date="2020-01-03T10:44:00Z">
        <w:r w:rsidDel="00E474FD">
          <w:rPr>
            <w:sz w:val="24"/>
            <w:szCs w:val="24"/>
            <w:lang w:val="el-GR"/>
          </w:rPr>
          <w:delText xml:space="preserve">Σε όλες τις ως άνω περιπτώσεις οι ακροδέκτες ΧΤ θα είναι ανοιχτοκυκλωμένοι.  Η σύνθετη αντίσταση μηδενικής ακολουθίας θα μετρηθεί με τον μηχανισμό αλλαγής λήψης στην κύρια λήψη Νο.11,  στις ακραίες λήψεις Νο.1 και 19, όπως επίσης και στην λήψη μέγιστης έντασης Νο.15. </w:delText>
        </w:r>
        <w:r w:rsidR="005B160A" w:rsidDel="00E474FD">
          <w:rPr>
            <w:sz w:val="24"/>
            <w:szCs w:val="24"/>
            <w:lang w:val="el-GR"/>
          </w:rPr>
          <w:delText>Ο</w:delText>
        </w:r>
        <w:r w:rsidR="005B160A" w:rsidRPr="009F37EC" w:rsidDel="00E474FD">
          <w:rPr>
            <w:sz w:val="24"/>
            <w:szCs w:val="24"/>
            <w:lang w:val="el-GR"/>
          </w:rPr>
          <w:delText>ι  μετρηθείσες τιμές</w:delText>
        </w:r>
        <w:r w:rsidR="005B160A" w:rsidDel="00E474FD">
          <w:rPr>
            <w:sz w:val="24"/>
            <w:szCs w:val="24"/>
            <w:lang w:val="el-GR"/>
          </w:rPr>
          <w:delText xml:space="preserve"> σύνθετης αντίστασης μηδενικής ακολουθίας</w:delText>
        </w:r>
        <w:r w:rsidR="005B160A" w:rsidRPr="009F37EC" w:rsidDel="00E474FD">
          <w:rPr>
            <w:sz w:val="24"/>
            <w:szCs w:val="24"/>
            <w:lang w:val="el-GR"/>
          </w:rPr>
          <w:delText xml:space="preserve"> θα αναχθούν στη θερμοκρασία των 75</w:delText>
        </w:r>
        <w:r w:rsidR="005B160A" w:rsidDel="00E474FD">
          <w:rPr>
            <w:sz w:val="24"/>
            <w:szCs w:val="24"/>
            <w:vertAlign w:val="superscript"/>
            <w:lang w:val="el-GR"/>
          </w:rPr>
          <w:delText>°</w:delText>
        </w:r>
        <w:r w:rsidR="005B160A" w:rsidRPr="009F37EC" w:rsidDel="00E474FD">
          <w:rPr>
            <w:sz w:val="24"/>
            <w:szCs w:val="24"/>
          </w:rPr>
          <w:delText>C</w:delText>
        </w:r>
        <w:r w:rsidR="005B160A" w:rsidDel="00E474FD">
          <w:rPr>
            <w:sz w:val="24"/>
            <w:szCs w:val="24"/>
            <w:lang w:val="el-GR"/>
          </w:rPr>
          <w:delText>, θα εκφράζονται σε ποσοστό (%)</w:delText>
        </w:r>
        <w:r w:rsidR="005B160A" w:rsidRPr="006A340F" w:rsidDel="00E474FD">
          <w:rPr>
            <w:sz w:val="24"/>
            <w:szCs w:val="24"/>
            <w:lang w:val="el-GR"/>
          </w:rPr>
          <w:delText xml:space="preserve">, </w:delText>
        </w:r>
        <w:r w:rsidR="005B160A" w:rsidDel="00E474FD">
          <w:rPr>
            <w:sz w:val="24"/>
            <w:szCs w:val="24"/>
            <w:lang w:val="el-GR"/>
          </w:rPr>
          <w:delText xml:space="preserve">αναφερόμενο σε ισχύ 280 </w:delText>
        </w:r>
        <w:r w:rsidR="005B160A" w:rsidDel="00E474FD">
          <w:rPr>
            <w:sz w:val="24"/>
            <w:szCs w:val="24"/>
          </w:rPr>
          <w:delText>MVA</w:delText>
        </w:r>
        <w:r w:rsidR="005B160A" w:rsidRPr="006A340F" w:rsidDel="00E474FD">
          <w:rPr>
            <w:sz w:val="24"/>
            <w:szCs w:val="24"/>
            <w:lang w:val="el-GR"/>
          </w:rPr>
          <w:delText xml:space="preserve"> </w:delText>
        </w:r>
        <w:r w:rsidR="005B160A" w:rsidDel="00E474FD">
          <w:rPr>
            <w:sz w:val="24"/>
            <w:szCs w:val="24"/>
            <w:lang w:val="el-GR"/>
          </w:rPr>
          <w:delText>και στην ονομαστική τάση λήψης</w:delText>
        </w:r>
        <w:r w:rsidR="005B160A" w:rsidRPr="009F37EC" w:rsidDel="00E474FD">
          <w:rPr>
            <w:sz w:val="24"/>
            <w:szCs w:val="24"/>
            <w:lang w:val="el-GR"/>
          </w:rPr>
          <w:delText xml:space="preserve">, σύμφωνα με το </w:delText>
        </w:r>
        <w:r w:rsidR="005B160A" w:rsidDel="00E474FD">
          <w:rPr>
            <w:sz w:val="24"/>
            <w:szCs w:val="24"/>
            <w:lang w:val="el-GR"/>
          </w:rPr>
          <w:delText>πρότυπο</w:delText>
        </w:r>
        <w:r w:rsidR="005B160A" w:rsidRPr="009F37EC" w:rsidDel="00E474FD">
          <w:rPr>
            <w:sz w:val="24"/>
            <w:szCs w:val="24"/>
            <w:lang w:val="el-GR"/>
          </w:rPr>
          <w:delText xml:space="preserve">  </w:delText>
        </w:r>
        <w:r w:rsidR="005B160A" w:rsidRPr="009F37EC" w:rsidDel="00E474FD">
          <w:rPr>
            <w:sz w:val="24"/>
            <w:szCs w:val="24"/>
          </w:rPr>
          <w:delText>IEC</w:delText>
        </w:r>
        <w:r w:rsidR="005B160A" w:rsidRPr="009F37EC" w:rsidDel="00E474FD">
          <w:rPr>
            <w:sz w:val="24"/>
            <w:szCs w:val="24"/>
            <w:lang w:val="el-GR"/>
          </w:rPr>
          <w:delText xml:space="preserve"> 60076-1.</w:delText>
        </w:r>
        <w:r w:rsidR="005B160A" w:rsidDel="00E474FD">
          <w:rPr>
            <w:sz w:val="24"/>
            <w:szCs w:val="24"/>
            <w:lang w:val="el-GR"/>
          </w:rPr>
          <w:delText xml:space="preserve"> </w:delText>
        </w:r>
        <w:r w:rsidDel="00E474FD">
          <w:rPr>
            <w:sz w:val="24"/>
            <w:szCs w:val="24"/>
            <w:lang w:val="el-GR"/>
          </w:rPr>
          <w:delText xml:space="preserve"> </w:delText>
        </w:r>
        <w:r w:rsidR="00CF3783" w:rsidRPr="009F37EC" w:rsidDel="00E474FD">
          <w:rPr>
            <w:sz w:val="24"/>
            <w:szCs w:val="24"/>
            <w:lang w:val="el-GR"/>
          </w:rPr>
          <w:delText xml:space="preserve">Η σύνθετη αντίσταση </w:delText>
        </w:r>
        <w:r w:rsidR="00921E86" w:rsidRPr="009F37EC" w:rsidDel="00E474FD">
          <w:rPr>
            <w:sz w:val="24"/>
            <w:szCs w:val="24"/>
            <w:lang w:val="el-GR"/>
          </w:rPr>
          <w:delText xml:space="preserve">μηδενικής ακολουθίας </w:delText>
        </w:r>
        <w:r w:rsidR="004F60FC" w:rsidDel="00E474FD">
          <w:rPr>
            <w:sz w:val="24"/>
            <w:szCs w:val="24"/>
            <w:lang w:val="el-GR"/>
          </w:rPr>
          <w:delText xml:space="preserve">ανά </w:delText>
        </w:r>
        <w:r w:rsidR="00CF3783" w:rsidRPr="009F37EC" w:rsidDel="00E474FD">
          <w:rPr>
            <w:sz w:val="24"/>
            <w:szCs w:val="24"/>
            <w:lang w:val="el-GR"/>
          </w:rPr>
          <w:delText xml:space="preserve">φάση </w:delText>
        </w:r>
        <w:r w:rsidR="0059157B" w:rsidRPr="009F37EC" w:rsidDel="00E474FD">
          <w:rPr>
            <w:sz w:val="24"/>
            <w:szCs w:val="24"/>
            <w:lang w:val="el-GR"/>
          </w:rPr>
          <w:delText>δίνεται</w:delText>
        </w:r>
        <w:r w:rsidR="00CF3783" w:rsidRPr="009F37EC" w:rsidDel="00E474FD">
          <w:rPr>
            <w:sz w:val="24"/>
            <w:szCs w:val="24"/>
            <w:lang w:val="el-GR"/>
          </w:rPr>
          <w:delText xml:space="preserve"> από τη σχέση 3</w:delText>
        </w:r>
        <w:r w:rsidR="00CF3783" w:rsidRPr="009F37EC" w:rsidDel="00E474FD">
          <w:rPr>
            <w:sz w:val="24"/>
            <w:szCs w:val="24"/>
          </w:rPr>
          <w:delText>U</w:delText>
        </w:r>
        <w:r w:rsidR="00CF3783" w:rsidRPr="009F37EC" w:rsidDel="00E474FD">
          <w:rPr>
            <w:sz w:val="24"/>
            <w:szCs w:val="24"/>
            <w:lang w:val="el-GR"/>
          </w:rPr>
          <w:delText>/</w:delText>
        </w:r>
        <w:r w:rsidR="00CF3783" w:rsidRPr="009F37EC" w:rsidDel="00E474FD">
          <w:rPr>
            <w:sz w:val="24"/>
            <w:szCs w:val="24"/>
          </w:rPr>
          <w:delText>I</w:delText>
        </w:r>
        <w:r w:rsidR="00CF3783" w:rsidRPr="009F37EC" w:rsidDel="00E474FD">
          <w:rPr>
            <w:sz w:val="24"/>
            <w:szCs w:val="24"/>
            <w:lang w:val="el-GR"/>
          </w:rPr>
          <w:delText xml:space="preserve">, όπου </w:delText>
        </w:r>
        <w:r w:rsidR="00CF3783" w:rsidRPr="009F37EC" w:rsidDel="00E474FD">
          <w:rPr>
            <w:sz w:val="24"/>
            <w:szCs w:val="24"/>
          </w:rPr>
          <w:delText>U</w:delText>
        </w:r>
        <w:r w:rsidR="00CF3783" w:rsidRPr="009F37EC" w:rsidDel="00E474FD">
          <w:rPr>
            <w:sz w:val="24"/>
            <w:szCs w:val="24"/>
            <w:lang w:val="el-GR"/>
          </w:rPr>
          <w:delText xml:space="preserve"> είναι η τάση δοκιμής και </w:delText>
        </w:r>
        <w:r w:rsidR="00CF3783" w:rsidRPr="009F37EC" w:rsidDel="00E474FD">
          <w:rPr>
            <w:sz w:val="24"/>
            <w:szCs w:val="24"/>
          </w:rPr>
          <w:delText>I</w:delText>
        </w:r>
        <w:r w:rsidR="00CF3783" w:rsidRPr="009F37EC" w:rsidDel="00E474FD">
          <w:rPr>
            <w:sz w:val="24"/>
            <w:szCs w:val="24"/>
            <w:lang w:val="el-GR"/>
          </w:rPr>
          <w:delText xml:space="preserve"> </w:delText>
        </w:r>
        <w:r w:rsidR="004F60FC" w:rsidDel="00E474FD">
          <w:rPr>
            <w:sz w:val="24"/>
            <w:szCs w:val="24"/>
            <w:lang w:val="el-GR"/>
          </w:rPr>
          <w:delText>η ένταση</w:delText>
        </w:r>
        <w:r w:rsidR="00CF3783" w:rsidRPr="009F37EC" w:rsidDel="00E474FD">
          <w:rPr>
            <w:sz w:val="24"/>
            <w:szCs w:val="24"/>
            <w:lang w:val="el-GR"/>
          </w:rPr>
          <w:delText xml:space="preserve"> δοκιμής (</w:delText>
        </w:r>
        <w:r w:rsidR="004F60FC" w:rsidDel="00E474FD">
          <w:rPr>
            <w:sz w:val="24"/>
            <w:szCs w:val="24"/>
            <w:lang w:val="el-GR"/>
          </w:rPr>
          <w:delText>ένταση</w:delText>
        </w:r>
        <w:r w:rsidR="004F60FC" w:rsidRPr="009F37EC" w:rsidDel="00E474FD">
          <w:rPr>
            <w:sz w:val="24"/>
            <w:szCs w:val="24"/>
            <w:lang w:val="el-GR"/>
          </w:rPr>
          <w:delText xml:space="preserve"> </w:delText>
        </w:r>
        <w:r w:rsidR="00CF3783" w:rsidRPr="009F37EC" w:rsidDel="00E474FD">
          <w:rPr>
            <w:sz w:val="24"/>
            <w:szCs w:val="24"/>
            <w:lang w:val="el-GR"/>
          </w:rPr>
          <w:delText xml:space="preserve">δοκιμής ανά φάση </w:delText>
        </w:r>
        <w:r w:rsidR="00CF3783" w:rsidRPr="009F37EC" w:rsidDel="00E474FD">
          <w:rPr>
            <w:sz w:val="24"/>
            <w:szCs w:val="24"/>
          </w:rPr>
          <w:delText>I</w:delText>
        </w:r>
        <w:r w:rsidR="00CF3783" w:rsidRPr="009F37EC" w:rsidDel="00E474FD">
          <w:rPr>
            <w:sz w:val="24"/>
            <w:szCs w:val="24"/>
            <w:lang w:val="el-GR"/>
          </w:rPr>
          <w:delText xml:space="preserve">/3). </w:delText>
        </w:r>
      </w:del>
    </w:p>
    <w:p w:rsidR="009B6606" w:rsidRPr="009F37EC" w:rsidDel="00E474FD" w:rsidRDefault="00CF3783" w:rsidP="00CF3783">
      <w:pPr>
        <w:ind w:left="1560"/>
        <w:jc w:val="both"/>
        <w:rPr>
          <w:del w:id="2512" w:author="Καρμίρης Αγγελος" w:date="2020-01-03T10:44:00Z"/>
          <w:sz w:val="24"/>
          <w:szCs w:val="24"/>
          <w:lang w:val="el-GR"/>
        </w:rPr>
      </w:pPr>
      <w:del w:id="2513" w:author="Καρμίρης Αγγελος" w:date="2020-01-03T10:44:00Z">
        <w:r w:rsidRPr="009F37EC" w:rsidDel="00E474FD">
          <w:rPr>
            <w:sz w:val="24"/>
            <w:szCs w:val="24"/>
            <w:lang w:val="el-GR"/>
          </w:rPr>
          <w:delText xml:space="preserve">Οι μετρήσεις θα γίνουν με </w:delText>
        </w:r>
        <w:r w:rsidR="00D90216" w:rsidDel="00E474FD">
          <w:rPr>
            <w:sz w:val="24"/>
            <w:szCs w:val="24"/>
            <w:lang w:val="el-GR"/>
          </w:rPr>
          <w:delText xml:space="preserve">τέτοια ένταση δοκιμής, ώστε η επαγόμενη ένταση στο τριτεύον τύλιγμα συνδεσμολογίας Δ, να μην υπερβαίνει την ονομαστική της τιμή. (Προτεινόμενες τιμές έντασης δοκιμής: </w:delText>
        </w:r>
        <w:r w:rsidR="00D90216" w:rsidDel="00E474FD">
          <w:rPr>
            <w:sz w:val="24"/>
            <w:szCs w:val="24"/>
          </w:rPr>
          <w:delText>I</w:delText>
        </w:r>
        <w:r w:rsidR="00D90216" w:rsidRPr="00CF1D4B" w:rsidDel="00E474FD">
          <w:rPr>
            <w:sz w:val="24"/>
            <w:szCs w:val="24"/>
            <w:lang w:val="el-GR"/>
          </w:rPr>
          <w:delText xml:space="preserve"> ≤ 200</w:delText>
        </w:r>
        <w:r w:rsidR="00D90216" w:rsidDel="00E474FD">
          <w:rPr>
            <w:sz w:val="24"/>
            <w:szCs w:val="24"/>
          </w:rPr>
          <w:delText>A</w:delText>
        </w:r>
        <w:r w:rsidR="00D90216" w:rsidRPr="00CF1D4B" w:rsidDel="00E474FD">
          <w:rPr>
            <w:sz w:val="24"/>
            <w:szCs w:val="24"/>
            <w:lang w:val="el-GR"/>
          </w:rPr>
          <w:delText xml:space="preserve"> </w:delText>
        </w:r>
        <w:r w:rsidR="00D90216" w:rsidDel="00E474FD">
          <w:rPr>
            <w:sz w:val="24"/>
            <w:szCs w:val="24"/>
            <w:lang w:val="el-GR"/>
          </w:rPr>
          <w:delText xml:space="preserve">για τους ακροδέκτες ΥΤ και </w:delText>
        </w:r>
        <w:r w:rsidR="00D90216" w:rsidDel="00E474FD">
          <w:rPr>
            <w:sz w:val="24"/>
            <w:szCs w:val="24"/>
          </w:rPr>
          <w:delText>I</w:delText>
        </w:r>
        <w:r w:rsidR="00D90216" w:rsidRPr="00043C4B" w:rsidDel="00E474FD">
          <w:rPr>
            <w:sz w:val="24"/>
            <w:szCs w:val="24"/>
            <w:lang w:val="el-GR"/>
          </w:rPr>
          <w:delText xml:space="preserve"> ≤</w:delText>
        </w:r>
        <w:r w:rsidR="00D90216" w:rsidDel="00E474FD">
          <w:rPr>
            <w:sz w:val="24"/>
            <w:szCs w:val="24"/>
            <w:lang w:val="el-GR"/>
          </w:rPr>
          <w:delText xml:space="preserve"> 45</w:delText>
        </w:r>
        <w:r w:rsidR="00D90216" w:rsidRPr="00043C4B" w:rsidDel="00E474FD">
          <w:rPr>
            <w:sz w:val="24"/>
            <w:szCs w:val="24"/>
            <w:lang w:val="el-GR"/>
          </w:rPr>
          <w:delText>0</w:delText>
        </w:r>
        <w:r w:rsidR="00D90216" w:rsidDel="00E474FD">
          <w:rPr>
            <w:sz w:val="24"/>
            <w:szCs w:val="24"/>
          </w:rPr>
          <w:delText>A</w:delText>
        </w:r>
        <w:r w:rsidR="00D90216" w:rsidRPr="009F37EC" w:rsidDel="00E474FD">
          <w:rPr>
            <w:sz w:val="24"/>
            <w:szCs w:val="24"/>
            <w:lang w:val="el-GR"/>
          </w:rPr>
          <w:delText xml:space="preserve"> </w:delText>
        </w:r>
        <w:r w:rsidR="00D90216" w:rsidDel="00E474FD">
          <w:rPr>
            <w:sz w:val="24"/>
            <w:szCs w:val="24"/>
            <w:lang w:val="el-GR"/>
          </w:rPr>
          <w:delText>για τους ακροδέκτες ΜΤ.)</w:delText>
        </w:r>
      </w:del>
    </w:p>
    <w:p w:rsidR="00CF3783" w:rsidRPr="009F37EC" w:rsidDel="00E474FD" w:rsidRDefault="00CF3783" w:rsidP="00CF3783">
      <w:pPr>
        <w:ind w:left="1560" w:hanging="1418"/>
        <w:jc w:val="both"/>
        <w:rPr>
          <w:del w:id="2514" w:author="Καρμίρης Αγγελος" w:date="2020-01-03T10:44:00Z"/>
          <w:sz w:val="24"/>
          <w:szCs w:val="24"/>
          <w:lang w:val="el-GR"/>
        </w:rPr>
      </w:pPr>
      <w:del w:id="2515" w:author="Καρμίρης Αγγελος" w:date="2020-01-03T10:44:00Z">
        <w:r w:rsidRPr="009F37EC" w:rsidDel="00E474FD">
          <w:rPr>
            <w:sz w:val="24"/>
            <w:szCs w:val="24"/>
            <w:lang w:val="el-GR"/>
          </w:rPr>
          <w:tab/>
        </w:r>
      </w:del>
    </w:p>
    <w:p w:rsidR="00CF3783" w:rsidRPr="009F37EC" w:rsidDel="00E474FD" w:rsidRDefault="00391FF3" w:rsidP="00AF2D12">
      <w:pPr>
        <w:numPr>
          <w:ilvl w:val="1"/>
          <w:numId w:val="29"/>
        </w:numPr>
        <w:jc w:val="both"/>
        <w:rPr>
          <w:del w:id="2516" w:author="Καρμίρης Αγγελος" w:date="2020-01-03T10:44:00Z"/>
          <w:b/>
          <w:bCs/>
          <w:sz w:val="24"/>
          <w:szCs w:val="24"/>
          <w:u w:val="single"/>
          <w:lang w:val="el-GR"/>
        </w:rPr>
      </w:pPr>
      <w:del w:id="2517" w:author="Καρμίρης Αγγελος" w:date="2020-01-03T10:44:00Z">
        <w:r w:rsidRPr="009F37EC" w:rsidDel="00E474FD">
          <w:rPr>
            <w:b/>
            <w:bCs/>
            <w:sz w:val="24"/>
            <w:szCs w:val="24"/>
            <w:lang w:val="el-GR"/>
          </w:rPr>
          <w:delText xml:space="preserve"> </w:delText>
        </w:r>
        <w:r w:rsidR="000B6DCB" w:rsidDel="00E474FD">
          <w:rPr>
            <w:b/>
            <w:bCs/>
            <w:sz w:val="24"/>
            <w:szCs w:val="24"/>
            <w:u w:val="single"/>
            <w:lang w:val="el-GR"/>
          </w:rPr>
          <w:delText>Καθορισμός χαρακτηριστικών μεταφοράς μεταβατικών τάσεων</w:delText>
        </w:r>
      </w:del>
    </w:p>
    <w:p w:rsidR="00CF3783" w:rsidRPr="009F37EC" w:rsidDel="00E474FD" w:rsidRDefault="00CF3783" w:rsidP="00CF3783">
      <w:pPr>
        <w:ind w:left="1418"/>
        <w:jc w:val="both"/>
        <w:rPr>
          <w:del w:id="2518" w:author="Καρμίρης Αγγελος" w:date="2020-01-03T10:44:00Z"/>
          <w:b/>
          <w:bCs/>
          <w:sz w:val="24"/>
          <w:szCs w:val="24"/>
          <w:u w:val="single"/>
          <w:lang w:val="el-GR"/>
        </w:rPr>
      </w:pPr>
    </w:p>
    <w:p w:rsidR="00CF3783" w:rsidRPr="00CF1D4B" w:rsidDel="00E474FD" w:rsidRDefault="000B6DCB" w:rsidP="00CF3783">
      <w:pPr>
        <w:ind w:left="1560"/>
        <w:jc w:val="both"/>
        <w:rPr>
          <w:del w:id="2519" w:author="Καρμίρης Αγγελος" w:date="2020-01-03T10:44:00Z"/>
          <w:sz w:val="24"/>
          <w:szCs w:val="24"/>
          <w:lang w:val="el-GR"/>
        </w:rPr>
      </w:pPr>
      <w:del w:id="2520" w:author="Καρμίρης Αγγελος" w:date="2020-01-03T10:44:00Z">
        <w:r w:rsidDel="00E474FD">
          <w:rPr>
            <w:sz w:val="24"/>
            <w:szCs w:val="24"/>
            <w:lang w:val="el-GR"/>
          </w:rPr>
          <w:delText xml:space="preserve">Θα καθοριστούν </w:delText>
        </w:r>
        <w:r w:rsidR="0084549E" w:rsidDel="00E474FD">
          <w:rPr>
            <w:sz w:val="24"/>
            <w:szCs w:val="24"/>
            <w:lang w:val="el-GR"/>
          </w:rPr>
          <w:delText>τα</w:delText>
        </w:r>
        <w:r w:rsidDel="00E474FD">
          <w:rPr>
            <w:sz w:val="24"/>
            <w:szCs w:val="24"/>
            <w:lang w:val="el-GR"/>
          </w:rPr>
          <w:delText xml:space="preserve"> χαρακτηριστικ</w:delText>
        </w:r>
        <w:r w:rsidR="0084549E" w:rsidDel="00E474FD">
          <w:rPr>
            <w:sz w:val="24"/>
            <w:szCs w:val="24"/>
            <w:lang w:val="el-GR"/>
          </w:rPr>
          <w:delText>ά</w:delText>
        </w:r>
        <w:r w:rsidDel="00E474FD">
          <w:rPr>
            <w:sz w:val="24"/>
            <w:szCs w:val="24"/>
            <w:lang w:val="el-GR"/>
          </w:rPr>
          <w:delText xml:space="preserve"> μεταφοράς κρουστικών τάσεων, σύμφωνα με το Παράρτημα Β του </w:delText>
        </w:r>
        <w:r w:rsidDel="00E474FD">
          <w:rPr>
            <w:sz w:val="24"/>
            <w:szCs w:val="24"/>
          </w:rPr>
          <w:delText>IEC</w:delText>
        </w:r>
        <w:r w:rsidRPr="00CF1D4B" w:rsidDel="00E474FD">
          <w:rPr>
            <w:sz w:val="24"/>
            <w:szCs w:val="24"/>
            <w:lang w:val="el-GR"/>
          </w:rPr>
          <w:delText xml:space="preserve"> 60076-3. </w:delText>
        </w:r>
        <w:r w:rsidR="0084549E" w:rsidDel="00E474FD">
          <w:rPr>
            <w:sz w:val="24"/>
            <w:szCs w:val="24"/>
            <w:lang w:val="el-GR"/>
          </w:rPr>
          <w:delText>Θα μετρηθεί η επαγόμενη τάση στους απομονωμένους ακροδέκτες ΧΤ, όταν εφαρμόζεται μια κρουστική τάση</w:delText>
        </w:r>
        <w:r w:rsidR="00C8226C" w:rsidRPr="00CF1D4B" w:rsidDel="00E474FD">
          <w:rPr>
            <w:sz w:val="24"/>
            <w:szCs w:val="24"/>
            <w:lang w:val="el-GR"/>
          </w:rPr>
          <w:delText xml:space="preserve"> </w:delText>
        </w:r>
        <w:r w:rsidR="00C8226C" w:rsidDel="00E474FD">
          <w:rPr>
            <w:sz w:val="24"/>
            <w:szCs w:val="24"/>
            <w:lang w:val="el-GR"/>
          </w:rPr>
          <w:delText>προς γη</w:delText>
        </w:r>
        <w:r w:rsidR="0084549E" w:rsidDel="00E474FD">
          <w:rPr>
            <w:sz w:val="24"/>
            <w:szCs w:val="24"/>
            <w:lang w:val="el-GR"/>
          </w:rPr>
          <w:delText xml:space="preserve"> σε όλους διαδοχικά τους ακροδέκτες γραμμής ΥΤ και ΜΤ.</w:delText>
        </w:r>
      </w:del>
    </w:p>
    <w:p w:rsidR="0084549E" w:rsidRPr="0084549E" w:rsidDel="00E474FD" w:rsidRDefault="0084549E" w:rsidP="00CF3783">
      <w:pPr>
        <w:ind w:left="1560"/>
        <w:jc w:val="both"/>
        <w:rPr>
          <w:del w:id="2521" w:author="Καρμίρης Αγγελος" w:date="2020-01-03T10:44:00Z"/>
          <w:sz w:val="24"/>
          <w:szCs w:val="24"/>
          <w:lang w:val="el-GR"/>
        </w:rPr>
      </w:pPr>
      <w:del w:id="2522" w:author="Καρμίρης Αγγελος" w:date="2020-01-03T10:44:00Z">
        <w:r w:rsidDel="00E474FD">
          <w:rPr>
            <w:sz w:val="24"/>
            <w:szCs w:val="24"/>
            <w:lang w:val="el-GR"/>
          </w:rPr>
          <w:delText>Θα μετρηθεί η μεταφορά κεραυνικής κρουστικής τάσης (</w:delText>
        </w:r>
        <w:r w:rsidDel="00E474FD">
          <w:rPr>
            <w:sz w:val="24"/>
            <w:szCs w:val="24"/>
          </w:rPr>
          <w:delText>LI</w:delText>
        </w:r>
        <w:r w:rsidRPr="00CF1D4B" w:rsidDel="00E474FD">
          <w:rPr>
            <w:sz w:val="24"/>
            <w:szCs w:val="24"/>
            <w:lang w:val="el-GR"/>
          </w:rPr>
          <w:delText>)</w:delText>
        </w:r>
        <w:r w:rsidDel="00E474FD">
          <w:rPr>
            <w:sz w:val="24"/>
            <w:szCs w:val="24"/>
            <w:lang w:val="el-GR"/>
          </w:rPr>
          <w:delText xml:space="preserve"> και κεραυνικής κρουστικής τάσης αποκομμένου κύματος </w:delText>
        </w:r>
        <w:r w:rsidRPr="00CF1D4B" w:rsidDel="00E474FD">
          <w:rPr>
            <w:sz w:val="24"/>
            <w:szCs w:val="24"/>
            <w:lang w:val="el-GR"/>
          </w:rPr>
          <w:delText>(</w:delText>
        </w:r>
        <w:r w:rsidDel="00E474FD">
          <w:rPr>
            <w:sz w:val="24"/>
            <w:szCs w:val="24"/>
          </w:rPr>
          <w:delText>LIC</w:delText>
        </w:r>
        <w:r w:rsidRPr="00CF1D4B" w:rsidDel="00E474FD">
          <w:rPr>
            <w:sz w:val="24"/>
            <w:szCs w:val="24"/>
            <w:lang w:val="el-GR"/>
          </w:rPr>
          <w:delText>)</w:delText>
        </w:r>
        <w:r w:rsidDel="00E474FD">
          <w:rPr>
            <w:sz w:val="24"/>
            <w:szCs w:val="24"/>
            <w:lang w:val="el-GR"/>
          </w:rPr>
          <w:delText>, με χρήση μιας γεννήτριας περιοδικών κρουστικών παλμών και μιας συσκευής μέτρησης τύπου παλμογράφου και μετά θα προβληθεί αναλογικά στο πλήρες επίπεδο κρουστικών τάσεων ΥΤ και ΜΤ. Εναλλακτικά, η μέτρηση</w:delText>
        </w:r>
        <w:r w:rsidRPr="00CF1D4B" w:rsidDel="00E474FD">
          <w:rPr>
            <w:sz w:val="24"/>
            <w:szCs w:val="24"/>
            <w:lang w:val="el-GR"/>
          </w:rPr>
          <w:delText xml:space="preserve"> </w:delText>
        </w:r>
        <w:r w:rsidDel="00E474FD">
          <w:rPr>
            <w:sz w:val="24"/>
            <w:szCs w:val="24"/>
            <w:lang w:val="el-GR"/>
          </w:rPr>
          <w:delText xml:space="preserve">μπορεί να εκτελεστεί κατά τη διάρκεια των κρουστικών δοκιμών στους ακροδέκτες γραμμής, με δοκιμές </w:delText>
        </w:r>
        <w:r w:rsidDel="00E474FD">
          <w:rPr>
            <w:sz w:val="24"/>
            <w:szCs w:val="24"/>
          </w:rPr>
          <w:delText>LI</w:delText>
        </w:r>
        <w:r w:rsidRPr="00CF1D4B" w:rsidDel="00E474FD">
          <w:rPr>
            <w:sz w:val="24"/>
            <w:szCs w:val="24"/>
            <w:lang w:val="el-GR"/>
          </w:rPr>
          <w:delText xml:space="preserve"> </w:delText>
        </w:r>
        <w:r w:rsidDel="00E474FD">
          <w:rPr>
            <w:sz w:val="24"/>
            <w:szCs w:val="24"/>
            <w:lang w:val="el-GR"/>
          </w:rPr>
          <w:delText xml:space="preserve">και </w:delText>
        </w:r>
        <w:r w:rsidDel="00E474FD">
          <w:rPr>
            <w:sz w:val="24"/>
            <w:szCs w:val="24"/>
          </w:rPr>
          <w:delText>LIC</w:delText>
        </w:r>
        <w:r w:rsidRPr="00CF1D4B" w:rsidDel="00E474FD">
          <w:rPr>
            <w:sz w:val="24"/>
            <w:szCs w:val="24"/>
            <w:lang w:val="el-GR"/>
          </w:rPr>
          <w:delText xml:space="preserve"> </w:delText>
        </w:r>
        <w:r w:rsidDel="00E474FD">
          <w:rPr>
            <w:sz w:val="24"/>
            <w:szCs w:val="24"/>
            <w:lang w:val="el-GR"/>
          </w:rPr>
          <w:delText>σε μειωμένα επίπεδα,</w:delText>
        </w:r>
        <w:r w:rsidRPr="0084549E" w:rsidDel="00E474FD">
          <w:rPr>
            <w:sz w:val="24"/>
            <w:szCs w:val="24"/>
            <w:lang w:val="el-GR"/>
          </w:rPr>
          <w:delText xml:space="preserve"> </w:delText>
        </w:r>
        <w:r w:rsidDel="00E474FD">
          <w:rPr>
            <w:sz w:val="24"/>
            <w:szCs w:val="24"/>
            <w:lang w:val="el-GR"/>
          </w:rPr>
          <w:delText>και μετά να προβληθεί αναλογικά στο πλήρες επίπεδο κρουστικών τάσεων ΥΤ και ΜΤ.</w:delText>
        </w:r>
      </w:del>
    </w:p>
    <w:p w:rsidR="00957F71" w:rsidRPr="0037135E" w:rsidDel="00E474FD" w:rsidRDefault="00957F71" w:rsidP="00427BA9">
      <w:pPr>
        <w:ind w:left="1560"/>
        <w:jc w:val="both"/>
        <w:rPr>
          <w:del w:id="2523" w:author="Καρμίρης Αγγελος" w:date="2020-01-03T10:44:00Z"/>
          <w:sz w:val="24"/>
          <w:szCs w:val="24"/>
          <w:lang w:val="el-GR"/>
        </w:rPr>
      </w:pPr>
    </w:p>
    <w:p w:rsidR="00427BA9" w:rsidRPr="00957F71" w:rsidDel="00E474FD" w:rsidRDefault="00427BA9" w:rsidP="00CF1D4B">
      <w:pPr>
        <w:numPr>
          <w:ilvl w:val="1"/>
          <w:numId w:val="29"/>
        </w:numPr>
        <w:jc w:val="both"/>
        <w:rPr>
          <w:del w:id="2524" w:author="Καρμίρης Αγγελος" w:date="2020-01-03T10:44:00Z"/>
          <w:b/>
          <w:bCs/>
          <w:sz w:val="24"/>
          <w:szCs w:val="24"/>
          <w:u w:val="single"/>
          <w:lang w:val="el-GR"/>
        </w:rPr>
      </w:pPr>
      <w:del w:id="2525" w:author="Καρμίρης Αγγελος" w:date="2020-01-03T10:44:00Z">
        <w:r w:rsidDel="00E474FD">
          <w:rPr>
            <w:b/>
            <w:bCs/>
            <w:sz w:val="24"/>
            <w:szCs w:val="24"/>
            <w:lang w:val="el-GR"/>
          </w:rPr>
          <w:delText xml:space="preserve"> </w:delText>
        </w:r>
        <w:r w:rsidRPr="00957F71" w:rsidDel="00E474FD">
          <w:rPr>
            <w:b/>
            <w:bCs/>
            <w:sz w:val="24"/>
            <w:szCs w:val="24"/>
            <w:u w:val="single"/>
            <w:lang w:val="el-GR"/>
          </w:rPr>
          <w:delText xml:space="preserve">Δοκιμή παραμόρφωσης του δοχείου του ΑΜ/Σ υπό πίεση </w:delText>
        </w:r>
      </w:del>
    </w:p>
    <w:p w:rsidR="00427BA9" w:rsidRPr="00427BA9" w:rsidDel="00E474FD" w:rsidRDefault="00427BA9" w:rsidP="00427BA9">
      <w:pPr>
        <w:ind w:left="1560"/>
        <w:jc w:val="both"/>
        <w:rPr>
          <w:del w:id="2526" w:author="Καρμίρης Αγγελος" w:date="2020-01-03T10:44:00Z"/>
          <w:sz w:val="24"/>
          <w:szCs w:val="24"/>
          <w:lang w:val="el-GR"/>
        </w:rPr>
      </w:pPr>
    </w:p>
    <w:p w:rsidR="00427BA9" w:rsidRPr="00427BA9" w:rsidDel="00E474FD" w:rsidRDefault="00427BA9" w:rsidP="00427BA9">
      <w:pPr>
        <w:ind w:left="1560"/>
        <w:jc w:val="both"/>
        <w:rPr>
          <w:del w:id="2527" w:author="Καρμίρης Αγγελος" w:date="2020-01-03T10:44:00Z"/>
          <w:sz w:val="24"/>
          <w:szCs w:val="24"/>
          <w:lang w:val="el-GR"/>
        </w:rPr>
      </w:pPr>
      <w:del w:id="2528" w:author="Καρμίρης Αγγελος" w:date="2020-01-03T10:44:00Z">
        <w:r w:rsidRPr="00427BA9" w:rsidDel="00E474FD">
          <w:rPr>
            <w:sz w:val="24"/>
            <w:szCs w:val="24"/>
            <w:lang w:val="el-GR"/>
          </w:rPr>
          <w:delText xml:space="preserve">Η μόνιμη παραμόρφωση σε κάθε σημείο των τοιχωμάτων του </w:delText>
        </w:r>
        <w:r w:rsidR="00532570" w:rsidDel="00E474FD">
          <w:rPr>
            <w:sz w:val="24"/>
            <w:szCs w:val="24"/>
            <w:lang w:val="el-GR"/>
          </w:rPr>
          <w:delText xml:space="preserve">δοχείου δεν πρέπει να ξεπερνά τα 5 </w:delText>
        </w:r>
        <w:r w:rsidRPr="00427BA9" w:rsidDel="00E474FD">
          <w:rPr>
            <w:sz w:val="24"/>
            <w:szCs w:val="24"/>
            <w:lang w:val="el-GR"/>
          </w:rPr>
          <w:delText>mm, μετά την εφαρμογή εσωτερικής πίεσης τουλάχιστον 35 kPa πάνω από την κανονική πίεση λειτουργίας.</w:delText>
        </w:r>
      </w:del>
    </w:p>
    <w:p w:rsidR="00427BA9" w:rsidRPr="00427BA9" w:rsidDel="00E474FD" w:rsidRDefault="00427BA9" w:rsidP="00427BA9">
      <w:pPr>
        <w:ind w:left="1560"/>
        <w:jc w:val="both"/>
        <w:rPr>
          <w:del w:id="2529" w:author="Καρμίρης Αγγελος" w:date="2020-01-03T10:44:00Z"/>
          <w:sz w:val="24"/>
          <w:szCs w:val="24"/>
          <w:lang w:val="el-GR"/>
        </w:rPr>
      </w:pPr>
    </w:p>
    <w:p w:rsidR="00427BA9" w:rsidRPr="00957F71" w:rsidDel="00E474FD" w:rsidRDefault="00427BA9" w:rsidP="00CF1D4B">
      <w:pPr>
        <w:numPr>
          <w:ilvl w:val="1"/>
          <w:numId w:val="29"/>
        </w:numPr>
        <w:jc w:val="both"/>
        <w:rPr>
          <w:del w:id="2530" w:author="Καρμίρης Αγγελος" w:date="2020-01-03T10:44:00Z"/>
          <w:b/>
          <w:bCs/>
          <w:sz w:val="24"/>
          <w:szCs w:val="24"/>
          <w:u w:val="single"/>
          <w:lang w:val="el-GR"/>
        </w:rPr>
      </w:pPr>
      <w:del w:id="2531" w:author="Καρμίρης Αγγελος" w:date="2020-01-03T10:44:00Z">
        <w:r w:rsidDel="00E474FD">
          <w:rPr>
            <w:b/>
            <w:bCs/>
            <w:sz w:val="24"/>
            <w:szCs w:val="24"/>
            <w:lang w:val="el-GR"/>
          </w:rPr>
          <w:delText xml:space="preserve"> </w:delText>
        </w:r>
        <w:r w:rsidRPr="00957F71" w:rsidDel="00E474FD">
          <w:rPr>
            <w:b/>
            <w:bCs/>
            <w:sz w:val="24"/>
            <w:szCs w:val="24"/>
            <w:u w:val="single"/>
            <w:lang w:val="el-GR"/>
          </w:rPr>
          <w:delText xml:space="preserve">Δοκιμή παραμόρφωσης του δοχείου του ΑΜ/Σ σε κενό </w:delText>
        </w:r>
      </w:del>
    </w:p>
    <w:p w:rsidR="00427BA9" w:rsidRPr="00427BA9" w:rsidDel="00E474FD" w:rsidRDefault="00427BA9" w:rsidP="00427BA9">
      <w:pPr>
        <w:ind w:left="1560"/>
        <w:jc w:val="both"/>
        <w:rPr>
          <w:del w:id="2532" w:author="Καρμίρης Αγγελος" w:date="2020-01-03T10:44:00Z"/>
          <w:sz w:val="24"/>
          <w:szCs w:val="24"/>
          <w:lang w:val="el-GR"/>
        </w:rPr>
      </w:pPr>
    </w:p>
    <w:p w:rsidR="00427BA9" w:rsidRPr="00427BA9" w:rsidDel="00E474FD" w:rsidRDefault="00427BA9" w:rsidP="00427BA9">
      <w:pPr>
        <w:ind w:left="1560"/>
        <w:jc w:val="both"/>
        <w:rPr>
          <w:del w:id="2533" w:author="Καρμίρης Αγγελος" w:date="2020-01-03T10:44:00Z"/>
          <w:sz w:val="24"/>
          <w:szCs w:val="24"/>
          <w:lang w:val="el-GR"/>
        </w:rPr>
      </w:pPr>
      <w:del w:id="2534" w:author="Καρμίρης Αγγελος" w:date="2020-01-03T10:44:00Z">
        <w:r w:rsidRPr="00427BA9" w:rsidDel="00E474FD">
          <w:rPr>
            <w:sz w:val="24"/>
            <w:szCs w:val="24"/>
            <w:lang w:val="el-GR"/>
          </w:rPr>
          <w:delText>Η μόνιμη παραμόρφωση σε κάθε σημείο των τοιχωμάτων του</w:delText>
        </w:r>
        <w:r w:rsidR="00532570" w:rsidDel="00E474FD">
          <w:rPr>
            <w:sz w:val="24"/>
            <w:szCs w:val="24"/>
            <w:lang w:val="el-GR"/>
          </w:rPr>
          <w:delText xml:space="preserve"> δοχείου δεν πρέπει να ξεπερνά τα 5 </w:delText>
        </w:r>
        <w:r w:rsidRPr="00427BA9" w:rsidDel="00E474FD">
          <w:rPr>
            <w:sz w:val="24"/>
            <w:szCs w:val="24"/>
            <w:lang w:val="el-GR"/>
          </w:rPr>
          <w:delText>mm, μετά την εφαρμογή εσωτερικού κενού.</w:delText>
        </w:r>
      </w:del>
    </w:p>
    <w:p w:rsidR="00427BA9" w:rsidDel="00E474FD" w:rsidRDefault="00427BA9" w:rsidP="00427BA9">
      <w:pPr>
        <w:ind w:left="1560"/>
        <w:jc w:val="both"/>
        <w:rPr>
          <w:del w:id="2535" w:author="Καρμίρης Αγγελος" w:date="2020-01-03T10:44:00Z"/>
          <w:sz w:val="24"/>
          <w:szCs w:val="24"/>
          <w:lang w:val="el-GR"/>
        </w:rPr>
      </w:pPr>
    </w:p>
    <w:p w:rsidR="00E01918" w:rsidDel="00E474FD" w:rsidRDefault="00E01918" w:rsidP="00427BA9">
      <w:pPr>
        <w:ind w:left="1560"/>
        <w:jc w:val="both"/>
        <w:rPr>
          <w:del w:id="2536" w:author="Καρμίρης Αγγελος" w:date="2020-01-03T10:44:00Z"/>
          <w:sz w:val="24"/>
          <w:szCs w:val="24"/>
          <w:lang w:val="el-GR"/>
        </w:rPr>
      </w:pPr>
    </w:p>
    <w:p w:rsidR="00E01918" w:rsidDel="00E474FD" w:rsidRDefault="00E01918" w:rsidP="00427BA9">
      <w:pPr>
        <w:ind w:left="1560"/>
        <w:jc w:val="both"/>
        <w:rPr>
          <w:del w:id="2537" w:author="Καρμίρης Αγγελος" w:date="2020-01-03T10:44:00Z"/>
          <w:sz w:val="24"/>
          <w:szCs w:val="24"/>
          <w:lang w:val="el-GR"/>
        </w:rPr>
      </w:pPr>
    </w:p>
    <w:p w:rsidR="00E01918" w:rsidDel="00E474FD" w:rsidRDefault="00E01918" w:rsidP="00427BA9">
      <w:pPr>
        <w:ind w:left="1560"/>
        <w:jc w:val="both"/>
        <w:rPr>
          <w:del w:id="2538" w:author="Καρμίρης Αγγελος" w:date="2020-01-03T10:44:00Z"/>
          <w:sz w:val="24"/>
          <w:szCs w:val="24"/>
          <w:lang w:val="el-GR"/>
        </w:rPr>
      </w:pPr>
    </w:p>
    <w:p w:rsidR="00E01918" w:rsidRPr="00427BA9" w:rsidDel="00E474FD" w:rsidRDefault="00E01918" w:rsidP="00427BA9">
      <w:pPr>
        <w:ind w:left="1560"/>
        <w:jc w:val="both"/>
        <w:rPr>
          <w:del w:id="2539" w:author="Καρμίρης Αγγελος" w:date="2020-01-03T10:44:00Z"/>
          <w:sz w:val="24"/>
          <w:szCs w:val="24"/>
          <w:lang w:val="el-GR"/>
        </w:rPr>
      </w:pPr>
    </w:p>
    <w:p w:rsidR="00427BA9" w:rsidRPr="00957F71" w:rsidDel="00E474FD" w:rsidRDefault="00427BA9" w:rsidP="00CF1D4B">
      <w:pPr>
        <w:numPr>
          <w:ilvl w:val="1"/>
          <w:numId w:val="29"/>
        </w:numPr>
        <w:jc w:val="both"/>
        <w:rPr>
          <w:del w:id="2540" w:author="Καρμίρης Αγγελος" w:date="2020-01-03T10:44:00Z"/>
          <w:b/>
          <w:bCs/>
          <w:sz w:val="24"/>
          <w:szCs w:val="24"/>
          <w:u w:val="single"/>
          <w:lang w:val="el-GR"/>
        </w:rPr>
      </w:pPr>
      <w:del w:id="2541" w:author="Καρμίρης Αγγελος" w:date="2020-01-03T10:44:00Z">
        <w:r w:rsidDel="00E474FD">
          <w:rPr>
            <w:b/>
            <w:bCs/>
            <w:sz w:val="24"/>
            <w:szCs w:val="24"/>
            <w:lang w:val="el-GR"/>
          </w:rPr>
          <w:delText xml:space="preserve"> </w:delText>
        </w:r>
        <w:r w:rsidRPr="00957F71" w:rsidDel="00E474FD">
          <w:rPr>
            <w:b/>
            <w:bCs/>
            <w:sz w:val="24"/>
            <w:szCs w:val="24"/>
            <w:u w:val="single"/>
            <w:lang w:val="el-GR"/>
          </w:rPr>
          <w:delText xml:space="preserve">Δοκιμή στεγανότητας σε κενό </w:delText>
        </w:r>
      </w:del>
    </w:p>
    <w:p w:rsidR="00427BA9" w:rsidRPr="00427BA9" w:rsidDel="00E474FD" w:rsidRDefault="00427BA9" w:rsidP="00427BA9">
      <w:pPr>
        <w:ind w:left="1560"/>
        <w:jc w:val="both"/>
        <w:rPr>
          <w:del w:id="2542" w:author="Καρμίρης Αγγελος" w:date="2020-01-03T10:44:00Z"/>
          <w:sz w:val="24"/>
          <w:szCs w:val="24"/>
          <w:lang w:val="el-GR"/>
        </w:rPr>
      </w:pPr>
    </w:p>
    <w:p w:rsidR="00427BA9" w:rsidRPr="00427BA9" w:rsidDel="00E474FD" w:rsidRDefault="00427BA9" w:rsidP="00427BA9">
      <w:pPr>
        <w:ind w:left="1560"/>
        <w:jc w:val="both"/>
        <w:rPr>
          <w:del w:id="2543" w:author="Καρμίρης Αγγελος" w:date="2020-01-03T10:44:00Z"/>
          <w:sz w:val="24"/>
          <w:szCs w:val="24"/>
          <w:lang w:val="el-GR"/>
        </w:rPr>
      </w:pPr>
      <w:del w:id="2544" w:author="Καρμίρης Αγγελος" w:date="2020-01-03T10:44:00Z">
        <w:r w:rsidRPr="00427BA9" w:rsidDel="00E474FD">
          <w:rPr>
            <w:sz w:val="24"/>
            <w:szCs w:val="24"/>
            <w:lang w:val="el-GR"/>
          </w:rPr>
          <w:delText xml:space="preserve">Μετά την εφαρμογή κενού στο </w:delText>
        </w:r>
        <w:r w:rsidR="00532570" w:rsidDel="00E474FD">
          <w:rPr>
            <w:sz w:val="24"/>
            <w:szCs w:val="24"/>
            <w:lang w:val="el-GR"/>
          </w:rPr>
          <w:delText>δοχείο</w:delText>
        </w:r>
        <w:r w:rsidRPr="00427BA9" w:rsidDel="00E474FD">
          <w:rPr>
            <w:sz w:val="24"/>
            <w:szCs w:val="24"/>
            <w:lang w:val="el-GR"/>
          </w:rPr>
          <w:delText xml:space="preserve">, ο μέσος ρυθμός αύξησης της εσωτερικής πίεσης δεν πρέπει να ξεπερνά τα 0,2 kPa/h </w:delText>
        </w:r>
        <w:r w:rsidR="00532570" w:rsidDel="00E474FD">
          <w:rPr>
            <w:sz w:val="24"/>
            <w:szCs w:val="24"/>
            <w:lang w:val="el-GR"/>
          </w:rPr>
          <w:delText>σε περίοδο</w:delText>
        </w:r>
        <w:r w:rsidRPr="00427BA9" w:rsidDel="00E474FD">
          <w:rPr>
            <w:sz w:val="24"/>
            <w:szCs w:val="24"/>
            <w:lang w:val="el-GR"/>
          </w:rPr>
          <w:delText xml:space="preserve"> 30</w:delText>
        </w:r>
        <w:r w:rsidR="00532570" w:rsidDel="00E474FD">
          <w:rPr>
            <w:sz w:val="24"/>
            <w:szCs w:val="24"/>
            <w:lang w:val="el-GR"/>
          </w:rPr>
          <w:delText xml:space="preserve"> λεπτών</w:delText>
        </w:r>
        <w:r w:rsidRPr="00427BA9" w:rsidDel="00E474FD">
          <w:rPr>
            <w:sz w:val="24"/>
            <w:szCs w:val="24"/>
            <w:lang w:val="el-GR"/>
          </w:rPr>
          <w:delText>.</w:delText>
        </w:r>
      </w:del>
    </w:p>
    <w:p w:rsidR="00427BA9" w:rsidRPr="00427BA9" w:rsidDel="00E474FD" w:rsidRDefault="00427BA9" w:rsidP="00427BA9">
      <w:pPr>
        <w:ind w:left="1560"/>
        <w:jc w:val="both"/>
        <w:rPr>
          <w:del w:id="2545" w:author="Καρμίρης Αγγελος" w:date="2020-01-03T10:44:00Z"/>
          <w:sz w:val="24"/>
          <w:szCs w:val="24"/>
          <w:lang w:val="el-GR"/>
        </w:rPr>
      </w:pPr>
    </w:p>
    <w:p w:rsidR="00427BA9" w:rsidRPr="00957F71" w:rsidDel="00E474FD" w:rsidRDefault="00427BA9" w:rsidP="00CF1D4B">
      <w:pPr>
        <w:numPr>
          <w:ilvl w:val="1"/>
          <w:numId w:val="29"/>
        </w:numPr>
        <w:jc w:val="both"/>
        <w:rPr>
          <w:del w:id="2546" w:author="Καρμίρης Αγγελος" w:date="2020-01-03T10:44:00Z"/>
          <w:b/>
          <w:bCs/>
          <w:sz w:val="24"/>
          <w:szCs w:val="24"/>
          <w:u w:val="single"/>
          <w:lang w:val="el-GR"/>
        </w:rPr>
      </w:pPr>
      <w:del w:id="2547" w:author="Καρμίρης Αγγελος" w:date="2020-01-03T10:44:00Z">
        <w:r w:rsidDel="00E474FD">
          <w:rPr>
            <w:b/>
            <w:bCs/>
            <w:sz w:val="24"/>
            <w:szCs w:val="24"/>
            <w:lang w:val="el-GR"/>
          </w:rPr>
          <w:delText xml:space="preserve"> </w:delText>
        </w:r>
        <w:r w:rsidRPr="00957F71" w:rsidDel="00E474FD">
          <w:rPr>
            <w:b/>
            <w:bCs/>
            <w:sz w:val="24"/>
            <w:szCs w:val="24"/>
            <w:u w:val="single"/>
            <w:lang w:val="el-GR"/>
          </w:rPr>
          <w:delText>Δοκιμές λαδιού μόνωσης</w:delText>
        </w:r>
      </w:del>
    </w:p>
    <w:p w:rsidR="00427BA9" w:rsidRPr="00427BA9" w:rsidDel="00E474FD" w:rsidRDefault="00427BA9" w:rsidP="00427BA9">
      <w:pPr>
        <w:ind w:left="1560"/>
        <w:jc w:val="both"/>
        <w:rPr>
          <w:del w:id="2548" w:author="Καρμίρης Αγγελος" w:date="2020-01-03T10:44:00Z"/>
          <w:sz w:val="24"/>
          <w:szCs w:val="24"/>
          <w:lang w:val="el-GR"/>
        </w:rPr>
      </w:pPr>
    </w:p>
    <w:p w:rsidR="00427BA9" w:rsidRPr="00427BA9" w:rsidDel="00E474FD" w:rsidRDefault="00427BA9" w:rsidP="00427BA9">
      <w:pPr>
        <w:ind w:left="1560"/>
        <w:jc w:val="both"/>
        <w:rPr>
          <w:del w:id="2549" w:author="Καρμίρης Αγγελος" w:date="2020-01-03T10:44:00Z"/>
          <w:sz w:val="24"/>
          <w:szCs w:val="24"/>
          <w:lang w:val="el-GR"/>
        </w:rPr>
      </w:pPr>
      <w:del w:id="2550" w:author="Καρμίρης Αγγελος" w:date="2020-01-03T10:44:00Z">
        <w:r w:rsidRPr="00427BA9" w:rsidDel="00E474FD">
          <w:rPr>
            <w:sz w:val="24"/>
            <w:szCs w:val="24"/>
            <w:lang w:val="el-GR"/>
          </w:rPr>
          <w:delText>Οι ακόλουθες δοκιμές θα εκτελεστούν σε δείγμα λαδιού από το δοχείο της αυτεπαγωγής και θα εφαρμοστούν τα αναφερόμενα επίπεδα αποδοχής:</w:delText>
        </w:r>
      </w:del>
    </w:p>
    <w:p w:rsidR="00427BA9" w:rsidRPr="00CF1D4B" w:rsidDel="00E474FD" w:rsidRDefault="00427BA9" w:rsidP="00CF1D4B">
      <w:pPr>
        <w:pStyle w:val="ListParagraph"/>
        <w:numPr>
          <w:ilvl w:val="0"/>
          <w:numId w:val="70"/>
        </w:numPr>
        <w:jc w:val="both"/>
        <w:rPr>
          <w:del w:id="2551" w:author="Καρμίρης Αγγελος" w:date="2020-01-03T10:44:00Z"/>
          <w:sz w:val="24"/>
          <w:szCs w:val="24"/>
          <w:lang w:val="el-GR"/>
        </w:rPr>
      </w:pPr>
      <w:del w:id="2552" w:author="Καρμίρης Αγγελος" w:date="2020-01-03T10:44:00Z">
        <w:r w:rsidRPr="00CF1D4B" w:rsidDel="00E474FD">
          <w:rPr>
            <w:sz w:val="24"/>
            <w:szCs w:val="24"/>
            <w:lang w:val="el-GR"/>
          </w:rPr>
          <w:delText>Περιεκτικότητα σε ανασταλτικό οξείδωσης τύπου DBPC ή DBP σύμφωνα με IEC 60666, με τιμή 0,30% – 0,40%</w:delText>
        </w:r>
      </w:del>
    </w:p>
    <w:p w:rsidR="00427BA9" w:rsidRPr="00CF1D4B" w:rsidDel="00E474FD" w:rsidRDefault="00427BA9" w:rsidP="00CF1D4B">
      <w:pPr>
        <w:pStyle w:val="ListParagraph"/>
        <w:numPr>
          <w:ilvl w:val="0"/>
          <w:numId w:val="70"/>
        </w:numPr>
        <w:jc w:val="both"/>
        <w:rPr>
          <w:del w:id="2553" w:author="Καρμίρης Αγγελος" w:date="2020-01-03T10:44:00Z"/>
          <w:sz w:val="24"/>
          <w:szCs w:val="24"/>
          <w:lang w:val="el-GR"/>
        </w:rPr>
      </w:pPr>
      <w:del w:id="2554" w:author="Καρμίρης Αγγελος" w:date="2020-01-03T10:44:00Z">
        <w:r w:rsidRPr="00CF1D4B" w:rsidDel="00E474FD">
          <w:rPr>
            <w:sz w:val="24"/>
            <w:szCs w:val="24"/>
            <w:lang w:val="el-GR"/>
          </w:rPr>
          <w:delText>Ύπαρξη διαβρωτικού θείου σύμφωνα με DIN 51353, με αρνητικό αποτέλεσμα (μη διαβρωτικό)</w:delText>
        </w:r>
      </w:del>
    </w:p>
    <w:p w:rsidR="00427BA9" w:rsidRPr="00CF1D4B" w:rsidDel="00E474FD" w:rsidRDefault="00427BA9" w:rsidP="00CF1D4B">
      <w:pPr>
        <w:pStyle w:val="ListParagraph"/>
        <w:numPr>
          <w:ilvl w:val="0"/>
          <w:numId w:val="70"/>
        </w:numPr>
        <w:jc w:val="both"/>
        <w:rPr>
          <w:del w:id="2555" w:author="Καρμίρης Αγγελος" w:date="2020-01-03T10:44:00Z"/>
          <w:sz w:val="24"/>
          <w:szCs w:val="24"/>
          <w:lang w:val="el-GR"/>
        </w:rPr>
      </w:pPr>
      <w:del w:id="2556" w:author="Καρμίρης Αγγελος" w:date="2020-01-03T10:44:00Z">
        <w:r w:rsidRPr="00CF1D4B" w:rsidDel="00E474FD">
          <w:rPr>
            <w:sz w:val="24"/>
            <w:szCs w:val="24"/>
            <w:lang w:val="el-GR"/>
          </w:rPr>
          <w:delText>Ύπαρξη δυνητικά διαβρωτικού θείου σύμφωνα με IEC 62535, με αρνητικό αποτέλεσμα (μη διαβρωτικό)</w:delText>
        </w:r>
      </w:del>
    </w:p>
    <w:p w:rsidR="00427BA9" w:rsidRPr="00CF1D4B" w:rsidDel="00E474FD" w:rsidRDefault="00427BA9" w:rsidP="00CF1D4B">
      <w:pPr>
        <w:pStyle w:val="ListParagraph"/>
        <w:numPr>
          <w:ilvl w:val="0"/>
          <w:numId w:val="70"/>
        </w:numPr>
        <w:jc w:val="both"/>
        <w:rPr>
          <w:del w:id="2557" w:author="Καρμίρης Αγγελος" w:date="2020-01-03T10:44:00Z"/>
          <w:sz w:val="24"/>
          <w:szCs w:val="24"/>
          <w:lang w:val="el-GR"/>
        </w:rPr>
      </w:pPr>
      <w:del w:id="2558" w:author="Καρμίρης Αγγελος" w:date="2020-01-03T10:44:00Z">
        <w:r w:rsidRPr="00CF1D4B" w:rsidDel="00E474FD">
          <w:rPr>
            <w:sz w:val="24"/>
            <w:szCs w:val="24"/>
            <w:lang w:val="el-GR"/>
          </w:rPr>
          <w:delText>Ύπαρξη PCBs σύμφωνα με IEC 61619, με αρνητικό αποτέλεσμα (μη ανιχνεύσιμο, &lt; 2 mg/kg)</w:delText>
        </w:r>
      </w:del>
    </w:p>
    <w:p w:rsidR="00427BA9" w:rsidRPr="00CF1D4B" w:rsidDel="00E474FD" w:rsidRDefault="00427BA9" w:rsidP="00CF1D4B">
      <w:pPr>
        <w:pStyle w:val="ListParagraph"/>
        <w:numPr>
          <w:ilvl w:val="0"/>
          <w:numId w:val="70"/>
        </w:numPr>
        <w:jc w:val="both"/>
        <w:rPr>
          <w:del w:id="2559" w:author="Καρμίρης Αγγελος" w:date="2020-01-03T10:44:00Z"/>
          <w:sz w:val="24"/>
          <w:szCs w:val="24"/>
          <w:lang w:val="el-GR"/>
        </w:rPr>
      </w:pPr>
      <w:del w:id="2560" w:author="Καρμίρης Αγγελος" w:date="2020-01-03T10:44:00Z">
        <w:r w:rsidRPr="00CF1D4B" w:rsidDel="00E474FD">
          <w:rPr>
            <w:sz w:val="24"/>
            <w:szCs w:val="24"/>
            <w:lang w:val="el-GR"/>
          </w:rPr>
          <w:delText>Οξύτητα σύμφωνα με IEC 62021-1 ή -2, με τιμή ≤ 0,10 mgKOH/g</w:delText>
        </w:r>
      </w:del>
    </w:p>
    <w:p w:rsidR="00877D59" w:rsidRPr="00CF1D4B" w:rsidDel="00E474FD" w:rsidRDefault="00427BA9" w:rsidP="00CF1D4B">
      <w:pPr>
        <w:pStyle w:val="ListParagraph"/>
        <w:numPr>
          <w:ilvl w:val="0"/>
          <w:numId w:val="70"/>
        </w:numPr>
        <w:jc w:val="both"/>
        <w:rPr>
          <w:del w:id="2561" w:author="Καρμίρης Αγγελος" w:date="2020-01-03T10:44:00Z"/>
          <w:sz w:val="24"/>
          <w:szCs w:val="24"/>
          <w:lang w:val="el-GR"/>
        </w:rPr>
      </w:pPr>
      <w:del w:id="2562" w:author="Καρμίρης Αγγελος" w:date="2020-01-03T10:44:00Z">
        <w:r w:rsidRPr="00CF1D4B" w:rsidDel="00E474FD">
          <w:rPr>
            <w:sz w:val="24"/>
            <w:szCs w:val="24"/>
            <w:lang w:val="el-GR"/>
          </w:rPr>
          <w:delText>Ιξώδες σύμφωνα με ISO 3104, με τιμή ≤ 12 mm²/s στους 40°C και τιμή ≤ 1800 mm²/s στους -30°C (LCSET)</w:delText>
        </w:r>
      </w:del>
    </w:p>
    <w:p w:rsidR="00C76737" w:rsidRPr="009F37EC" w:rsidDel="00E474FD" w:rsidRDefault="00C76737" w:rsidP="00C76737">
      <w:pPr>
        <w:jc w:val="both"/>
        <w:rPr>
          <w:del w:id="2563" w:author="Καρμίρης Αγγελος" w:date="2020-01-03T10:44:00Z"/>
          <w:sz w:val="24"/>
          <w:szCs w:val="24"/>
          <w:lang w:val="el-GR"/>
        </w:rPr>
      </w:pPr>
      <w:del w:id="2564" w:author="Καρμίρης Αγγελος" w:date="2020-01-03T10:44:00Z">
        <w:r w:rsidRPr="009F37EC" w:rsidDel="00E474FD">
          <w:rPr>
            <w:sz w:val="24"/>
            <w:szCs w:val="24"/>
            <w:lang w:val="el-GR"/>
          </w:rPr>
          <w:tab/>
        </w:r>
        <w:r w:rsidRPr="009F37EC" w:rsidDel="00E474FD">
          <w:rPr>
            <w:sz w:val="24"/>
            <w:szCs w:val="24"/>
            <w:lang w:val="el-GR"/>
          </w:rPr>
          <w:tab/>
        </w:r>
        <w:r w:rsidRPr="009F37EC" w:rsidDel="00E474FD">
          <w:rPr>
            <w:sz w:val="24"/>
            <w:szCs w:val="24"/>
            <w:lang w:val="el-GR"/>
          </w:rPr>
          <w:tab/>
        </w:r>
      </w:del>
    </w:p>
    <w:p w:rsidR="00AF2D12" w:rsidRPr="009F37EC" w:rsidDel="00E474FD" w:rsidRDefault="00AF2D12">
      <w:pPr>
        <w:ind w:left="1418" w:hanging="709"/>
        <w:jc w:val="both"/>
        <w:rPr>
          <w:del w:id="2565" w:author="Καρμίρης Αγγελος" w:date="2020-01-03T10:44:00Z"/>
          <w:sz w:val="24"/>
          <w:szCs w:val="24"/>
          <w:lang w:val="el-GR"/>
        </w:rPr>
      </w:pPr>
    </w:p>
    <w:p w:rsidR="00893FF1" w:rsidRPr="009F37EC" w:rsidDel="00E474FD" w:rsidRDefault="009B6606" w:rsidP="00893FF1">
      <w:pPr>
        <w:ind w:left="709" w:hanging="709"/>
        <w:jc w:val="both"/>
        <w:rPr>
          <w:del w:id="2566" w:author="Καρμίρης Αγγελος" w:date="2020-01-03T10:44:00Z"/>
          <w:b/>
          <w:bCs/>
          <w:sz w:val="24"/>
          <w:szCs w:val="24"/>
          <w:u w:val="single"/>
          <w:lang w:val="el-GR"/>
        </w:rPr>
      </w:pPr>
      <w:del w:id="2567" w:author="Καρμίρης Αγγελος" w:date="2020-01-03T10:44:00Z">
        <w:r w:rsidRPr="009F37EC" w:rsidDel="00E474FD">
          <w:rPr>
            <w:b/>
            <w:bCs/>
            <w:sz w:val="24"/>
            <w:szCs w:val="24"/>
          </w:rPr>
          <w:delText>XI</w:delText>
        </w:r>
        <w:r w:rsidRPr="009F37EC" w:rsidDel="00E474FD">
          <w:rPr>
            <w:b/>
            <w:bCs/>
            <w:sz w:val="24"/>
            <w:szCs w:val="24"/>
            <w:lang w:val="el-GR"/>
          </w:rPr>
          <w:delText>.</w:delText>
        </w:r>
        <w:r w:rsidR="00893FF1" w:rsidRPr="009F37EC" w:rsidDel="00E474FD">
          <w:rPr>
            <w:b/>
            <w:bCs/>
            <w:sz w:val="24"/>
            <w:szCs w:val="24"/>
            <w:lang w:val="el-GR"/>
          </w:rPr>
          <w:tab/>
        </w:r>
        <w:r w:rsidR="00893FF1" w:rsidRPr="009F37EC" w:rsidDel="00E474FD">
          <w:rPr>
            <w:b/>
            <w:bCs/>
            <w:sz w:val="24"/>
            <w:szCs w:val="24"/>
            <w:u w:val="single"/>
            <w:lang w:val="el-GR"/>
          </w:rPr>
          <w:delText xml:space="preserve">ΣΥΣΤΗΜΑ </w:delText>
        </w:r>
        <w:r w:rsidR="00E112C5" w:rsidDel="00E474FD">
          <w:rPr>
            <w:b/>
            <w:bCs/>
            <w:sz w:val="24"/>
            <w:szCs w:val="24"/>
            <w:u w:val="single"/>
            <w:lang w:val="el-GR"/>
          </w:rPr>
          <w:delText>ΑΠΟΦΥΓΗΣ ΕΚΡΗΞΗΣ ΚΑΙ ΦΩΤΙΑΣ</w:delText>
        </w:r>
        <w:r w:rsidR="00E112C5" w:rsidRPr="009F37EC" w:rsidDel="00E474FD">
          <w:rPr>
            <w:b/>
            <w:bCs/>
            <w:sz w:val="24"/>
            <w:szCs w:val="24"/>
            <w:u w:val="single"/>
            <w:lang w:val="el-GR"/>
          </w:rPr>
          <w:delText xml:space="preserve"> </w:delText>
        </w:r>
        <w:r w:rsidR="00893FF1" w:rsidRPr="009F37EC" w:rsidDel="00E474FD">
          <w:rPr>
            <w:b/>
            <w:bCs/>
            <w:sz w:val="24"/>
            <w:szCs w:val="24"/>
            <w:u w:val="single"/>
            <w:lang w:val="el-GR"/>
          </w:rPr>
          <w:delText>ΤΟΥ ΑΥΤΟΜΕΤΑΣΧΗΜΑΤΙΣΤΗ</w:delText>
        </w:r>
      </w:del>
    </w:p>
    <w:p w:rsidR="00820D32" w:rsidDel="00E474FD" w:rsidRDefault="00820D32" w:rsidP="00893FF1">
      <w:pPr>
        <w:ind w:left="709" w:hanging="709"/>
        <w:jc w:val="both"/>
        <w:rPr>
          <w:del w:id="2568" w:author="Καρμίρης Αγγελος" w:date="2020-01-03T10:44:00Z"/>
          <w:sz w:val="24"/>
          <w:szCs w:val="24"/>
          <w:lang w:val="el-GR"/>
        </w:rPr>
      </w:pPr>
    </w:p>
    <w:p w:rsidR="00F0167E" w:rsidDel="00E474FD" w:rsidRDefault="009B6606" w:rsidP="00893FF1">
      <w:pPr>
        <w:ind w:left="709" w:hanging="709"/>
        <w:jc w:val="both"/>
        <w:rPr>
          <w:del w:id="2569" w:author="Καρμίρης Αγγελος" w:date="2020-01-03T10:44:00Z"/>
          <w:sz w:val="24"/>
          <w:szCs w:val="24"/>
          <w:lang w:val="el-GR"/>
        </w:rPr>
      </w:pPr>
      <w:del w:id="2570" w:author="Καρμίρης Αγγελος" w:date="2020-01-03T10:44:00Z">
        <w:r w:rsidRPr="009F37EC" w:rsidDel="00E474FD">
          <w:rPr>
            <w:sz w:val="24"/>
            <w:szCs w:val="24"/>
            <w:lang w:val="el-GR"/>
          </w:rPr>
          <w:delText xml:space="preserve">           Ο αυτομετασχηματιστής θα πρέπει να είναι εφοδιασμένος με ένα σύστημα </w:delText>
        </w:r>
        <w:r w:rsidR="00E112C5" w:rsidDel="00E474FD">
          <w:rPr>
            <w:sz w:val="24"/>
            <w:szCs w:val="24"/>
            <w:lang w:val="el-GR"/>
          </w:rPr>
          <w:delText xml:space="preserve">αποφυγής έκρηξης και φωτιάς. Το σύστημα θα είναι το </w:delText>
        </w:r>
        <w:r w:rsidR="00E112C5" w:rsidRPr="00CF1D4B" w:rsidDel="00E474FD">
          <w:rPr>
            <w:sz w:val="24"/>
            <w:szCs w:val="24"/>
            <w:lang w:val="el-GR"/>
          </w:rPr>
          <w:delText>“</w:delText>
        </w:r>
        <w:r w:rsidR="00E112C5" w:rsidDel="00E474FD">
          <w:rPr>
            <w:sz w:val="24"/>
            <w:szCs w:val="24"/>
          </w:rPr>
          <w:delText>Transformer</w:delText>
        </w:r>
        <w:r w:rsidR="00E112C5" w:rsidRPr="00CF1D4B" w:rsidDel="00E474FD">
          <w:rPr>
            <w:sz w:val="24"/>
            <w:szCs w:val="24"/>
            <w:lang w:val="el-GR"/>
          </w:rPr>
          <w:delText xml:space="preserve"> </w:delText>
        </w:r>
        <w:r w:rsidR="00E112C5" w:rsidDel="00E474FD">
          <w:rPr>
            <w:sz w:val="24"/>
            <w:szCs w:val="24"/>
          </w:rPr>
          <w:delText>Protector</w:delText>
        </w:r>
        <w:r w:rsidR="00E112C5" w:rsidRPr="00CF1D4B" w:rsidDel="00E474FD">
          <w:rPr>
            <w:sz w:val="24"/>
            <w:szCs w:val="24"/>
            <w:lang w:val="el-GR"/>
          </w:rPr>
          <w:delText xml:space="preserve">” </w:delText>
        </w:r>
        <w:r w:rsidR="00E112C5" w:rsidDel="00E474FD">
          <w:rPr>
            <w:sz w:val="24"/>
            <w:szCs w:val="24"/>
            <w:lang w:val="el-GR"/>
          </w:rPr>
          <w:delText xml:space="preserve">τύπου </w:delText>
        </w:r>
        <w:r w:rsidR="00E112C5" w:rsidDel="00E474FD">
          <w:rPr>
            <w:sz w:val="24"/>
            <w:szCs w:val="24"/>
          </w:rPr>
          <w:delText>TPA</w:delText>
        </w:r>
        <w:r w:rsidR="00E112C5" w:rsidRPr="00CF1D4B" w:rsidDel="00E474FD">
          <w:rPr>
            <w:sz w:val="24"/>
            <w:szCs w:val="24"/>
            <w:lang w:val="el-GR"/>
          </w:rPr>
          <w:delText>3</w:delText>
        </w:r>
        <w:r w:rsidR="00E112C5" w:rsidDel="00E474FD">
          <w:rPr>
            <w:sz w:val="24"/>
            <w:szCs w:val="24"/>
          </w:rPr>
          <w:delText>B</w:delText>
        </w:r>
        <w:r w:rsidR="00E112C5" w:rsidRPr="00CF1D4B" w:rsidDel="00E474FD">
          <w:rPr>
            <w:sz w:val="24"/>
            <w:szCs w:val="24"/>
            <w:lang w:val="el-GR"/>
          </w:rPr>
          <w:delText xml:space="preserve">, </w:delText>
        </w:r>
        <w:r w:rsidR="00E112C5" w:rsidDel="00E474FD">
          <w:rPr>
            <w:sz w:val="24"/>
            <w:szCs w:val="24"/>
            <w:lang w:val="el-GR"/>
          </w:rPr>
          <w:delText xml:space="preserve">κατασκευής </w:delText>
        </w:r>
        <w:r w:rsidR="00E112C5" w:rsidDel="00E474FD">
          <w:rPr>
            <w:sz w:val="24"/>
            <w:szCs w:val="24"/>
          </w:rPr>
          <w:delText>SERGI</w:delText>
        </w:r>
        <w:r w:rsidR="00E112C5" w:rsidDel="00E474FD">
          <w:rPr>
            <w:sz w:val="24"/>
            <w:szCs w:val="24"/>
            <w:lang w:val="el-GR"/>
          </w:rPr>
          <w:delText>.</w:delText>
        </w:r>
      </w:del>
    </w:p>
    <w:p w:rsidR="00E112C5" w:rsidDel="00E474FD" w:rsidRDefault="00E112C5" w:rsidP="00893FF1">
      <w:pPr>
        <w:ind w:left="709" w:hanging="709"/>
        <w:jc w:val="both"/>
        <w:rPr>
          <w:del w:id="2571" w:author="Καρμίρης Αγγελος" w:date="2020-01-03T10:44:00Z"/>
          <w:sz w:val="24"/>
          <w:szCs w:val="24"/>
          <w:u w:val="single"/>
          <w:lang w:val="el-GR"/>
        </w:rPr>
      </w:pPr>
    </w:p>
    <w:p w:rsidR="00893FF1" w:rsidRPr="009F37EC" w:rsidDel="00E474FD" w:rsidRDefault="00893FF1" w:rsidP="00CF1D4B">
      <w:pPr>
        <w:ind w:left="709"/>
        <w:jc w:val="both"/>
        <w:rPr>
          <w:del w:id="2572" w:author="Καρμίρης Αγγελος" w:date="2020-01-03T10:44:00Z"/>
          <w:sz w:val="24"/>
          <w:szCs w:val="24"/>
          <w:lang w:val="el-GR"/>
        </w:rPr>
      </w:pPr>
      <w:del w:id="2573" w:author="Καρμίρης Αγγελος" w:date="2020-01-03T10:44:00Z">
        <w:r w:rsidRPr="009F37EC" w:rsidDel="00E474FD">
          <w:rPr>
            <w:sz w:val="24"/>
            <w:szCs w:val="24"/>
            <w:lang w:val="el-GR"/>
          </w:rPr>
          <w:delText>Το σύστημα  θα αποτελείται από τα ακόλουθα</w:delText>
        </w:r>
        <w:r w:rsidR="00103CC6" w:rsidRPr="009F37EC" w:rsidDel="00E474FD">
          <w:rPr>
            <w:sz w:val="24"/>
            <w:szCs w:val="24"/>
            <w:lang w:val="el-GR"/>
          </w:rPr>
          <w:delText xml:space="preserve"> </w:delText>
        </w:r>
        <w:r w:rsidRPr="009F37EC" w:rsidDel="00E474FD">
          <w:rPr>
            <w:sz w:val="24"/>
            <w:szCs w:val="24"/>
            <w:lang w:val="el-GR"/>
          </w:rPr>
          <w:delText>εξαρτήματα</w:delText>
        </w:r>
        <w:r w:rsidR="00E112C5" w:rsidDel="00E474FD">
          <w:rPr>
            <w:sz w:val="24"/>
            <w:szCs w:val="24"/>
            <w:lang w:val="el-GR"/>
          </w:rPr>
          <w:delText xml:space="preserve"> που θα παρέχει η </w:delText>
        </w:r>
        <w:r w:rsidR="00E112C5" w:rsidDel="00E474FD">
          <w:rPr>
            <w:sz w:val="24"/>
            <w:szCs w:val="24"/>
          </w:rPr>
          <w:delText>SERGI</w:delText>
        </w:r>
        <w:r w:rsidRPr="009F37EC" w:rsidDel="00E474FD">
          <w:rPr>
            <w:sz w:val="24"/>
            <w:szCs w:val="24"/>
            <w:lang w:val="el-GR"/>
          </w:rPr>
          <w:delText>:</w:delText>
        </w:r>
      </w:del>
    </w:p>
    <w:p w:rsidR="00893FF1" w:rsidRPr="009F37EC" w:rsidDel="00E474FD" w:rsidRDefault="00893FF1" w:rsidP="00893FF1">
      <w:pPr>
        <w:jc w:val="both"/>
        <w:rPr>
          <w:del w:id="2574" w:author="Καρμίρης Αγγελος" w:date="2020-01-03T10:44:00Z"/>
          <w:sz w:val="24"/>
          <w:szCs w:val="24"/>
          <w:lang w:val="el-GR"/>
        </w:rPr>
      </w:pPr>
    </w:p>
    <w:p w:rsidR="00893FF1" w:rsidRPr="00CF1D4B" w:rsidDel="00E474FD" w:rsidRDefault="006C47A2" w:rsidP="00CF1D4B">
      <w:pPr>
        <w:pStyle w:val="ListParagraph"/>
        <w:numPr>
          <w:ilvl w:val="0"/>
          <w:numId w:val="73"/>
        </w:numPr>
        <w:ind w:left="1069"/>
        <w:jc w:val="both"/>
        <w:rPr>
          <w:del w:id="2575" w:author="Καρμίρης Αγγελος" w:date="2020-01-03T10:44:00Z"/>
          <w:sz w:val="24"/>
          <w:szCs w:val="24"/>
          <w:lang w:val="el-GR"/>
        </w:rPr>
      </w:pPr>
      <w:del w:id="2576" w:author="Καρμίρης Αγγελος" w:date="2020-01-03T10:44:00Z">
        <w:r w:rsidDel="00E474FD">
          <w:rPr>
            <w:sz w:val="24"/>
            <w:szCs w:val="24"/>
            <w:lang w:val="el-GR"/>
          </w:rPr>
          <w:delText xml:space="preserve">Συσκευή εκτόνωσης πίεσης </w:delText>
        </w:r>
        <w:r w:rsidRPr="00CF1D4B" w:rsidDel="00E474FD">
          <w:rPr>
            <w:sz w:val="24"/>
            <w:szCs w:val="24"/>
            <w:lang w:val="el-GR"/>
          </w:rPr>
          <w:delText>(</w:delText>
        </w:r>
        <w:r w:rsidDel="00E474FD">
          <w:rPr>
            <w:sz w:val="24"/>
            <w:szCs w:val="24"/>
          </w:rPr>
          <w:delText>DS</w:delText>
        </w:r>
        <w:r w:rsidRPr="00CF1D4B" w:rsidDel="00E474FD">
          <w:rPr>
            <w:sz w:val="24"/>
            <w:szCs w:val="24"/>
            <w:lang w:val="el-GR"/>
          </w:rPr>
          <w:delText>)</w:delText>
        </w:r>
        <w:r w:rsidDel="00E474FD">
          <w:rPr>
            <w:sz w:val="24"/>
            <w:szCs w:val="24"/>
            <w:lang w:val="el-GR"/>
          </w:rPr>
          <w:delText xml:space="preserve"> για το κύριο δοχείο του ΑΜ/Σ (ένα</w:delText>
        </w:r>
        <w:r w:rsidRPr="00CF1D4B" w:rsidDel="00E474FD">
          <w:rPr>
            <w:sz w:val="24"/>
            <w:szCs w:val="24"/>
            <w:lang w:val="el-GR"/>
          </w:rPr>
          <w:delText xml:space="preserve"> </w:delText>
        </w:r>
        <w:r w:rsidDel="00E474FD">
          <w:rPr>
            <w:sz w:val="24"/>
            <w:szCs w:val="24"/>
            <w:lang w:val="el-GR"/>
          </w:rPr>
          <w:delText xml:space="preserve">ή δύο τεμάχια, σύμφωνα με τη μελέτη της </w:delText>
        </w:r>
        <w:r w:rsidDel="00E474FD">
          <w:rPr>
            <w:sz w:val="24"/>
            <w:szCs w:val="24"/>
          </w:rPr>
          <w:delText>SERGI</w:delText>
        </w:r>
        <w:r w:rsidRPr="00CF1D4B" w:rsidDel="00E474FD">
          <w:rPr>
            <w:sz w:val="24"/>
            <w:szCs w:val="24"/>
            <w:lang w:val="el-GR"/>
          </w:rPr>
          <w:delText>).</w:delText>
        </w:r>
      </w:del>
    </w:p>
    <w:p w:rsidR="00893FF1" w:rsidRPr="009F37EC" w:rsidDel="00E474FD" w:rsidRDefault="00893FF1" w:rsidP="00CF1D4B">
      <w:pPr>
        <w:ind w:left="349"/>
        <w:jc w:val="both"/>
        <w:rPr>
          <w:del w:id="2577" w:author="Καρμίρης Αγγελος" w:date="2020-01-03T10:44:00Z"/>
          <w:sz w:val="24"/>
          <w:szCs w:val="24"/>
          <w:lang w:val="el-GR"/>
        </w:rPr>
      </w:pPr>
    </w:p>
    <w:p w:rsidR="00893FF1" w:rsidRPr="00CF1D4B" w:rsidDel="00E474FD" w:rsidRDefault="006C47A2" w:rsidP="00CF1D4B">
      <w:pPr>
        <w:pStyle w:val="ListParagraph"/>
        <w:numPr>
          <w:ilvl w:val="0"/>
          <w:numId w:val="73"/>
        </w:numPr>
        <w:tabs>
          <w:tab w:val="left" w:pos="709"/>
        </w:tabs>
        <w:ind w:left="1069"/>
        <w:jc w:val="both"/>
        <w:rPr>
          <w:del w:id="2578" w:author="Καρμίρης Αγγελος" w:date="2020-01-03T10:44:00Z"/>
          <w:sz w:val="24"/>
          <w:szCs w:val="24"/>
          <w:lang w:val="el-GR"/>
        </w:rPr>
      </w:pPr>
      <w:del w:id="2579" w:author="Καρμίρης Αγγελος" w:date="2020-01-03T10:44:00Z">
        <w:r w:rsidDel="00E474FD">
          <w:rPr>
            <w:sz w:val="24"/>
            <w:szCs w:val="24"/>
            <w:lang w:val="el-GR"/>
          </w:rPr>
          <w:delText>Συσκευή εκτόνωσης πίεσης (</w:delText>
        </w:r>
        <w:r w:rsidDel="00E474FD">
          <w:rPr>
            <w:sz w:val="24"/>
            <w:szCs w:val="24"/>
          </w:rPr>
          <w:delText>DS</w:delText>
        </w:r>
        <w:r w:rsidRPr="00CF1D4B" w:rsidDel="00E474FD">
          <w:rPr>
            <w:sz w:val="24"/>
            <w:szCs w:val="24"/>
            <w:lang w:val="el-GR"/>
          </w:rPr>
          <w:delText>)</w:delText>
        </w:r>
        <w:r w:rsidDel="00E474FD">
          <w:rPr>
            <w:sz w:val="24"/>
            <w:szCs w:val="24"/>
            <w:lang w:val="el-GR"/>
          </w:rPr>
          <w:delText xml:space="preserve"> για το εσωτερικό δοχείο</w:delText>
        </w:r>
        <w:r w:rsidRPr="00CF1D4B" w:rsidDel="00E474FD">
          <w:rPr>
            <w:sz w:val="24"/>
            <w:szCs w:val="24"/>
            <w:lang w:val="el-GR"/>
          </w:rPr>
          <w:delText xml:space="preserve"> </w:delText>
        </w:r>
        <w:r w:rsidDel="00E474FD">
          <w:rPr>
            <w:sz w:val="24"/>
            <w:szCs w:val="24"/>
            <w:lang w:val="el-GR"/>
          </w:rPr>
          <w:delText xml:space="preserve">του διακόπτη εκτροπής του </w:delText>
        </w:r>
        <w:r w:rsidDel="00E474FD">
          <w:rPr>
            <w:sz w:val="24"/>
            <w:szCs w:val="24"/>
          </w:rPr>
          <w:delText>OLTC</w:delText>
        </w:r>
        <w:r w:rsidRPr="00CF1D4B" w:rsidDel="00E474FD">
          <w:rPr>
            <w:sz w:val="24"/>
            <w:szCs w:val="24"/>
            <w:lang w:val="el-GR"/>
          </w:rPr>
          <w:delText>.</w:delText>
        </w:r>
      </w:del>
    </w:p>
    <w:p w:rsidR="00893FF1" w:rsidRPr="009F37EC" w:rsidDel="00E474FD" w:rsidRDefault="00893FF1" w:rsidP="00CF1D4B">
      <w:pPr>
        <w:tabs>
          <w:tab w:val="left" w:pos="709"/>
        </w:tabs>
        <w:ind w:left="349"/>
        <w:jc w:val="both"/>
        <w:rPr>
          <w:del w:id="2580" w:author="Καρμίρης Αγγελος" w:date="2020-01-03T10:44:00Z"/>
          <w:sz w:val="24"/>
          <w:szCs w:val="24"/>
          <w:lang w:val="el-GR"/>
        </w:rPr>
      </w:pPr>
    </w:p>
    <w:p w:rsidR="00893FF1" w:rsidRPr="00CF1D4B" w:rsidDel="00E474FD" w:rsidRDefault="006C47A2" w:rsidP="00CF1D4B">
      <w:pPr>
        <w:pStyle w:val="ListParagraph"/>
        <w:numPr>
          <w:ilvl w:val="0"/>
          <w:numId w:val="73"/>
        </w:numPr>
        <w:tabs>
          <w:tab w:val="left" w:pos="709"/>
        </w:tabs>
        <w:ind w:left="1069"/>
        <w:jc w:val="both"/>
        <w:rPr>
          <w:del w:id="2581" w:author="Καρμίρης Αγγελος" w:date="2020-01-03T10:44:00Z"/>
          <w:sz w:val="24"/>
          <w:szCs w:val="24"/>
          <w:lang w:val="el-GR"/>
        </w:rPr>
      </w:pPr>
      <w:del w:id="2582" w:author="Καρμίρης Αγγελος" w:date="2020-01-03T10:44:00Z">
        <w:r w:rsidDel="00E474FD">
          <w:rPr>
            <w:sz w:val="24"/>
            <w:szCs w:val="24"/>
            <w:lang w:val="el-GR"/>
          </w:rPr>
          <w:delText>Συσκευή εκτόνωσης πίεσης (</w:delText>
        </w:r>
        <w:r w:rsidDel="00E474FD">
          <w:rPr>
            <w:sz w:val="24"/>
            <w:szCs w:val="24"/>
          </w:rPr>
          <w:delText>DS</w:delText>
        </w:r>
        <w:r w:rsidRPr="00575C31" w:rsidDel="00E474FD">
          <w:rPr>
            <w:sz w:val="24"/>
            <w:szCs w:val="24"/>
            <w:lang w:val="el-GR"/>
          </w:rPr>
          <w:delText>)</w:delText>
        </w:r>
        <w:r w:rsidDel="00E474FD">
          <w:rPr>
            <w:sz w:val="24"/>
            <w:szCs w:val="24"/>
            <w:lang w:val="el-GR"/>
          </w:rPr>
          <w:delText xml:space="preserve"> για τον</w:delText>
        </w:r>
        <w:r w:rsidRPr="00CF1D4B" w:rsidDel="00E474FD">
          <w:rPr>
            <w:sz w:val="24"/>
            <w:szCs w:val="24"/>
            <w:lang w:val="el-GR"/>
          </w:rPr>
          <w:delText xml:space="preserve"> </w:delText>
        </w:r>
        <w:r w:rsidDel="00E474FD">
          <w:rPr>
            <w:sz w:val="24"/>
            <w:szCs w:val="24"/>
            <w:lang w:val="el-GR"/>
          </w:rPr>
          <w:delText>πυργίσκο κάθε μονωτήρα διέλευσης ΥΤ</w:delText>
        </w:r>
        <w:r w:rsidRPr="00CF1D4B" w:rsidDel="00E474FD">
          <w:rPr>
            <w:sz w:val="24"/>
            <w:szCs w:val="24"/>
            <w:lang w:val="el-GR"/>
          </w:rPr>
          <w:delText xml:space="preserve"> </w:delText>
        </w:r>
        <w:r w:rsidDel="00E474FD">
          <w:rPr>
            <w:sz w:val="24"/>
            <w:szCs w:val="24"/>
            <w:lang w:val="el-GR"/>
          </w:rPr>
          <w:delText>(τρία τεμάχια συνολικά) (</w:delText>
        </w:r>
      </w:del>
    </w:p>
    <w:p w:rsidR="00893FF1" w:rsidRPr="009F37EC" w:rsidDel="00E474FD" w:rsidRDefault="00893FF1" w:rsidP="00CF1D4B">
      <w:pPr>
        <w:tabs>
          <w:tab w:val="left" w:pos="709"/>
        </w:tabs>
        <w:ind w:left="349"/>
        <w:jc w:val="both"/>
        <w:rPr>
          <w:del w:id="2583" w:author="Καρμίρης Αγγελος" w:date="2020-01-03T10:44:00Z"/>
          <w:sz w:val="24"/>
          <w:szCs w:val="24"/>
          <w:lang w:val="el-GR"/>
        </w:rPr>
      </w:pPr>
    </w:p>
    <w:p w:rsidR="00893FF1" w:rsidRPr="00CF1D4B" w:rsidDel="00E474FD" w:rsidRDefault="006C47A2" w:rsidP="00CF1D4B">
      <w:pPr>
        <w:pStyle w:val="ListParagraph"/>
        <w:numPr>
          <w:ilvl w:val="0"/>
          <w:numId w:val="73"/>
        </w:numPr>
        <w:tabs>
          <w:tab w:val="left" w:pos="709"/>
        </w:tabs>
        <w:ind w:left="1069"/>
        <w:jc w:val="both"/>
        <w:rPr>
          <w:del w:id="2584" w:author="Καρμίρης Αγγελος" w:date="2020-01-03T10:44:00Z"/>
          <w:sz w:val="24"/>
          <w:szCs w:val="24"/>
          <w:lang w:val="el-GR"/>
        </w:rPr>
      </w:pPr>
      <w:del w:id="2585" w:author="Καρμίρης Αγγελος" w:date="2020-01-03T10:44:00Z">
        <w:r w:rsidDel="00E474FD">
          <w:rPr>
            <w:sz w:val="24"/>
            <w:szCs w:val="24"/>
            <w:lang w:val="el-GR"/>
          </w:rPr>
          <w:delText>Βαλβίδα απομόνωσης στον διασυνδετικό σωλήνα μεταξύ δοχείου διαστολής και δοχείου ΑΜ/Σ.</w:delText>
        </w:r>
      </w:del>
    </w:p>
    <w:p w:rsidR="00893FF1" w:rsidRPr="009F37EC" w:rsidDel="00E474FD" w:rsidRDefault="00893FF1" w:rsidP="00CF1D4B">
      <w:pPr>
        <w:tabs>
          <w:tab w:val="left" w:pos="709"/>
        </w:tabs>
        <w:ind w:left="349"/>
        <w:jc w:val="both"/>
        <w:rPr>
          <w:del w:id="2586" w:author="Καρμίρης Αγγελος" w:date="2020-01-03T10:44:00Z"/>
          <w:sz w:val="24"/>
          <w:szCs w:val="24"/>
          <w:lang w:val="el-GR"/>
        </w:rPr>
      </w:pPr>
    </w:p>
    <w:p w:rsidR="00893FF1" w:rsidRPr="00CF1D4B" w:rsidDel="00E474FD" w:rsidRDefault="006C47A2" w:rsidP="00CF1D4B">
      <w:pPr>
        <w:pStyle w:val="ListParagraph"/>
        <w:numPr>
          <w:ilvl w:val="0"/>
          <w:numId w:val="73"/>
        </w:numPr>
        <w:tabs>
          <w:tab w:val="left" w:pos="709"/>
        </w:tabs>
        <w:ind w:left="1069"/>
        <w:jc w:val="both"/>
        <w:rPr>
          <w:del w:id="2587" w:author="Καρμίρης Αγγελος" w:date="2020-01-03T10:44:00Z"/>
          <w:sz w:val="24"/>
          <w:szCs w:val="24"/>
          <w:lang w:val="el-GR"/>
        </w:rPr>
      </w:pPr>
      <w:del w:id="2588" w:author="Καρμίρης Αγγελος" w:date="2020-01-03T10:44:00Z">
        <w:r w:rsidDel="00E474FD">
          <w:rPr>
            <w:sz w:val="24"/>
            <w:szCs w:val="24"/>
            <w:lang w:val="el-GR"/>
          </w:rPr>
          <w:delText>Γραμμικός ανιχνευτής θερμότητας (</w:delText>
        </w:r>
        <w:r w:rsidDel="00E474FD">
          <w:rPr>
            <w:sz w:val="24"/>
            <w:szCs w:val="24"/>
          </w:rPr>
          <w:delText>LHD</w:delText>
        </w:r>
        <w:r w:rsidRPr="00CF1D4B" w:rsidDel="00E474FD">
          <w:rPr>
            <w:sz w:val="24"/>
            <w:szCs w:val="24"/>
            <w:lang w:val="el-GR"/>
          </w:rPr>
          <w:delText>)</w:delText>
        </w:r>
        <w:r w:rsidDel="00E474FD">
          <w:rPr>
            <w:sz w:val="24"/>
            <w:szCs w:val="24"/>
            <w:lang w:val="el-GR"/>
          </w:rPr>
          <w:delText xml:space="preserve"> για την ανίχνευση φωτιάς στο δοχείο</w:delText>
        </w:r>
        <w:r w:rsidRPr="00CF1D4B" w:rsidDel="00E474FD">
          <w:rPr>
            <w:sz w:val="24"/>
            <w:szCs w:val="24"/>
            <w:lang w:val="el-GR"/>
          </w:rPr>
          <w:delText xml:space="preserve"> </w:delText>
        </w:r>
        <w:r w:rsidDel="00E474FD">
          <w:rPr>
            <w:sz w:val="24"/>
            <w:szCs w:val="24"/>
            <w:lang w:val="el-GR"/>
          </w:rPr>
          <w:delText>του ΑΜ/Σ</w:delText>
        </w:r>
      </w:del>
    </w:p>
    <w:p w:rsidR="00740B0F" w:rsidRPr="009F37EC" w:rsidDel="00E474FD" w:rsidRDefault="00740B0F" w:rsidP="00CF1D4B">
      <w:pPr>
        <w:tabs>
          <w:tab w:val="left" w:pos="709"/>
        </w:tabs>
        <w:ind w:left="856"/>
        <w:jc w:val="both"/>
        <w:rPr>
          <w:del w:id="2589" w:author="Καρμίρης Αγγελος" w:date="2020-01-03T10:44:00Z"/>
          <w:sz w:val="24"/>
          <w:szCs w:val="24"/>
          <w:lang w:val="el-GR"/>
        </w:rPr>
      </w:pPr>
    </w:p>
    <w:p w:rsidR="00740B0F" w:rsidRPr="00CF1D4B" w:rsidDel="00E474FD" w:rsidRDefault="006C47A2" w:rsidP="00CF1D4B">
      <w:pPr>
        <w:pStyle w:val="ListParagraph"/>
        <w:numPr>
          <w:ilvl w:val="0"/>
          <w:numId w:val="73"/>
        </w:numPr>
        <w:tabs>
          <w:tab w:val="left" w:pos="709"/>
        </w:tabs>
        <w:ind w:left="1069"/>
        <w:jc w:val="both"/>
        <w:rPr>
          <w:del w:id="2590" w:author="Καρμίρης Αγγελος" w:date="2020-01-03T10:44:00Z"/>
          <w:sz w:val="24"/>
          <w:szCs w:val="24"/>
          <w:lang w:val="el-GR"/>
        </w:rPr>
      </w:pPr>
      <w:del w:id="2591" w:author="Καρμίρης Αγγελος" w:date="2020-01-03T10:44:00Z">
        <w:r w:rsidDel="00E474FD">
          <w:rPr>
            <w:sz w:val="24"/>
            <w:szCs w:val="24"/>
            <w:lang w:val="el-GR"/>
          </w:rPr>
          <w:delText xml:space="preserve">Σύστημα εκκένωσης εύφλεκτων αερίων </w:delText>
        </w:r>
        <w:r w:rsidRPr="00CF1D4B" w:rsidDel="00E474FD">
          <w:rPr>
            <w:sz w:val="24"/>
            <w:szCs w:val="24"/>
            <w:lang w:val="el-GR"/>
          </w:rPr>
          <w:delText>(</w:delText>
        </w:r>
        <w:r w:rsidDel="00E474FD">
          <w:rPr>
            <w:sz w:val="24"/>
            <w:szCs w:val="24"/>
          </w:rPr>
          <w:delText>EGES</w:delText>
        </w:r>
        <w:r w:rsidRPr="00CF1D4B" w:rsidDel="00E474FD">
          <w:rPr>
            <w:sz w:val="24"/>
            <w:szCs w:val="24"/>
            <w:lang w:val="el-GR"/>
          </w:rPr>
          <w:delText>)</w:delText>
        </w:r>
      </w:del>
    </w:p>
    <w:p w:rsidR="00740B0F" w:rsidRPr="009F37EC" w:rsidDel="00E474FD" w:rsidRDefault="00740B0F" w:rsidP="00CF1D4B">
      <w:pPr>
        <w:tabs>
          <w:tab w:val="left" w:pos="709"/>
        </w:tabs>
        <w:ind w:left="556"/>
        <w:jc w:val="both"/>
        <w:rPr>
          <w:del w:id="2592" w:author="Καρμίρης Αγγελος" w:date="2020-01-03T10:44:00Z"/>
          <w:sz w:val="24"/>
          <w:szCs w:val="24"/>
          <w:lang w:val="el-GR"/>
        </w:rPr>
      </w:pPr>
    </w:p>
    <w:p w:rsidR="00740B0F" w:rsidRPr="00CF1D4B" w:rsidDel="00E474FD" w:rsidRDefault="00FB0EEA" w:rsidP="00CF1D4B">
      <w:pPr>
        <w:pStyle w:val="ListParagraph"/>
        <w:numPr>
          <w:ilvl w:val="0"/>
          <w:numId w:val="73"/>
        </w:numPr>
        <w:tabs>
          <w:tab w:val="left" w:pos="709"/>
        </w:tabs>
        <w:ind w:left="1069"/>
        <w:jc w:val="both"/>
        <w:rPr>
          <w:del w:id="2593" w:author="Καρμίρης Αγγελος" w:date="2020-01-03T10:44:00Z"/>
          <w:sz w:val="24"/>
          <w:szCs w:val="24"/>
          <w:lang w:val="el-GR"/>
        </w:rPr>
      </w:pPr>
      <w:del w:id="2594" w:author="Καρμίρης Αγγελος" w:date="2020-01-03T10:44:00Z">
        <w:r w:rsidDel="00E474FD">
          <w:rPr>
            <w:sz w:val="24"/>
            <w:szCs w:val="24"/>
            <w:lang w:val="el-GR"/>
          </w:rPr>
          <w:delText>Σύστημα έγχυσης αδρανούς αερίου (</w:delText>
        </w:r>
        <w:r w:rsidDel="00E474FD">
          <w:rPr>
            <w:sz w:val="24"/>
            <w:szCs w:val="24"/>
          </w:rPr>
          <w:delText>IGIS</w:delText>
        </w:r>
        <w:r w:rsidRPr="00CF1D4B" w:rsidDel="00E474FD">
          <w:rPr>
            <w:sz w:val="24"/>
            <w:szCs w:val="24"/>
            <w:lang w:val="el-GR"/>
          </w:rPr>
          <w:delText xml:space="preserve">), </w:delText>
        </w:r>
        <w:r w:rsidDel="00E474FD">
          <w:rPr>
            <w:sz w:val="24"/>
            <w:szCs w:val="24"/>
            <w:lang w:val="el-GR"/>
          </w:rPr>
          <w:delText>το οποίο θα στεγάζεται σε πίνακα και θα περιλαμβάνει δοχείο αδρανούς αερίου.</w:delText>
        </w:r>
      </w:del>
    </w:p>
    <w:p w:rsidR="00740B0F" w:rsidRPr="009F37EC" w:rsidDel="00E474FD" w:rsidRDefault="00740B0F" w:rsidP="00CF1D4B">
      <w:pPr>
        <w:tabs>
          <w:tab w:val="left" w:pos="709"/>
        </w:tabs>
        <w:ind w:left="616"/>
        <w:jc w:val="both"/>
        <w:rPr>
          <w:del w:id="2595" w:author="Καρμίρης Αγγελος" w:date="2020-01-03T10:44:00Z"/>
          <w:sz w:val="24"/>
          <w:szCs w:val="24"/>
          <w:lang w:val="el-GR"/>
        </w:rPr>
      </w:pPr>
    </w:p>
    <w:p w:rsidR="00740B0F" w:rsidRPr="00CF1D4B" w:rsidDel="00E474FD" w:rsidRDefault="00FB0EEA" w:rsidP="00CF1D4B">
      <w:pPr>
        <w:pStyle w:val="ListParagraph"/>
        <w:numPr>
          <w:ilvl w:val="0"/>
          <w:numId w:val="73"/>
        </w:numPr>
        <w:tabs>
          <w:tab w:val="left" w:pos="709"/>
        </w:tabs>
        <w:ind w:left="1069"/>
        <w:jc w:val="both"/>
        <w:rPr>
          <w:del w:id="2596" w:author="Καρμίρης Αγγελος" w:date="2020-01-03T10:44:00Z"/>
          <w:sz w:val="24"/>
          <w:szCs w:val="24"/>
          <w:lang w:val="el-GR"/>
        </w:rPr>
      </w:pPr>
      <w:del w:id="2597" w:author="Καρμίρης Αγγελος" w:date="2020-01-03T10:44:00Z">
        <w:r w:rsidDel="00E474FD">
          <w:rPr>
            <w:sz w:val="24"/>
            <w:szCs w:val="24"/>
            <w:lang w:val="el-GR"/>
          </w:rPr>
          <w:delText>Πίνακα ελέγχου για τον ηλεκτρικό έλεγχο του συστήματος.</w:delText>
        </w:r>
      </w:del>
    </w:p>
    <w:p w:rsidR="00FB0EEA" w:rsidDel="00E474FD" w:rsidRDefault="00FB0EEA" w:rsidP="00FB0EEA">
      <w:pPr>
        <w:ind w:left="709"/>
        <w:jc w:val="both"/>
        <w:rPr>
          <w:del w:id="2598" w:author="Καρμίρης Αγγελος" w:date="2020-01-03T10:44:00Z"/>
          <w:sz w:val="24"/>
          <w:szCs w:val="24"/>
          <w:lang w:val="el-GR"/>
        </w:rPr>
      </w:pPr>
    </w:p>
    <w:p w:rsidR="00FB0EEA" w:rsidRPr="009F37EC" w:rsidDel="00E474FD" w:rsidRDefault="00FB0EEA" w:rsidP="00FB0EEA">
      <w:pPr>
        <w:ind w:left="709"/>
        <w:jc w:val="both"/>
        <w:rPr>
          <w:del w:id="2599" w:author="Καρμίρης Αγγελος" w:date="2020-01-03T10:44:00Z"/>
          <w:sz w:val="24"/>
          <w:szCs w:val="24"/>
          <w:lang w:val="el-GR"/>
        </w:rPr>
      </w:pPr>
      <w:del w:id="2600" w:author="Καρμίρης Αγγελος" w:date="2020-01-03T10:44:00Z">
        <w:r w:rsidRPr="009F37EC" w:rsidDel="00E474FD">
          <w:rPr>
            <w:sz w:val="24"/>
            <w:szCs w:val="24"/>
            <w:lang w:val="el-GR"/>
          </w:rPr>
          <w:delText xml:space="preserve">Το σύστημα  θα </w:delText>
        </w:r>
        <w:r w:rsidDel="00E474FD">
          <w:rPr>
            <w:sz w:val="24"/>
            <w:szCs w:val="24"/>
            <w:lang w:val="el-GR"/>
          </w:rPr>
          <w:delText>περιλαμβάνει επίσης</w:delText>
        </w:r>
        <w:r w:rsidRPr="009F37EC" w:rsidDel="00E474FD">
          <w:rPr>
            <w:sz w:val="24"/>
            <w:szCs w:val="24"/>
            <w:lang w:val="el-GR"/>
          </w:rPr>
          <w:delText xml:space="preserve"> τα ακόλουθα εξαρτήματα</w:delText>
        </w:r>
        <w:r w:rsidDel="00E474FD">
          <w:rPr>
            <w:sz w:val="24"/>
            <w:szCs w:val="24"/>
            <w:lang w:val="el-GR"/>
          </w:rPr>
          <w:delText xml:space="preserve"> που θα παρέχει </w:delText>
        </w:r>
        <w:r w:rsidR="00D16594" w:rsidDel="00E474FD">
          <w:rPr>
            <w:sz w:val="24"/>
            <w:szCs w:val="24"/>
            <w:lang w:val="el-GR"/>
          </w:rPr>
          <w:delText>ο κατασκευαστής του ΑΜ/Σ</w:delText>
        </w:r>
        <w:r w:rsidRPr="009F37EC" w:rsidDel="00E474FD">
          <w:rPr>
            <w:sz w:val="24"/>
            <w:szCs w:val="24"/>
            <w:lang w:val="el-GR"/>
          </w:rPr>
          <w:delText>:</w:delText>
        </w:r>
      </w:del>
    </w:p>
    <w:p w:rsidR="00FB0EEA" w:rsidRPr="009F37EC" w:rsidDel="00E474FD" w:rsidRDefault="00FB0EEA" w:rsidP="00FB0EEA">
      <w:pPr>
        <w:jc w:val="both"/>
        <w:rPr>
          <w:del w:id="2601" w:author="Καρμίρης Αγγελος" w:date="2020-01-03T10:44:00Z"/>
          <w:sz w:val="24"/>
          <w:szCs w:val="24"/>
          <w:lang w:val="el-GR"/>
        </w:rPr>
      </w:pPr>
    </w:p>
    <w:p w:rsidR="00FB0EEA" w:rsidRPr="00400351" w:rsidDel="00E474FD" w:rsidRDefault="000F4966" w:rsidP="00CF1D4B">
      <w:pPr>
        <w:pStyle w:val="ListParagraph"/>
        <w:numPr>
          <w:ilvl w:val="0"/>
          <w:numId w:val="74"/>
        </w:numPr>
        <w:tabs>
          <w:tab w:val="left" w:pos="709"/>
        </w:tabs>
        <w:ind w:left="1069"/>
        <w:jc w:val="both"/>
        <w:rPr>
          <w:del w:id="2602" w:author="Καρμίρης Αγγελος" w:date="2020-01-03T10:44:00Z"/>
          <w:sz w:val="24"/>
          <w:szCs w:val="24"/>
          <w:lang w:val="el-GR"/>
        </w:rPr>
      </w:pPr>
      <w:del w:id="2603" w:author="Καρμίρης Αγγελος" w:date="2020-01-03T10:44:00Z">
        <w:r w:rsidDel="00E474FD">
          <w:rPr>
            <w:sz w:val="24"/>
            <w:szCs w:val="24"/>
            <w:lang w:val="el-GR"/>
          </w:rPr>
          <w:delText>Δοχείο διαχωρισμού αερίου – λαδιού (</w:delText>
        </w:r>
        <w:r w:rsidDel="00E474FD">
          <w:rPr>
            <w:sz w:val="24"/>
            <w:szCs w:val="24"/>
          </w:rPr>
          <w:delText>OGST</w:delText>
        </w:r>
        <w:r w:rsidRPr="00CF1D4B" w:rsidDel="00E474FD">
          <w:rPr>
            <w:sz w:val="24"/>
            <w:szCs w:val="24"/>
            <w:lang w:val="el-GR"/>
          </w:rPr>
          <w:delText>)</w:delText>
        </w:r>
        <w:r w:rsidDel="00E474FD">
          <w:rPr>
            <w:sz w:val="24"/>
            <w:szCs w:val="24"/>
            <w:lang w:val="el-GR"/>
          </w:rPr>
          <w:delText xml:space="preserve"> </w:delText>
        </w:r>
        <w:r w:rsidR="00B122C9" w:rsidDel="00E474FD">
          <w:rPr>
            <w:sz w:val="24"/>
            <w:szCs w:val="24"/>
            <w:lang w:val="el-GR"/>
          </w:rPr>
          <w:delText>για το διαχωρισμό του εύφλεκτου αερίου από το λάδι</w:delText>
        </w:r>
        <w:r w:rsidR="00FB0EEA" w:rsidRPr="00400351" w:rsidDel="00E474FD">
          <w:rPr>
            <w:sz w:val="24"/>
            <w:szCs w:val="24"/>
            <w:lang w:val="el-GR"/>
          </w:rPr>
          <w:delText>.</w:delText>
        </w:r>
      </w:del>
    </w:p>
    <w:p w:rsidR="00FB0EEA" w:rsidRPr="009F37EC" w:rsidDel="00E474FD" w:rsidRDefault="00FB0EEA" w:rsidP="00FB0EEA">
      <w:pPr>
        <w:ind w:left="349"/>
        <w:jc w:val="both"/>
        <w:rPr>
          <w:del w:id="2604" w:author="Καρμίρης Αγγελος" w:date="2020-01-03T10:44:00Z"/>
          <w:sz w:val="24"/>
          <w:szCs w:val="24"/>
          <w:lang w:val="el-GR"/>
        </w:rPr>
      </w:pPr>
    </w:p>
    <w:p w:rsidR="00FB0EEA" w:rsidRPr="00400351" w:rsidDel="00E474FD" w:rsidRDefault="00B122C9" w:rsidP="00CF1D4B">
      <w:pPr>
        <w:pStyle w:val="ListParagraph"/>
        <w:numPr>
          <w:ilvl w:val="0"/>
          <w:numId w:val="74"/>
        </w:numPr>
        <w:tabs>
          <w:tab w:val="left" w:pos="709"/>
        </w:tabs>
        <w:ind w:left="1069"/>
        <w:jc w:val="both"/>
        <w:rPr>
          <w:del w:id="2605" w:author="Καρμίρης Αγγελος" w:date="2020-01-03T10:44:00Z"/>
          <w:sz w:val="24"/>
          <w:szCs w:val="24"/>
          <w:lang w:val="el-GR"/>
        </w:rPr>
      </w:pPr>
      <w:del w:id="2606" w:author="Καρμίρης Αγγελος" w:date="2020-01-03T10:44:00Z">
        <w:r w:rsidDel="00E474FD">
          <w:rPr>
            <w:sz w:val="24"/>
            <w:szCs w:val="24"/>
            <w:lang w:val="el-GR"/>
          </w:rPr>
          <w:delText>Όλα τα απαιτούμενα εξαρτήματα προσαρμογής στον ΑΜ/Σ</w:delText>
        </w:r>
        <w:r w:rsidR="00FB0EEA" w:rsidRPr="00400351" w:rsidDel="00E474FD">
          <w:rPr>
            <w:sz w:val="24"/>
            <w:szCs w:val="24"/>
            <w:lang w:val="el-GR"/>
          </w:rPr>
          <w:delText>.</w:delText>
        </w:r>
      </w:del>
    </w:p>
    <w:p w:rsidR="00FB0EEA" w:rsidRPr="009F37EC" w:rsidDel="00E474FD" w:rsidRDefault="00FB0EEA" w:rsidP="00FB0EEA">
      <w:pPr>
        <w:tabs>
          <w:tab w:val="left" w:pos="709"/>
        </w:tabs>
        <w:ind w:left="349"/>
        <w:jc w:val="both"/>
        <w:rPr>
          <w:del w:id="2607" w:author="Καρμίρης Αγγελος" w:date="2020-01-03T10:44:00Z"/>
          <w:sz w:val="24"/>
          <w:szCs w:val="24"/>
          <w:lang w:val="el-GR"/>
        </w:rPr>
      </w:pPr>
    </w:p>
    <w:p w:rsidR="00FB0EEA" w:rsidRPr="00400351" w:rsidDel="00E474FD" w:rsidRDefault="000B4180" w:rsidP="00CF1D4B">
      <w:pPr>
        <w:pStyle w:val="ListParagraph"/>
        <w:numPr>
          <w:ilvl w:val="0"/>
          <w:numId w:val="74"/>
        </w:numPr>
        <w:tabs>
          <w:tab w:val="left" w:pos="709"/>
        </w:tabs>
        <w:ind w:left="1069"/>
        <w:jc w:val="both"/>
        <w:rPr>
          <w:del w:id="2608" w:author="Καρμίρης Αγγελος" w:date="2020-01-03T10:44:00Z"/>
          <w:sz w:val="24"/>
          <w:szCs w:val="24"/>
          <w:lang w:val="el-GR"/>
        </w:rPr>
      </w:pPr>
      <w:del w:id="2609" w:author="Καρμίρης Αγγελος" w:date="2020-01-03T10:44:00Z">
        <w:r w:rsidDel="00E474FD">
          <w:rPr>
            <w:sz w:val="24"/>
            <w:szCs w:val="24"/>
            <w:lang w:val="el-GR"/>
          </w:rPr>
          <w:delText xml:space="preserve">Όλοι οι απαιτούμενοι σωλήνες για την ολοκλήρωση του συστήματος </w:delText>
        </w:r>
        <w:r w:rsidDel="00E474FD">
          <w:rPr>
            <w:sz w:val="24"/>
            <w:szCs w:val="24"/>
          </w:rPr>
          <w:delText>TPA</w:delText>
        </w:r>
        <w:r w:rsidRPr="00CF1D4B" w:rsidDel="00E474FD">
          <w:rPr>
            <w:sz w:val="24"/>
            <w:szCs w:val="24"/>
            <w:lang w:val="el-GR"/>
          </w:rPr>
          <w:delText>3</w:delText>
        </w:r>
        <w:r w:rsidDel="00E474FD">
          <w:rPr>
            <w:sz w:val="24"/>
            <w:szCs w:val="24"/>
          </w:rPr>
          <w:delText>B</w:delText>
        </w:r>
        <w:r w:rsidR="000F4966" w:rsidDel="00E474FD">
          <w:rPr>
            <w:sz w:val="24"/>
            <w:szCs w:val="24"/>
            <w:lang w:val="el-GR"/>
          </w:rPr>
          <w:delText>.</w:delText>
        </w:r>
      </w:del>
    </w:p>
    <w:p w:rsidR="00FB0EEA" w:rsidRPr="009F37EC" w:rsidDel="00E474FD" w:rsidRDefault="00FB0EEA" w:rsidP="00FB0EEA">
      <w:pPr>
        <w:tabs>
          <w:tab w:val="left" w:pos="709"/>
        </w:tabs>
        <w:ind w:left="349"/>
        <w:jc w:val="both"/>
        <w:rPr>
          <w:del w:id="2610" w:author="Καρμίρης Αγγελος" w:date="2020-01-03T10:44:00Z"/>
          <w:sz w:val="24"/>
          <w:szCs w:val="24"/>
          <w:lang w:val="el-GR"/>
        </w:rPr>
      </w:pPr>
    </w:p>
    <w:p w:rsidR="00FB0EEA" w:rsidRPr="00400351" w:rsidDel="00E474FD" w:rsidRDefault="000B4180" w:rsidP="00CF1D4B">
      <w:pPr>
        <w:pStyle w:val="ListParagraph"/>
        <w:numPr>
          <w:ilvl w:val="0"/>
          <w:numId w:val="74"/>
        </w:numPr>
        <w:tabs>
          <w:tab w:val="left" w:pos="709"/>
        </w:tabs>
        <w:ind w:left="1069"/>
        <w:jc w:val="both"/>
        <w:rPr>
          <w:del w:id="2611" w:author="Καρμίρης Αγγελος" w:date="2020-01-03T10:44:00Z"/>
          <w:sz w:val="24"/>
          <w:szCs w:val="24"/>
          <w:lang w:val="el-GR"/>
        </w:rPr>
      </w:pPr>
      <w:del w:id="2612" w:author="Καρμίρης Αγγελος" w:date="2020-01-03T10:44:00Z">
        <w:r w:rsidDel="00E474FD">
          <w:rPr>
            <w:sz w:val="24"/>
            <w:szCs w:val="24"/>
            <w:lang w:val="el-GR"/>
          </w:rPr>
          <w:delText>Όλα τα απαιτούμενα χαλύβδινα στηρίγματα</w:delText>
        </w:r>
        <w:r w:rsidR="00FB0EEA" w:rsidDel="00E474FD">
          <w:rPr>
            <w:sz w:val="24"/>
            <w:szCs w:val="24"/>
            <w:lang w:val="el-GR"/>
          </w:rPr>
          <w:delText>.</w:delText>
        </w:r>
      </w:del>
    </w:p>
    <w:p w:rsidR="00FB0EEA" w:rsidRPr="009F37EC" w:rsidDel="00E474FD" w:rsidRDefault="00FB0EEA" w:rsidP="00FB0EEA">
      <w:pPr>
        <w:tabs>
          <w:tab w:val="left" w:pos="709"/>
        </w:tabs>
        <w:ind w:left="349"/>
        <w:jc w:val="both"/>
        <w:rPr>
          <w:del w:id="2613" w:author="Καρμίρης Αγγελος" w:date="2020-01-03T10:44:00Z"/>
          <w:sz w:val="24"/>
          <w:szCs w:val="24"/>
          <w:lang w:val="el-GR"/>
        </w:rPr>
      </w:pPr>
    </w:p>
    <w:p w:rsidR="00A23A48" w:rsidRPr="00A23A48" w:rsidDel="00E474FD" w:rsidRDefault="00A23A48" w:rsidP="00CF1D4B">
      <w:pPr>
        <w:ind w:left="1843" w:hanging="1134"/>
        <w:jc w:val="both"/>
        <w:rPr>
          <w:del w:id="2614" w:author="Καρμίρης Αγγελος" w:date="2020-01-03T10:44:00Z"/>
          <w:sz w:val="24"/>
          <w:szCs w:val="24"/>
          <w:lang w:val="el-GR"/>
        </w:rPr>
      </w:pPr>
      <w:del w:id="2615" w:author="Καρμίρης Αγγελος" w:date="2020-01-03T10:44:00Z">
        <w:r w:rsidRPr="00CF1D4B" w:rsidDel="00E474FD">
          <w:rPr>
            <w:sz w:val="24"/>
            <w:szCs w:val="24"/>
            <w:u w:val="single"/>
            <w:lang w:val="el-GR"/>
          </w:rPr>
          <w:delText>Σημείωση:</w:delText>
        </w:r>
        <w:r w:rsidDel="00E474FD">
          <w:rPr>
            <w:sz w:val="24"/>
            <w:szCs w:val="24"/>
            <w:lang w:val="el-GR"/>
          </w:rPr>
          <w:delText xml:space="preserve"> Είναι επιθυμητό να είναι το </w:delText>
        </w:r>
        <w:r w:rsidDel="00E474FD">
          <w:rPr>
            <w:sz w:val="24"/>
            <w:szCs w:val="24"/>
          </w:rPr>
          <w:delText>OGST</w:delText>
        </w:r>
        <w:r w:rsidRPr="00CF1D4B" w:rsidDel="00E474FD">
          <w:rPr>
            <w:sz w:val="24"/>
            <w:szCs w:val="24"/>
            <w:lang w:val="el-GR"/>
          </w:rPr>
          <w:delText xml:space="preserve"> </w:delText>
        </w:r>
        <w:r w:rsidDel="00E474FD">
          <w:rPr>
            <w:sz w:val="24"/>
            <w:szCs w:val="24"/>
            <w:lang w:val="el-GR"/>
          </w:rPr>
          <w:delText>ένα διαμέρισμα του κύριου δοχείου διαστολής του ΑΜ/Σ.</w:delText>
        </w:r>
      </w:del>
    </w:p>
    <w:p w:rsidR="00A23A48" w:rsidDel="00E474FD" w:rsidRDefault="00A23A48" w:rsidP="00CF1D4B">
      <w:pPr>
        <w:ind w:left="709"/>
        <w:jc w:val="both"/>
        <w:rPr>
          <w:del w:id="2616" w:author="Καρμίρης Αγγελος" w:date="2020-01-03T10:44:00Z"/>
          <w:sz w:val="24"/>
          <w:szCs w:val="24"/>
          <w:lang w:val="el-GR"/>
        </w:rPr>
      </w:pPr>
    </w:p>
    <w:p w:rsidR="00740B0F" w:rsidDel="00E474FD" w:rsidRDefault="000B4180" w:rsidP="00CF1D4B">
      <w:pPr>
        <w:ind w:left="709"/>
        <w:jc w:val="both"/>
        <w:rPr>
          <w:del w:id="2617" w:author="Καρμίρης Αγγελος" w:date="2020-01-03T10:44:00Z"/>
          <w:sz w:val="24"/>
          <w:szCs w:val="24"/>
          <w:lang w:val="el-GR"/>
        </w:rPr>
      </w:pPr>
      <w:del w:id="2618" w:author="Καρμίρης Αγγελος" w:date="2020-01-03T10:44:00Z">
        <w:r w:rsidDel="00E474FD">
          <w:rPr>
            <w:sz w:val="24"/>
            <w:szCs w:val="24"/>
            <w:lang w:val="el-GR"/>
          </w:rPr>
          <w:delText xml:space="preserve">Το σύστημα </w:delText>
        </w:r>
        <w:r w:rsidDel="00E474FD">
          <w:rPr>
            <w:sz w:val="24"/>
            <w:szCs w:val="24"/>
          </w:rPr>
          <w:delText>IGIS</w:delText>
        </w:r>
        <w:r w:rsidRPr="00CF1D4B" w:rsidDel="00E474FD">
          <w:rPr>
            <w:sz w:val="24"/>
            <w:szCs w:val="24"/>
            <w:lang w:val="el-GR"/>
          </w:rPr>
          <w:delText xml:space="preserve"> </w:delText>
        </w:r>
        <w:r w:rsidDel="00E474FD">
          <w:rPr>
            <w:sz w:val="24"/>
            <w:szCs w:val="24"/>
            <w:lang w:val="el-GR"/>
          </w:rPr>
          <w:delText xml:space="preserve">θα πρέπει να εδράζεται σε βάση από σκυρόδεμα, τοποθετημένη τουλάχιστον 5 </w:delText>
        </w:r>
        <w:r w:rsidDel="00E474FD">
          <w:rPr>
            <w:sz w:val="24"/>
            <w:szCs w:val="24"/>
          </w:rPr>
          <w:delText>m</w:delText>
        </w:r>
        <w:r w:rsidRPr="00CF1D4B" w:rsidDel="00E474FD">
          <w:rPr>
            <w:sz w:val="24"/>
            <w:szCs w:val="24"/>
            <w:lang w:val="el-GR"/>
          </w:rPr>
          <w:delText xml:space="preserve"> </w:delText>
        </w:r>
        <w:r w:rsidDel="00E474FD">
          <w:rPr>
            <w:sz w:val="24"/>
            <w:szCs w:val="24"/>
            <w:lang w:val="el-GR"/>
          </w:rPr>
          <w:delText xml:space="preserve">μακριά από το δοχείο του ΑΜ/Σ και προστατευμένη μέσω πυράντοχου τοίχου από αυτό, σύμφωνα με τις απαιτήσεις της </w:delText>
        </w:r>
        <w:r w:rsidDel="00E474FD">
          <w:rPr>
            <w:sz w:val="24"/>
            <w:szCs w:val="24"/>
          </w:rPr>
          <w:delText>SERGI</w:delText>
        </w:r>
        <w:r w:rsidRPr="00CF1D4B" w:rsidDel="00E474FD">
          <w:rPr>
            <w:sz w:val="24"/>
            <w:szCs w:val="24"/>
            <w:lang w:val="el-GR"/>
          </w:rPr>
          <w:delText xml:space="preserve">. </w:delText>
        </w:r>
        <w:r w:rsidDel="00E474FD">
          <w:rPr>
            <w:sz w:val="24"/>
            <w:szCs w:val="24"/>
            <w:lang w:val="el-GR"/>
          </w:rPr>
          <w:delText xml:space="preserve">Θα εγχέει αδρανές αέριο στο δοχείο του ΑΜ/Σ, στο δοχείο του διακόπτη εκτροπής του </w:delText>
        </w:r>
        <w:r w:rsidDel="00E474FD">
          <w:rPr>
            <w:sz w:val="24"/>
            <w:szCs w:val="24"/>
          </w:rPr>
          <w:delText>OLTC</w:delText>
        </w:r>
        <w:r w:rsidDel="00E474FD">
          <w:rPr>
            <w:sz w:val="24"/>
            <w:szCs w:val="24"/>
            <w:lang w:val="el-GR"/>
          </w:rPr>
          <w:delText xml:space="preserve"> και στους πυργίσκους των μονωτήρων διέλευσης ΥΤ. Το </w:delText>
        </w:r>
        <w:r w:rsidDel="00E474FD">
          <w:rPr>
            <w:sz w:val="24"/>
            <w:szCs w:val="24"/>
          </w:rPr>
          <w:delText>IGIS</w:delText>
        </w:r>
        <w:r w:rsidRPr="00CF1D4B" w:rsidDel="00E474FD">
          <w:rPr>
            <w:sz w:val="24"/>
            <w:szCs w:val="24"/>
            <w:lang w:val="el-GR"/>
          </w:rPr>
          <w:delText xml:space="preserve"> </w:delText>
        </w:r>
        <w:r w:rsidDel="00E474FD">
          <w:rPr>
            <w:sz w:val="24"/>
            <w:szCs w:val="24"/>
            <w:lang w:val="el-GR"/>
          </w:rPr>
          <w:delText>θα λειτουργεί αυτόματα, είτε μετά</w:delText>
        </w:r>
        <w:r w:rsidRPr="00CF1D4B" w:rsidDel="00E474FD">
          <w:rPr>
            <w:sz w:val="24"/>
            <w:szCs w:val="24"/>
            <w:lang w:val="el-GR"/>
          </w:rPr>
          <w:delText xml:space="preserve"> </w:delText>
        </w:r>
        <w:r w:rsidDel="00E474FD">
          <w:rPr>
            <w:sz w:val="24"/>
            <w:szCs w:val="24"/>
            <w:lang w:val="el-GR"/>
          </w:rPr>
          <w:delText xml:space="preserve">από διάρρηξη των δίσκων σε οποιοδήποτε </w:delText>
        </w:r>
        <w:r w:rsidDel="00E474FD">
          <w:rPr>
            <w:sz w:val="24"/>
            <w:szCs w:val="24"/>
          </w:rPr>
          <w:delText>DS</w:delText>
        </w:r>
        <w:r w:rsidRPr="00CF1D4B" w:rsidDel="00E474FD">
          <w:rPr>
            <w:sz w:val="24"/>
            <w:szCs w:val="24"/>
            <w:lang w:val="el-GR"/>
          </w:rPr>
          <w:delText xml:space="preserve"> </w:delText>
        </w:r>
        <w:r w:rsidDel="00E474FD">
          <w:rPr>
            <w:sz w:val="24"/>
            <w:szCs w:val="24"/>
            <w:lang w:val="el-GR"/>
          </w:rPr>
          <w:delText xml:space="preserve">ή μετά από ανίχνευση φωτιάς από το </w:delText>
        </w:r>
        <w:r w:rsidDel="00E474FD">
          <w:rPr>
            <w:sz w:val="24"/>
            <w:szCs w:val="24"/>
          </w:rPr>
          <w:delText>LHD</w:delText>
        </w:r>
        <w:r w:rsidRPr="00CF1D4B" w:rsidDel="00E474FD">
          <w:rPr>
            <w:sz w:val="24"/>
            <w:szCs w:val="24"/>
            <w:lang w:val="el-GR"/>
          </w:rPr>
          <w:delText xml:space="preserve">. </w:delText>
        </w:r>
        <w:r w:rsidR="001F4B6D" w:rsidDel="00E474FD">
          <w:rPr>
            <w:sz w:val="24"/>
            <w:szCs w:val="24"/>
            <w:lang w:val="el-GR"/>
          </w:rPr>
          <w:delText xml:space="preserve">Για να αυξηθεί η ασφάλεια και στις δύο περιπτώσεις, η εντολή πτώσης του ηλεκτρονόμου διαφορικής προστασίας του ΑΜ/Σ θα πρέπει να είναι προϋπόθεση για την ενεργοποίηση του </w:delText>
        </w:r>
        <w:r w:rsidR="001F4B6D" w:rsidDel="00E474FD">
          <w:rPr>
            <w:sz w:val="24"/>
            <w:szCs w:val="24"/>
          </w:rPr>
          <w:delText>IGIS</w:delText>
        </w:r>
        <w:r w:rsidR="001F4B6D" w:rsidRPr="00CF1D4B" w:rsidDel="00E474FD">
          <w:rPr>
            <w:sz w:val="24"/>
            <w:szCs w:val="24"/>
            <w:lang w:val="el-GR"/>
          </w:rPr>
          <w:delText xml:space="preserve">. </w:delText>
        </w:r>
        <w:r w:rsidR="00A23A48" w:rsidDel="00E474FD">
          <w:rPr>
            <w:sz w:val="24"/>
            <w:szCs w:val="24"/>
            <w:lang w:val="el-GR"/>
          </w:rPr>
          <w:delText xml:space="preserve">Κάθε δίσκος διάρρηξης θα περιλαμβάνει μια δεύτερη ηλεκτρική επαφή για σήμα ηλεκτρικής πτώσης, εκτός αυτής που χρησιμοποιείται για την λειτουργία του </w:delText>
        </w:r>
        <w:r w:rsidR="00A23A48" w:rsidDel="00E474FD">
          <w:rPr>
            <w:sz w:val="24"/>
            <w:szCs w:val="24"/>
          </w:rPr>
          <w:delText>IGIS</w:delText>
        </w:r>
        <w:r w:rsidR="00A23A48" w:rsidRPr="00CF1D4B" w:rsidDel="00E474FD">
          <w:rPr>
            <w:sz w:val="24"/>
            <w:szCs w:val="24"/>
            <w:lang w:val="el-GR"/>
          </w:rPr>
          <w:delText xml:space="preserve">. </w:delText>
        </w:r>
      </w:del>
    </w:p>
    <w:p w:rsidR="00A23A48" w:rsidRPr="00A23A48" w:rsidDel="00E474FD" w:rsidRDefault="00A23A48" w:rsidP="00CF1D4B">
      <w:pPr>
        <w:ind w:left="709"/>
        <w:jc w:val="both"/>
        <w:rPr>
          <w:del w:id="2619" w:author="Καρμίρης Αγγελος" w:date="2020-01-03T10:44:00Z"/>
          <w:sz w:val="24"/>
          <w:szCs w:val="24"/>
          <w:lang w:val="el-GR"/>
        </w:rPr>
      </w:pPr>
      <w:del w:id="2620" w:author="Καρμίρης Αγγελος" w:date="2020-01-03T10:44:00Z">
        <w:r w:rsidDel="00E474FD">
          <w:rPr>
            <w:sz w:val="24"/>
            <w:szCs w:val="24"/>
            <w:lang w:val="el-GR"/>
          </w:rPr>
          <w:delText xml:space="preserve">Το σύστημα </w:delText>
        </w:r>
        <w:r w:rsidDel="00E474FD">
          <w:rPr>
            <w:sz w:val="24"/>
            <w:szCs w:val="24"/>
          </w:rPr>
          <w:delText>EGES</w:delText>
        </w:r>
        <w:r w:rsidRPr="00CF1D4B" w:rsidDel="00E474FD">
          <w:rPr>
            <w:sz w:val="24"/>
            <w:szCs w:val="24"/>
            <w:lang w:val="el-GR"/>
          </w:rPr>
          <w:delText xml:space="preserve"> </w:delText>
        </w:r>
        <w:r w:rsidDel="00E474FD">
          <w:rPr>
            <w:sz w:val="24"/>
            <w:szCs w:val="24"/>
            <w:lang w:val="el-GR"/>
          </w:rPr>
          <w:delText xml:space="preserve">πρέπει να τοποθετηθεί τουλάχιστον 5 </w:delText>
        </w:r>
        <w:r w:rsidDel="00E474FD">
          <w:rPr>
            <w:sz w:val="24"/>
            <w:szCs w:val="24"/>
          </w:rPr>
          <w:delText>m</w:delText>
        </w:r>
        <w:r w:rsidRPr="00CF1D4B" w:rsidDel="00E474FD">
          <w:rPr>
            <w:sz w:val="24"/>
            <w:szCs w:val="24"/>
            <w:lang w:val="el-GR"/>
          </w:rPr>
          <w:delText xml:space="preserve"> </w:delText>
        </w:r>
        <w:r w:rsidDel="00E474FD">
          <w:rPr>
            <w:sz w:val="24"/>
            <w:szCs w:val="24"/>
            <w:lang w:val="el-GR"/>
          </w:rPr>
          <w:delText xml:space="preserve">μακριά από το δοχείο του ΑΜ/Σ και σε ύψος τουλάχιστον 5 </w:delText>
        </w:r>
        <w:r w:rsidDel="00E474FD">
          <w:rPr>
            <w:sz w:val="24"/>
            <w:szCs w:val="24"/>
          </w:rPr>
          <w:delText>m</w:delText>
        </w:r>
        <w:r w:rsidRPr="00CF1D4B" w:rsidDel="00E474FD">
          <w:rPr>
            <w:sz w:val="24"/>
            <w:szCs w:val="24"/>
            <w:lang w:val="el-GR"/>
          </w:rPr>
          <w:delText xml:space="preserve">. </w:delText>
        </w:r>
      </w:del>
    </w:p>
    <w:p w:rsidR="00740B0F" w:rsidRPr="009F37EC" w:rsidDel="00E474FD" w:rsidRDefault="00740B0F" w:rsidP="00893FF1">
      <w:pPr>
        <w:tabs>
          <w:tab w:val="left" w:pos="567"/>
          <w:tab w:val="left" w:pos="709"/>
        </w:tabs>
        <w:jc w:val="both"/>
        <w:rPr>
          <w:del w:id="2621" w:author="Καρμίρης Αγγελος" w:date="2020-01-03T10:44:00Z"/>
          <w:sz w:val="24"/>
          <w:szCs w:val="24"/>
          <w:lang w:val="el-GR"/>
        </w:rPr>
      </w:pPr>
    </w:p>
    <w:p w:rsidR="00740B0F" w:rsidRPr="009F37EC" w:rsidDel="00E474FD" w:rsidRDefault="00740B0F" w:rsidP="00893FF1">
      <w:pPr>
        <w:tabs>
          <w:tab w:val="left" w:pos="567"/>
          <w:tab w:val="left" w:pos="709"/>
        </w:tabs>
        <w:jc w:val="both"/>
        <w:rPr>
          <w:del w:id="2622" w:author="Καρμίρης Αγγελος" w:date="2020-01-03T10:44:00Z"/>
          <w:sz w:val="24"/>
          <w:szCs w:val="24"/>
          <w:lang w:val="el-GR"/>
        </w:rPr>
      </w:pPr>
    </w:p>
    <w:p w:rsidR="00F81EF6" w:rsidRPr="009F37EC" w:rsidDel="00E474FD" w:rsidRDefault="00977E68" w:rsidP="00977E68">
      <w:pPr>
        <w:jc w:val="both"/>
        <w:rPr>
          <w:del w:id="2623" w:author="Καρμίρης Αγγελος" w:date="2020-01-03T10:44:00Z"/>
          <w:b/>
          <w:bCs/>
          <w:sz w:val="24"/>
          <w:szCs w:val="24"/>
          <w:lang w:val="el-GR"/>
        </w:rPr>
      </w:pPr>
      <w:del w:id="2624" w:author="Καρμίρης Αγγελος" w:date="2020-01-03T10:44:00Z">
        <w:r w:rsidRPr="009F37EC" w:rsidDel="00E474FD">
          <w:rPr>
            <w:sz w:val="24"/>
            <w:szCs w:val="24"/>
            <w:lang w:val="el-GR"/>
          </w:rPr>
          <w:delText xml:space="preserve">           </w:delText>
        </w:r>
        <w:r w:rsidR="00353427" w:rsidRPr="009F37EC" w:rsidDel="00E474FD">
          <w:rPr>
            <w:b/>
            <w:bCs/>
            <w:sz w:val="24"/>
            <w:szCs w:val="24"/>
            <w:lang w:val="el-GR"/>
          </w:rPr>
          <w:delText>ΧΙ</w:delText>
        </w:r>
        <w:r w:rsidR="005A72FE" w:rsidRPr="009F37EC" w:rsidDel="00E474FD">
          <w:rPr>
            <w:b/>
            <w:bCs/>
            <w:sz w:val="24"/>
            <w:szCs w:val="24"/>
          </w:rPr>
          <w:delText>I</w:delText>
        </w:r>
        <w:r w:rsidR="00353427" w:rsidRPr="009F37EC" w:rsidDel="00E474FD">
          <w:rPr>
            <w:b/>
            <w:bCs/>
            <w:sz w:val="24"/>
            <w:szCs w:val="24"/>
            <w:lang w:val="el-GR"/>
          </w:rPr>
          <w:delText xml:space="preserve">.  </w:delText>
        </w:r>
        <w:r w:rsidR="00F81EF6" w:rsidRPr="009F37EC" w:rsidDel="00E474FD">
          <w:rPr>
            <w:b/>
            <w:bCs/>
            <w:sz w:val="24"/>
            <w:szCs w:val="24"/>
            <w:u w:val="single"/>
            <w:lang w:val="el-GR"/>
          </w:rPr>
          <w:delText>ΑΝΤΑΛΛΑΚΤΙΚΑ</w:delText>
        </w:r>
      </w:del>
    </w:p>
    <w:p w:rsidR="00173F23" w:rsidRPr="009F37EC" w:rsidDel="00E474FD" w:rsidRDefault="00173F23" w:rsidP="00173F23">
      <w:pPr>
        <w:ind w:left="360"/>
        <w:jc w:val="both"/>
        <w:rPr>
          <w:del w:id="2625" w:author="Καρμίρης Αγγελος" w:date="2020-01-03T10:44:00Z"/>
          <w:b/>
          <w:bCs/>
          <w:sz w:val="24"/>
          <w:szCs w:val="24"/>
          <w:lang w:val="el-GR"/>
        </w:rPr>
      </w:pPr>
    </w:p>
    <w:p w:rsidR="00F81EF6" w:rsidRPr="009F37EC" w:rsidDel="00E474FD" w:rsidRDefault="00F81EF6">
      <w:pPr>
        <w:ind w:left="709"/>
        <w:jc w:val="both"/>
        <w:rPr>
          <w:del w:id="2626" w:author="Καρμίρης Αγγελος" w:date="2020-01-03T10:44:00Z"/>
          <w:sz w:val="24"/>
          <w:szCs w:val="24"/>
          <w:lang w:val="el-GR"/>
        </w:rPr>
      </w:pPr>
      <w:del w:id="2627" w:author="Καρμίρης Αγγελος" w:date="2020-01-03T10:44:00Z">
        <w:r w:rsidRPr="009F37EC" w:rsidDel="00E474FD">
          <w:rPr>
            <w:sz w:val="24"/>
            <w:szCs w:val="24"/>
            <w:lang w:val="el-GR"/>
          </w:rPr>
          <w:tab/>
          <w:delText xml:space="preserve">Οι μετέχοντες στο διαγωνισμό πρέπει να προσφέρουν τα παρακάτω ανταλλακτικά για κάθε </w:delText>
        </w:r>
        <w:r w:rsidR="00C052EC" w:rsidRPr="009F37EC" w:rsidDel="00E474FD">
          <w:rPr>
            <w:sz w:val="24"/>
            <w:szCs w:val="24"/>
            <w:lang w:val="el-GR"/>
          </w:rPr>
          <w:delText>αυτο</w:delText>
        </w:r>
        <w:r w:rsidRPr="009F37EC" w:rsidDel="00E474FD">
          <w:rPr>
            <w:sz w:val="24"/>
            <w:szCs w:val="24"/>
            <w:lang w:val="el-GR"/>
          </w:rPr>
          <w:delText>μετασχηματιστή και να δώσουν τιμή για το κάθε είδος.</w:delText>
        </w:r>
      </w:del>
    </w:p>
    <w:p w:rsidR="007A7D4C" w:rsidRPr="009F37EC" w:rsidDel="00E474FD" w:rsidRDefault="007A7D4C">
      <w:pPr>
        <w:ind w:left="709"/>
        <w:jc w:val="both"/>
        <w:rPr>
          <w:del w:id="2628" w:author="Καρμίρης Αγγελος" w:date="2020-01-03T10:44:00Z"/>
          <w:sz w:val="24"/>
          <w:szCs w:val="24"/>
          <w:lang w:val="el-GR"/>
        </w:rPr>
      </w:pPr>
    </w:p>
    <w:tbl>
      <w:tblPr>
        <w:tblW w:w="8222" w:type="dxa"/>
        <w:tblInd w:w="67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560"/>
        <w:gridCol w:w="6662"/>
      </w:tblGrid>
      <w:tr w:rsidR="00F348A5" w:rsidRPr="00E474FD" w:rsidDel="00E474FD">
        <w:trPr>
          <w:del w:id="2629" w:author="Καρμίρης Αγγελος" w:date="2020-01-03T10:44:00Z"/>
        </w:trPr>
        <w:tc>
          <w:tcPr>
            <w:tcW w:w="1560" w:type="dxa"/>
            <w:tcBorders>
              <w:top w:val="single" w:sz="18" w:space="0" w:color="auto"/>
            </w:tcBorders>
            <w:shd w:val="clear" w:color="auto" w:fill="FFFF00"/>
          </w:tcPr>
          <w:p w:rsidR="00F81EF6" w:rsidRPr="009F37EC" w:rsidDel="00E474FD" w:rsidRDefault="00F81EF6">
            <w:pPr>
              <w:jc w:val="center"/>
              <w:rPr>
                <w:del w:id="2630" w:author="Καρμίρης Αγγελος" w:date="2020-01-03T10:44:00Z"/>
                <w:b/>
                <w:bCs/>
                <w:sz w:val="24"/>
                <w:szCs w:val="24"/>
                <w:lang w:val="el-GR"/>
              </w:rPr>
            </w:pPr>
            <w:del w:id="2631" w:author="Καρμίρης Αγγελος" w:date="2020-01-03T10:44:00Z">
              <w:r w:rsidRPr="009F37EC" w:rsidDel="00E474FD">
                <w:rPr>
                  <w:b/>
                  <w:bCs/>
                  <w:sz w:val="24"/>
                  <w:szCs w:val="24"/>
                  <w:u w:val="single"/>
                  <w:lang w:val="el-GR"/>
                </w:rPr>
                <w:delText>Αριθ. Είδους</w:delText>
              </w:r>
            </w:del>
          </w:p>
          <w:p w:rsidR="00F81EF6" w:rsidRPr="009F37EC" w:rsidDel="00E474FD" w:rsidRDefault="00F81EF6">
            <w:pPr>
              <w:jc w:val="center"/>
              <w:rPr>
                <w:del w:id="2632" w:author="Καρμίρης Αγγελος" w:date="2020-01-03T10:44:00Z"/>
                <w:b/>
                <w:bCs/>
                <w:sz w:val="24"/>
                <w:szCs w:val="24"/>
                <w:lang w:val="el-GR"/>
              </w:rPr>
            </w:pPr>
          </w:p>
        </w:tc>
        <w:tc>
          <w:tcPr>
            <w:tcW w:w="6662" w:type="dxa"/>
            <w:tcBorders>
              <w:top w:val="single" w:sz="18" w:space="0" w:color="auto"/>
            </w:tcBorders>
            <w:shd w:val="clear" w:color="auto" w:fill="FFFF00"/>
          </w:tcPr>
          <w:p w:rsidR="00F81EF6" w:rsidRPr="009F37EC" w:rsidDel="00E474FD" w:rsidRDefault="00F81EF6">
            <w:pPr>
              <w:jc w:val="center"/>
              <w:rPr>
                <w:del w:id="2633" w:author="Καρμίρης Αγγελος" w:date="2020-01-03T10:44:00Z"/>
                <w:b/>
                <w:bCs/>
                <w:sz w:val="24"/>
                <w:szCs w:val="24"/>
                <w:lang w:val="el-GR"/>
              </w:rPr>
            </w:pPr>
          </w:p>
          <w:p w:rsidR="00F81EF6" w:rsidRPr="009F37EC" w:rsidDel="00E474FD" w:rsidRDefault="00F81EF6">
            <w:pPr>
              <w:jc w:val="center"/>
              <w:rPr>
                <w:del w:id="2634" w:author="Καρμίρης Αγγελος" w:date="2020-01-03T10:44:00Z"/>
                <w:b/>
                <w:bCs/>
                <w:sz w:val="24"/>
                <w:szCs w:val="24"/>
                <w:lang w:val="el-GR"/>
              </w:rPr>
            </w:pPr>
            <w:del w:id="2635" w:author="Καρμίρης Αγγελος" w:date="2020-01-03T10:44:00Z">
              <w:r w:rsidRPr="009F37EC" w:rsidDel="00E474FD">
                <w:rPr>
                  <w:b/>
                  <w:bCs/>
                  <w:sz w:val="24"/>
                  <w:szCs w:val="24"/>
                  <w:u w:val="single"/>
                  <w:lang w:val="el-GR"/>
                </w:rPr>
                <w:delText>Π ε ρ ι γ ρ α φ ή</w:delText>
              </w:r>
            </w:del>
          </w:p>
        </w:tc>
      </w:tr>
      <w:tr w:rsidR="00F348A5" w:rsidRPr="00E474FD" w:rsidDel="00E474FD">
        <w:trPr>
          <w:del w:id="2636" w:author="Καρμίρης Αγγελος" w:date="2020-01-03T10:44:00Z"/>
        </w:trPr>
        <w:tc>
          <w:tcPr>
            <w:tcW w:w="1560" w:type="dxa"/>
          </w:tcPr>
          <w:p w:rsidR="00F81EF6" w:rsidRPr="009F37EC" w:rsidDel="00E474FD" w:rsidRDefault="00F81EF6">
            <w:pPr>
              <w:jc w:val="center"/>
              <w:rPr>
                <w:del w:id="2637" w:author="Καρμίρης Αγγελος" w:date="2020-01-03T10:44:00Z"/>
                <w:sz w:val="24"/>
                <w:szCs w:val="24"/>
                <w:lang w:val="el-GR"/>
              </w:rPr>
            </w:pPr>
            <w:del w:id="2638" w:author="Καρμίρης Αγγελος" w:date="2020-01-03T10:44:00Z">
              <w:r w:rsidRPr="009F37EC" w:rsidDel="00E474FD">
                <w:rPr>
                  <w:sz w:val="24"/>
                  <w:szCs w:val="24"/>
                  <w:lang w:val="el-GR"/>
                </w:rPr>
                <w:delText>1</w:delText>
              </w:r>
            </w:del>
          </w:p>
        </w:tc>
        <w:tc>
          <w:tcPr>
            <w:tcW w:w="6662" w:type="dxa"/>
          </w:tcPr>
          <w:p w:rsidR="00F81EF6" w:rsidRPr="000903D8" w:rsidDel="00E474FD" w:rsidRDefault="00F81EF6">
            <w:pPr>
              <w:jc w:val="both"/>
              <w:rPr>
                <w:del w:id="2639" w:author="Καρμίρης Αγγελος" w:date="2020-01-03T10:44:00Z"/>
                <w:sz w:val="24"/>
                <w:szCs w:val="24"/>
                <w:lang w:val="el-GR"/>
              </w:rPr>
            </w:pPr>
            <w:del w:id="2640" w:author="Καρμίρης Αγγελος" w:date="2020-01-03T10:44:00Z">
              <w:r w:rsidRPr="009F37EC" w:rsidDel="00E474FD">
                <w:rPr>
                  <w:sz w:val="24"/>
                  <w:szCs w:val="24"/>
                  <w:lang w:val="el-GR"/>
                </w:rPr>
                <w:delText xml:space="preserve">'Ένας πλήρης μονωτήρας </w:delText>
              </w:r>
              <w:r w:rsidR="00A57402" w:rsidDel="00E474FD">
                <w:rPr>
                  <w:sz w:val="24"/>
                  <w:szCs w:val="24"/>
                  <w:lang w:val="el-GR"/>
                </w:rPr>
                <w:delText>διέλευσης</w:delText>
              </w:r>
              <w:r w:rsidRPr="009F37EC" w:rsidDel="00E474FD">
                <w:rPr>
                  <w:sz w:val="24"/>
                  <w:szCs w:val="24"/>
                  <w:lang w:val="el-GR"/>
                </w:rPr>
                <w:delText xml:space="preserve"> ΥΤ</w:delText>
              </w:r>
            </w:del>
          </w:p>
        </w:tc>
      </w:tr>
      <w:tr w:rsidR="00F348A5" w:rsidRPr="00E474FD" w:rsidDel="00E474FD">
        <w:trPr>
          <w:del w:id="2641" w:author="Καρμίρης Αγγελος" w:date="2020-01-03T10:44:00Z"/>
        </w:trPr>
        <w:tc>
          <w:tcPr>
            <w:tcW w:w="1560" w:type="dxa"/>
          </w:tcPr>
          <w:p w:rsidR="00F81EF6" w:rsidRPr="009F37EC" w:rsidDel="00E474FD" w:rsidRDefault="00F81EF6">
            <w:pPr>
              <w:jc w:val="center"/>
              <w:rPr>
                <w:del w:id="2642" w:author="Καρμίρης Αγγελος" w:date="2020-01-03T10:44:00Z"/>
                <w:sz w:val="24"/>
                <w:szCs w:val="24"/>
                <w:lang w:val="el-GR"/>
              </w:rPr>
            </w:pPr>
            <w:del w:id="2643" w:author="Καρμίρης Αγγελος" w:date="2020-01-03T10:44:00Z">
              <w:r w:rsidRPr="009F37EC" w:rsidDel="00E474FD">
                <w:rPr>
                  <w:sz w:val="24"/>
                  <w:szCs w:val="24"/>
                  <w:lang w:val="el-GR"/>
                </w:rPr>
                <w:delText>2</w:delText>
              </w:r>
            </w:del>
          </w:p>
        </w:tc>
        <w:tc>
          <w:tcPr>
            <w:tcW w:w="6662" w:type="dxa"/>
          </w:tcPr>
          <w:p w:rsidR="00F81EF6" w:rsidRPr="000903D8" w:rsidDel="00E474FD" w:rsidRDefault="00F81EF6">
            <w:pPr>
              <w:jc w:val="both"/>
              <w:rPr>
                <w:del w:id="2644" w:author="Καρμίρης Αγγελος" w:date="2020-01-03T10:44:00Z"/>
                <w:sz w:val="24"/>
                <w:szCs w:val="24"/>
                <w:lang w:val="el-GR"/>
              </w:rPr>
            </w:pPr>
            <w:del w:id="2645" w:author="Καρμίρης Αγγελος" w:date="2020-01-03T10:44:00Z">
              <w:r w:rsidRPr="009F37EC" w:rsidDel="00E474FD">
                <w:rPr>
                  <w:sz w:val="24"/>
                  <w:szCs w:val="24"/>
                  <w:lang w:val="el-GR"/>
                </w:rPr>
                <w:delText xml:space="preserve">'Ένας πλήρης μονωτήρας </w:delText>
              </w:r>
              <w:r w:rsidR="00A57402" w:rsidDel="00E474FD">
                <w:rPr>
                  <w:sz w:val="24"/>
                  <w:szCs w:val="24"/>
                  <w:lang w:val="el-GR"/>
                </w:rPr>
                <w:delText>διέλευσης</w:delText>
              </w:r>
              <w:r w:rsidRPr="009F37EC" w:rsidDel="00E474FD">
                <w:rPr>
                  <w:sz w:val="24"/>
                  <w:szCs w:val="24"/>
                  <w:lang w:val="el-GR"/>
                </w:rPr>
                <w:delText xml:space="preserve"> ΜΤ</w:delText>
              </w:r>
            </w:del>
          </w:p>
        </w:tc>
      </w:tr>
      <w:tr w:rsidR="00F348A5" w:rsidRPr="00E474FD" w:rsidDel="00E474FD">
        <w:trPr>
          <w:del w:id="2646" w:author="Καρμίρης Αγγελος" w:date="2020-01-03T10:44:00Z"/>
        </w:trPr>
        <w:tc>
          <w:tcPr>
            <w:tcW w:w="1560" w:type="dxa"/>
          </w:tcPr>
          <w:p w:rsidR="00F81EF6" w:rsidRPr="009F37EC" w:rsidDel="00E474FD" w:rsidRDefault="00F81EF6">
            <w:pPr>
              <w:jc w:val="center"/>
              <w:rPr>
                <w:del w:id="2647" w:author="Καρμίρης Αγγελος" w:date="2020-01-03T10:44:00Z"/>
                <w:sz w:val="24"/>
                <w:szCs w:val="24"/>
                <w:lang w:val="el-GR"/>
              </w:rPr>
            </w:pPr>
            <w:del w:id="2648" w:author="Καρμίρης Αγγελος" w:date="2020-01-03T10:44:00Z">
              <w:r w:rsidRPr="009F37EC" w:rsidDel="00E474FD">
                <w:rPr>
                  <w:sz w:val="24"/>
                  <w:szCs w:val="24"/>
                  <w:lang w:val="el-GR"/>
                </w:rPr>
                <w:delText>3</w:delText>
              </w:r>
            </w:del>
          </w:p>
        </w:tc>
        <w:tc>
          <w:tcPr>
            <w:tcW w:w="6662" w:type="dxa"/>
          </w:tcPr>
          <w:p w:rsidR="00F81EF6" w:rsidRPr="000903D8" w:rsidDel="00E474FD" w:rsidRDefault="00F81EF6">
            <w:pPr>
              <w:jc w:val="both"/>
              <w:rPr>
                <w:del w:id="2649" w:author="Καρμίρης Αγγελος" w:date="2020-01-03T10:44:00Z"/>
                <w:sz w:val="24"/>
                <w:szCs w:val="24"/>
                <w:lang w:val="el-GR"/>
              </w:rPr>
            </w:pPr>
            <w:del w:id="2650" w:author="Καρμίρης Αγγελος" w:date="2020-01-03T10:44:00Z">
              <w:r w:rsidRPr="009F37EC" w:rsidDel="00E474FD">
                <w:rPr>
                  <w:sz w:val="24"/>
                  <w:szCs w:val="24"/>
                  <w:lang w:val="el-GR"/>
                </w:rPr>
                <w:delText xml:space="preserve">'Ένας πλήρης μονωτήρας </w:delText>
              </w:r>
              <w:r w:rsidR="00A57402" w:rsidDel="00E474FD">
                <w:rPr>
                  <w:sz w:val="24"/>
                  <w:szCs w:val="24"/>
                  <w:lang w:val="el-GR"/>
                </w:rPr>
                <w:delText>διέλευσης</w:delText>
              </w:r>
              <w:r w:rsidRPr="009F37EC" w:rsidDel="00E474FD">
                <w:rPr>
                  <w:sz w:val="24"/>
                  <w:szCs w:val="24"/>
                  <w:lang w:val="el-GR"/>
                </w:rPr>
                <w:delText xml:space="preserve"> ΧΤ</w:delText>
              </w:r>
            </w:del>
          </w:p>
        </w:tc>
      </w:tr>
      <w:tr w:rsidR="00F348A5" w:rsidRPr="00E474FD" w:rsidDel="00E474FD">
        <w:trPr>
          <w:del w:id="2651" w:author="Καρμίρης Αγγελος" w:date="2020-01-03T10:44:00Z"/>
        </w:trPr>
        <w:tc>
          <w:tcPr>
            <w:tcW w:w="1560" w:type="dxa"/>
          </w:tcPr>
          <w:p w:rsidR="00F81EF6" w:rsidRPr="009F37EC" w:rsidDel="00E474FD" w:rsidRDefault="00F81EF6">
            <w:pPr>
              <w:jc w:val="center"/>
              <w:rPr>
                <w:del w:id="2652" w:author="Καρμίρης Αγγελος" w:date="2020-01-03T10:44:00Z"/>
                <w:sz w:val="24"/>
                <w:szCs w:val="24"/>
                <w:lang w:val="el-GR"/>
              </w:rPr>
            </w:pPr>
          </w:p>
          <w:p w:rsidR="00F81EF6" w:rsidRPr="009F37EC" w:rsidDel="00E474FD" w:rsidRDefault="00F81EF6">
            <w:pPr>
              <w:jc w:val="center"/>
              <w:rPr>
                <w:del w:id="2653" w:author="Καρμίρης Αγγελος" w:date="2020-01-03T10:44:00Z"/>
                <w:sz w:val="24"/>
                <w:szCs w:val="24"/>
                <w:lang w:val="el-GR"/>
              </w:rPr>
            </w:pPr>
            <w:del w:id="2654" w:author="Καρμίρης Αγγελος" w:date="2020-01-03T10:44:00Z">
              <w:r w:rsidRPr="009F37EC" w:rsidDel="00E474FD">
                <w:rPr>
                  <w:sz w:val="24"/>
                  <w:szCs w:val="24"/>
                  <w:lang w:val="el-GR"/>
                </w:rPr>
                <w:delText>4</w:delText>
              </w:r>
            </w:del>
          </w:p>
        </w:tc>
        <w:tc>
          <w:tcPr>
            <w:tcW w:w="6662" w:type="dxa"/>
          </w:tcPr>
          <w:p w:rsidR="00F81EF6" w:rsidRPr="009F37EC" w:rsidDel="00E474FD" w:rsidRDefault="00F81EF6" w:rsidP="00194266">
            <w:pPr>
              <w:rPr>
                <w:del w:id="2655" w:author="Καρμίρης Αγγελος" w:date="2020-01-03T10:44:00Z"/>
                <w:sz w:val="24"/>
                <w:szCs w:val="24"/>
                <w:lang w:val="el-GR"/>
              </w:rPr>
            </w:pPr>
            <w:del w:id="2656" w:author="Καρμίρης Αγγελος" w:date="2020-01-03T10:44:00Z">
              <w:r w:rsidRPr="009F37EC" w:rsidDel="00E474FD">
                <w:rPr>
                  <w:sz w:val="24"/>
                  <w:szCs w:val="24"/>
                  <w:lang w:val="el-GR"/>
                </w:rPr>
                <w:delText xml:space="preserve">Πλήρης ομάδα παρεμβυσμάτων για όλους τους μονωτήρες </w:delText>
              </w:r>
              <w:r w:rsidR="00A57402" w:rsidDel="00E474FD">
                <w:rPr>
                  <w:sz w:val="24"/>
                  <w:szCs w:val="24"/>
                  <w:lang w:val="el-GR"/>
                </w:rPr>
                <w:delText>διέλευσης</w:delText>
              </w:r>
              <w:r w:rsidRPr="009F37EC" w:rsidDel="00E474FD">
                <w:rPr>
                  <w:sz w:val="24"/>
                  <w:szCs w:val="24"/>
                  <w:lang w:val="el-GR"/>
                </w:rPr>
                <w:delText>, καλυμμάτων, φλάντζας ψυγείων, ανθρωποθυρίδες και χειροθυρίδες.</w:delText>
              </w:r>
            </w:del>
          </w:p>
        </w:tc>
      </w:tr>
      <w:tr w:rsidR="00F348A5" w:rsidRPr="00E474FD" w:rsidDel="00E474FD">
        <w:trPr>
          <w:del w:id="2657" w:author="Καρμίρης Αγγελος" w:date="2020-01-03T10:44:00Z"/>
        </w:trPr>
        <w:tc>
          <w:tcPr>
            <w:tcW w:w="1560" w:type="dxa"/>
          </w:tcPr>
          <w:p w:rsidR="00F81EF6" w:rsidRPr="009F37EC" w:rsidDel="00E474FD" w:rsidRDefault="00F81EF6">
            <w:pPr>
              <w:jc w:val="center"/>
              <w:rPr>
                <w:del w:id="2658" w:author="Καρμίρης Αγγελος" w:date="2020-01-03T10:44:00Z"/>
                <w:sz w:val="24"/>
                <w:szCs w:val="24"/>
                <w:lang w:val="el-GR"/>
              </w:rPr>
            </w:pPr>
            <w:del w:id="2659" w:author="Καρμίρης Αγγελος" w:date="2020-01-03T10:44:00Z">
              <w:r w:rsidRPr="009F37EC" w:rsidDel="00E474FD">
                <w:rPr>
                  <w:sz w:val="24"/>
                  <w:szCs w:val="24"/>
                  <w:lang w:val="el-GR"/>
                </w:rPr>
                <w:delText>5</w:delText>
              </w:r>
            </w:del>
          </w:p>
        </w:tc>
        <w:tc>
          <w:tcPr>
            <w:tcW w:w="6662" w:type="dxa"/>
          </w:tcPr>
          <w:p w:rsidR="00F81EF6" w:rsidRPr="009F37EC" w:rsidDel="00E474FD" w:rsidRDefault="00F81EF6">
            <w:pPr>
              <w:jc w:val="both"/>
              <w:rPr>
                <w:del w:id="2660" w:author="Καρμίρης Αγγελος" w:date="2020-01-03T10:44:00Z"/>
                <w:sz w:val="24"/>
                <w:szCs w:val="24"/>
                <w:lang w:val="el-GR"/>
              </w:rPr>
            </w:pPr>
            <w:del w:id="2661" w:author="Καρμίρης Αγγελος" w:date="2020-01-03T10:44:00Z">
              <w:r w:rsidRPr="009F37EC" w:rsidDel="00E474FD">
                <w:rPr>
                  <w:sz w:val="24"/>
                  <w:szCs w:val="24"/>
                  <w:lang w:val="el-GR"/>
                </w:rPr>
                <w:delText>Ανεμιστήρα ψύξεως και κινητήρας</w:delText>
              </w:r>
            </w:del>
          </w:p>
        </w:tc>
      </w:tr>
      <w:tr w:rsidR="00F348A5" w:rsidRPr="00E474FD" w:rsidDel="00E474FD">
        <w:trPr>
          <w:del w:id="2662" w:author="Καρμίρης Αγγελος" w:date="2020-01-03T10:44:00Z"/>
        </w:trPr>
        <w:tc>
          <w:tcPr>
            <w:tcW w:w="1560" w:type="dxa"/>
          </w:tcPr>
          <w:p w:rsidR="00F81EF6" w:rsidRPr="009F37EC" w:rsidDel="00E474FD" w:rsidRDefault="00F81EF6">
            <w:pPr>
              <w:jc w:val="center"/>
              <w:rPr>
                <w:del w:id="2663" w:author="Καρμίρης Αγγελος" w:date="2020-01-03T10:44:00Z"/>
                <w:sz w:val="24"/>
                <w:szCs w:val="24"/>
                <w:lang w:val="el-GR"/>
              </w:rPr>
            </w:pPr>
            <w:del w:id="2664" w:author="Καρμίρης Αγγελος" w:date="2020-01-03T10:44:00Z">
              <w:r w:rsidRPr="009F37EC" w:rsidDel="00E474FD">
                <w:rPr>
                  <w:sz w:val="24"/>
                  <w:szCs w:val="24"/>
                  <w:lang w:val="el-GR"/>
                </w:rPr>
                <w:delText>6</w:delText>
              </w:r>
            </w:del>
          </w:p>
        </w:tc>
        <w:tc>
          <w:tcPr>
            <w:tcW w:w="6662" w:type="dxa"/>
          </w:tcPr>
          <w:p w:rsidR="00F81EF6" w:rsidRPr="009F37EC" w:rsidDel="00E474FD" w:rsidRDefault="00F81EF6">
            <w:pPr>
              <w:jc w:val="both"/>
              <w:rPr>
                <w:del w:id="2665" w:author="Καρμίρης Αγγελος" w:date="2020-01-03T10:44:00Z"/>
                <w:sz w:val="24"/>
                <w:szCs w:val="24"/>
                <w:lang w:val="el-GR"/>
              </w:rPr>
            </w:pPr>
            <w:del w:id="2666" w:author="Καρμίρης Αγγελος" w:date="2020-01-03T10:44:00Z">
              <w:r w:rsidRPr="009F37EC" w:rsidDel="00E474FD">
                <w:rPr>
                  <w:sz w:val="24"/>
                  <w:szCs w:val="24"/>
                  <w:lang w:val="el-GR"/>
                </w:rPr>
                <w:delText>Αντλία ψύξεως και κινητήρας</w:delText>
              </w:r>
            </w:del>
          </w:p>
        </w:tc>
      </w:tr>
      <w:tr w:rsidR="00F348A5" w:rsidRPr="00E474FD" w:rsidDel="00E474FD">
        <w:trPr>
          <w:del w:id="2667" w:author="Καρμίρης Αγγελος" w:date="2020-01-03T10:44:00Z"/>
        </w:trPr>
        <w:tc>
          <w:tcPr>
            <w:tcW w:w="1560" w:type="dxa"/>
          </w:tcPr>
          <w:p w:rsidR="00F81EF6" w:rsidRPr="009F37EC" w:rsidDel="00E474FD" w:rsidRDefault="00F81EF6">
            <w:pPr>
              <w:jc w:val="center"/>
              <w:rPr>
                <w:del w:id="2668" w:author="Καρμίρης Αγγελος" w:date="2020-01-03T10:44:00Z"/>
                <w:sz w:val="24"/>
                <w:szCs w:val="24"/>
                <w:lang w:val="el-GR"/>
              </w:rPr>
            </w:pPr>
          </w:p>
          <w:p w:rsidR="00F81EF6" w:rsidRPr="009F37EC" w:rsidDel="00E474FD" w:rsidRDefault="00F81EF6">
            <w:pPr>
              <w:jc w:val="center"/>
              <w:rPr>
                <w:del w:id="2669" w:author="Καρμίρης Αγγελος" w:date="2020-01-03T10:44:00Z"/>
                <w:sz w:val="24"/>
                <w:szCs w:val="24"/>
                <w:lang w:val="el-GR"/>
              </w:rPr>
            </w:pPr>
            <w:del w:id="2670" w:author="Καρμίρης Αγγελος" w:date="2020-01-03T10:44:00Z">
              <w:r w:rsidRPr="009F37EC" w:rsidDel="00E474FD">
                <w:rPr>
                  <w:sz w:val="24"/>
                  <w:szCs w:val="24"/>
                  <w:lang w:val="el-GR"/>
                </w:rPr>
                <w:delText>7</w:delText>
              </w:r>
            </w:del>
          </w:p>
        </w:tc>
        <w:tc>
          <w:tcPr>
            <w:tcW w:w="6662" w:type="dxa"/>
          </w:tcPr>
          <w:p w:rsidR="00F81EF6" w:rsidRPr="009F37EC" w:rsidDel="00E474FD" w:rsidRDefault="00F81EF6">
            <w:pPr>
              <w:jc w:val="both"/>
              <w:rPr>
                <w:del w:id="2671" w:author="Καρμίρης Αγγελος" w:date="2020-01-03T10:44:00Z"/>
                <w:sz w:val="24"/>
                <w:szCs w:val="24"/>
                <w:lang w:val="el-GR"/>
              </w:rPr>
            </w:pPr>
            <w:del w:id="2672" w:author="Καρμίρης Αγγελος" w:date="2020-01-03T10:44:00Z">
              <w:r w:rsidRPr="009F37EC" w:rsidDel="00E474FD">
                <w:rPr>
                  <w:sz w:val="24"/>
                  <w:szCs w:val="24"/>
                  <w:lang w:val="el-GR"/>
                </w:rPr>
                <w:delText>Ομάδα ανταλλακτικών για κάθε εξάρτημα που υπόκειται σε πιθανή βλάβη κατά τη λειτουργία των ηλεκτρονόμων, επαφέων, οργάνων διατάξεως</w:delText>
              </w:r>
              <w:r w:rsidR="00721961" w:rsidRPr="00721961" w:rsidDel="00E474FD">
                <w:rPr>
                  <w:sz w:val="24"/>
                  <w:szCs w:val="24"/>
                  <w:lang w:val="el-GR"/>
                </w:rPr>
                <w:delText>,</w:delText>
              </w:r>
              <w:r w:rsidRPr="009F37EC" w:rsidDel="00E474FD">
                <w:rPr>
                  <w:sz w:val="24"/>
                  <w:szCs w:val="24"/>
                  <w:lang w:val="el-GR"/>
                </w:rPr>
                <w:delText xml:space="preserve"> προστασίας</w:delText>
              </w:r>
              <w:r w:rsidR="00721961" w:rsidRPr="00721961" w:rsidDel="00E474FD">
                <w:rPr>
                  <w:sz w:val="24"/>
                  <w:szCs w:val="24"/>
                  <w:lang w:val="el-GR"/>
                </w:rPr>
                <w:delText>,</w:delText>
              </w:r>
              <w:r w:rsidRPr="009F37EC" w:rsidDel="00E474FD">
                <w:rPr>
                  <w:sz w:val="24"/>
                  <w:szCs w:val="24"/>
                  <w:lang w:val="el-GR"/>
                </w:rPr>
                <w:delText xml:space="preserve"> κλπ.</w:delText>
              </w:r>
            </w:del>
          </w:p>
        </w:tc>
      </w:tr>
      <w:tr w:rsidR="00F348A5" w:rsidRPr="00E474FD" w:rsidDel="00E474FD">
        <w:trPr>
          <w:del w:id="2673" w:author="Καρμίρης Αγγελος" w:date="2020-01-03T10:44:00Z"/>
        </w:trPr>
        <w:tc>
          <w:tcPr>
            <w:tcW w:w="1560" w:type="dxa"/>
            <w:tcBorders>
              <w:bottom w:val="single" w:sz="18" w:space="0" w:color="auto"/>
            </w:tcBorders>
            <w:vAlign w:val="center"/>
          </w:tcPr>
          <w:p w:rsidR="00C052EC" w:rsidRPr="009F37EC" w:rsidDel="00E474FD" w:rsidRDefault="00173F23" w:rsidP="00173F23">
            <w:pPr>
              <w:jc w:val="center"/>
              <w:rPr>
                <w:del w:id="2674" w:author="Καρμίρης Αγγελος" w:date="2020-01-03T10:44:00Z"/>
                <w:sz w:val="24"/>
                <w:szCs w:val="24"/>
                <w:lang w:val="el-GR"/>
              </w:rPr>
            </w:pPr>
            <w:del w:id="2675" w:author="Καρμίρης Αγγελος" w:date="2020-01-03T10:44:00Z">
              <w:r w:rsidRPr="009F37EC" w:rsidDel="00E474FD">
                <w:rPr>
                  <w:sz w:val="24"/>
                  <w:szCs w:val="24"/>
                  <w:lang w:val="el-GR"/>
                </w:rPr>
                <w:delText>8</w:delText>
              </w:r>
            </w:del>
          </w:p>
        </w:tc>
        <w:tc>
          <w:tcPr>
            <w:tcW w:w="6662" w:type="dxa"/>
            <w:tcBorders>
              <w:bottom w:val="single" w:sz="18" w:space="0" w:color="auto"/>
            </w:tcBorders>
          </w:tcPr>
          <w:p w:rsidR="00173F23" w:rsidRPr="009F37EC" w:rsidDel="00E474FD" w:rsidRDefault="00C76737" w:rsidP="00173F23">
            <w:pPr>
              <w:jc w:val="both"/>
              <w:rPr>
                <w:del w:id="2676" w:author="Καρμίρης Αγγελος" w:date="2020-01-03T10:44:00Z"/>
                <w:sz w:val="24"/>
                <w:szCs w:val="24"/>
                <w:lang w:val="el-GR"/>
              </w:rPr>
            </w:pPr>
            <w:del w:id="2677" w:author="Καρμίρης Αγγελος" w:date="2020-01-03T10:44:00Z">
              <w:r w:rsidDel="00E474FD">
                <w:rPr>
                  <w:sz w:val="24"/>
                  <w:szCs w:val="24"/>
                  <w:lang w:val="el-GR"/>
                </w:rPr>
                <w:delText>Δύο ο</w:delText>
              </w:r>
              <w:r w:rsidR="00173F23" w:rsidRPr="009F37EC" w:rsidDel="00E474FD">
                <w:rPr>
                  <w:sz w:val="24"/>
                  <w:szCs w:val="24"/>
                  <w:lang w:val="el-GR"/>
                </w:rPr>
                <w:delText>μάδ</w:delText>
              </w:r>
              <w:r w:rsidDel="00E474FD">
                <w:rPr>
                  <w:sz w:val="24"/>
                  <w:szCs w:val="24"/>
                  <w:lang w:val="el-GR"/>
                </w:rPr>
                <w:delText>ες</w:delText>
              </w:r>
              <w:r w:rsidR="00173F23" w:rsidRPr="009F37EC" w:rsidDel="00E474FD">
                <w:rPr>
                  <w:sz w:val="24"/>
                  <w:szCs w:val="24"/>
                  <w:lang w:val="el-GR"/>
                </w:rPr>
                <w:delText xml:space="preserve"> ανταλλακτικών για το μηχανισμό αλλαγής λήψεων με φορτίο</w:delText>
              </w:r>
              <w:r w:rsidR="00893C95" w:rsidRPr="009F37EC" w:rsidDel="00E474FD">
                <w:rPr>
                  <w:sz w:val="24"/>
                  <w:szCs w:val="24"/>
                  <w:lang w:val="el-GR"/>
                </w:rPr>
                <w:delText xml:space="preserve"> που είναι πιθανόν να παρουσιάσουν βλάβη κατά την λειτουργία</w:delText>
              </w:r>
              <w:r w:rsidR="00173F23" w:rsidRPr="009F37EC" w:rsidDel="00E474FD">
                <w:rPr>
                  <w:sz w:val="24"/>
                  <w:szCs w:val="24"/>
                  <w:lang w:val="el-GR"/>
                </w:rPr>
                <w:delText xml:space="preserve"> (πλήρης ομάδα επαφών για τον</w:delText>
              </w:r>
              <w:r w:rsidR="00893C95" w:rsidRPr="009F37EC" w:rsidDel="00E474FD">
                <w:rPr>
                  <w:sz w:val="24"/>
                  <w:szCs w:val="24"/>
                  <w:lang w:val="el-GR"/>
                </w:rPr>
                <w:delText xml:space="preserve"> διακόπτη εκτροπής).</w:delText>
              </w:r>
            </w:del>
          </w:p>
          <w:p w:rsidR="00F81EF6" w:rsidRPr="009F37EC" w:rsidDel="00E474FD" w:rsidRDefault="00F81EF6">
            <w:pPr>
              <w:jc w:val="both"/>
              <w:rPr>
                <w:del w:id="2678" w:author="Καρμίρης Αγγελος" w:date="2020-01-03T10:44:00Z"/>
                <w:sz w:val="24"/>
                <w:szCs w:val="24"/>
                <w:lang w:val="el-GR"/>
              </w:rPr>
            </w:pPr>
          </w:p>
        </w:tc>
      </w:tr>
    </w:tbl>
    <w:p w:rsidR="0032151C" w:rsidRPr="009F37EC" w:rsidDel="00E474FD" w:rsidRDefault="0032151C">
      <w:pPr>
        <w:ind w:left="709"/>
        <w:jc w:val="both"/>
        <w:rPr>
          <w:del w:id="2679" w:author="Καρμίρης Αγγελος" w:date="2020-01-03T10:44:00Z"/>
          <w:sz w:val="24"/>
          <w:szCs w:val="24"/>
          <w:lang w:val="el-GR"/>
        </w:rPr>
      </w:pPr>
    </w:p>
    <w:p w:rsidR="00EC6641" w:rsidRPr="009F37EC" w:rsidDel="00E474FD" w:rsidRDefault="00EC6641">
      <w:pPr>
        <w:ind w:left="709"/>
        <w:jc w:val="both"/>
        <w:rPr>
          <w:del w:id="2680" w:author="Καρμίρης Αγγελος" w:date="2020-01-03T10:44:00Z"/>
          <w:sz w:val="24"/>
          <w:szCs w:val="24"/>
          <w:lang w:val="el-GR"/>
        </w:rPr>
      </w:pPr>
    </w:p>
    <w:p w:rsidR="00F81EF6" w:rsidRPr="009F37EC" w:rsidDel="00E474FD" w:rsidRDefault="00F81EF6">
      <w:pPr>
        <w:ind w:left="709"/>
        <w:jc w:val="both"/>
        <w:rPr>
          <w:del w:id="2681" w:author="Καρμίρης Αγγελος" w:date="2020-01-03T10:44:00Z"/>
          <w:sz w:val="24"/>
          <w:szCs w:val="24"/>
          <w:lang w:val="el-GR"/>
        </w:rPr>
      </w:pPr>
      <w:del w:id="2682" w:author="Καρμίρης Αγγελος" w:date="2020-01-03T10:44:00Z">
        <w:r w:rsidRPr="009F37EC" w:rsidDel="00E474FD">
          <w:rPr>
            <w:sz w:val="24"/>
            <w:szCs w:val="24"/>
            <w:lang w:val="el-GR"/>
          </w:rPr>
          <w:delText>Ο αγοραστής διατηρεί το δικαίωμα να καθορίσει τα ανταλλακτικά τα οποία ο προμηθευτής θα πρέπει να προμηθεύσει σύμφωνα με τις τιμές μονάδας της προσφοράς κατά τη στιγμή της υπογραφής της σχετικής σύμβασης</w:delText>
        </w:r>
        <w:r w:rsidR="00893C95" w:rsidRPr="009F37EC" w:rsidDel="00E474FD">
          <w:rPr>
            <w:sz w:val="24"/>
            <w:szCs w:val="24"/>
            <w:lang w:val="el-GR"/>
          </w:rPr>
          <w:delText xml:space="preserve"> ή να μην προβεί σε καμία αγορά ανταλλακτικών.</w:delText>
        </w:r>
      </w:del>
    </w:p>
    <w:p w:rsidR="00AF2D12" w:rsidRPr="009F37EC" w:rsidDel="00E474FD" w:rsidRDefault="00AF2D12">
      <w:pPr>
        <w:jc w:val="both"/>
        <w:rPr>
          <w:del w:id="2683" w:author="Καρμίρης Αγγελος" w:date="2020-01-03T10:44:00Z"/>
          <w:b/>
          <w:bCs/>
          <w:sz w:val="24"/>
          <w:szCs w:val="24"/>
          <w:lang w:val="el-GR"/>
        </w:rPr>
      </w:pPr>
    </w:p>
    <w:p w:rsidR="00AF2D12" w:rsidRPr="009F37EC" w:rsidDel="00E474FD" w:rsidRDefault="00AF2D12">
      <w:pPr>
        <w:jc w:val="both"/>
        <w:rPr>
          <w:del w:id="2684" w:author="Καρμίρης Αγγελος" w:date="2020-01-03T10:44:00Z"/>
          <w:b/>
          <w:bCs/>
          <w:sz w:val="24"/>
          <w:szCs w:val="24"/>
          <w:lang w:val="el-GR"/>
        </w:rPr>
      </w:pPr>
    </w:p>
    <w:p w:rsidR="00F81EF6" w:rsidRPr="009F37EC" w:rsidDel="00E474FD" w:rsidRDefault="000A65F4">
      <w:pPr>
        <w:jc w:val="both"/>
        <w:rPr>
          <w:del w:id="2685" w:author="Καρμίρης Αγγελος" w:date="2020-01-03T10:44:00Z"/>
          <w:b/>
          <w:bCs/>
          <w:sz w:val="24"/>
          <w:szCs w:val="24"/>
          <w:u w:val="single"/>
          <w:lang w:val="el-GR"/>
        </w:rPr>
      </w:pPr>
      <w:del w:id="2686" w:author="Καρμίρης Αγγελος" w:date="2020-01-03T10:44:00Z">
        <w:r w:rsidRPr="009F37EC" w:rsidDel="00E474FD">
          <w:rPr>
            <w:b/>
            <w:bCs/>
            <w:sz w:val="24"/>
            <w:szCs w:val="24"/>
            <w:lang w:val="el-GR"/>
          </w:rPr>
          <w:delText>ΧΙΙΙ.</w:delText>
        </w:r>
        <w:r w:rsidR="00F81EF6" w:rsidRPr="009F37EC" w:rsidDel="00E474FD">
          <w:rPr>
            <w:b/>
            <w:bCs/>
            <w:sz w:val="24"/>
            <w:szCs w:val="24"/>
            <w:lang w:val="el-GR"/>
          </w:rPr>
          <w:tab/>
        </w:r>
        <w:r w:rsidR="00F81EF6" w:rsidRPr="009F37EC" w:rsidDel="00E474FD">
          <w:rPr>
            <w:b/>
            <w:bCs/>
            <w:sz w:val="24"/>
            <w:szCs w:val="24"/>
            <w:u w:val="single"/>
            <w:lang w:val="el-GR"/>
          </w:rPr>
          <w:delText>ΣΚΑΡΙΦΗΜΑ</w:delText>
        </w:r>
        <w:r w:rsidR="008D09B4" w:rsidDel="00E474FD">
          <w:rPr>
            <w:b/>
            <w:bCs/>
            <w:sz w:val="24"/>
            <w:szCs w:val="24"/>
            <w:u w:val="single"/>
            <w:lang w:val="el-GR"/>
          </w:rPr>
          <w:delText xml:space="preserve"> ΔΙΑΤΑΞΗΣ</w:delText>
        </w:r>
      </w:del>
    </w:p>
    <w:p w:rsidR="001F309B" w:rsidRPr="009F37EC" w:rsidDel="00E474FD" w:rsidRDefault="001F309B">
      <w:pPr>
        <w:jc w:val="both"/>
        <w:rPr>
          <w:del w:id="2687" w:author="Καρμίρης Αγγελος" w:date="2020-01-03T10:44:00Z"/>
          <w:b/>
          <w:bCs/>
          <w:sz w:val="24"/>
          <w:szCs w:val="24"/>
          <w:u w:val="single"/>
          <w:lang w:val="el-GR"/>
        </w:rPr>
      </w:pPr>
    </w:p>
    <w:p w:rsidR="00EF6AFE" w:rsidRPr="008D09B4" w:rsidDel="00E474FD" w:rsidRDefault="001F309B" w:rsidP="000D5273">
      <w:pPr>
        <w:ind w:left="709"/>
        <w:jc w:val="both"/>
        <w:rPr>
          <w:del w:id="2688" w:author="Καρμίρης Αγγελος" w:date="2020-01-03T10:44:00Z"/>
          <w:sz w:val="24"/>
          <w:szCs w:val="24"/>
          <w:lang w:val="el-GR"/>
        </w:rPr>
      </w:pPr>
      <w:del w:id="2689" w:author="Καρμίρης Αγγελος" w:date="2020-01-03T10:44:00Z">
        <w:r w:rsidRPr="009F37EC" w:rsidDel="00E474FD">
          <w:rPr>
            <w:sz w:val="24"/>
            <w:szCs w:val="24"/>
            <w:lang w:val="el-GR"/>
          </w:rPr>
          <w:delText xml:space="preserve">Η διάταξη </w:delText>
        </w:r>
        <w:r w:rsidR="00893C95" w:rsidRPr="009F37EC" w:rsidDel="00E474FD">
          <w:rPr>
            <w:sz w:val="24"/>
            <w:szCs w:val="24"/>
            <w:lang w:val="el-GR"/>
          </w:rPr>
          <w:delText xml:space="preserve">και </w:delText>
        </w:r>
        <w:r w:rsidR="00EF6AFE" w:rsidRPr="009F37EC" w:rsidDel="00E474FD">
          <w:rPr>
            <w:sz w:val="24"/>
            <w:szCs w:val="24"/>
            <w:lang w:val="el-GR"/>
          </w:rPr>
          <w:delText>οι εξωτερικές συνολικές διαστάσεις</w:delText>
        </w:r>
        <w:r w:rsidR="00893C95" w:rsidRPr="009F37EC" w:rsidDel="00E474FD">
          <w:rPr>
            <w:sz w:val="24"/>
            <w:szCs w:val="24"/>
            <w:lang w:val="el-GR"/>
          </w:rPr>
          <w:delText xml:space="preserve"> </w:delText>
        </w:r>
        <w:r w:rsidRPr="009F37EC" w:rsidDel="00E474FD">
          <w:rPr>
            <w:sz w:val="24"/>
            <w:szCs w:val="24"/>
            <w:lang w:val="el-GR"/>
          </w:rPr>
          <w:delText>του αυτομετασχηματιστ</w:delText>
        </w:r>
        <w:r w:rsidR="00877D59" w:rsidRPr="009F37EC" w:rsidDel="00E474FD">
          <w:rPr>
            <w:sz w:val="24"/>
            <w:szCs w:val="24"/>
            <w:lang w:val="el-GR"/>
          </w:rPr>
          <w:delText>ή</w:delText>
        </w:r>
        <w:r w:rsidRPr="009F37EC" w:rsidDel="00E474FD">
          <w:rPr>
            <w:sz w:val="24"/>
            <w:szCs w:val="24"/>
            <w:lang w:val="el-GR"/>
          </w:rPr>
          <w:delText xml:space="preserve"> πρέπει να είναι όπως φαίνεται </w:delText>
        </w:r>
        <w:r w:rsidR="00893C95" w:rsidRPr="009F37EC" w:rsidDel="00E474FD">
          <w:rPr>
            <w:sz w:val="24"/>
            <w:szCs w:val="24"/>
            <w:lang w:val="el-GR"/>
          </w:rPr>
          <w:delText>π</w:delText>
        </w:r>
        <w:r w:rsidR="00877D59" w:rsidRPr="009F37EC" w:rsidDel="00E474FD">
          <w:rPr>
            <w:sz w:val="24"/>
            <w:szCs w:val="24"/>
            <w:lang w:val="el-GR"/>
          </w:rPr>
          <w:delText>αρακάτω</w:delText>
        </w:r>
        <w:r w:rsidR="008D09B4" w:rsidDel="00E474FD">
          <w:rPr>
            <w:sz w:val="24"/>
            <w:szCs w:val="24"/>
            <w:lang w:val="el-GR"/>
          </w:rPr>
          <w:delText xml:space="preserve">. </w:delText>
        </w:r>
        <w:r w:rsidR="00EF6AFE" w:rsidRPr="009F37EC" w:rsidDel="00E474FD">
          <w:rPr>
            <w:sz w:val="24"/>
            <w:szCs w:val="24"/>
            <w:lang w:val="el-GR"/>
          </w:rPr>
          <w:delText xml:space="preserve">Επίσης το περίγραμμα του αυτομετασχηματιστή σε πλάγια και εμπρόσθια όψη θα πρέπει να είναι όπως δεικνύετε στο σχήμα </w:delText>
        </w:r>
        <w:r w:rsidR="00EF6AFE" w:rsidRPr="009F37EC" w:rsidDel="00E474FD">
          <w:rPr>
            <w:sz w:val="24"/>
            <w:szCs w:val="24"/>
          </w:rPr>
          <w:delText>SK</w:delText>
        </w:r>
        <w:r w:rsidR="00EF6AFE" w:rsidRPr="009F37EC" w:rsidDel="00E474FD">
          <w:rPr>
            <w:sz w:val="24"/>
            <w:szCs w:val="24"/>
            <w:lang w:val="el-GR"/>
          </w:rPr>
          <w:delText>-883</w:delText>
        </w:r>
        <w:r w:rsidR="00EF6AFE" w:rsidRPr="009F37EC" w:rsidDel="00E474FD">
          <w:rPr>
            <w:sz w:val="24"/>
            <w:szCs w:val="24"/>
          </w:rPr>
          <w:delText>B</w:delText>
        </w:r>
        <w:r w:rsidR="008D09B4" w:rsidDel="00E474FD">
          <w:rPr>
            <w:sz w:val="24"/>
            <w:szCs w:val="24"/>
            <w:lang w:val="el-GR"/>
          </w:rPr>
          <w:delText xml:space="preserve">. Το ύψος του αυτομετασχηματιστή (ακροδέκτες μονωτήρων διέλευσης έως έδαφος) δεν πρέπει να υπερβαίνει τα 12 </w:delText>
        </w:r>
        <w:r w:rsidR="008D09B4" w:rsidDel="00E474FD">
          <w:rPr>
            <w:sz w:val="24"/>
            <w:szCs w:val="24"/>
          </w:rPr>
          <w:delText>m</w:delText>
        </w:r>
        <w:r w:rsidR="008D09B4" w:rsidRPr="00CF1D4B" w:rsidDel="00E474FD">
          <w:rPr>
            <w:sz w:val="24"/>
            <w:szCs w:val="24"/>
            <w:lang w:val="el-GR"/>
          </w:rPr>
          <w:delText xml:space="preserve">. </w:delText>
        </w:r>
      </w:del>
    </w:p>
    <w:p w:rsidR="00C90658" w:rsidRPr="009F37EC" w:rsidDel="00E474FD" w:rsidRDefault="00C90658" w:rsidP="000D5273">
      <w:pPr>
        <w:ind w:left="709"/>
        <w:jc w:val="both"/>
        <w:rPr>
          <w:del w:id="2690" w:author="Καρμίρης Αγγελος" w:date="2020-01-03T10:44:00Z"/>
          <w:sz w:val="24"/>
          <w:szCs w:val="24"/>
          <w:lang w:val="el-GR"/>
        </w:rPr>
      </w:pPr>
    </w:p>
    <w:p w:rsidR="00AC0F7A" w:rsidRPr="009F37EC" w:rsidDel="00E474FD" w:rsidRDefault="008D6F6A" w:rsidP="00C90658">
      <w:pPr>
        <w:jc w:val="both"/>
        <w:rPr>
          <w:del w:id="2691" w:author="Καρμίρης Αγγελος" w:date="2020-01-03T10:44:00Z"/>
          <w:sz w:val="24"/>
          <w:szCs w:val="24"/>
        </w:rPr>
      </w:pPr>
      <w:del w:id="2692" w:author="Καρμίρης Αγγελος" w:date="2020-01-03T10:44:00Z">
        <w:r w:rsidDel="00E474FD">
          <w:rPr>
            <w:noProof/>
            <w:sz w:val="24"/>
            <w:szCs w:val="24"/>
            <w:lang w:eastAsia="en-US"/>
          </w:rPr>
          <w:drawing>
            <wp:inline distT="0" distB="0" distL="0" distR="0" wp14:anchorId="30B5C7D6" wp14:editId="48C029B1">
              <wp:extent cx="6181725" cy="4086225"/>
              <wp:effectExtent l="0" t="0" r="9525"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1725" cy="4086225"/>
                      </a:xfrm>
                      <a:prstGeom prst="rect">
                        <a:avLst/>
                      </a:prstGeom>
                      <a:noFill/>
                      <a:ln>
                        <a:noFill/>
                      </a:ln>
                    </pic:spPr>
                  </pic:pic>
                </a:graphicData>
              </a:graphic>
            </wp:inline>
          </w:drawing>
        </w:r>
      </w:del>
    </w:p>
    <w:p w:rsidR="000D5273" w:rsidRPr="009F37EC" w:rsidDel="00E474FD" w:rsidRDefault="000D5273" w:rsidP="000D5273">
      <w:pPr>
        <w:ind w:left="709"/>
        <w:jc w:val="both"/>
        <w:rPr>
          <w:del w:id="2693" w:author="Καρμίρης Αγγελος" w:date="2020-01-03T10:44:00Z"/>
          <w:sz w:val="24"/>
          <w:szCs w:val="24"/>
          <w:lang w:val="el-GR"/>
        </w:rPr>
      </w:pPr>
    </w:p>
    <w:p w:rsidR="001F309B" w:rsidRPr="009F37EC" w:rsidDel="00E474FD" w:rsidRDefault="001F309B" w:rsidP="001F309B">
      <w:pPr>
        <w:ind w:firstLine="720"/>
        <w:jc w:val="both"/>
        <w:rPr>
          <w:del w:id="2694" w:author="Καρμίρης Αγγελος" w:date="2020-01-03T10:44:00Z"/>
          <w:sz w:val="24"/>
          <w:szCs w:val="24"/>
          <w:lang w:val="el-GR"/>
        </w:rPr>
      </w:pPr>
      <w:del w:id="2695" w:author="Καρμίρης Αγγελος" w:date="2020-01-03T10:44:00Z">
        <w:r w:rsidRPr="009F37EC" w:rsidDel="00E474FD">
          <w:rPr>
            <w:sz w:val="24"/>
            <w:szCs w:val="24"/>
            <w:lang w:val="el-GR"/>
          </w:rPr>
          <w:delText>(Η) Μονωτήρες Υ.Τ.</w:delText>
        </w:r>
        <w:r w:rsidR="00E45E9E" w:rsidRPr="009F37EC" w:rsidDel="00E474FD">
          <w:rPr>
            <w:sz w:val="24"/>
            <w:szCs w:val="24"/>
            <w:lang w:val="el-GR"/>
          </w:rPr>
          <w:delText xml:space="preserve"> </w:delText>
        </w:r>
        <w:r w:rsidR="00F0167E" w:rsidRPr="009F37EC" w:rsidDel="00E474FD">
          <w:rPr>
            <w:sz w:val="24"/>
            <w:szCs w:val="24"/>
            <w:lang w:val="el-GR"/>
          </w:rPr>
          <w:delText>(400</w:delText>
        </w:r>
        <w:r w:rsidR="00F0167E" w:rsidRPr="009F37EC" w:rsidDel="00E474FD">
          <w:rPr>
            <w:sz w:val="24"/>
            <w:szCs w:val="24"/>
          </w:rPr>
          <w:delText>kV</w:delText>
        </w:r>
        <w:r w:rsidR="00F0167E" w:rsidRPr="009F37EC" w:rsidDel="00E474FD">
          <w:rPr>
            <w:sz w:val="24"/>
            <w:szCs w:val="24"/>
            <w:lang w:val="el-GR"/>
          </w:rPr>
          <w:delText>)</w:delText>
        </w:r>
      </w:del>
    </w:p>
    <w:p w:rsidR="001F309B" w:rsidRPr="009F37EC" w:rsidDel="00E474FD" w:rsidRDefault="001F309B" w:rsidP="001F309B">
      <w:pPr>
        <w:jc w:val="both"/>
        <w:rPr>
          <w:del w:id="2696" w:author="Καρμίρης Αγγελος" w:date="2020-01-03T10:44:00Z"/>
          <w:sz w:val="24"/>
          <w:szCs w:val="24"/>
          <w:lang w:val="el-GR"/>
        </w:rPr>
      </w:pPr>
      <w:del w:id="2697" w:author="Καρμίρης Αγγελος" w:date="2020-01-03T10:44:00Z">
        <w:r w:rsidRPr="009F37EC" w:rsidDel="00E474FD">
          <w:rPr>
            <w:sz w:val="24"/>
            <w:szCs w:val="24"/>
            <w:lang w:val="el-GR"/>
          </w:rPr>
          <w:tab/>
          <w:delText>(Υ) Μονωτήρες Μ.Τ.</w:delText>
        </w:r>
        <w:r w:rsidR="00E45E9E" w:rsidRPr="009F37EC" w:rsidDel="00E474FD">
          <w:rPr>
            <w:sz w:val="24"/>
            <w:szCs w:val="24"/>
            <w:lang w:val="el-GR"/>
          </w:rPr>
          <w:delText xml:space="preserve"> </w:delText>
        </w:r>
        <w:r w:rsidR="00F0167E" w:rsidRPr="009F37EC" w:rsidDel="00E474FD">
          <w:rPr>
            <w:sz w:val="24"/>
            <w:szCs w:val="24"/>
            <w:lang w:val="el-GR"/>
          </w:rPr>
          <w:delText>(150</w:delText>
        </w:r>
        <w:r w:rsidR="00F0167E" w:rsidRPr="009F37EC" w:rsidDel="00E474FD">
          <w:rPr>
            <w:sz w:val="24"/>
            <w:szCs w:val="24"/>
          </w:rPr>
          <w:delText>kV</w:delText>
        </w:r>
        <w:r w:rsidR="00F0167E" w:rsidRPr="009F37EC" w:rsidDel="00E474FD">
          <w:rPr>
            <w:sz w:val="24"/>
            <w:szCs w:val="24"/>
            <w:lang w:val="el-GR"/>
          </w:rPr>
          <w:delText>)</w:delText>
        </w:r>
      </w:del>
    </w:p>
    <w:p w:rsidR="001F309B" w:rsidRPr="009F37EC" w:rsidDel="00E474FD" w:rsidRDefault="001F309B" w:rsidP="001F309B">
      <w:pPr>
        <w:jc w:val="both"/>
        <w:rPr>
          <w:del w:id="2698" w:author="Καρμίρης Αγγελος" w:date="2020-01-03T10:44:00Z"/>
          <w:sz w:val="24"/>
          <w:szCs w:val="24"/>
          <w:lang w:val="el-GR"/>
        </w:rPr>
      </w:pPr>
      <w:del w:id="2699" w:author="Καρμίρης Αγγελος" w:date="2020-01-03T10:44:00Z">
        <w:r w:rsidRPr="009F37EC" w:rsidDel="00E474FD">
          <w:rPr>
            <w:sz w:val="24"/>
            <w:szCs w:val="24"/>
            <w:lang w:val="el-GR"/>
          </w:rPr>
          <w:tab/>
          <w:delText>(Χ) Μονωτήρες Χ.Τ.</w:delText>
        </w:r>
        <w:r w:rsidR="00E45E9E" w:rsidRPr="009F37EC" w:rsidDel="00E474FD">
          <w:rPr>
            <w:sz w:val="24"/>
            <w:szCs w:val="24"/>
            <w:lang w:val="el-GR"/>
          </w:rPr>
          <w:delText xml:space="preserve"> </w:delText>
        </w:r>
        <w:r w:rsidR="00F0167E" w:rsidRPr="009F37EC" w:rsidDel="00E474FD">
          <w:rPr>
            <w:sz w:val="24"/>
            <w:szCs w:val="24"/>
            <w:lang w:val="el-GR"/>
          </w:rPr>
          <w:delText>(30</w:delText>
        </w:r>
        <w:r w:rsidR="00F0167E" w:rsidRPr="009F37EC" w:rsidDel="00E474FD">
          <w:rPr>
            <w:sz w:val="24"/>
            <w:szCs w:val="24"/>
          </w:rPr>
          <w:delText>kV</w:delText>
        </w:r>
        <w:r w:rsidR="00F0167E" w:rsidRPr="009F37EC" w:rsidDel="00E474FD">
          <w:rPr>
            <w:sz w:val="24"/>
            <w:szCs w:val="24"/>
            <w:lang w:val="el-GR"/>
          </w:rPr>
          <w:delText>)</w:delText>
        </w:r>
      </w:del>
    </w:p>
    <w:p w:rsidR="001F309B" w:rsidRPr="009F37EC" w:rsidDel="00E474FD" w:rsidRDefault="00A90270" w:rsidP="001F309B">
      <w:pPr>
        <w:jc w:val="both"/>
        <w:rPr>
          <w:del w:id="2700" w:author="Καρμίρης Αγγελος" w:date="2020-01-03T10:44:00Z"/>
          <w:sz w:val="24"/>
          <w:szCs w:val="24"/>
          <w:lang w:val="el-GR"/>
        </w:rPr>
      </w:pPr>
      <w:del w:id="2701" w:author="Καρμίρης Αγγελος" w:date="2020-01-03T10:44:00Z">
        <w:r w:rsidRPr="009F37EC" w:rsidDel="00E474FD">
          <w:rPr>
            <w:sz w:val="24"/>
            <w:szCs w:val="24"/>
            <w:lang w:val="el-GR"/>
          </w:rPr>
          <w:tab/>
          <w:delText>(Ν) Μονωτήρα</w:delText>
        </w:r>
        <w:r w:rsidR="001F309B" w:rsidRPr="009F37EC" w:rsidDel="00E474FD">
          <w:rPr>
            <w:sz w:val="24"/>
            <w:szCs w:val="24"/>
            <w:lang w:val="el-GR"/>
          </w:rPr>
          <w:delText>ς Ουδετέρου</w:delText>
        </w:r>
      </w:del>
    </w:p>
    <w:p w:rsidR="00BF0921" w:rsidRPr="009F37EC" w:rsidDel="00E474FD" w:rsidRDefault="00BF0921" w:rsidP="001F309B">
      <w:pPr>
        <w:jc w:val="both"/>
        <w:rPr>
          <w:del w:id="2702" w:author="Καρμίρης Αγγελος" w:date="2020-01-03T10:44:00Z"/>
          <w:sz w:val="24"/>
          <w:szCs w:val="24"/>
          <w:lang w:val="el-GR"/>
        </w:rPr>
      </w:pPr>
    </w:p>
    <w:p w:rsidR="00E35262" w:rsidRPr="009F37EC" w:rsidDel="00E474FD" w:rsidRDefault="00E35262">
      <w:pPr>
        <w:jc w:val="both"/>
        <w:rPr>
          <w:del w:id="2703" w:author="Καρμίρης Αγγελος" w:date="2020-01-03T10:44:00Z"/>
          <w:b/>
          <w:bCs/>
          <w:sz w:val="24"/>
          <w:szCs w:val="24"/>
          <w:u w:val="single"/>
          <w:lang w:val="el-GR"/>
        </w:rPr>
      </w:pPr>
    </w:p>
    <w:p w:rsidR="00173F23" w:rsidRPr="009F37EC" w:rsidDel="00E474FD" w:rsidRDefault="00173F23" w:rsidP="00173F23">
      <w:pPr>
        <w:jc w:val="both"/>
        <w:rPr>
          <w:del w:id="2704" w:author="Καρμίρης Αγγελος" w:date="2020-01-03T10:44:00Z"/>
          <w:b/>
          <w:bCs/>
          <w:sz w:val="24"/>
          <w:szCs w:val="24"/>
          <w:u w:val="single"/>
          <w:lang w:val="el-GR"/>
        </w:rPr>
      </w:pPr>
      <w:del w:id="2705" w:author="Καρμίρης Αγγελος" w:date="2020-01-03T10:44:00Z">
        <w:r w:rsidRPr="009F37EC" w:rsidDel="00E474FD">
          <w:rPr>
            <w:b/>
            <w:bCs/>
            <w:sz w:val="24"/>
            <w:szCs w:val="24"/>
            <w:lang w:val="el-GR"/>
          </w:rPr>
          <w:delText>ΧΙ</w:delText>
        </w:r>
        <w:r w:rsidR="005A72FE" w:rsidRPr="009F37EC" w:rsidDel="00E474FD">
          <w:rPr>
            <w:b/>
            <w:bCs/>
            <w:sz w:val="24"/>
            <w:szCs w:val="24"/>
          </w:rPr>
          <w:delText>V</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 xml:space="preserve">ΣΥΣΤΗΜΑ </w:delText>
        </w:r>
        <w:r w:rsidR="00C76737" w:rsidDel="00E474FD">
          <w:rPr>
            <w:b/>
            <w:bCs/>
            <w:sz w:val="24"/>
            <w:szCs w:val="24"/>
            <w:u w:val="single"/>
            <w:lang w:val="el-GR"/>
          </w:rPr>
          <w:delText>ΚΙΝΗΣΗΣ</w:delText>
        </w:r>
        <w:r w:rsidRPr="009F37EC" w:rsidDel="00E474FD">
          <w:rPr>
            <w:b/>
            <w:bCs/>
            <w:sz w:val="24"/>
            <w:szCs w:val="24"/>
            <w:u w:val="single"/>
            <w:lang w:val="el-GR"/>
          </w:rPr>
          <w:delText xml:space="preserve">  Α</w:delText>
        </w:r>
        <w:r w:rsidR="000903D8" w:rsidDel="00E474FD">
          <w:rPr>
            <w:b/>
            <w:bCs/>
            <w:sz w:val="24"/>
            <w:szCs w:val="24"/>
            <w:u w:val="single"/>
            <w:lang w:val="el-GR"/>
          </w:rPr>
          <w:delText>ΥΤΟ</w:delText>
        </w:r>
        <w:r w:rsidRPr="009F37EC" w:rsidDel="00E474FD">
          <w:rPr>
            <w:b/>
            <w:bCs/>
            <w:sz w:val="24"/>
            <w:szCs w:val="24"/>
            <w:u w:val="single"/>
            <w:lang w:val="el-GR"/>
          </w:rPr>
          <w:delText>Μ</w:delText>
        </w:r>
        <w:r w:rsidR="000903D8" w:rsidDel="00E474FD">
          <w:rPr>
            <w:b/>
            <w:bCs/>
            <w:sz w:val="24"/>
            <w:szCs w:val="24"/>
            <w:u w:val="single"/>
            <w:lang w:val="el-GR"/>
          </w:rPr>
          <w:delText>ΕΤΑ</w:delText>
        </w:r>
        <w:r w:rsidRPr="009F37EC" w:rsidDel="00E474FD">
          <w:rPr>
            <w:b/>
            <w:bCs/>
            <w:sz w:val="24"/>
            <w:szCs w:val="24"/>
            <w:u w:val="single"/>
            <w:lang w:val="el-GR"/>
          </w:rPr>
          <w:delText>Σ</w:delText>
        </w:r>
        <w:r w:rsidR="000903D8" w:rsidDel="00E474FD">
          <w:rPr>
            <w:b/>
            <w:bCs/>
            <w:sz w:val="24"/>
            <w:szCs w:val="24"/>
            <w:u w:val="single"/>
            <w:lang w:val="el-GR"/>
          </w:rPr>
          <w:delText>ΧΗΜΑΤΙΣΤΗ</w:delText>
        </w:r>
      </w:del>
    </w:p>
    <w:p w:rsidR="00173F23" w:rsidRPr="009F37EC" w:rsidDel="00E474FD" w:rsidRDefault="00932ADA" w:rsidP="00173F23">
      <w:pPr>
        <w:jc w:val="both"/>
        <w:rPr>
          <w:del w:id="2706" w:author="Καρμίρης Αγγελος" w:date="2020-01-03T10:44:00Z"/>
          <w:b/>
          <w:bCs/>
          <w:sz w:val="24"/>
          <w:szCs w:val="24"/>
          <w:lang w:val="el-GR"/>
        </w:rPr>
      </w:pPr>
      <w:del w:id="2707" w:author="Καρμίρης Αγγελος" w:date="2020-01-03T10:44:00Z">
        <w:r w:rsidRPr="009F37EC" w:rsidDel="00E474FD">
          <w:rPr>
            <w:b/>
            <w:bCs/>
            <w:sz w:val="24"/>
            <w:szCs w:val="24"/>
            <w:lang w:val="el-GR"/>
          </w:rPr>
          <w:tab/>
        </w:r>
      </w:del>
    </w:p>
    <w:p w:rsidR="00E45E9E" w:rsidRPr="009F37EC" w:rsidDel="00E474FD" w:rsidRDefault="00932ADA" w:rsidP="00932ADA">
      <w:pPr>
        <w:tabs>
          <w:tab w:val="left" w:pos="709"/>
        </w:tabs>
        <w:ind w:left="709"/>
        <w:jc w:val="both"/>
        <w:rPr>
          <w:del w:id="2708" w:author="Καρμίρης Αγγελος" w:date="2020-01-03T10:44:00Z"/>
          <w:sz w:val="24"/>
          <w:szCs w:val="24"/>
          <w:lang w:val="el-GR"/>
        </w:rPr>
      </w:pPr>
      <w:del w:id="2709" w:author="Καρμίρης Αγγελος" w:date="2020-01-03T10:44:00Z">
        <w:r w:rsidRPr="009F37EC" w:rsidDel="00E474FD">
          <w:rPr>
            <w:sz w:val="24"/>
            <w:szCs w:val="24"/>
            <w:lang w:val="el-GR"/>
          </w:rPr>
          <w:tab/>
          <w:delText>Οι αυτομετασχηματιστές θα προβλεφθούν</w:delText>
        </w:r>
        <w:r w:rsidR="00545210" w:rsidRPr="009F37EC" w:rsidDel="00E474FD">
          <w:rPr>
            <w:sz w:val="24"/>
            <w:szCs w:val="24"/>
            <w:lang w:val="el-GR"/>
          </w:rPr>
          <w:delText xml:space="preserve"> να είναι εφοδιασμένοι με τροχούς που θα επιτρέπουν</w:delText>
        </w:r>
        <w:r w:rsidRPr="009F37EC" w:rsidDel="00E474FD">
          <w:rPr>
            <w:sz w:val="24"/>
            <w:szCs w:val="24"/>
            <w:lang w:val="el-GR"/>
          </w:rPr>
          <w:delText xml:space="preserve"> την κίνηση του γεμάτου με λάδι αυτομετασχηματιστή </w:delText>
        </w:r>
        <w:r w:rsidR="00545210" w:rsidRPr="009F37EC" w:rsidDel="00E474FD">
          <w:rPr>
            <w:sz w:val="24"/>
            <w:szCs w:val="24"/>
            <w:lang w:val="el-GR"/>
          </w:rPr>
          <w:delText>είτε κατά μήκος, είτε εγκάρσια</w:delText>
        </w:r>
        <w:r w:rsidR="005B5C19" w:rsidRPr="009F37EC" w:rsidDel="00E474FD">
          <w:rPr>
            <w:sz w:val="24"/>
            <w:szCs w:val="24"/>
            <w:lang w:val="el-GR"/>
          </w:rPr>
          <w:delText>.</w:delText>
        </w:r>
        <w:r w:rsidR="00545210" w:rsidRPr="009F37EC" w:rsidDel="00E474FD">
          <w:rPr>
            <w:sz w:val="24"/>
            <w:szCs w:val="24"/>
            <w:lang w:val="el-GR"/>
          </w:rPr>
          <w:delText xml:space="preserve"> </w:delText>
        </w:r>
        <w:r w:rsidR="005B5C19" w:rsidRPr="009F37EC" w:rsidDel="00E474FD">
          <w:rPr>
            <w:sz w:val="24"/>
            <w:szCs w:val="24"/>
            <w:lang w:val="el-GR"/>
          </w:rPr>
          <w:delText>Οι τροχοί θα μπορούν</w:delText>
        </w:r>
        <w:r w:rsidR="00F0167E" w:rsidRPr="009F37EC" w:rsidDel="00E474FD">
          <w:rPr>
            <w:sz w:val="24"/>
            <w:szCs w:val="24"/>
            <w:lang w:val="el-GR"/>
          </w:rPr>
          <w:delText xml:space="preserve"> να κινούνται πάνω σε ράγ</w:delText>
        </w:r>
        <w:r w:rsidR="00545210" w:rsidRPr="009F37EC" w:rsidDel="00E474FD">
          <w:rPr>
            <w:sz w:val="24"/>
            <w:szCs w:val="24"/>
            <w:lang w:val="el-GR"/>
          </w:rPr>
          <w:delText>ες και</w:delText>
        </w:r>
        <w:r w:rsidR="005B5C19" w:rsidRPr="009F37EC" w:rsidDel="00E474FD">
          <w:rPr>
            <w:sz w:val="24"/>
            <w:szCs w:val="24"/>
            <w:lang w:val="el-GR"/>
          </w:rPr>
          <w:delText xml:space="preserve"> να περιστρέφονται κατά 90</w:delText>
        </w:r>
        <w:r w:rsidR="005B5C19" w:rsidRPr="009F37EC" w:rsidDel="00E474FD">
          <w:rPr>
            <w:sz w:val="24"/>
            <w:szCs w:val="24"/>
            <w:vertAlign w:val="superscript"/>
            <w:lang w:val="el-GR"/>
          </w:rPr>
          <w:delText>0</w:delText>
        </w:r>
        <w:r w:rsidR="005B5C19" w:rsidRPr="009F37EC" w:rsidDel="00E474FD">
          <w:rPr>
            <w:sz w:val="24"/>
            <w:szCs w:val="24"/>
            <w:lang w:val="el-GR"/>
          </w:rPr>
          <w:delText>.</w:delText>
        </w:r>
        <w:r w:rsidR="00A90270" w:rsidRPr="009F37EC" w:rsidDel="00E474FD">
          <w:rPr>
            <w:sz w:val="24"/>
            <w:szCs w:val="24"/>
            <w:lang w:val="el-GR"/>
          </w:rPr>
          <w:delText xml:space="preserve"> </w:delText>
        </w:r>
      </w:del>
    </w:p>
    <w:p w:rsidR="001A6B9E" w:rsidRPr="009F37EC" w:rsidDel="00E474FD" w:rsidRDefault="00932ADA" w:rsidP="00932ADA">
      <w:pPr>
        <w:tabs>
          <w:tab w:val="left" w:pos="709"/>
        </w:tabs>
        <w:ind w:left="709"/>
        <w:jc w:val="both"/>
        <w:rPr>
          <w:del w:id="2710" w:author="Καρμίρης Αγγελος" w:date="2020-01-03T10:44:00Z"/>
          <w:sz w:val="24"/>
          <w:szCs w:val="24"/>
          <w:lang w:val="el-GR"/>
        </w:rPr>
      </w:pPr>
      <w:del w:id="2711" w:author="Καρμίρης Αγγελος" w:date="2020-01-03T10:44:00Z">
        <w:r w:rsidRPr="009F37EC" w:rsidDel="00E474FD">
          <w:rPr>
            <w:sz w:val="24"/>
            <w:szCs w:val="24"/>
            <w:lang w:val="el-GR"/>
          </w:rPr>
          <w:delText xml:space="preserve">Οι διαστάσεις </w:delText>
        </w:r>
        <w:r w:rsidR="00877D59" w:rsidRPr="009F37EC" w:rsidDel="00E474FD">
          <w:rPr>
            <w:sz w:val="24"/>
            <w:szCs w:val="24"/>
            <w:lang w:val="el-GR"/>
          </w:rPr>
          <w:delText>για την τροχοδρόμηση του αυτομε</w:delText>
        </w:r>
        <w:r w:rsidRPr="009F37EC" w:rsidDel="00E474FD">
          <w:rPr>
            <w:sz w:val="24"/>
            <w:szCs w:val="24"/>
            <w:lang w:val="el-GR"/>
          </w:rPr>
          <w:delText xml:space="preserve">τασχηματιστή θα πρέπει να είναι σύμφωνα με το συνημμένο σκαρίφημα </w:delText>
        </w:r>
        <w:r w:rsidR="00AA55D3" w:rsidRPr="009F37EC" w:rsidDel="00E474FD">
          <w:rPr>
            <w:sz w:val="24"/>
            <w:szCs w:val="24"/>
            <w:lang w:val="el-GR"/>
          </w:rPr>
          <w:delText>Σ</w:delText>
        </w:r>
        <w:r w:rsidRPr="009F37EC" w:rsidDel="00E474FD">
          <w:rPr>
            <w:sz w:val="24"/>
            <w:szCs w:val="24"/>
            <w:lang w:val="el-GR"/>
          </w:rPr>
          <w:delText>K-883</w:delText>
        </w:r>
        <w:r w:rsidR="005B5C19" w:rsidRPr="009F37EC" w:rsidDel="00E474FD">
          <w:rPr>
            <w:sz w:val="24"/>
            <w:szCs w:val="24"/>
            <w:lang w:val="el-GR"/>
          </w:rPr>
          <w:delText>Α</w:delText>
        </w:r>
        <w:r w:rsidRPr="009F37EC" w:rsidDel="00E474FD">
          <w:rPr>
            <w:sz w:val="24"/>
            <w:szCs w:val="24"/>
            <w:lang w:val="el-GR"/>
          </w:rPr>
          <w:delText>.</w:delText>
        </w:r>
      </w:del>
    </w:p>
    <w:p w:rsidR="0087592C" w:rsidRPr="009F37EC" w:rsidDel="00E474FD" w:rsidRDefault="0087592C" w:rsidP="00AF2D12">
      <w:pPr>
        <w:tabs>
          <w:tab w:val="left" w:pos="709"/>
        </w:tabs>
        <w:jc w:val="both"/>
        <w:rPr>
          <w:del w:id="2712" w:author="Καρμίρης Αγγελος" w:date="2020-01-03T10:44:00Z"/>
          <w:sz w:val="24"/>
          <w:szCs w:val="24"/>
          <w:lang w:val="el-GR"/>
        </w:rPr>
      </w:pPr>
    </w:p>
    <w:p w:rsidR="00AF2D12" w:rsidRPr="009F37EC" w:rsidDel="00E474FD" w:rsidRDefault="00AF2D12" w:rsidP="00AF2D12">
      <w:pPr>
        <w:tabs>
          <w:tab w:val="left" w:pos="709"/>
        </w:tabs>
        <w:jc w:val="both"/>
        <w:rPr>
          <w:del w:id="2713" w:author="Καρμίρης Αγγελος" w:date="2020-01-03T10:44:00Z"/>
          <w:sz w:val="24"/>
          <w:szCs w:val="24"/>
          <w:lang w:val="el-GR"/>
        </w:rPr>
      </w:pPr>
    </w:p>
    <w:p w:rsidR="007801FE" w:rsidRPr="009F37EC" w:rsidDel="00E474FD" w:rsidRDefault="007801FE" w:rsidP="00A90270">
      <w:pPr>
        <w:ind w:left="709" w:hanging="709"/>
        <w:jc w:val="both"/>
        <w:rPr>
          <w:del w:id="2714" w:author="Καρμίρης Αγγελος" w:date="2020-01-03T10:44:00Z"/>
          <w:b/>
          <w:bCs/>
          <w:sz w:val="24"/>
          <w:szCs w:val="24"/>
          <w:u w:val="single"/>
          <w:lang w:val="el-GR"/>
        </w:rPr>
      </w:pPr>
      <w:del w:id="2715" w:author="Καρμίρης Αγγελος" w:date="2020-01-03T10:44:00Z">
        <w:r w:rsidRPr="009F37EC" w:rsidDel="00E474FD">
          <w:rPr>
            <w:b/>
            <w:bCs/>
            <w:sz w:val="24"/>
            <w:szCs w:val="24"/>
            <w:lang w:val="el-GR"/>
          </w:rPr>
          <w:delText>Χ</w:delText>
        </w:r>
        <w:r w:rsidRPr="009F37EC" w:rsidDel="00E474FD">
          <w:rPr>
            <w:b/>
            <w:bCs/>
            <w:sz w:val="24"/>
            <w:szCs w:val="24"/>
          </w:rPr>
          <w:delText>V</w:delText>
        </w:r>
        <w:r w:rsidRPr="009F37EC" w:rsidDel="00E474FD">
          <w:rPr>
            <w:b/>
            <w:bCs/>
            <w:sz w:val="24"/>
            <w:szCs w:val="24"/>
            <w:lang w:val="el-GR"/>
          </w:rPr>
          <w:delText>.</w:delText>
        </w:r>
        <w:r w:rsidRPr="009F37EC" w:rsidDel="00E474FD">
          <w:rPr>
            <w:b/>
            <w:bCs/>
            <w:sz w:val="24"/>
            <w:szCs w:val="24"/>
            <w:lang w:val="el-GR"/>
          </w:rPr>
          <w:tab/>
        </w:r>
        <w:r w:rsidR="00F0167E" w:rsidRPr="009F37EC" w:rsidDel="00E474FD">
          <w:rPr>
            <w:b/>
            <w:bCs/>
            <w:sz w:val="24"/>
            <w:szCs w:val="24"/>
            <w:u w:val="single"/>
            <w:lang w:val="el-GR"/>
          </w:rPr>
          <w:delText>ΑΠΑΙΤΗΣ</w:delText>
        </w:r>
        <w:r w:rsidR="00C74114" w:rsidRPr="009F37EC" w:rsidDel="00E474FD">
          <w:rPr>
            <w:b/>
            <w:bCs/>
            <w:sz w:val="24"/>
            <w:szCs w:val="24"/>
            <w:u w:val="single"/>
            <w:lang w:val="el-GR"/>
          </w:rPr>
          <w:delText>Ε</w:delText>
        </w:r>
        <w:r w:rsidR="00F0167E" w:rsidRPr="009F37EC" w:rsidDel="00E474FD">
          <w:rPr>
            <w:b/>
            <w:bCs/>
            <w:sz w:val="24"/>
            <w:szCs w:val="24"/>
            <w:u w:val="single"/>
            <w:lang w:val="el-GR"/>
          </w:rPr>
          <w:delText>ΙΣ</w:delText>
        </w:r>
        <w:r w:rsidR="00A90270" w:rsidRPr="009F37EC" w:rsidDel="00E474FD">
          <w:rPr>
            <w:b/>
            <w:bCs/>
            <w:sz w:val="24"/>
            <w:szCs w:val="24"/>
            <w:u w:val="single"/>
            <w:lang w:val="el-GR"/>
          </w:rPr>
          <w:delText xml:space="preserve"> </w:delText>
        </w:r>
        <w:r w:rsidR="008E5C46" w:rsidRPr="009F37EC" w:rsidDel="00E474FD">
          <w:rPr>
            <w:b/>
            <w:bCs/>
            <w:sz w:val="24"/>
            <w:szCs w:val="24"/>
            <w:u w:val="single"/>
            <w:lang w:val="el-GR"/>
          </w:rPr>
          <w:delText>ΜΕΤΑΦΟΡΑ</w:delText>
        </w:r>
        <w:r w:rsidR="00F0167E" w:rsidRPr="009F37EC" w:rsidDel="00E474FD">
          <w:rPr>
            <w:b/>
            <w:bCs/>
            <w:sz w:val="24"/>
            <w:szCs w:val="24"/>
            <w:u w:val="single"/>
            <w:lang w:val="el-GR"/>
          </w:rPr>
          <w:delText>Σ</w:delText>
        </w:r>
        <w:r w:rsidR="00A90270" w:rsidRPr="009F37EC" w:rsidDel="00E474FD">
          <w:rPr>
            <w:b/>
            <w:bCs/>
            <w:sz w:val="24"/>
            <w:szCs w:val="24"/>
            <w:u w:val="single"/>
            <w:lang w:val="el-GR"/>
          </w:rPr>
          <w:delText xml:space="preserve">, </w:delText>
        </w:r>
        <w:r w:rsidRPr="009F37EC" w:rsidDel="00E474FD">
          <w:rPr>
            <w:b/>
            <w:bCs/>
            <w:sz w:val="24"/>
            <w:szCs w:val="24"/>
            <w:u w:val="single"/>
            <w:lang w:val="el-GR"/>
          </w:rPr>
          <w:delText>ΑΝΥΨΩΣΗ</w:delText>
        </w:r>
        <w:r w:rsidR="00F0167E" w:rsidRPr="009F37EC" w:rsidDel="00E474FD">
          <w:rPr>
            <w:b/>
            <w:bCs/>
            <w:sz w:val="24"/>
            <w:szCs w:val="24"/>
            <w:u w:val="single"/>
            <w:lang w:val="el-GR"/>
          </w:rPr>
          <w:delText>Σ, ΕΛΞΗΣ ΚΑΙ ΦΟΡΤΩΣΗ</w:delText>
        </w:r>
        <w:r w:rsidR="00A90270" w:rsidRPr="009F37EC" w:rsidDel="00E474FD">
          <w:rPr>
            <w:b/>
            <w:bCs/>
            <w:sz w:val="24"/>
            <w:szCs w:val="24"/>
            <w:u w:val="single"/>
            <w:lang w:val="el-GR"/>
          </w:rPr>
          <w:delText>Σ ΤΟΥ ΑΥΤΟΜΕΤΑΣΧΗΜ</w:delText>
        </w:r>
        <w:r w:rsidR="00F0167E" w:rsidRPr="009F37EC" w:rsidDel="00E474FD">
          <w:rPr>
            <w:b/>
            <w:bCs/>
            <w:sz w:val="24"/>
            <w:szCs w:val="24"/>
            <w:u w:val="single"/>
            <w:lang w:val="el-GR"/>
          </w:rPr>
          <w:delText>ΑΤΙΣΤΗ</w:delText>
        </w:r>
        <w:r w:rsidRPr="009F37EC" w:rsidDel="00E474FD">
          <w:rPr>
            <w:b/>
            <w:bCs/>
            <w:sz w:val="24"/>
            <w:szCs w:val="24"/>
            <w:u w:val="single"/>
            <w:lang w:val="el-GR"/>
          </w:rPr>
          <w:delText xml:space="preserve"> </w:delText>
        </w:r>
      </w:del>
    </w:p>
    <w:p w:rsidR="008E5C46" w:rsidRPr="009F37EC" w:rsidDel="00E474FD" w:rsidRDefault="008E5C46" w:rsidP="007801FE">
      <w:pPr>
        <w:jc w:val="both"/>
        <w:rPr>
          <w:del w:id="2716" w:author="Καρμίρης Αγγελος" w:date="2020-01-03T10:44:00Z"/>
          <w:b/>
          <w:bCs/>
          <w:sz w:val="24"/>
          <w:szCs w:val="24"/>
          <w:u w:val="single"/>
          <w:lang w:val="el-GR"/>
        </w:rPr>
      </w:pPr>
    </w:p>
    <w:p w:rsidR="007801FE" w:rsidRPr="009F37EC" w:rsidDel="00E474FD" w:rsidRDefault="007801FE" w:rsidP="00646EBC">
      <w:pPr>
        <w:tabs>
          <w:tab w:val="left" w:pos="709"/>
        </w:tabs>
        <w:ind w:left="709"/>
        <w:jc w:val="both"/>
        <w:rPr>
          <w:del w:id="2717" w:author="Καρμίρης Αγγελος" w:date="2020-01-03T10:44:00Z"/>
          <w:sz w:val="24"/>
          <w:szCs w:val="24"/>
          <w:lang w:val="el-GR"/>
        </w:rPr>
      </w:pPr>
      <w:del w:id="2718" w:author="Καρμίρης Αγγελος" w:date="2020-01-03T10:44:00Z">
        <w:r w:rsidRPr="009F37EC" w:rsidDel="00E474FD">
          <w:rPr>
            <w:sz w:val="24"/>
            <w:szCs w:val="24"/>
            <w:lang w:val="el-GR"/>
          </w:rPr>
          <w:delText>Γι</w:delText>
        </w:r>
        <w:r w:rsidR="00A90270" w:rsidRPr="009F37EC" w:rsidDel="00E474FD">
          <w:rPr>
            <w:sz w:val="24"/>
            <w:szCs w:val="24"/>
            <w:lang w:val="el-GR"/>
          </w:rPr>
          <w:delText>α τους</w:delText>
        </w:r>
        <w:r w:rsidRPr="009F37EC" w:rsidDel="00E474FD">
          <w:rPr>
            <w:sz w:val="24"/>
            <w:szCs w:val="24"/>
            <w:lang w:val="el-GR"/>
          </w:rPr>
          <w:delText xml:space="preserve"> </w:delText>
        </w:r>
        <w:r w:rsidR="00A90270" w:rsidRPr="009F37EC" w:rsidDel="00E474FD">
          <w:rPr>
            <w:sz w:val="24"/>
            <w:szCs w:val="24"/>
            <w:lang w:val="el-GR"/>
          </w:rPr>
          <w:delText>σκοπούς της ανύψωσης, έλξης, φόρτωσης και μεταφοράς (με το</w:delText>
        </w:r>
        <w:r w:rsidR="00F0167E" w:rsidRPr="009F37EC" w:rsidDel="00E474FD">
          <w:rPr>
            <w:sz w:val="24"/>
            <w:szCs w:val="24"/>
            <w:lang w:val="el-GR"/>
          </w:rPr>
          <w:delText>ν</w:delText>
        </w:r>
        <w:r w:rsidR="00A90270" w:rsidRPr="009F37EC" w:rsidDel="00E474FD">
          <w:rPr>
            <w:sz w:val="24"/>
            <w:szCs w:val="24"/>
            <w:lang w:val="el-GR"/>
          </w:rPr>
          <w:delText xml:space="preserve"> ΑΜ/Σ γεμάτο </w:delText>
        </w:r>
        <w:r w:rsidR="00BB71A6" w:rsidRPr="009F37EC" w:rsidDel="00E474FD">
          <w:rPr>
            <w:sz w:val="24"/>
            <w:szCs w:val="24"/>
            <w:lang w:val="el-GR"/>
          </w:rPr>
          <w:delText>με άζωτο (Ν</w:delText>
        </w:r>
        <w:r w:rsidR="00BB71A6" w:rsidRPr="009F37EC" w:rsidDel="00E474FD">
          <w:rPr>
            <w:sz w:val="24"/>
            <w:szCs w:val="24"/>
            <w:vertAlign w:val="subscript"/>
            <w:lang w:val="el-GR"/>
          </w:rPr>
          <w:delText>2</w:delText>
        </w:r>
        <w:r w:rsidR="00BB71A6" w:rsidRPr="009F37EC" w:rsidDel="00E474FD">
          <w:rPr>
            <w:sz w:val="24"/>
            <w:szCs w:val="24"/>
            <w:lang w:val="el-GR"/>
          </w:rPr>
          <w:delText xml:space="preserve">) και </w:delText>
        </w:r>
        <w:r w:rsidR="00A90270" w:rsidRPr="009F37EC" w:rsidDel="00E474FD">
          <w:rPr>
            <w:sz w:val="24"/>
            <w:szCs w:val="24"/>
            <w:lang w:val="el-GR"/>
          </w:rPr>
          <w:delText>με την κατάλληλη ποσότητα λαδιού), ο αυτομετασχηματιστής πρέπει να είναι εφοδιασμένος με μια διάταξη ανάρ</w:delText>
        </w:r>
        <w:r w:rsidR="00F0167E" w:rsidRPr="009F37EC" w:rsidDel="00E474FD">
          <w:rPr>
            <w:sz w:val="24"/>
            <w:szCs w:val="24"/>
            <w:lang w:val="el-GR"/>
          </w:rPr>
          <w:delText>τησης και έλξ</w:delText>
        </w:r>
        <w:r w:rsidR="00E6602F" w:rsidRPr="009F37EC" w:rsidDel="00E474FD">
          <w:rPr>
            <w:sz w:val="24"/>
            <w:szCs w:val="24"/>
            <w:lang w:val="el-GR"/>
          </w:rPr>
          <w:delText>η</w:delText>
        </w:r>
        <w:r w:rsidR="00F0167E" w:rsidRPr="009F37EC" w:rsidDel="00E474FD">
          <w:rPr>
            <w:sz w:val="24"/>
            <w:szCs w:val="24"/>
            <w:lang w:val="el-GR"/>
          </w:rPr>
          <w:delText>ς όπως φαίνεται</w:delText>
        </w:r>
        <w:r w:rsidR="00A90270" w:rsidRPr="009F37EC" w:rsidDel="00E474FD">
          <w:rPr>
            <w:sz w:val="24"/>
            <w:szCs w:val="24"/>
            <w:lang w:val="el-GR"/>
          </w:rPr>
          <w:delText xml:space="preserve"> στο συνημμένο σκαρίφημα </w:delText>
        </w:r>
        <w:r w:rsidR="00F0167E" w:rsidRPr="009F37EC" w:rsidDel="00E474FD">
          <w:rPr>
            <w:sz w:val="24"/>
            <w:szCs w:val="24"/>
            <w:lang w:val="el-GR"/>
          </w:rPr>
          <w:delText>ΣΚ</w:delText>
        </w:r>
        <w:r w:rsidR="00A90270" w:rsidRPr="009F37EC" w:rsidDel="00E474FD">
          <w:rPr>
            <w:sz w:val="24"/>
            <w:szCs w:val="24"/>
            <w:lang w:val="el-GR"/>
          </w:rPr>
          <w:delText>-883</w:delText>
        </w:r>
        <w:r w:rsidR="00A90270" w:rsidRPr="009F37EC" w:rsidDel="00E474FD">
          <w:rPr>
            <w:sz w:val="24"/>
            <w:szCs w:val="24"/>
          </w:rPr>
          <w:delText>B</w:delText>
        </w:r>
        <w:r w:rsidR="00A90270" w:rsidRPr="009F37EC" w:rsidDel="00E474FD">
          <w:rPr>
            <w:sz w:val="24"/>
            <w:szCs w:val="24"/>
            <w:lang w:val="el-GR"/>
          </w:rPr>
          <w:delText>.</w:delText>
        </w:r>
      </w:del>
    </w:p>
    <w:p w:rsidR="00A90270" w:rsidRPr="009F37EC" w:rsidDel="00E474FD" w:rsidRDefault="00A90270" w:rsidP="00646EBC">
      <w:pPr>
        <w:tabs>
          <w:tab w:val="left" w:pos="709"/>
        </w:tabs>
        <w:ind w:left="709"/>
        <w:jc w:val="both"/>
        <w:rPr>
          <w:del w:id="2719" w:author="Καρμίρης Αγγελος" w:date="2020-01-03T10:44:00Z"/>
          <w:sz w:val="24"/>
          <w:szCs w:val="24"/>
          <w:lang w:val="el-GR"/>
        </w:rPr>
      </w:pPr>
      <w:del w:id="2720" w:author="Καρμίρης Αγγελος" w:date="2020-01-03T10:44:00Z">
        <w:r w:rsidRPr="009F37EC" w:rsidDel="00E474FD">
          <w:rPr>
            <w:sz w:val="24"/>
            <w:szCs w:val="24"/>
            <w:lang w:val="el-GR"/>
          </w:rPr>
          <w:delText xml:space="preserve">Ο αυτομετασχηματιστής θα πρέπει να διαθέτει επίσης κατάλληλες λαβές των οποίων </w:delText>
        </w:r>
        <w:r w:rsidR="00E45E9E" w:rsidRPr="009F37EC" w:rsidDel="00E474FD">
          <w:rPr>
            <w:sz w:val="24"/>
            <w:szCs w:val="24"/>
            <w:lang w:val="el-GR"/>
          </w:rPr>
          <w:delText>η</w:delText>
        </w:r>
        <w:r w:rsidRPr="009F37EC" w:rsidDel="00E474FD">
          <w:rPr>
            <w:sz w:val="24"/>
            <w:szCs w:val="24"/>
            <w:lang w:val="el-GR"/>
          </w:rPr>
          <w:delText xml:space="preserve"> θέση σε σχέση με το κυρ</w:delText>
        </w:r>
        <w:r w:rsidR="00F0167E" w:rsidRPr="009F37EC" w:rsidDel="00E474FD">
          <w:rPr>
            <w:sz w:val="24"/>
            <w:szCs w:val="24"/>
            <w:lang w:val="el-GR"/>
          </w:rPr>
          <w:delText>ίως σώμα του αυτομετασχηματιστή πρέπει να είναι όπως φαίνεται</w:delText>
        </w:r>
        <w:r w:rsidRPr="009F37EC" w:rsidDel="00E474FD">
          <w:rPr>
            <w:sz w:val="24"/>
            <w:szCs w:val="24"/>
            <w:lang w:val="el-GR"/>
          </w:rPr>
          <w:delText xml:space="preserve"> στο συνημμένο σκαρίφημα </w:delText>
        </w:r>
        <w:r w:rsidR="00F0167E" w:rsidRPr="009F37EC" w:rsidDel="00E474FD">
          <w:rPr>
            <w:sz w:val="24"/>
            <w:szCs w:val="24"/>
            <w:lang w:val="el-GR"/>
          </w:rPr>
          <w:delText>ΣΚ</w:delText>
        </w:r>
        <w:r w:rsidRPr="009F37EC" w:rsidDel="00E474FD">
          <w:rPr>
            <w:sz w:val="24"/>
            <w:szCs w:val="24"/>
            <w:lang w:val="el-GR"/>
          </w:rPr>
          <w:delText>-883</w:delText>
        </w:r>
        <w:r w:rsidRPr="009F37EC" w:rsidDel="00E474FD">
          <w:rPr>
            <w:sz w:val="24"/>
            <w:szCs w:val="24"/>
          </w:rPr>
          <w:delText>C</w:delText>
        </w:r>
        <w:r w:rsidRPr="009F37EC" w:rsidDel="00E474FD">
          <w:rPr>
            <w:sz w:val="24"/>
            <w:szCs w:val="24"/>
            <w:lang w:val="el-GR"/>
          </w:rPr>
          <w:delText>. Οι διαστάσ</w:delText>
        </w:r>
        <w:r w:rsidR="00F0167E" w:rsidRPr="009F37EC" w:rsidDel="00E474FD">
          <w:rPr>
            <w:sz w:val="24"/>
            <w:szCs w:val="24"/>
            <w:lang w:val="el-GR"/>
          </w:rPr>
          <w:delText>εις και οι λαβές που εμφανίζονται</w:delText>
        </w:r>
        <w:r w:rsidRPr="009F37EC" w:rsidDel="00E474FD">
          <w:rPr>
            <w:sz w:val="24"/>
            <w:szCs w:val="24"/>
            <w:lang w:val="el-GR"/>
          </w:rPr>
          <w:delText xml:space="preserve"> στο σκαρίφημα </w:delText>
        </w:r>
        <w:r w:rsidR="00F0167E" w:rsidRPr="009F37EC" w:rsidDel="00E474FD">
          <w:rPr>
            <w:sz w:val="24"/>
            <w:szCs w:val="24"/>
            <w:lang w:val="el-GR"/>
          </w:rPr>
          <w:delText>ΣΚ</w:delText>
        </w:r>
        <w:r w:rsidRPr="009F37EC" w:rsidDel="00E474FD">
          <w:rPr>
            <w:sz w:val="24"/>
            <w:szCs w:val="24"/>
            <w:lang w:val="el-GR"/>
          </w:rPr>
          <w:delText>-883</w:delText>
        </w:r>
        <w:r w:rsidRPr="009F37EC" w:rsidDel="00E474FD">
          <w:rPr>
            <w:sz w:val="24"/>
            <w:szCs w:val="24"/>
          </w:rPr>
          <w:delText>C</w:delText>
        </w:r>
        <w:r w:rsidRPr="009F37EC" w:rsidDel="00E474FD">
          <w:rPr>
            <w:sz w:val="24"/>
            <w:szCs w:val="24"/>
            <w:lang w:val="el-GR"/>
          </w:rPr>
          <w:delText xml:space="preserve"> είναι υποχρεωτικές.</w:delText>
        </w:r>
      </w:del>
    </w:p>
    <w:p w:rsidR="00A90270" w:rsidRPr="009F37EC" w:rsidDel="00E474FD" w:rsidRDefault="00A90270" w:rsidP="00646EBC">
      <w:pPr>
        <w:tabs>
          <w:tab w:val="left" w:pos="709"/>
        </w:tabs>
        <w:ind w:left="709"/>
        <w:jc w:val="both"/>
        <w:rPr>
          <w:del w:id="2721" w:author="Καρμίρης Αγγελος" w:date="2020-01-03T10:44:00Z"/>
          <w:sz w:val="24"/>
          <w:szCs w:val="24"/>
          <w:lang w:val="el-GR"/>
        </w:rPr>
      </w:pPr>
      <w:del w:id="2722" w:author="Καρμίρης Αγγελος" w:date="2020-01-03T10:44:00Z">
        <w:r w:rsidRPr="009F37EC" w:rsidDel="00E474FD">
          <w:rPr>
            <w:sz w:val="24"/>
            <w:szCs w:val="24"/>
            <w:lang w:val="el-GR"/>
          </w:rPr>
          <w:delText>Οι απαιτούμενες διαστάσεις μεταφοράς το</w:delText>
        </w:r>
        <w:r w:rsidR="00C01CA9" w:rsidRPr="009F37EC" w:rsidDel="00E474FD">
          <w:rPr>
            <w:sz w:val="24"/>
            <w:szCs w:val="24"/>
            <w:lang w:val="el-GR"/>
          </w:rPr>
          <w:delText>υ αυτομετασχηματιστή φαίνονται</w:delText>
        </w:r>
        <w:r w:rsidRPr="009F37EC" w:rsidDel="00E474FD">
          <w:rPr>
            <w:sz w:val="24"/>
            <w:szCs w:val="24"/>
            <w:lang w:val="el-GR"/>
          </w:rPr>
          <w:delText xml:space="preserve"> στο συνημμένο σκαρίφημα </w:delText>
        </w:r>
        <w:r w:rsidR="00F0167E" w:rsidRPr="009F37EC" w:rsidDel="00E474FD">
          <w:rPr>
            <w:sz w:val="24"/>
            <w:szCs w:val="24"/>
            <w:lang w:val="el-GR"/>
          </w:rPr>
          <w:delText>ΣΚ</w:delText>
        </w:r>
        <w:r w:rsidRPr="009F37EC" w:rsidDel="00E474FD">
          <w:rPr>
            <w:sz w:val="24"/>
            <w:szCs w:val="24"/>
            <w:lang w:val="el-GR"/>
          </w:rPr>
          <w:delText>-883</w:delText>
        </w:r>
        <w:r w:rsidR="00D53E4D" w:rsidRPr="009F37EC" w:rsidDel="00E474FD">
          <w:rPr>
            <w:sz w:val="24"/>
            <w:szCs w:val="24"/>
          </w:rPr>
          <w:delText>D</w:delText>
        </w:r>
        <w:r w:rsidR="00E50DDB" w:rsidRPr="009F37EC" w:rsidDel="00E474FD">
          <w:rPr>
            <w:sz w:val="24"/>
            <w:szCs w:val="24"/>
            <w:lang w:val="el-GR"/>
          </w:rPr>
          <w:delText xml:space="preserve"> στο οποίο το περίγραμμα του τούνελ </w:delText>
        </w:r>
        <w:r w:rsidR="00E45E9E" w:rsidRPr="009F37EC" w:rsidDel="00E474FD">
          <w:rPr>
            <w:sz w:val="24"/>
            <w:szCs w:val="24"/>
            <w:lang w:val="el-GR"/>
          </w:rPr>
          <w:delText>δεικνύετε</w:delText>
        </w:r>
        <w:r w:rsidR="00E50DDB" w:rsidRPr="009F37EC" w:rsidDel="00E474FD">
          <w:rPr>
            <w:sz w:val="24"/>
            <w:szCs w:val="24"/>
            <w:lang w:val="el-GR"/>
          </w:rPr>
          <w:delText xml:space="preserve"> με διακεκο</w:delText>
        </w:r>
        <w:r w:rsidR="00E92063" w:rsidRPr="009F37EC" w:rsidDel="00E474FD">
          <w:rPr>
            <w:sz w:val="24"/>
            <w:szCs w:val="24"/>
            <w:lang w:val="el-GR"/>
          </w:rPr>
          <w:delText>μμένη</w:delText>
        </w:r>
        <w:r w:rsidR="00D53E4D" w:rsidRPr="009F37EC" w:rsidDel="00E474FD">
          <w:rPr>
            <w:sz w:val="24"/>
            <w:szCs w:val="24"/>
            <w:lang w:val="el-GR"/>
          </w:rPr>
          <w:delText xml:space="preserve"> γραμμή</w:delText>
        </w:r>
        <w:r w:rsidR="00E50DDB" w:rsidRPr="009F37EC" w:rsidDel="00E474FD">
          <w:rPr>
            <w:sz w:val="24"/>
            <w:szCs w:val="24"/>
            <w:lang w:val="el-GR"/>
          </w:rPr>
          <w:delText xml:space="preserve"> και το περίγραμμα του αυτομε</w:delText>
        </w:r>
        <w:r w:rsidR="00D53E4D" w:rsidRPr="009F37EC" w:rsidDel="00E474FD">
          <w:rPr>
            <w:sz w:val="24"/>
            <w:szCs w:val="24"/>
            <w:lang w:val="el-GR"/>
          </w:rPr>
          <w:delText>τασχηματιστή με συνεχή γραμμή</w:delText>
        </w:r>
        <w:r w:rsidR="00E50DDB" w:rsidRPr="009F37EC" w:rsidDel="00E474FD">
          <w:rPr>
            <w:sz w:val="24"/>
            <w:szCs w:val="24"/>
            <w:lang w:val="el-GR"/>
          </w:rPr>
          <w:delText>.</w:delText>
        </w:r>
      </w:del>
    </w:p>
    <w:p w:rsidR="007801FE" w:rsidRPr="009F37EC" w:rsidDel="00E474FD" w:rsidRDefault="00E50DDB" w:rsidP="00C01CA9">
      <w:pPr>
        <w:tabs>
          <w:tab w:val="left" w:pos="709"/>
        </w:tabs>
        <w:ind w:left="709"/>
        <w:jc w:val="both"/>
        <w:rPr>
          <w:del w:id="2723" w:author="Καρμίρης Αγγελος" w:date="2020-01-03T10:44:00Z"/>
          <w:b/>
          <w:bCs/>
          <w:sz w:val="24"/>
          <w:szCs w:val="24"/>
          <w:lang w:val="el-GR"/>
        </w:rPr>
      </w:pPr>
      <w:del w:id="2724" w:author="Καρμίρης Αγγελος" w:date="2020-01-03T10:44:00Z">
        <w:r w:rsidRPr="009F37EC" w:rsidDel="00E474FD">
          <w:rPr>
            <w:sz w:val="24"/>
            <w:szCs w:val="24"/>
            <w:lang w:val="el-GR"/>
          </w:rPr>
          <w:delText>Ο αυτομετασχηματιστής κατά την μεταφορά του δεν πρέπει να υπερβαίνει τα 260</w:delText>
        </w:r>
        <w:r w:rsidR="00E45E9E" w:rsidRPr="009F37EC" w:rsidDel="00E474FD">
          <w:rPr>
            <w:sz w:val="24"/>
            <w:szCs w:val="24"/>
            <w:lang w:val="el-GR"/>
          </w:rPr>
          <w:delText>.</w:delText>
        </w:r>
        <w:r w:rsidRPr="009F37EC" w:rsidDel="00E474FD">
          <w:rPr>
            <w:sz w:val="24"/>
            <w:szCs w:val="24"/>
            <w:lang w:val="el-GR"/>
          </w:rPr>
          <w:delText xml:space="preserve">000 κιλά. </w:delText>
        </w:r>
      </w:del>
    </w:p>
    <w:p w:rsidR="00932ADA" w:rsidRPr="009F37EC" w:rsidDel="00E474FD" w:rsidRDefault="007801FE" w:rsidP="00173F23">
      <w:pPr>
        <w:jc w:val="both"/>
        <w:rPr>
          <w:del w:id="2725" w:author="Καρμίρης Αγγελος" w:date="2020-01-03T10:44:00Z"/>
          <w:b/>
          <w:bCs/>
          <w:sz w:val="24"/>
          <w:szCs w:val="24"/>
          <w:lang w:val="el-GR"/>
        </w:rPr>
      </w:pPr>
      <w:del w:id="2726" w:author="Καρμίρης Αγγελος" w:date="2020-01-03T10:44:00Z">
        <w:r w:rsidRPr="009F37EC" w:rsidDel="00E474FD">
          <w:rPr>
            <w:b/>
            <w:bCs/>
            <w:sz w:val="24"/>
            <w:szCs w:val="24"/>
            <w:lang w:val="el-GR"/>
          </w:rPr>
          <w:tab/>
        </w:r>
      </w:del>
    </w:p>
    <w:p w:rsidR="00246F31" w:rsidRPr="009F37EC" w:rsidDel="00E474FD" w:rsidRDefault="00246F31" w:rsidP="00173F23">
      <w:pPr>
        <w:jc w:val="both"/>
        <w:rPr>
          <w:del w:id="2727" w:author="Καρμίρης Αγγελος" w:date="2020-01-03T10:44:00Z"/>
          <w:b/>
          <w:bCs/>
          <w:sz w:val="24"/>
          <w:szCs w:val="24"/>
          <w:lang w:val="el-GR"/>
        </w:rPr>
      </w:pPr>
    </w:p>
    <w:p w:rsidR="00173F23" w:rsidRPr="00957F71" w:rsidDel="00E474FD" w:rsidRDefault="00173F23" w:rsidP="00957F71">
      <w:pPr>
        <w:ind w:left="709" w:hanging="709"/>
        <w:jc w:val="both"/>
        <w:rPr>
          <w:del w:id="2728" w:author="Καρμίρης Αγγελος" w:date="2020-01-03T10:44:00Z"/>
          <w:b/>
          <w:bCs/>
          <w:sz w:val="24"/>
          <w:szCs w:val="24"/>
          <w:lang w:val="el-GR"/>
        </w:rPr>
      </w:pPr>
      <w:del w:id="2729" w:author="Καρμίρης Αγγελος" w:date="2020-01-03T10:44:00Z">
        <w:r w:rsidRPr="009F37EC" w:rsidDel="00E474FD">
          <w:rPr>
            <w:b/>
            <w:bCs/>
            <w:sz w:val="24"/>
            <w:szCs w:val="24"/>
            <w:lang w:val="el-GR"/>
          </w:rPr>
          <w:delText>Χ</w:delText>
        </w:r>
        <w:r w:rsidRPr="00957F71" w:rsidDel="00E474FD">
          <w:rPr>
            <w:b/>
            <w:bCs/>
            <w:sz w:val="24"/>
            <w:szCs w:val="24"/>
            <w:lang w:val="el-GR"/>
          </w:rPr>
          <w:delText>V</w:delText>
        </w:r>
        <w:r w:rsidR="005A72FE" w:rsidRPr="00957F71" w:rsidDel="00E474FD">
          <w:rPr>
            <w:b/>
            <w:bCs/>
            <w:sz w:val="24"/>
            <w:szCs w:val="24"/>
            <w:lang w:val="el-GR"/>
          </w:rPr>
          <w:delText>I</w:delText>
        </w:r>
        <w:r w:rsidRPr="009F37EC" w:rsidDel="00E474FD">
          <w:rPr>
            <w:b/>
            <w:bCs/>
            <w:sz w:val="24"/>
            <w:szCs w:val="24"/>
            <w:lang w:val="el-GR"/>
          </w:rPr>
          <w:delText>.</w:delText>
        </w:r>
        <w:r w:rsidRPr="009F37EC" w:rsidDel="00E474FD">
          <w:rPr>
            <w:b/>
            <w:bCs/>
            <w:sz w:val="24"/>
            <w:szCs w:val="24"/>
            <w:lang w:val="el-GR"/>
          </w:rPr>
          <w:tab/>
        </w:r>
        <w:r w:rsidRPr="00957F71" w:rsidDel="00E474FD">
          <w:rPr>
            <w:b/>
            <w:bCs/>
            <w:sz w:val="24"/>
            <w:szCs w:val="24"/>
            <w:u w:val="single"/>
            <w:lang w:val="el-GR"/>
          </w:rPr>
          <w:delText>ΣΤΟΙΧΕΙΑ ΠΟΥ ΠΡΕΠΕΙ ΝΑ ΥΠΟΒ</w:delText>
        </w:r>
        <w:r w:rsidR="007D3E75" w:rsidRPr="00957F71" w:rsidDel="00E474FD">
          <w:rPr>
            <w:b/>
            <w:bCs/>
            <w:sz w:val="24"/>
            <w:szCs w:val="24"/>
            <w:u w:val="single"/>
            <w:lang w:val="el-GR"/>
          </w:rPr>
          <w:delText>Α</w:delText>
        </w:r>
        <w:r w:rsidRPr="00957F71" w:rsidDel="00E474FD">
          <w:rPr>
            <w:b/>
            <w:bCs/>
            <w:sz w:val="24"/>
            <w:szCs w:val="24"/>
            <w:u w:val="single"/>
            <w:lang w:val="el-GR"/>
          </w:rPr>
          <w:delText xml:space="preserve">ΛΛΟΥΝ ΟΙ ΣΥΜΜΕΤΕΧΟΝΤΕΣ ΣΤΟ </w:delText>
        </w:r>
        <w:r w:rsidRPr="00957F71" w:rsidDel="00E474FD">
          <w:rPr>
            <w:b/>
            <w:bCs/>
            <w:sz w:val="24"/>
            <w:szCs w:val="24"/>
            <w:u w:val="single"/>
            <w:lang w:val="el-GR"/>
          </w:rPr>
          <w:tab/>
          <w:delText>ΔΙΑΓΩΝΙΣΜΟ</w:delText>
        </w:r>
      </w:del>
    </w:p>
    <w:p w:rsidR="00285CBA" w:rsidRPr="009F37EC" w:rsidDel="00E474FD" w:rsidRDefault="00285CBA" w:rsidP="00173F23">
      <w:pPr>
        <w:jc w:val="both"/>
        <w:rPr>
          <w:del w:id="2730" w:author="Καρμίρης Αγγελος" w:date="2020-01-03T10:44:00Z"/>
          <w:b/>
          <w:bCs/>
          <w:sz w:val="24"/>
          <w:szCs w:val="24"/>
          <w:u w:val="single"/>
          <w:lang w:val="el-GR"/>
        </w:rPr>
      </w:pPr>
    </w:p>
    <w:p w:rsidR="00285CBA" w:rsidRPr="009F37EC" w:rsidDel="00E474FD" w:rsidRDefault="00285CBA" w:rsidP="00D03B09">
      <w:pPr>
        <w:numPr>
          <w:ilvl w:val="0"/>
          <w:numId w:val="23"/>
        </w:numPr>
        <w:tabs>
          <w:tab w:val="clear" w:pos="1260"/>
          <w:tab w:val="left" w:pos="709"/>
          <w:tab w:val="num" w:pos="900"/>
        </w:tabs>
        <w:autoSpaceDE/>
        <w:autoSpaceDN/>
        <w:ind w:left="851" w:hanging="311"/>
        <w:jc w:val="both"/>
        <w:rPr>
          <w:del w:id="2731" w:author="Καρμίρης Αγγελος" w:date="2020-01-03T10:44:00Z"/>
          <w:sz w:val="24"/>
          <w:szCs w:val="24"/>
          <w:lang w:val="el-GR"/>
        </w:rPr>
      </w:pPr>
      <w:del w:id="2732" w:author="Καρμίρης Αγγελος" w:date="2020-01-03T10:44:00Z">
        <w:r w:rsidRPr="009F37EC" w:rsidDel="00E474FD">
          <w:rPr>
            <w:sz w:val="24"/>
            <w:szCs w:val="24"/>
            <w:lang w:val="el-GR"/>
          </w:rPr>
          <w:delText xml:space="preserve">Όλοι οι συμμετέχοντες στο διαγωνισμό θα πρέπει να υποβάλλουν όλα τα τεχνικά δεδομένα που ζητούνται στο συνημμένο </w:delText>
        </w:r>
        <w:r w:rsidR="0023731A" w:rsidDel="00E474FD">
          <w:rPr>
            <w:sz w:val="24"/>
            <w:szCs w:val="24"/>
            <w:lang w:val="el-GR"/>
          </w:rPr>
          <w:delText>παράρτημα «</w:delText>
        </w:r>
        <w:r w:rsidRPr="009F37EC" w:rsidDel="00E474FD">
          <w:rPr>
            <w:sz w:val="24"/>
            <w:szCs w:val="24"/>
            <w:lang w:val="el-GR"/>
          </w:rPr>
          <w:delText>Α» της παρούσας προδιαγραφής, καθώς επίσης κάθε προτεινόμενη απόκλιση από την παρούσα προδιαγραφή αιτιολογώντας την ύπαρξη των αποκλίσεων αυτών. Η μη συμμόρφωση με αυτήν την απαίτηση θα αποτελεί επαρκή λόγο για την απόρριψη της προσφοράς.</w:delText>
        </w:r>
      </w:del>
    </w:p>
    <w:p w:rsidR="00E50DDB" w:rsidRPr="009F37EC" w:rsidDel="00E474FD" w:rsidRDefault="00E50DDB" w:rsidP="00D03B09">
      <w:pPr>
        <w:numPr>
          <w:ilvl w:val="0"/>
          <w:numId w:val="23"/>
        </w:numPr>
        <w:tabs>
          <w:tab w:val="clear" w:pos="1260"/>
          <w:tab w:val="left" w:pos="709"/>
          <w:tab w:val="num" w:pos="900"/>
        </w:tabs>
        <w:autoSpaceDE/>
        <w:autoSpaceDN/>
        <w:ind w:left="851" w:hanging="311"/>
        <w:jc w:val="both"/>
        <w:rPr>
          <w:del w:id="2733" w:author="Καρμίρης Αγγελος" w:date="2020-01-03T10:44:00Z"/>
          <w:sz w:val="24"/>
          <w:szCs w:val="24"/>
          <w:lang w:val="el-GR"/>
        </w:rPr>
      </w:pPr>
      <w:del w:id="2734" w:author="Καρμίρης Αγγελος" w:date="2020-01-03T10:44:00Z">
        <w:r w:rsidRPr="009F37EC" w:rsidDel="00E474FD">
          <w:rPr>
            <w:sz w:val="24"/>
            <w:szCs w:val="24"/>
            <w:lang w:val="el-GR"/>
          </w:rPr>
          <w:delText xml:space="preserve">Όλοι οι συμμετέχοντες θα πρέπει </w:delText>
        </w:r>
        <w:r w:rsidR="00C01CA9" w:rsidRPr="009F37EC" w:rsidDel="00E474FD">
          <w:rPr>
            <w:sz w:val="24"/>
            <w:szCs w:val="24"/>
            <w:lang w:val="el-GR"/>
          </w:rPr>
          <w:delText xml:space="preserve">να </w:delText>
        </w:r>
        <w:r w:rsidR="00976608" w:rsidDel="00E474FD">
          <w:rPr>
            <w:sz w:val="24"/>
            <w:szCs w:val="24"/>
            <w:lang w:val="el-GR"/>
          </w:rPr>
          <w:delText>λάβουν γνώση του παραρτήματος Β</w:delText>
        </w:r>
        <w:r w:rsidR="00284649" w:rsidRPr="009F37EC" w:rsidDel="00E474FD">
          <w:rPr>
            <w:sz w:val="24"/>
            <w:szCs w:val="24"/>
            <w:lang w:val="el-GR"/>
          </w:rPr>
          <w:delText xml:space="preserve"> της παρούσας προδιαγραφής.</w:delText>
        </w:r>
      </w:del>
    </w:p>
    <w:p w:rsidR="00285CBA" w:rsidRPr="009F37EC" w:rsidDel="00E474FD" w:rsidRDefault="00285CBA" w:rsidP="00D03B09">
      <w:pPr>
        <w:numPr>
          <w:ilvl w:val="0"/>
          <w:numId w:val="23"/>
        </w:numPr>
        <w:tabs>
          <w:tab w:val="clear" w:pos="1260"/>
          <w:tab w:val="num" w:pos="900"/>
        </w:tabs>
        <w:autoSpaceDE/>
        <w:autoSpaceDN/>
        <w:ind w:hanging="720"/>
        <w:jc w:val="both"/>
        <w:rPr>
          <w:del w:id="2735" w:author="Καρμίρης Αγγελος" w:date="2020-01-03T10:44:00Z"/>
          <w:sz w:val="24"/>
          <w:szCs w:val="24"/>
          <w:lang w:val="el-GR"/>
        </w:rPr>
      </w:pPr>
      <w:del w:id="2736" w:author="Καρμίρης Αγγελος" w:date="2020-01-03T10:44:00Z">
        <w:r w:rsidRPr="009F37EC" w:rsidDel="00E474FD">
          <w:rPr>
            <w:sz w:val="24"/>
            <w:szCs w:val="24"/>
            <w:lang w:val="el-GR"/>
          </w:rPr>
          <w:delText xml:space="preserve">Τεχνικά φυλλάδια και σημειώσεις οδηγιών των προσφερόμενων ΑΜ/Σ </w:delText>
        </w:r>
        <w:r w:rsidR="00E45E9E" w:rsidRPr="009F37EC" w:rsidDel="00E474FD">
          <w:rPr>
            <w:sz w:val="24"/>
            <w:szCs w:val="24"/>
            <w:lang w:val="el-GR"/>
          </w:rPr>
          <w:delText>τα οποία θα</w:delText>
        </w:r>
      </w:del>
    </w:p>
    <w:p w:rsidR="00167E58" w:rsidRPr="009F37EC" w:rsidDel="00E474FD" w:rsidRDefault="00285CBA" w:rsidP="00167E58">
      <w:pPr>
        <w:tabs>
          <w:tab w:val="num" w:pos="900"/>
        </w:tabs>
        <w:ind w:left="900"/>
        <w:jc w:val="both"/>
        <w:rPr>
          <w:del w:id="2737" w:author="Καρμίρης Αγγελος" w:date="2020-01-03T10:44:00Z"/>
          <w:sz w:val="24"/>
          <w:szCs w:val="24"/>
          <w:lang w:val="el-GR"/>
        </w:rPr>
      </w:pPr>
      <w:del w:id="2738" w:author="Καρμίρης Αγγελος" w:date="2020-01-03T10:44:00Z">
        <w:r w:rsidRPr="009F37EC" w:rsidDel="00E474FD">
          <w:rPr>
            <w:sz w:val="24"/>
            <w:szCs w:val="24"/>
            <w:lang w:val="el-GR"/>
          </w:rPr>
          <w:delText>βοηθήσουν στην διαδικασία της τεχνικής κρίσης.</w:delText>
        </w:r>
      </w:del>
    </w:p>
    <w:p w:rsidR="00285CBA" w:rsidRPr="009F37EC" w:rsidDel="00E474FD" w:rsidRDefault="00C01CA9" w:rsidP="00167E58">
      <w:pPr>
        <w:tabs>
          <w:tab w:val="num" w:pos="567"/>
        </w:tabs>
        <w:ind w:left="567"/>
        <w:jc w:val="both"/>
        <w:rPr>
          <w:del w:id="2739" w:author="Καρμίρης Αγγελος" w:date="2020-01-03T10:44:00Z"/>
          <w:sz w:val="24"/>
          <w:szCs w:val="24"/>
          <w:lang w:val="el-GR"/>
        </w:rPr>
      </w:pPr>
      <w:del w:id="2740" w:author="Καρμίρης Αγγελος" w:date="2020-01-03T10:44:00Z">
        <w:r w:rsidRPr="009F37EC" w:rsidDel="00E474FD">
          <w:rPr>
            <w:sz w:val="24"/>
            <w:szCs w:val="24"/>
            <w:lang w:val="el-GR"/>
          </w:rPr>
          <w:delText>4</w:delText>
        </w:r>
        <w:r w:rsidR="00167E58" w:rsidRPr="009F37EC" w:rsidDel="00E474FD">
          <w:rPr>
            <w:sz w:val="24"/>
            <w:szCs w:val="24"/>
            <w:lang w:val="el-GR"/>
          </w:rPr>
          <w:delText xml:space="preserve">.  </w:delText>
        </w:r>
        <w:r w:rsidR="00285CBA" w:rsidRPr="009F37EC" w:rsidDel="00E474FD">
          <w:rPr>
            <w:sz w:val="24"/>
            <w:szCs w:val="24"/>
            <w:lang w:val="el-GR"/>
          </w:rPr>
          <w:delText xml:space="preserve">Τεχνικά στοιχεία και χαρακτηριστικά για το </w:delText>
        </w:r>
        <w:r w:rsidR="00674351" w:rsidRPr="009F37EC" w:rsidDel="00E474FD">
          <w:rPr>
            <w:sz w:val="24"/>
            <w:szCs w:val="24"/>
            <w:lang w:val="el-GR"/>
          </w:rPr>
          <w:delText xml:space="preserve">μηχανισμό αλλαγής τάσης υπό φορτίο </w:delText>
        </w:r>
        <w:r w:rsidR="00167E58" w:rsidRPr="009F37EC" w:rsidDel="00E474FD">
          <w:rPr>
            <w:sz w:val="24"/>
            <w:szCs w:val="24"/>
            <w:lang w:val="el-GR"/>
          </w:rPr>
          <w:delText xml:space="preserve">   </w:delText>
        </w:r>
        <w:r w:rsidR="00167E58" w:rsidRPr="009F37EC" w:rsidDel="00E474FD">
          <w:rPr>
            <w:sz w:val="24"/>
            <w:szCs w:val="24"/>
            <w:lang w:val="el-GR"/>
          </w:rPr>
          <w:tab/>
          <w:delText xml:space="preserve">   </w:delText>
        </w:r>
        <w:r w:rsidR="00674351" w:rsidRPr="009F37EC" w:rsidDel="00E474FD">
          <w:rPr>
            <w:sz w:val="24"/>
            <w:szCs w:val="24"/>
            <w:lang w:val="el-GR"/>
          </w:rPr>
          <w:delText xml:space="preserve">και </w:delText>
        </w:r>
        <w:r w:rsidR="00E50DDB" w:rsidRPr="009F37EC" w:rsidDel="00E474FD">
          <w:rPr>
            <w:sz w:val="24"/>
            <w:szCs w:val="24"/>
            <w:lang w:val="el-GR"/>
          </w:rPr>
          <w:delText xml:space="preserve">για </w:delText>
        </w:r>
        <w:r w:rsidR="00674351" w:rsidRPr="009F37EC" w:rsidDel="00E474FD">
          <w:rPr>
            <w:sz w:val="24"/>
            <w:szCs w:val="24"/>
            <w:lang w:val="el-GR"/>
          </w:rPr>
          <w:delText>τα βασικά παρελκόμενα</w:delText>
        </w:r>
        <w:r w:rsidR="00E50DDB" w:rsidRPr="009F37EC" w:rsidDel="00E474FD">
          <w:rPr>
            <w:sz w:val="24"/>
            <w:szCs w:val="24"/>
            <w:lang w:val="el-GR"/>
          </w:rPr>
          <w:delText xml:space="preserve"> και συστήματα</w:delText>
        </w:r>
        <w:r w:rsidR="00674351" w:rsidRPr="009F37EC" w:rsidDel="00E474FD">
          <w:rPr>
            <w:sz w:val="24"/>
            <w:szCs w:val="24"/>
            <w:lang w:val="el-GR"/>
          </w:rPr>
          <w:delText xml:space="preserve">  που χρησιμοποιούνται</w:delText>
        </w:r>
        <w:r w:rsidR="00285CBA" w:rsidRPr="009F37EC" w:rsidDel="00E474FD">
          <w:rPr>
            <w:sz w:val="24"/>
            <w:szCs w:val="24"/>
            <w:lang w:val="el-GR"/>
          </w:rPr>
          <w:delText xml:space="preserve"> στον</w:delText>
        </w:r>
        <w:r w:rsidR="00674351" w:rsidRPr="009F37EC" w:rsidDel="00E474FD">
          <w:rPr>
            <w:sz w:val="24"/>
            <w:szCs w:val="24"/>
            <w:lang w:val="el-GR"/>
          </w:rPr>
          <w:delText xml:space="preserve"> </w:delText>
        </w:r>
        <w:r w:rsidR="00285CBA" w:rsidRPr="009F37EC" w:rsidDel="00E474FD">
          <w:rPr>
            <w:sz w:val="24"/>
            <w:szCs w:val="24"/>
            <w:lang w:val="el-GR"/>
          </w:rPr>
          <w:delText>Α</w:delText>
        </w:r>
        <w:r w:rsidR="00E50DDB" w:rsidRPr="009F37EC" w:rsidDel="00E474FD">
          <w:rPr>
            <w:sz w:val="24"/>
            <w:szCs w:val="24"/>
            <w:lang w:val="el-GR"/>
          </w:rPr>
          <w:delText xml:space="preserve">Μ/Σ </w:delText>
        </w:r>
      </w:del>
    </w:p>
    <w:p w:rsidR="00285CBA" w:rsidRPr="009F37EC" w:rsidDel="00E474FD" w:rsidRDefault="00C01CA9" w:rsidP="00C01CA9">
      <w:pPr>
        <w:tabs>
          <w:tab w:val="num" w:pos="900"/>
        </w:tabs>
        <w:autoSpaceDE/>
        <w:autoSpaceDN/>
        <w:ind w:left="567"/>
        <w:jc w:val="both"/>
        <w:rPr>
          <w:del w:id="2741" w:author="Καρμίρης Αγγελος" w:date="2020-01-03T10:44:00Z"/>
          <w:sz w:val="24"/>
          <w:szCs w:val="24"/>
          <w:lang w:val="el-GR"/>
        </w:rPr>
      </w:pPr>
      <w:del w:id="2742" w:author="Καρμίρης Αγγελος" w:date="2020-01-03T10:44:00Z">
        <w:r w:rsidRPr="009F37EC" w:rsidDel="00E474FD">
          <w:rPr>
            <w:sz w:val="24"/>
            <w:szCs w:val="24"/>
            <w:lang w:val="el-GR"/>
          </w:rPr>
          <w:delText xml:space="preserve">5.  </w:delText>
        </w:r>
        <w:r w:rsidR="00285CBA" w:rsidRPr="009F37EC" w:rsidDel="00E474FD">
          <w:rPr>
            <w:sz w:val="24"/>
            <w:szCs w:val="24"/>
            <w:lang w:val="el-GR"/>
          </w:rPr>
          <w:delText>Γενικά σχέδια διαστάσεων του ΑΜ/Σ, ενδείξεις των ακροδεκτών</w:delText>
        </w:r>
        <w:r w:rsidR="00167E58" w:rsidRPr="009F37EC" w:rsidDel="00E474FD">
          <w:rPr>
            <w:sz w:val="24"/>
            <w:szCs w:val="24"/>
            <w:lang w:val="el-GR"/>
          </w:rPr>
          <w:delText xml:space="preserve"> των τυλιγμάτων</w:delText>
        </w:r>
        <w:r w:rsidR="00285CBA" w:rsidRPr="009F37EC" w:rsidDel="00E474FD">
          <w:rPr>
            <w:sz w:val="24"/>
            <w:szCs w:val="24"/>
            <w:lang w:val="el-GR"/>
          </w:rPr>
          <w:delText xml:space="preserve">, </w:delText>
        </w:r>
      </w:del>
    </w:p>
    <w:p w:rsidR="00285CBA" w:rsidRPr="009F37EC" w:rsidDel="00E474FD" w:rsidRDefault="00285CBA" w:rsidP="00285CBA">
      <w:pPr>
        <w:ind w:left="900"/>
        <w:jc w:val="both"/>
        <w:rPr>
          <w:del w:id="2743" w:author="Καρμίρης Αγγελος" w:date="2020-01-03T10:44:00Z"/>
          <w:sz w:val="24"/>
          <w:szCs w:val="24"/>
          <w:lang w:val="el-GR"/>
        </w:rPr>
      </w:pPr>
      <w:del w:id="2744" w:author="Καρμίρης Αγγελος" w:date="2020-01-03T10:44:00Z">
        <w:r w:rsidRPr="009F37EC" w:rsidDel="00E474FD">
          <w:rPr>
            <w:sz w:val="24"/>
            <w:szCs w:val="24"/>
            <w:lang w:val="el-GR"/>
          </w:rPr>
          <w:delText>καθώς και κάθε άλλη πληροφορία, σχέδια και δεδομένα για την πλήρη περιγραφή των προσφερόμενων αυτομετασχηματιστών.</w:delText>
        </w:r>
      </w:del>
    </w:p>
    <w:p w:rsidR="00AA55D3" w:rsidRPr="009F37EC" w:rsidDel="00E474FD" w:rsidRDefault="00C01CA9" w:rsidP="00C01CA9">
      <w:pPr>
        <w:tabs>
          <w:tab w:val="num" w:pos="900"/>
        </w:tabs>
        <w:autoSpaceDE/>
        <w:autoSpaceDN/>
        <w:ind w:left="567"/>
        <w:jc w:val="both"/>
        <w:rPr>
          <w:del w:id="2745" w:author="Καρμίρης Αγγελος" w:date="2020-01-03T10:44:00Z"/>
          <w:sz w:val="24"/>
          <w:szCs w:val="24"/>
          <w:lang w:val="el-GR"/>
        </w:rPr>
      </w:pPr>
      <w:del w:id="2746" w:author="Καρμίρης Αγγελος" w:date="2020-01-03T10:44:00Z">
        <w:r w:rsidRPr="009F37EC" w:rsidDel="00E474FD">
          <w:rPr>
            <w:sz w:val="24"/>
            <w:szCs w:val="24"/>
            <w:lang w:val="el-GR"/>
          </w:rPr>
          <w:delText xml:space="preserve">6. </w:delText>
        </w:r>
        <w:r w:rsidR="00E50DDB" w:rsidRPr="009F37EC" w:rsidDel="00E474FD">
          <w:rPr>
            <w:sz w:val="24"/>
            <w:szCs w:val="24"/>
            <w:lang w:val="el-GR"/>
          </w:rPr>
          <w:delText>Ένα προσ</w:delText>
        </w:r>
        <w:r w:rsidR="00AA55D3" w:rsidRPr="009F37EC" w:rsidDel="00E474FD">
          <w:rPr>
            <w:sz w:val="24"/>
            <w:szCs w:val="24"/>
            <w:lang w:val="el-GR"/>
          </w:rPr>
          <w:delText>χέδιο για την εκφόρτωση και μεταφορά του ΑΜ/Σ.</w:delText>
        </w:r>
      </w:del>
    </w:p>
    <w:p w:rsidR="00285CBA" w:rsidRPr="009F37EC" w:rsidDel="00E474FD" w:rsidRDefault="00285CBA" w:rsidP="00E6602F">
      <w:pPr>
        <w:numPr>
          <w:ilvl w:val="0"/>
          <w:numId w:val="50"/>
        </w:numPr>
        <w:tabs>
          <w:tab w:val="clear" w:pos="2360"/>
          <w:tab w:val="num" w:pos="851"/>
        </w:tabs>
        <w:autoSpaceDE/>
        <w:autoSpaceDN/>
        <w:ind w:left="851" w:hanging="284"/>
        <w:jc w:val="both"/>
        <w:rPr>
          <w:del w:id="2747" w:author="Καρμίρης Αγγελος" w:date="2020-01-03T10:44:00Z"/>
          <w:sz w:val="24"/>
          <w:szCs w:val="24"/>
          <w:lang w:val="el-GR"/>
        </w:rPr>
      </w:pPr>
      <w:del w:id="2748" w:author="Καρμίρης Αγγελος" w:date="2020-01-03T10:44:00Z">
        <w:r w:rsidRPr="009F37EC" w:rsidDel="00E474FD">
          <w:rPr>
            <w:sz w:val="24"/>
            <w:szCs w:val="24"/>
            <w:lang w:val="el-GR"/>
          </w:rPr>
          <w:delText xml:space="preserve">Οτιδήποτε πιστοποιητικά για </w:delText>
        </w:r>
        <w:r w:rsidR="00FD432C" w:rsidRPr="009F37EC" w:rsidDel="00E474FD">
          <w:rPr>
            <w:sz w:val="24"/>
            <w:szCs w:val="24"/>
            <w:lang w:val="el-GR"/>
          </w:rPr>
          <w:delText>δοκιμές τύπου ή τις ειδικές</w:delText>
        </w:r>
        <w:r w:rsidRPr="009F37EC" w:rsidDel="00E474FD">
          <w:rPr>
            <w:sz w:val="24"/>
            <w:szCs w:val="24"/>
            <w:lang w:val="el-GR"/>
          </w:rPr>
          <w:delText xml:space="preserve"> δοκιμές</w:delText>
        </w:r>
        <w:r w:rsidR="00E6602F" w:rsidRPr="009F37EC" w:rsidDel="00E474FD">
          <w:rPr>
            <w:sz w:val="24"/>
            <w:szCs w:val="24"/>
            <w:lang w:val="el-GR"/>
          </w:rPr>
          <w:delText xml:space="preserve"> </w:delText>
        </w:r>
        <w:r w:rsidRPr="009F37EC" w:rsidDel="00E474FD">
          <w:rPr>
            <w:sz w:val="24"/>
            <w:szCs w:val="24"/>
            <w:lang w:val="el-GR"/>
          </w:rPr>
          <w:delText>όπως καθορίζονται στην παρούσα προδιαγραφή.</w:delText>
        </w:r>
      </w:del>
    </w:p>
    <w:p w:rsidR="00492944" w:rsidRPr="00CD5097" w:rsidDel="00E474FD" w:rsidRDefault="00492944" w:rsidP="00285CBA">
      <w:pPr>
        <w:jc w:val="both"/>
        <w:rPr>
          <w:del w:id="2749" w:author="Καρμίρης Αγγελος" w:date="2020-01-03T10:44:00Z"/>
          <w:sz w:val="24"/>
          <w:szCs w:val="24"/>
          <w:lang w:val="el-GR"/>
        </w:rPr>
      </w:pPr>
    </w:p>
    <w:p w:rsidR="006A46DD" w:rsidRPr="00CD5097" w:rsidDel="00E474FD" w:rsidRDefault="006A46DD" w:rsidP="00285CBA">
      <w:pPr>
        <w:jc w:val="both"/>
        <w:rPr>
          <w:del w:id="2750" w:author="Καρμίρης Αγγελος" w:date="2020-01-03T10:44:00Z"/>
          <w:sz w:val="24"/>
          <w:szCs w:val="24"/>
          <w:lang w:val="el-GR"/>
        </w:rPr>
      </w:pPr>
    </w:p>
    <w:p w:rsidR="00173F23" w:rsidRPr="009F37EC" w:rsidDel="00E474FD" w:rsidRDefault="00173F23" w:rsidP="004F609D">
      <w:pPr>
        <w:ind w:left="709" w:right="-99" w:hanging="709"/>
        <w:rPr>
          <w:del w:id="2751" w:author="Καρμίρης Αγγελος" w:date="2020-01-03T10:44:00Z"/>
          <w:b/>
          <w:bCs/>
          <w:sz w:val="24"/>
          <w:szCs w:val="24"/>
          <w:u w:val="single"/>
          <w:lang w:val="el-GR"/>
        </w:rPr>
      </w:pPr>
      <w:del w:id="2752" w:author="Καρμίρης Αγγελος" w:date="2020-01-03T10:44:00Z">
        <w:r w:rsidRPr="009F37EC" w:rsidDel="00E474FD">
          <w:rPr>
            <w:b/>
            <w:bCs/>
            <w:sz w:val="24"/>
            <w:szCs w:val="24"/>
            <w:lang w:val="el-GR"/>
          </w:rPr>
          <w:delText>Χ</w:delText>
        </w:r>
        <w:r w:rsidRPr="009F37EC" w:rsidDel="00E474FD">
          <w:rPr>
            <w:b/>
            <w:bCs/>
            <w:sz w:val="24"/>
            <w:szCs w:val="24"/>
          </w:rPr>
          <w:delText>V</w:delText>
        </w:r>
        <w:r w:rsidR="007801FE" w:rsidRPr="009F37EC" w:rsidDel="00E474FD">
          <w:rPr>
            <w:b/>
            <w:bCs/>
            <w:sz w:val="24"/>
            <w:szCs w:val="24"/>
          </w:rPr>
          <w:delText>I</w:delText>
        </w:r>
        <w:r w:rsidR="005A72FE" w:rsidRPr="009F37EC" w:rsidDel="00E474FD">
          <w:rPr>
            <w:b/>
            <w:bCs/>
            <w:sz w:val="24"/>
            <w:szCs w:val="24"/>
          </w:rPr>
          <w:delText>I</w:delText>
        </w:r>
        <w:r w:rsidRPr="009F37EC" w:rsidDel="00E474FD">
          <w:rPr>
            <w:b/>
            <w:bCs/>
            <w:sz w:val="24"/>
            <w:szCs w:val="24"/>
            <w:lang w:val="el-GR"/>
          </w:rPr>
          <w:delText>.</w:delText>
        </w:r>
        <w:r w:rsidRPr="009F37EC" w:rsidDel="00E474FD">
          <w:rPr>
            <w:b/>
            <w:bCs/>
            <w:sz w:val="24"/>
            <w:szCs w:val="24"/>
            <w:lang w:val="el-GR"/>
          </w:rPr>
          <w:tab/>
        </w:r>
        <w:r w:rsidRPr="009F37EC" w:rsidDel="00E474FD">
          <w:rPr>
            <w:b/>
            <w:bCs/>
            <w:sz w:val="24"/>
            <w:szCs w:val="24"/>
            <w:u w:val="single"/>
            <w:lang w:val="el-GR"/>
          </w:rPr>
          <w:delText>ΣΤΟΙΧΕΙΑ ΠΟΥ ΠΡΕΠΕΙ ΝΑ ΥΠΟΒ</w:delText>
        </w:r>
        <w:r w:rsidR="00E45E9E" w:rsidRPr="009F37EC" w:rsidDel="00E474FD">
          <w:rPr>
            <w:b/>
            <w:bCs/>
            <w:sz w:val="24"/>
            <w:szCs w:val="24"/>
            <w:u w:val="single"/>
            <w:lang w:val="el-GR"/>
          </w:rPr>
          <w:delText>Α</w:delText>
        </w:r>
        <w:r w:rsidRPr="009F37EC" w:rsidDel="00E474FD">
          <w:rPr>
            <w:b/>
            <w:bCs/>
            <w:sz w:val="24"/>
            <w:szCs w:val="24"/>
            <w:u w:val="single"/>
            <w:lang w:val="el-GR"/>
          </w:rPr>
          <w:delText>ΛΛΕΙ Ο ΕΠΙΤΥΧΩΝ ΣΤΟ</w:delText>
        </w:r>
        <w:r w:rsidR="00E45E9E" w:rsidRPr="009F37EC" w:rsidDel="00E474FD">
          <w:rPr>
            <w:b/>
            <w:bCs/>
            <w:sz w:val="24"/>
            <w:szCs w:val="24"/>
            <w:u w:val="single"/>
            <w:lang w:val="el-GR"/>
          </w:rPr>
          <w:delText xml:space="preserve"> </w:delText>
        </w:r>
        <w:r w:rsidRPr="009F37EC" w:rsidDel="00E474FD">
          <w:rPr>
            <w:b/>
            <w:bCs/>
            <w:sz w:val="24"/>
            <w:szCs w:val="24"/>
            <w:u w:val="single"/>
            <w:lang w:val="el-GR"/>
          </w:rPr>
          <w:delText>ΔΙΑΓΩΝΙΣΜΟ</w:delText>
        </w:r>
      </w:del>
    </w:p>
    <w:p w:rsidR="00935537" w:rsidRPr="009F37EC" w:rsidDel="00E474FD" w:rsidRDefault="00935537" w:rsidP="00173F23">
      <w:pPr>
        <w:rPr>
          <w:del w:id="2753" w:author="Καρμίρης Αγγελος" w:date="2020-01-03T10:44:00Z"/>
          <w:sz w:val="24"/>
          <w:szCs w:val="24"/>
          <w:lang w:val="el-GR"/>
        </w:rPr>
      </w:pPr>
    </w:p>
    <w:p w:rsidR="00285CBA" w:rsidRPr="009F37EC" w:rsidDel="00E474FD" w:rsidRDefault="00285CBA" w:rsidP="00285CBA">
      <w:pPr>
        <w:ind w:left="709"/>
        <w:jc w:val="both"/>
        <w:rPr>
          <w:del w:id="2754" w:author="Καρμίρης Αγγελος" w:date="2020-01-03T10:44:00Z"/>
          <w:sz w:val="24"/>
          <w:szCs w:val="24"/>
          <w:lang w:val="el-GR"/>
        </w:rPr>
      </w:pPr>
      <w:del w:id="2755" w:author="Καρμίρης Αγγελος" w:date="2020-01-03T10:44:00Z">
        <w:r w:rsidRPr="009F37EC" w:rsidDel="00E474FD">
          <w:rPr>
            <w:b/>
            <w:bCs/>
            <w:sz w:val="24"/>
            <w:szCs w:val="24"/>
            <w:lang w:val="el-GR"/>
          </w:rPr>
          <w:tab/>
        </w:r>
        <w:r w:rsidRPr="009F37EC" w:rsidDel="00E474FD">
          <w:rPr>
            <w:sz w:val="24"/>
            <w:szCs w:val="24"/>
            <w:lang w:val="el-GR"/>
          </w:rPr>
          <w:delText xml:space="preserve">Ο προμηθευτής πρέπει να στείλει 3 (τρία) αντίγραφα για έγκριση και </w:delText>
        </w:r>
        <w:r w:rsidR="00492944" w:rsidRPr="009F37EC" w:rsidDel="00E474FD">
          <w:rPr>
            <w:sz w:val="24"/>
            <w:szCs w:val="24"/>
            <w:lang w:val="el-GR"/>
          </w:rPr>
          <w:delText>5</w:delText>
        </w:r>
        <w:r w:rsidRPr="009F37EC" w:rsidDel="00E474FD">
          <w:rPr>
            <w:sz w:val="24"/>
            <w:szCs w:val="24"/>
            <w:lang w:val="el-GR"/>
          </w:rPr>
          <w:delText xml:space="preserve"> αντίγραφα τελικών σχεδίων πριν ή με τη φόρτωση, όπως παρακάτω:</w:delText>
        </w:r>
      </w:del>
    </w:p>
    <w:p w:rsidR="00285CBA" w:rsidRPr="009F37EC" w:rsidDel="00E474FD" w:rsidRDefault="00285CBA" w:rsidP="00285CBA">
      <w:pPr>
        <w:jc w:val="both"/>
        <w:rPr>
          <w:del w:id="2756" w:author="Καρμίρης Αγγελος" w:date="2020-01-03T10:44:00Z"/>
          <w:sz w:val="24"/>
          <w:szCs w:val="24"/>
          <w:lang w:val="el-GR"/>
        </w:rPr>
      </w:pPr>
    </w:p>
    <w:p w:rsidR="00285CBA" w:rsidRPr="009F37EC" w:rsidDel="00E474FD" w:rsidRDefault="00285CBA" w:rsidP="00285CBA">
      <w:pPr>
        <w:ind w:left="1418" w:hanging="709"/>
        <w:jc w:val="both"/>
        <w:rPr>
          <w:del w:id="2757" w:author="Καρμίρης Αγγελος" w:date="2020-01-03T10:44:00Z"/>
          <w:sz w:val="24"/>
          <w:szCs w:val="24"/>
          <w:lang w:val="el-GR"/>
        </w:rPr>
      </w:pPr>
      <w:del w:id="2758" w:author="Καρμίρης Αγγελος" w:date="2020-01-03T10:44:00Z">
        <w:r w:rsidRPr="009F37EC" w:rsidDel="00E474FD">
          <w:rPr>
            <w:sz w:val="24"/>
            <w:szCs w:val="24"/>
            <w:lang w:val="el-GR"/>
          </w:rPr>
          <w:delText>α.</w:delText>
        </w:r>
        <w:r w:rsidRPr="009F37EC" w:rsidDel="00E474FD">
          <w:rPr>
            <w:sz w:val="24"/>
            <w:szCs w:val="24"/>
            <w:lang w:val="el-GR"/>
          </w:rPr>
          <w:tab/>
          <w:delText>Σχέδιο γενικών διαστάσεων του πλήρους συναρμολογημένου αυτομετασχηματιστή.</w:delText>
        </w:r>
      </w:del>
    </w:p>
    <w:p w:rsidR="002418B9" w:rsidRPr="009F37EC" w:rsidDel="00E474FD" w:rsidRDefault="002418B9" w:rsidP="002418B9">
      <w:pPr>
        <w:ind w:left="1418" w:hanging="709"/>
        <w:jc w:val="both"/>
        <w:rPr>
          <w:del w:id="2759" w:author="Καρμίρης Αγγελος" w:date="2020-01-03T10:44:00Z"/>
          <w:sz w:val="24"/>
          <w:szCs w:val="24"/>
          <w:lang w:val="el-GR"/>
        </w:rPr>
      </w:pPr>
      <w:del w:id="2760" w:author="Καρμίρης Αγγελος" w:date="2020-01-03T10:44:00Z">
        <w:r w:rsidRPr="009F37EC" w:rsidDel="00E474FD">
          <w:rPr>
            <w:sz w:val="24"/>
            <w:szCs w:val="24"/>
            <w:lang w:val="el-GR"/>
          </w:rPr>
          <w:delText>β.</w:delText>
        </w:r>
        <w:r w:rsidRPr="009F37EC" w:rsidDel="00E474FD">
          <w:rPr>
            <w:sz w:val="24"/>
            <w:szCs w:val="24"/>
            <w:lang w:val="el-GR"/>
          </w:rPr>
          <w:tab/>
          <w:delText>Σχέδιο διαστάσεων για τ</w:delText>
        </w:r>
        <w:r w:rsidR="00774FBC" w:rsidDel="00E474FD">
          <w:rPr>
            <w:sz w:val="24"/>
            <w:szCs w:val="24"/>
            <w:lang w:val="el-GR"/>
          </w:rPr>
          <w:delText>ο</w:delText>
        </w:r>
        <w:r w:rsidRPr="009F37EC" w:rsidDel="00E474FD">
          <w:rPr>
            <w:sz w:val="24"/>
            <w:szCs w:val="24"/>
            <w:lang w:val="el-GR"/>
          </w:rPr>
          <w:delText xml:space="preserve"> </w:delText>
        </w:r>
        <w:r w:rsidR="00774FBC" w:rsidDel="00E474FD">
          <w:rPr>
            <w:sz w:val="24"/>
            <w:szCs w:val="24"/>
            <w:lang w:val="el-GR"/>
          </w:rPr>
          <w:delText>σύστημα κίνησης (ράγες)</w:delText>
        </w:r>
        <w:r w:rsidR="00774FBC" w:rsidRPr="009F37EC" w:rsidDel="00E474FD">
          <w:rPr>
            <w:sz w:val="24"/>
            <w:szCs w:val="24"/>
            <w:lang w:val="el-GR"/>
          </w:rPr>
          <w:delText xml:space="preserve"> </w:delText>
        </w:r>
        <w:r w:rsidR="00194266" w:rsidRPr="009F37EC" w:rsidDel="00E474FD">
          <w:rPr>
            <w:sz w:val="24"/>
            <w:szCs w:val="24"/>
            <w:lang w:val="el-GR"/>
          </w:rPr>
          <w:delText>και</w:delText>
        </w:r>
        <w:r w:rsidR="00774FBC" w:rsidDel="00E474FD">
          <w:rPr>
            <w:sz w:val="24"/>
            <w:szCs w:val="24"/>
            <w:lang w:val="el-GR"/>
          </w:rPr>
          <w:delText xml:space="preserve"> τη</w:delText>
        </w:r>
        <w:r w:rsidR="00194266" w:rsidRPr="009F37EC" w:rsidDel="00E474FD">
          <w:rPr>
            <w:sz w:val="24"/>
            <w:szCs w:val="24"/>
            <w:lang w:val="el-GR"/>
          </w:rPr>
          <w:delText xml:space="preserve"> </w:delText>
        </w:r>
        <w:r w:rsidR="00B54C2C" w:rsidRPr="009F37EC" w:rsidDel="00E474FD">
          <w:rPr>
            <w:sz w:val="24"/>
            <w:szCs w:val="24"/>
            <w:lang w:val="el-GR"/>
          </w:rPr>
          <w:delText>θεμελίωση</w:delText>
        </w:r>
        <w:r w:rsidRPr="009F37EC" w:rsidDel="00E474FD">
          <w:rPr>
            <w:sz w:val="24"/>
            <w:szCs w:val="24"/>
            <w:lang w:val="el-GR"/>
          </w:rPr>
          <w:delText xml:space="preserve"> </w:delText>
        </w:r>
        <w:r w:rsidR="00194266" w:rsidRPr="009F37EC" w:rsidDel="00E474FD">
          <w:rPr>
            <w:sz w:val="24"/>
            <w:szCs w:val="24"/>
            <w:lang w:val="el-GR"/>
          </w:rPr>
          <w:delText xml:space="preserve">του </w:delText>
        </w:r>
        <w:r w:rsidRPr="009F37EC" w:rsidDel="00E474FD">
          <w:rPr>
            <w:sz w:val="24"/>
            <w:szCs w:val="24"/>
            <w:lang w:val="el-GR"/>
          </w:rPr>
          <w:delText>αυτομετασχηματιστή</w:delText>
        </w:r>
        <w:r w:rsidR="00774FBC" w:rsidDel="00E474FD">
          <w:rPr>
            <w:sz w:val="24"/>
            <w:szCs w:val="24"/>
            <w:lang w:val="el-GR"/>
          </w:rPr>
          <w:delText xml:space="preserve">, περιλαμβανομένου του συστήματος αποφυγής έκρηξης, </w:delText>
        </w:r>
        <w:r w:rsidR="001A55CF" w:rsidDel="00E474FD">
          <w:rPr>
            <w:sz w:val="24"/>
            <w:szCs w:val="24"/>
            <w:lang w:val="el-GR"/>
          </w:rPr>
          <w:delText>όπου θα φαίνονται οι μέγιστες φορτίσεις σε κάθε επιφάνεια στήριξης</w:delText>
        </w:r>
        <w:r w:rsidRPr="009F37EC" w:rsidDel="00E474FD">
          <w:rPr>
            <w:sz w:val="24"/>
            <w:szCs w:val="24"/>
            <w:lang w:val="el-GR"/>
          </w:rPr>
          <w:delText>.</w:delText>
        </w:r>
      </w:del>
    </w:p>
    <w:p w:rsidR="002418B9" w:rsidRPr="009F37EC" w:rsidDel="00E474FD" w:rsidRDefault="00194266" w:rsidP="002418B9">
      <w:pPr>
        <w:ind w:left="1418" w:hanging="709"/>
        <w:jc w:val="both"/>
        <w:rPr>
          <w:del w:id="2761" w:author="Καρμίρης Αγγελος" w:date="2020-01-03T10:44:00Z"/>
          <w:sz w:val="24"/>
          <w:szCs w:val="24"/>
          <w:lang w:val="el-GR"/>
        </w:rPr>
      </w:pPr>
      <w:del w:id="2762" w:author="Καρμίρης Αγγελος" w:date="2020-01-03T10:44:00Z">
        <w:r w:rsidRPr="009F37EC" w:rsidDel="00E474FD">
          <w:rPr>
            <w:sz w:val="24"/>
            <w:szCs w:val="24"/>
            <w:lang w:val="el-GR"/>
          </w:rPr>
          <w:delText>γ</w:delText>
        </w:r>
        <w:r w:rsidR="002418B9" w:rsidRPr="009F37EC" w:rsidDel="00E474FD">
          <w:rPr>
            <w:sz w:val="24"/>
            <w:szCs w:val="24"/>
            <w:lang w:val="el-GR"/>
          </w:rPr>
          <w:delText>.</w:delText>
        </w:r>
        <w:r w:rsidR="002418B9" w:rsidRPr="009F37EC" w:rsidDel="00E474FD">
          <w:rPr>
            <w:sz w:val="24"/>
            <w:szCs w:val="24"/>
            <w:lang w:val="el-GR"/>
          </w:rPr>
          <w:tab/>
          <w:delText>Σχηματικά και λειτουργικά διαγράμματα συρματώσεων των κυκλωμάτων του ΑΜ</w:delText>
        </w:r>
        <w:r w:rsidR="00E6602F" w:rsidRPr="009F37EC" w:rsidDel="00E474FD">
          <w:rPr>
            <w:sz w:val="24"/>
            <w:szCs w:val="24"/>
            <w:lang w:val="el-GR"/>
          </w:rPr>
          <w:delText>/</w:delText>
        </w:r>
        <w:r w:rsidR="002418B9" w:rsidRPr="009F37EC" w:rsidDel="00E474FD">
          <w:rPr>
            <w:sz w:val="24"/>
            <w:szCs w:val="24"/>
            <w:lang w:val="el-GR"/>
          </w:rPr>
          <w:delText>Σ.</w:delText>
        </w:r>
      </w:del>
    </w:p>
    <w:p w:rsidR="00285CBA" w:rsidRPr="009F37EC" w:rsidDel="00E474FD" w:rsidRDefault="00194266" w:rsidP="00CF1D4B">
      <w:pPr>
        <w:ind w:left="1418" w:hanging="709"/>
        <w:jc w:val="both"/>
        <w:rPr>
          <w:del w:id="2763" w:author="Καρμίρης Αγγελος" w:date="2020-01-03T10:44:00Z"/>
          <w:sz w:val="24"/>
          <w:szCs w:val="24"/>
          <w:lang w:val="el-GR"/>
        </w:rPr>
      </w:pPr>
      <w:del w:id="2764" w:author="Καρμίρης Αγγελος" w:date="2020-01-03T10:44:00Z">
        <w:r w:rsidRPr="009F37EC" w:rsidDel="00E474FD">
          <w:rPr>
            <w:sz w:val="24"/>
            <w:szCs w:val="24"/>
            <w:lang w:val="el-GR"/>
          </w:rPr>
          <w:delText>δ</w:delText>
        </w:r>
        <w:r w:rsidR="00285CBA" w:rsidRPr="009F37EC" w:rsidDel="00E474FD">
          <w:rPr>
            <w:sz w:val="24"/>
            <w:szCs w:val="24"/>
            <w:lang w:val="el-GR"/>
          </w:rPr>
          <w:delText>.</w:delText>
        </w:r>
        <w:r w:rsidR="00285CBA" w:rsidRPr="009F37EC" w:rsidDel="00E474FD">
          <w:rPr>
            <w:sz w:val="24"/>
            <w:szCs w:val="24"/>
            <w:lang w:val="el-GR"/>
          </w:rPr>
          <w:tab/>
          <w:delText xml:space="preserve">Σχέδιο μονωτήρων </w:delText>
        </w:r>
        <w:r w:rsidR="00A57402" w:rsidDel="00E474FD">
          <w:rPr>
            <w:sz w:val="24"/>
            <w:szCs w:val="24"/>
            <w:lang w:val="el-GR"/>
          </w:rPr>
          <w:delText>διέλευσης</w:delText>
        </w:r>
        <w:r w:rsidR="001A55CF" w:rsidDel="00E474FD">
          <w:rPr>
            <w:sz w:val="24"/>
            <w:szCs w:val="24"/>
            <w:lang w:val="el-GR"/>
          </w:rPr>
          <w:delText xml:space="preserve">, περιλαμβανομένου του τύπου και προσδιορισμού σύμφωνα με </w:delText>
        </w:r>
        <w:r w:rsidR="001A55CF" w:rsidDel="00E474FD">
          <w:rPr>
            <w:sz w:val="24"/>
            <w:szCs w:val="24"/>
          </w:rPr>
          <w:delText>EN</w:delText>
        </w:r>
        <w:r w:rsidR="001A55CF" w:rsidRPr="00CF1D4B" w:rsidDel="00E474FD">
          <w:rPr>
            <w:sz w:val="24"/>
            <w:szCs w:val="24"/>
            <w:lang w:val="el-GR"/>
          </w:rPr>
          <w:delText xml:space="preserve"> 50458</w:delText>
        </w:r>
        <w:r w:rsidR="00285CBA" w:rsidRPr="009F37EC" w:rsidDel="00E474FD">
          <w:rPr>
            <w:sz w:val="24"/>
            <w:szCs w:val="24"/>
            <w:lang w:val="el-GR"/>
          </w:rPr>
          <w:delText>.</w:delText>
        </w:r>
      </w:del>
    </w:p>
    <w:p w:rsidR="00285CBA" w:rsidRPr="009F37EC" w:rsidDel="00E474FD" w:rsidRDefault="00285CBA" w:rsidP="00285CBA">
      <w:pPr>
        <w:jc w:val="both"/>
        <w:rPr>
          <w:del w:id="2765" w:author="Καρμίρης Αγγελος" w:date="2020-01-03T10:44:00Z"/>
          <w:sz w:val="24"/>
          <w:szCs w:val="24"/>
          <w:lang w:val="el-GR"/>
        </w:rPr>
      </w:pPr>
      <w:del w:id="2766" w:author="Καρμίρης Αγγελος" w:date="2020-01-03T10:44:00Z">
        <w:r w:rsidRPr="009F37EC" w:rsidDel="00E474FD">
          <w:rPr>
            <w:sz w:val="24"/>
            <w:szCs w:val="24"/>
            <w:lang w:val="el-GR"/>
          </w:rPr>
          <w:tab/>
        </w:r>
        <w:r w:rsidR="00194266" w:rsidRPr="009F37EC" w:rsidDel="00E474FD">
          <w:rPr>
            <w:sz w:val="24"/>
            <w:szCs w:val="24"/>
            <w:lang w:val="el-GR"/>
          </w:rPr>
          <w:delText>ε</w:delText>
        </w:r>
        <w:r w:rsidRPr="009F37EC" w:rsidDel="00E474FD">
          <w:rPr>
            <w:sz w:val="24"/>
            <w:szCs w:val="24"/>
            <w:lang w:val="el-GR"/>
          </w:rPr>
          <w:delText>.</w:delText>
        </w:r>
        <w:r w:rsidRPr="009F37EC" w:rsidDel="00E474FD">
          <w:rPr>
            <w:sz w:val="24"/>
            <w:szCs w:val="24"/>
            <w:lang w:val="el-GR"/>
          </w:rPr>
          <w:tab/>
          <w:delText>Σχέδι</w:delText>
        </w:r>
        <w:r w:rsidR="000D11AC" w:rsidDel="00E474FD">
          <w:rPr>
            <w:sz w:val="24"/>
            <w:szCs w:val="24"/>
            <w:lang w:val="el-GR"/>
          </w:rPr>
          <w:delText>α</w:delText>
        </w:r>
        <w:r w:rsidRPr="009F37EC" w:rsidDel="00E474FD">
          <w:rPr>
            <w:sz w:val="24"/>
            <w:szCs w:val="24"/>
            <w:lang w:val="el-GR"/>
          </w:rPr>
          <w:delText xml:space="preserve"> πινακίδ</w:delText>
        </w:r>
        <w:r w:rsidR="000D11AC" w:rsidDel="00E474FD">
          <w:rPr>
            <w:sz w:val="24"/>
            <w:szCs w:val="24"/>
            <w:lang w:val="el-GR"/>
          </w:rPr>
          <w:delText>ων</w:delText>
        </w:r>
        <w:r w:rsidRPr="009F37EC" w:rsidDel="00E474FD">
          <w:rPr>
            <w:sz w:val="24"/>
            <w:szCs w:val="24"/>
            <w:lang w:val="el-GR"/>
          </w:rPr>
          <w:delText xml:space="preserve"> αυτομετασχηματιστή</w:delText>
        </w:r>
        <w:r w:rsidR="000D11AC" w:rsidDel="00E474FD">
          <w:rPr>
            <w:sz w:val="24"/>
            <w:szCs w:val="24"/>
            <w:lang w:val="el-GR"/>
          </w:rPr>
          <w:delText xml:space="preserve"> και βαλβίδων</w:delText>
        </w:r>
        <w:r w:rsidRPr="009F37EC" w:rsidDel="00E474FD">
          <w:rPr>
            <w:sz w:val="24"/>
            <w:szCs w:val="24"/>
            <w:lang w:val="el-GR"/>
          </w:rPr>
          <w:delText>.</w:delText>
        </w:r>
      </w:del>
    </w:p>
    <w:p w:rsidR="008E7F16" w:rsidRPr="009F37EC" w:rsidDel="00E474FD" w:rsidRDefault="008E7F16" w:rsidP="008E7F16">
      <w:pPr>
        <w:jc w:val="both"/>
        <w:rPr>
          <w:del w:id="2767" w:author="Καρμίρης Αγγελος" w:date="2020-01-03T10:44:00Z"/>
          <w:sz w:val="24"/>
          <w:szCs w:val="24"/>
          <w:lang w:val="el-GR"/>
        </w:rPr>
      </w:pPr>
      <w:del w:id="2768" w:author="Καρμίρης Αγγελος" w:date="2020-01-03T10:44:00Z">
        <w:r w:rsidRPr="009F37EC" w:rsidDel="00E474FD">
          <w:rPr>
            <w:sz w:val="24"/>
            <w:szCs w:val="24"/>
            <w:lang w:val="el-GR"/>
          </w:rPr>
          <w:tab/>
        </w:r>
        <w:r w:rsidR="00194266" w:rsidRPr="009F37EC" w:rsidDel="00E474FD">
          <w:rPr>
            <w:sz w:val="24"/>
            <w:szCs w:val="24"/>
            <w:lang w:val="el-GR"/>
          </w:rPr>
          <w:delText>στ</w:delText>
        </w:r>
        <w:r w:rsidR="00285CBA" w:rsidRPr="009F37EC" w:rsidDel="00E474FD">
          <w:rPr>
            <w:sz w:val="24"/>
            <w:szCs w:val="24"/>
            <w:lang w:val="el-GR"/>
          </w:rPr>
          <w:delText>.</w:delText>
        </w:r>
        <w:r w:rsidR="00285CBA" w:rsidRPr="009F37EC" w:rsidDel="00E474FD">
          <w:rPr>
            <w:sz w:val="24"/>
            <w:szCs w:val="24"/>
            <w:lang w:val="el-GR"/>
          </w:rPr>
          <w:tab/>
        </w:r>
        <w:r w:rsidR="001A55CF" w:rsidDel="00E474FD">
          <w:rPr>
            <w:sz w:val="24"/>
            <w:szCs w:val="24"/>
            <w:lang w:val="el-GR"/>
          </w:rPr>
          <w:delText>Ονομασία α</w:delText>
        </w:r>
        <w:r w:rsidRPr="009F37EC" w:rsidDel="00E474FD">
          <w:rPr>
            <w:sz w:val="24"/>
            <w:szCs w:val="24"/>
            <w:lang w:val="el-GR"/>
          </w:rPr>
          <w:delText>κροδ</w:delText>
        </w:r>
        <w:r w:rsidR="001A55CF" w:rsidDel="00E474FD">
          <w:rPr>
            <w:sz w:val="24"/>
            <w:szCs w:val="24"/>
            <w:lang w:val="el-GR"/>
          </w:rPr>
          <w:delText>ε</w:delText>
        </w:r>
        <w:r w:rsidRPr="009F37EC" w:rsidDel="00E474FD">
          <w:rPr>
            <w:sz w:val="24"/>
            <w:szCs w:val="24"/>
            <w:lang w:val="el-GR"/>
          </w:rPr>
          <w:delText>κτ</w:delText>
        </w:r>
        <w:r w:rsidR="001A55CF" w:rsidDel="00E474FD">
          <w:rPr>
            <w:sz w:val="24"/>
            <w:szCs w:val="24"/>
            <w:lang w:val="el-GR"/>
          </w:rPr>
          <w:delText>ών</w:delText>
        </w:r>
        <w:r w:rsidRPr="009F37EC" w:rsidDel="00E474FD">
          <w:rPr>
            <w:sz w:val="24"/>
            <w:szCs w:val="24"/>
            <w:lang w:val="el-GR"/>
          </w:rPr>
          <w:delText>.</w:delText>
        </w:r>
      </w:del>
    </w:p>
    <w:p w:rsidR="00285CBA" w:rsidRPr="009F37EC" w:rsidDel="00E474FD" w:rsidRDefault="00285CBA" w:rsidP="00285CBA">
      <w:pPr>
        <w:jc w:val="both"/>
        <w:rPr>
          <w:del w:id="2769" w:author="Καρμίρης Αγγελος" w:date="2020-01-03T10:44:00Z"/>
          <w:sz w:val="24"/>
          <w:szCs w:val="24"/>
          <w:lang w:val="el-GR"/>
        </w:rPr>
      </w:pPr>
      <w:del w:id="2770" w:author="Καρμίρης Αγγελος" w:date="2020-01-03T10:44:00Z">
        <w:r w:rsidRPr="009F37EC" w:rsidDel="00E474FD">
          <w:rPr>
            <w:sz w:val="24"/>
            <w:szCs w:val="24"/>
            <w:lang w:val="el-GR"/>
          </w:rPr>
          <w:tab/>
        </w:r>
        <w:r w:rsidR="00194266" w:rsidRPr="009F37EC" w:rsidDel="00E474FD">
          <w:rPr>
            <w:sz w:val="24"/>
            <w:szCs w:val="24"/>
            <w:lang w:val="el-GR"/>
          </w:rPr>
          <w:delText>ζ</w:delText>
        </w:r>
        <w:r w:rsidRPr="009F37EC" w:rsidDel="00E474FD">
          <w:rPr>
            <w:sz w:val="24"/>
            <w:szCs w:val="24"/>
            <w:lang w:val="el-GR"/>
          </w:rPr>
          <w:delText>.</w:delText>
        </w:r>
        <w:r w:rsidRPr="009F37EC" w:rsidDel="00E474FD">
          <w:rPr>
            <w:sz w:val="24"/>
            <w:szCs w:val="24"/>
            <w:lang w:val="el-GR"/>
          </w:rPr>
          <w:tab/>
          <w:delText>Διάγραμμα συνδέσεω</w:delText>
        </w:r>
        <w:r w:rsidR="00492944" w:rsidRPr="009F37EC" w:rsidDel="00E474FD">
          <w:rPr>
            <w:sz w:val="24"/>
            <w:szCs w:val="24"/>
            <w:lang w:val="el-GR"/>
          </w:rPr>
          <w:delText>ν</w:delText>
        </w:r>
        <w:r w:rsidRPr="009F37EC" w:rsidDel="00E474FD">
          <w:rPr>
            <w:sz w:val="24"/>
            <w:szCs w:val="24"/>
            <w:lang w:val="el-GR"/>
          </w:rPr>
          <w:delText xml:space="preserve"> των Μ/Σ εντάσεως.</w:delText>
        </w:r>
      </w:del>
    </w:p>
    <w:p w:rsidR="00285CBA" w:rsidRPr="009F37EC" w:rsidDel="00E474FD" w:rsidRDefault="00194266" w:rsidP="00285CBA">
      <w:pPr>
        <w:ind w:left="1418" w:hanging="698"/>
        <w:jc w:val="both"/>
        <w:rPr>
          <w:del w:id="2771" w:author="Καρμίρης Αγγελος" w:date="2020-01-03T10:44:00Z"/>
          <w:sz w:val="24"/>
          <w:szCs w:val="24"/>
          <w:lang w:val="el-GR"/>
        </w:rPr>
      </w:pPr>
      <w:del w:id="2772" w:author="Καρμίρης Αγγελος" w:date="2020-01-03T10:44:00Z">
        <w:r w:rsidRPr="009F37EC" w:rsidDel="00E474FD">
          <w:rPr>
            <w:sz w:val="24"/>
            <w:szCs w:val="24"/>
            <w:lang w:val="el-GR"/>
          </w:rPr>
          <w:delText>η</w:delText>
        </w:r>
        <w:r w:rsidR="00285CBA" w:rsidRPr="009F37EC" w:rsidDel="00E474FD">
          <w:rPr>
            <w:sz w:val="24"/>
            <w:szCs w:val="24"/>
            <w:lang w:val="el-GR"/>
          </w:rPr>
          <w:delText>.</w:delText>
        </w:r>
        <w:r w:rsidR="00285CBA" w:rsidRPr="009F37EC" w:rsidDel="00E474FD">
          <w:rPr>
            <w:sz w:val="24"/>
            <w:szCs w:val="24"/>
            <w:lang w:val="el-GR"/>
          </w:rPr>
          <w:tab/>
          <w:delText>Χαρακτηριστικ</w:delText>
        </w:r>
        <w:r w:rsidR="001A55CF" w:rsidDel="00E474FD">
          <w:rPr>
            <w:sz w:val="24"/>
            <w:szCs w:val="24"/>
            <w:lang w:val="el-GR"/>
          </w:rPr>
          <w:delText>ά</w:delText>
        </w:r>
        <w:r w:rsidR="00285CBA" w:rsidRPr="009F37EC" w:rsidDel="00E474FD">
          <w:rPr>
            <w:sz w:val="24"/>
            <w:szCs w:val="24"/>
            <w:lang w:val="el-GR"/>
          </w:rPr>
          <w:delText xml:space="preserve"> των Μ/Σ εντάσεως.</w:delText>
        </w:r>
      </w:del>
    </w:p>
    <w:p w:rsidR="008E7F16" w:rsidRPr="009F37EC" w:rsidDel="00E474FD" w:rsidRDefault="00194266" w:rsidP="008E7F16">
      <w:pPr>
        <w:ind w:left="1418" w:hanging="709"/>
        <w:jc w:val="both"/>
        <w:rPr>
          <w:del w:id="2773" w:author="Καρμίρης Αγγελος" w:date="2020-01-03T10:44:00Z"/>
          <w:sz w:val="24"/>
          <w:szCs w:val="24"/>
          <w:lang w:val="el-GR"/>
        </w:rPr>
      </w:pPr>
      <w:del w:id="2774" w:author="Καρμίρης Αγγελος" w:date="2020-01-03T10:44:00Z">
        <w:r w:rsidRPr="009F37EC" w:rsidDel="00E474FD">
          <w:rPr>
            <w:sz w:val="24"/>
            <w:szCs w:val="24"/>
            <w:lang w:val="el-GR"/>
          </w:rPr>
          <w:delText>θ</w:delText>
        </w:r>
        <w:r w:rsidR="00285CBA" w:rsidRPr="009F37EC" w:rsidDel="00E474FD">
          <w:rPr>
            <w:sz w:val="24"/>
            <w:szCs w:val="24"/>
            <w:lang w:val="el-GR"/>
          </w:rPr>
          <w:delText>.</w:delText>
        </w:r>
        <w:r w:rsidR="00285CBA" w:rsidRPr="009F37EC" w:rsidDel="00E474FD">
          <w:rPr>
            <w:sz w:val="24"/>
            <w:szCs w:val="24"/>
            <w:lang w:val="el-GR"/>
          </w:rPr>
          <w:tab/>
        </w:r>
        <w:r w:rsidR="008E7F16" w:rsidRPr="009F37EC" w:rsidDel="00E474FD">
          <w:rPr>
            <w:sz w:val="24"/>
            <w:szCs w:val="24"/>
            <w:lang w:val="el-GR"/>
          </w:rPr>
          <w:delText>Σχηματικά διαγράμματα συρματώσεων και λειτουργίας του κυκλώματος ψύξ</w:delText>
        </w:r>
        <w:r w:rsidR="001A55CF" w:rsidDel="00E474FD">
          <w:rPr>
            <w:sz w:val="24"/>
            <w:szCs w:val="24"/>
            <w:lang w:val="el-GR"/>
          </w:rPr>
          <w:delText>η</w:delText>
        </w:r>
        <w:r w:rsidR="008E7F16" w:rsidRPr="009F37EC" w:rsidDel="00E474FD">
          <w:rPr>
            <w:sz w:val="24"/>
            <w:szCs w:val="24"/>
            <w:lang w:val="el-GR"/>
          </w:rPr>
          <w:delText>ς.</w:delText>
        </w:r>
      </w:del>
    </w:p>
    <w:p w:rsidR="00285CBA" w:rsidDel="00E474FD" w:rsidRDefault="00194266" w:rsidP="00285CBA">
      <w:pPr>
        <w:ind w:left="1418" w:hanging="709"/>
        <w:jc w:val="both"/>
        <w:rPr>
          <w:del w:id="2775" w:author="Καρμίρης Αγγελος" w:date="2020-01-03T10:44:00Z"/>
          <w:sz w:val="24"/>
          <w:szCs w:val="24"/>
          <w:lang w:val="el-GR"/>
        </w:rPr>
      </w:pPr>
      <w:del w:id="2776" w:author="Καρμίρης Αγγελος" w:date="2020-01-03T10:44:00Z">
        <w:r w:rsidRPr="009F37EC" w:rsidDel="00E474FD">
          <w:rPr>
            <w:sz w:val="24"/>
            <w:szCs w:val="24"/>
            <w:lang w:val="el-GR"/>
          </w:rPr>
          <w:delText>ι</w:delText>
        </w:r>
        <w:r w:rsidR="00285CBA" w:rsidRPr="009F37EC" w:rsidDel="00E474FD">
          <w:rPr>
            <w:sz w:val="24"/>
            <w:szCs w:val="24"/>
            <w:lang w:val="el-GR"/>
          </w:rPr>
          <w:delText>.</w:delText>
        </w:r>
        <w:r w:rsidR="00285CBA" w:rsidRPr="009F37EC" w:rsidDel="00E474FD">
          <w:rPr>
            <w:sz w:val="24"/>
            <w:szCs w:val="24"/>
            <w:lang w:val="el-GR"/>
          </w:rPr>
          <w:tab/>
          <w:delText>Διάγραμμα καλωδιώσεων και λειτουργίας του συστήματος ρ</w:delText>
        </w:r>
        <w:r w:rsidR="001A55CF" w:rsidDel="00E474FD">
          <w:rPr>
            <w:sz w:val="24"/>
            <w:szCs w:val="24"/>
            <w:lang w:val="el-GR"/>
          </w:rPr>
          <w:delText>ύ</w:delText>
        </w:r>
        <w:r w:rsidR="00285CBA" w:rsidRPr="009F37EC" w:rsidDel="00E474FD">
          <w:rPr>
            <w:sz w:val="24"/>
            <w:szCs w:val="24"/>
            <w:lang w:val="el-GR"/>
          </w:rPr>
          <w:delText>θμ</w:delText>
        </w:r>
        <w:r w:rsidR="001A55CF" w:rsidDel="00E474FD">
          <w:rPr>
            <w:sz w:val="24"/>
            <w:szCs w:val="24"/>
            <w:lang w:val="el-GR"/>
          </w:rPr>
          <w:delText>ι</w:delText>
        </w:r>
        <w:r w:rsidR="00285CBA" w:rsidRPr="009F37EC" w:rsidDel="00E474FD">
          <w:rPr>
            <w:sz w:val="24"/>
            <w:szCs w:val="24"/>
            <w:lang w:val="el-GR"/>
          </w:rPr>
          <w:delText>σ</w:delText>
        </w:r>
        <w:r w:rsidR="001A55CF" w:rsidDel="00E474FD">
          <w:rPr>
            <w:sz w:val="24"/>
            <w:szCs w:val="24"/>
            <w:lang w:val="el-GR"/>
          </w:rPr>
          <w:delText>η</w:delText>
        </w:r>
        <w:r w:rsidR="00285CBA" w:rsidRPr="009F37EC" w:rsidDel="00E474FD">
          <w:rPr>
            <w:sz w:val="24"/>
            <w:szCs w:val="24"/>
            <w:lang w:val="el-GR"/>
          </w:rPr>
          <w:delText>ς της τάσεως υπό φορτίο.</w:delText>
        </w:r>
      </w:del>
    </w:p>
    <w:p w:rsidR="000D11AC" w:rsidDel="00E474FD" w:rsidRDefault="000D11AC" w:rsidP="000D11AC">
      <w:pPr>
        <w:ind w:left="1418" w:hanging="709"/>
        <w:jc w:val="both"/>
        <w:rPr>
          <w:del w:id="2777" w:author="Καρμίρης Αγγελος" w:date="2020-01-03T10:44:00Z"/>
          <w:sz w:val="24"/>
          <w:szCs w:val="24"/>
          <w:lang w:val="el-GR"/>
        </w:rPr>
      </w:pPr>
      <w:del w:id="2778" w:author="Καρμίρης Αγγελος" w:date="2020-01-03T10:44:00Z">
        <w:r w:rsidRPr="009F37EC" w:rsidDel="00E474FD">
          <w:rPr>
            <w:sz w:val="24"/>
            <w:szCs w:val="24"/>
            <w:lang w:val="el-GR"/>
          </w:rPr>
          <w:delText>ι</w:delText>
        </w:r>
        <w:r w:rsidR="001C5256" w:rsidDel="00E474FD">
          <w:rPr>
            <w:sz w:val="24"/>
            <w:szCs w:val="24"/>
            <w:lang w:val="el-GR"/>
          </w:rPr>
          <w:delText>α</w:delText>
        </w:r>
        <w:r w:rsidRPr="009F37EC" w:rsidDel="00E474FD">
          <w:rPr>
            <w:sz w:val="24"/>
            <w:szCs w:val="24"/>
            <w:lang w:val="el-GR"/>
          </w:rPr>
          <w:delText>.</w:delText>
        </w:r>
        <w:r w:rsidRPr="009F37EC" w:rsidDel="00E474FD">
          <w:rPr>
            <w:sz w:val="24"/>
            <w:szCs w:val="24"/>
            <w:lang w:val="el-GR"/>
          </w:rPr>
          <w:tab/>
        </w:r>
        <w:r w:rsidRPr="000D11AC" w:rsidDel="00E474FD">
          <w:rPr>
            <w:sz w:val="24"/>
            <w:szCs w:val="24"/>
            <w:lang w:val="el-GR"/>
          </w:rPr>
          <w:delText xml:space="preserve">Υπολογισμό για τη θερμική και δυναμική αντοχή των </w:delText>
        </w:r>
        <w:r w:rsidDel="00E474FD">
          <w:rPr>
            <w:sz w:val="24"/>
            <w:szCs w:val="24"/>
            <w:lang w:val="el-GR"/>
          </w:rPr>
          <w:delText>αυτο</w:delText>
        </w:r>
        <w:r w:rsidRPr="000D11AC" w:rsidDel="00E474FD">
          <w:rPr>
            <w:sz w:val="24"/>
            <w:szCs w:val="24"/>
            <w:lang w:val="el-GR"/>
          </w:rPr>
          <w:delText>μετασχηματιστών σε βραχυκύ</w:delText>
        </w:r>
        <w:r w:rsidDel="00E474FD">
          <w:rPr>
            <w:sz w:val="24"/>
            <w:szCs w:val="24"/>
            <w:lang w:val="el-GR"/>
          </w:rPr>
          <w:delText>κλωμα, σύμφωνα με την παρ. VII.8</w:delText>
        </w:r>
        <w:r w:rsidRPr="000D11AC" w:rsidDel="00E474FD">
          <w:rPr>
            <w:sz w:val="24"/>
            <w:szCs w:val="24"/>
            <w:lang w:val="el-GR"/>
          </w:rPr>
          <w:delText>.</w:delText>
        </w:r>
      </w:del>
    </w:p>
    <w:p w:rsidR="00194266" w:rsidDel="00E474FD" w:rsidRDefault="001C5256" w:rsidP="008E7F16">
      <w:pPr>
        <w:ind w:left="1418" w:hanging="709"/>
        <w:jc w:val="both"/>
        <w:rPr>
          <w:del w:id="2779" w:author="Καρμίρης Αγγελος" w:date="2020-01-03T10:44:00Z"/>
          <w:sz w:val="24"/>
          <w:szCs w:val="24"/>
          <w:lang w:val="el-GR"/>
        </w:rPr>
      </w:pPr>
      <w:del w:id="2780" w:author="Καρμίρης Αγγελος" w:date="2020-01-03T10:44:00Z">
        <w:r w:rsidDel="00E474FD">
          <w:rPr>
            <w:sz w:val="24"/>
            <w:szCs w:val="24"/>
            <w:lang w:val="el-GR"/>
          </w:rPr>
          <w:delText>ιβ</w:delText>
        </w:r>
        <w:r w:rsidR="00194266" w:rsidRPr="009F37EC" w:rsidDel="00E474FD">
          <w:rPr>
            <w:sz w:val="24"/>
            <w:szCs w:val="24"/>
            <w:lang w:val="el-GR"/>
          </w:rPr>
          <w:delText>.</w:delText>
        </w:r>
        <w:r w:rsidR="00194266" w:rsidRPr="009F37EC" w:rsidDel="00E474FD">
          <w:rPr>
            <w:sz w:val="24"/>
            <w:szCs w:val="24"/>
            <w:lang w:val="el-GR"/>
          </w:rPr>
          <w:tab/>
          <w:delText>Σ</w:delText>
        </w:r>
        <w:r w:rsidR="000D11AC" w:rsidDel="00E474FD">
          <w:rPr>
            <w:sz w:val="24"/>
            <w:szCs w:val="24"/>
            <w:lang w:val="el-GR"/>
          </w:rPr>
          <w:delText>χέδια συρματώσεων</w:delText>
        </w:r>
        <w:r w:rsidR="00194266" w:rsidRPr="009F37EC" w:rsidDel="00E474FD">
          <w:rPr>
            <w:sz w:val="24"/>
            <w:szCs w:val="24"/>
            <w:lang w:val="el-GR"/>
          </w:rPr>
          <w:delText xml:space="preserve"> και οδηγίες του συστήματος </w:delText>
        </w:r>
        <w:r w:rsidR="001A55CF" w:rsidDel="00E474FD">
          <w:rPr>
            <w:sz w:val="24"/>
            <w:szCs w:val="24"/>
            <w:lang w:val="el-GR"/>
          </w:rPr>
          <w:delText>αποφυγής έκρηξης</w:delText>
        </w:r>
        <w:r w:rsidR="00194266" w:rsidRPr="009F37EC" w:rsidDel="00E474FD">
          <w:rPr>
            <w:sz w:val="24"/>
            <w:szCs w:val="24"/>
            <w:lang w:val="el-GR"/>
          </w:rPr>
          <w:delText>.</w:delText>
        </w:r>
      </w:del>
    </w:p>
    <w:p w:rsidR="006A46DD" w:rsidRPr="009F37EC" w:rsidDel="00E474FD" w:rsidRDefault="006A46DD" w:rsidP="006A46DD">
      <w:pPr>
        <w:ind w:left="1418" w:hanging="709"/>
        <w:jc w:val="both"/>
        <w:rPr>
          <w:del w:id="2781" w:author="Καρμίρης Αγγελος" w:date="2020-01-03T10:44:00Z"/>
          <w:sz w:val="24"/>
          <w:szCs w:val="24"/>
          <w:lang w:val="el-GR"/>
        </w:rPr>
      </w:pPr>
      <w:del w:id="2782" w:author="Καρμίρης Αγγελος" w:date="2020-01-03T10:44:00Z">
        <w:r w:rsidDel="00E474FD">
          <w:rPr>
            <w:sz w:val="24"/>
            <w:szCs w:val="24"/>
            <w:lang w:val="el-GR"/>
          </w:rPr>
          <w:delText>ιγ</w:delText>
        </w:r>
        <w:r w:rsidRPr="009F37EC" w:rsidDel="00E474FD">
          <w:rPr>
            <w:sz w:val="24"/>
            <w:szCs w:val="24"/>
            <w:lang w:val="el-GR"/>
          </w:rPr>
          <w:delText>.</w:delText>
        </w:r>
        <w:r w:rsidRPr="009F37EC" w:rsidDel="00E474FD">
          <w:rPr>
            <w:sz w:val="24"/>
            <w:szCs w:val="24"/>
            <w:lang w:val="el-GR"/>
          </w:rPr>
          <w:tab/>
        </w:r>
        <w:r w:rsidR="00CD5097" w:rsidDel="00E474FD">
          <w:rPr>
            <w:sz w:val="24"/>
            <w:szCs w:val="24"/>
            <w:lang w:val="el-GR"/>
          </w:rPr>
          <w:delText>Γενικό</w:delText>
        </w:r>
        <w:r w:rsidR="00CD5097" w:rsidRPr="009F37EC" w:rsidDel="00E474FD">
          <w:rPr>
            <w:sz w:val="24"/>
            <w:szCs w:val="24"/>
            <w:lang w:val="el-GR"/>
          </w:rPr>
          <w:delText xml:space="preserve"> </w:delText>
        </w:r>
        <w:r w:rsidR="00CD5097" w:rsidDel="00E474FD">
          <w:rPr>
            <w:sz w:val="24"/>
            <w:szCs w:val="24"/>
            <w:lang w:val="el-GR"/>
          </w:rPr>
          <w:delText>σ</w:delText>
        </w:r>
        <w:r w:rsidRPr="009F37EC" w:rsidDel="00E474FD">
          <w:rPr>
            <w:sz w:val="24"/>
            <w:szCs w:val="24"/>
            <w:lang w:val="el-GR"/>
          </w:rPr>
          <w:delText>χέδιο του αυτομετασχηματιστή</w:delText>
        </w:r>
        <w:r w:rsidDel="00E474FD">
          <w:rPr>
            <w:sz w:val="24"/>
            <w:szCs w:val="24"/>
            <w:lang w:val="el-GR"/>
          </w:rPr>
          <w:delText xml:space="preserve"> όπου θα φαίνονται τα σημεία ηλεκτρικής απομόνωσης, τα απαιτούμενα για την προστασία κελύφους-γης, σύμφωνα με τις παρ. </w:delText>
        </w:r>
        <w:r w:rsidDel="00E474FD">
          <w:rPr>
            <w:sz w:val="24"/>
            <w:szCs w:val="24"/>
          </w:rPr>
          <w:delText>IX</w:delText>
        </w:r>
        <w:r w:rsidRPr="00CD5097" w:rsidDel="00E474FD">
          <w:rPr>
            <w:sz w:val="24"/>
            <w:szCs w:val="24"/>
            <w:lang w:val="el-GR"/>
          </w:rPr>
          <w:delText xml:space="preserve">.10 </w:delText>
        </w:r>
        <w:r w:rsidDel="00E474FD">
          <w:rPr>
            <w:sz w:val="24"/>
            <w:szCs w:val="24"/>
            <w:lang w:val="el-GR"/>
          </w:rPr>
          <w:delText xml:space="preserve">και </w:delText>
        </w:r>
        <w:r w:rsidDel="00E474FD">
          <w:rPr>
            <w:sz w:val="24"/>
            <w:szCs w:val="24"/>
          </w:rPr>
          <w:delText>IX</w:delText>
        </w:r>
        <w:r w:rsidRPr="00CD5097" w:rsidDel="00E474FD">
          <w:rPr>
            <w:sz w:val="24"/>
            <w:szCs w:val="24"/>
            <w:lang w:val="el-GR"/>
          </w:rPr>
          <w:delText>.12.8</w:delText>
        </w:r>
        <w:r w:rsidRPr="009F37EC" w:rsidDel="00E474FD">
          <w:rPr>
            <w:sz w:val="24"/>
            <w:szCs w:val="24"/>
            <w:lang w:val="el-GR"/>
          </w:rPr>
          <w:delText>.</w:delText>
        </w:r>
      </w:del>
    </w:p>
    <w:p w:rsidR="008E7F16" w:rsidDel="00E474FD" w:rsidRDefault="00CD5097" w:rsidP="008E7F16">
      <w:pPr>
        <w:ind w:left="1418" w:hanging="709"/>
        <w:jc w:val="both"/>
        <w:rPr>
          <w:del w:id="2783" w:author="Καρμίρης Αγγελος" w:date="2020-01-03T10:44:00Z"/>
          <w:sz w:val="24"/>
          <w:szCs w:val="24"/>
          <w:lang w:val="el-GR"/>
        </w:rPr>
      </w:pPr>
      <w:del w:id="2784" w:author="Καρμίρης Αγγελος" w:date="2020-01-03T10:44:00Z">
        <w:r w:rsidDel="00E474FD">
          <w:rPr>
            <w:sz w:val="24"/>
            <w:szCs w:val="24"/>
            <w:lang w:val="el-GR"/>
          </w:rPr>
          <w:delText>ιδ</w:delText>
        </w:r>
        <w:r w:rsidR="008E7F16" w:rsidRPr="009F37EC" w:rsidDel="00E474FD">
          <w:rPr>
            <w:sz w:val="24"/>
            <w:szCs w:val="24"/>
            <w:lang w:val="el-GR"/>
          </w:rPr>
          <w:delText>.</w:delText>
        </w:r>
        <w:r w:rsidR="008E7F16" w:rsidRPr="009F37EC" w:rsidDel="00E474FD">
          <w:rPr>
            <w:sz w:val="24"/>
            <w:szCs w:val="24"/>
            <w:lang w:val="el-GR"/>
          </w:rPr>
          <w:tab/>
        </w:r>
        <w:r w:rsidR="00764AD6" w:rsidRPr="009F37EC" w:rsidDel="00E474FD">
          <w:rPr>
            <w:sz w:val="24"/>
            <w:szCs w:val="24"/>
            <w:lang w:val="el-GR"/>
          </w:rPr>
          <w:delText>Εγχειρίδιο</w:delText>
        </w:r>
        <w:r w:rsidR="008E7F16" w:rsidRPr="009F37EC" w:rsidDel="00E474FD">
          <w:rPr>
            <w:sz w:val="24"/>
            <w:szCs w:val="24"/>
            <w:lang w:val="el-GR"/>
          </w:rPr>
          <w:delText xml:space="preserve"> οδηγιών εγκατ</w:delText>
        </w:r>
        <w:r w:rsidR="001C5256" w:rsidDel="00E474FD">
          <w:rPr>
            <w:sz w:val="24"/>
            <w:szCs w:val="24"/>
            <w:lang w:val="el-GR"/>
          </w:rPr>
          <w:delText>ά</w:delText>
        </w:r>
        <w:r w:rsidR="008E7F16" w:rsidRPr="009F37EC" w:rsidDel="00E474FD">
          <w:rPr>
            <w:sz w:val="24"/>
            <w:szCs w:val="24"/>
            <w:lang w:val="el-GR"/>
          </w:rPr>
          <w:delText>στ</w:delText>
        </w:r>
        <w:r w:rsidR="001C5256" w:rsidDel="00E474FD">
          <w:rPr>
            <w:sz w:val="24"/>
            <w:szCs w:val="24"/>
            <w:lang w:val="el-GR"/>
          </w:rPr>
          <w:delText>α</w:delText>
        </w:r>
        <w:r w:rsidR="008E7F16" w:rsidRPr="009F37EC" w:rsidDel="00E474FD">
          <w:rPr>
            <w:sz w:val="24"/>
            <w:szCs w:val="24"/>
            <w:lang w:val="el-GR"/>
          </w:rPr>
          <w:delText>σ</w:delText>
        </w:r>
        <w:r w:rsidR="001C5256" w:rsidDel="00E474FD">
          <w:rPr>
            <w:sz w:val="24"/>
            <w:szCs w:val="24"/>
            <w:lang w:val="el-GR"/>
          </w:rPr>
          <w:delText>η</w:delText>
        </w:r>
        <w:r w:rsidR="008E7F16" w:rsidRPr="009F37EC" w:rsidDel="00E474FD">
          <w:rPr>
            <w:sz w:val="24"/>
            <w:szCs w:val="24"/>
            <w:lang w:val="el-GR"/>
          </w:rPr>
          <w:delText>ς, λειτουργίας και συντ</w:delText>
        </w:r>
        <w:r w:rsidR="001C5256" w:rsidDel="00E474FD">
          <w:rPr>
            <w:sz w:val="24"/>
            <w:szCs w:val="24"/>
            <w:lang w:val="el-GR"/>
          </w:rPr>
          <w:delText>ή</w:delText>
        </w:r>
        <w:r w:rsidR="008E7F16" w:rsidRPr="009F37EC" w:rsidDel="00E474FD">
          <w:rPr>
            <w:sz w:val="24"/>
            <w:szCs w:val="24"/>
            <w:lang w:val="el-GR"/>
          </w:rPr>
          <w:delText>ρ</w:delText>
        </w:r>
        <w:r w:rsidR="001C5256" w:rsidDel="00E474FD">
          <w:rPr>
            <w:sz w:val="24"/>
            <w:szCs w:val="24"/>
            <w:lang w:val="el-GR"/>
          </w:rPr>
          <w:delText>η</w:delText>
        </w:r>
        <w:r w:rsidR="008E7F16" w:rsidRPr="009F37EC" w:rsidDel="00E474FD">
          <w:rPr>
            <w:sz w:val="24"/>
            <w:szCs w:val="24"/>
            <w:lang w:val="el-GR"/>
          </w:rPr>
          <w:delText>σ</w:delText>
        </w:r>
        <w:r w:rsidR="001C5256" w:rsidDel="00E474FD">
          <w:rPr>
            <w:sz w:val="24"/>
            <w:szCs w:val="24"/>
            <w:lang w:val="el-GR"/>
          </w:rPr>
          <w:delText>η</w:delText>
        </w:r>
        <w:r w:rsidR="008E7F16" w:rsidRPr="009F37EC" w:rsidDel="00E474FD">
          <w:rPr>
            <w:sz w:val="24"/>
            <w:szCs w:val="24"/>
            <w:lang w:val="el-GR"/>
          </w:rPr>
          <w:delText>ς.</w:delText>
        </w:r>
      </w:del>
    </w:p>
    <w:p w:rsidR="00E50DDB" w:rsidDel="00E474FD" w:rsidRDefault="00CD5097" w:rsidP="00CF1D4B">
      <w:pPr>
        <w:ind w:left="1418" w:hanging="709"/>
        <w:jc w:val="both"/>
        <w:rPr>
          <w:del w:id="2785" w:author="Καρμίρης Αγγελος" w:date="2020-01-03T10:44:00Z"/>
          <w:sz w:val="24"/>
          <w:szCs w:val="24"/>
          <w:lang w:val="el-GR"/>
        </w:rPr>
      </w:pPr>
      <w:del w:id="2786" w:author="Καρμίρης Αγγελος" w:date="2020-01-03T10:44:00Z">
        <w:r w:rsidDel="00E474FD">
          <w:rPr>
            <w:sz w:val="24"/>
            <w:szCs w:val="24"/>
            <w:lang w:val="el-GR"/>
          </w:rPr>
          <w:delText>ιε</w:delText>
        </w:r>
        <w:r w:rsidR="00E50DDB" w:rsidRPr="009F37EC" w:rsidDel="00E474FD">
          <w:rPr>
            <w:sz w:val="24"/>
            <w:szCs w:val="24"/>
            <w:lang w:val="el-GR"/>
          </w:rPr>
          <w:delText>.</w:delText>
        </w:r>
        <w:r w:rsidR="001C5256" w:rsidDel="00E474FD">
          <w:rPr>
            <w:sz w:val="24"/>
            <w:szCs w:val="24"/>
            <w:lang w:val="el-GR"/>
          </w:rPr>
          <w:tab/>
        </w:r>
        <w:r w:rsidR="00E50DDB" w:rsidRPr="009F37EC" w:rsidDel="00E474FD">
          <w:rPr>
            <w:sz w:val="24"/>
            <w:szCs w:val="24"/>
            <w:lang w:val="el-GR"/>
          </w:rPr>
          <w:delText>Ένα οριστικό σχέδιο για την εκφόρτωση και μεταφορά του αυτομετασχηματιστή</w:delText>
        </w:r>
      </w:del>
    </w:p>
    <w:p w:rsidR="001C5256" w:rsidDel="00E474FD" w:rsidRDefault="00CD5097" w:rsidP="00285CBA">
      <w:pPr>
        <w:ind w:left="1418" w:hanging="709"/>
        <w:jc w:val="both"/>
        <w:rPr>
          <w:del w:id="2787" w:author="Καρμίρης Αγγελος" w:date="2020-01-03T10:44:00Z"/>
          <w:sz w:val="24"/>
          <w:szCs w:val="24"/>
          <w:lang w:val="el-GR"/>
        </w:rPr>
      </w:pPr>
      <w:del w:id="2788" w:author="Καρμίρης Αγγελος" w:date="2020-01-03T10:44:00Z">
        <w:r w:rsidDel="00E474FD">
          <w:rPr>
            <w:sz w:val="24"/>
            <w:szCs w:val="24"/>
            <w:lang w:val="el-GR"/>
          </w:rPr>
          <w:delText>ιστ</w:delText>
        </w:r>
        <w:r w:rsidR="00285CBA" w:rsidRPr="009F37EC" w:rsidDel="00E474FD">
          <w:rPr>
            <w:sz w:val="24"/>
            <w:szCs w:val="24"/>
            <w:lang w:val="el-GR"/>
          </w:rPr>
          <w:delText>.</w:delText>
        </w:r>
        <w:r w:rsidR="00285CBA" w:rsidRPr="009F37EC" w:rsidDel="00E474FD">
          <w:rPr>
            <w:sz w:val="24"/>
            <w:szCs w:val="24"/>
            <w:lang w:val="el-GR"/>
          </w:rPr>
          <w:tab/>
        </w:r>
        <w:r w:rsidR="001C5256" w:rsidDel="00E474FD">
          <w:rPr>
            <w:sz w:val="24"/>
            <w:szCs w:val="24"/>
            <w:lang w:val="el-GR"/>
          </w:rPr>
          <w:delText xml:space="preserve">Σχέδιο διάταξης από την </w:delText>
        </w:r>
        <w:r w:rsidR="001C5256" w:rsidDel="00E474FD">
          <w:rPr>
            <w:sz w:val="24"/>
            <w:szCs w:val="24"/>
          </w:rPr>
          <w:delText>SERGI</w:delText>
        </w:r>
        <w:r w:rsidR="001C5256" w:rsidRPr="00CF1D4B" w:rsidDel="00E474FD">
          <w:rPr>
            <w:sz w:val="24"/>
            <w:szCs w:val="24"/>
            <w:lang w:val="el-GR"/>
          </w:rPr>
          <w:delText xml:space="preserve">, </w:delText>
        </w:r>
        <w:r w:rsidR="001C5256" w:rsidDel="00E474FD">
          <w:rPr>
            <w:sz w:val="24"/>
            <w:szCs w:val="24"/>
            <w:lang w:val="el-GR"/>
          </w:rPr>
          <w:delText>τον κατασκευαστή του συστήματος αποφυγής έκρηξης, όπου θα φαίνεται η εφαρμογή του συστήματος στον συγκεκριμένο ΑΜ/Σ.</w:delText>
        </w:r>
      </w:del>
    </w:p>
    <w:p w:rsidR="001C5256" w:rsidDel="00E474FD" w:rsidRDefault="00CD5097" w:rsidP="00285CBA">
      <w:pPr>
        <w:ind w:left="1418" w:hanging="709"/>
        <w:jc w:val="both"/>
        <w:rPr>
          <w:del w:id="2789" w:author="Καρμίρης Αγγελος" w:date="2020-01-03T10:44:00Z"/>
          <w:sz w:val="24"/>
          <w:szCs w:val="24"/>
          <w:lang w:val="el-GR"/>
        </w:rPr>
      </w:pPr>
      <w:del w:id="2790" w:author="Καρμίρης Αγγελος" w:date="2020-01-03T10:44:00Z">
        <w:r w:rsidDel="00E474FD">
          <w:rPr>
            <w:sz w:val="24"/>
            <w:szCs w:val="24"/>
            <w:lang w:val="el-GR"/>
          </w:rPr>
          <w:delText>ιζ</w:delText>
        </w:r>
        <w:r w:rsidR="001C5256" w:rsidDel="00E474FD">
          <w:rPr>
            <w:sz w:val="24"/>
            <w:szCs w:val="24"/>
            <w:lang w:val="el-GR"/>
          </w:rPr>
          <w:delText>.</w:delText>
        </w:r>
        <w:r w:rsidR="001C5256" w:rsidDel="00E474FD">
          <w:rPr>
            <w:sz w:val="24"/>
            <w:szCs w:val="24"/>
            <w:lang w:val="el-GR"/>
          </w:rPr>
          <w:tab/>
          <w:delText xml:space="preserve">Σχέδιο διαστάσεων της βάσης από σκυρόδεμα του πίνακα </w:delText>
        </w:r>
        <w:r w:rsidR="001C5256" w:rsidDel="00E474FD">
          <w:rPr>
            <w:sz w:val="24"/>
            <w:szCs w:val="24"/>
          </w:rPr>
          <w:delText>IGIS</w:delText>
        </w:r>
        <w:r w:rsidR="001C5256" w:rsidRPr="00CF1D4B" w:rsidDel="00E474FD">
          <w:rPr>
            <w:sz w:val="24"/>
            <w:szCs w:val="24"/>
            <w:lang w:val="el-GR"/>
          </w:rPr>
          <w:delText xml:space="preserve"> </w:delText>
        </w:r>
        <w:r w:rsidR="001C5256" w:rsidDel="00E474FD">
          <w:rPr>
            <w:sz w:val="24"/>
            <w:szCs w:val="24"/>
            <w:lang w:val="el-GR"/>
          </w:rPr>
          <w:delText>του συστήματος αποφυγής έκρηξης.</w:delText>
        </w:r>
      </w:del>
    </w:p>
    <w:p w:rsidR="001C5256" w:rsidDel="00E474FD" w:rsidRDefault="00CD5097" w:rsidP="00285CBA">
      <w:pPr>
        <w:ind w:left="1418" w:hanging="709"/>
        <w:jc w:val="both"/>
        <w:rPr>
          <w:del w:id="2791" w:author="Καρμίρης Αγγελος" w:date="2020-01-03T10:44:00Z"/>
          <w:sz w:val="24"/>
          <w:szCs w:val="24"/>
          <w:lang w:val="el-GR"/>
        </w:rPr>
      </w:pPr>
      <w:del w:id="2792" w:author="Καρμίρης Αγγελος" w:date="2020-01-03T10:44:00Z">
        <w:r w:rsidDel="00E474FD">
          <w:rPr>
            <w:sz w:val="24"/>
            <w:szCs w:val="24"/>
            <w:lang w:val="el-GR"/>
          </w:rPr>
          <w:delText>ιη</w:delText>
        </w:r>
        <w:r w:rsidR="001C5256" w:rsidDel="00E474FD">
          <w:rPr>
            <w:sz w:val="24"/>
            <w:szCs w:val="24"/>
            <w:lang w:val="el-GR"/>
          </w:rPr>
          <w:delText>.</w:delText>
        </w:r>
        <w:r w:rsidR="001C5256" w:rsidDel="00E474FD">
          <w:rPr>
            <w:sz w:val="24"/>
            <w:szCs w:val="24"/>
            <w:lang w:val="el-GR"/>
          </w:rPr>
          <w:tab/>
          <w:delText xml:space="preserve">Πίεση λειτουργίας όλων των συσκευών ανακούφισης πίεσης (κυρίως δοχείου και </w:delText>
        </w:r>
        <w:r w:rsidR="001C5256" w:rsidDel="00E474FD">
          <w:rPr>
            <w:sz w:val="24"/>
            <w:szCs w:val="24"/>
          </w:rPr>
          <w:delText>OLTC</w:delText>
        </w:r>
        <w:r w:rsidR="001C5256" w:rsidRPr="00CF1D4B" w:rsidDel="00E474FD">
          <w:rPr>
            <w:sz w:val="24"/>
            <w:szCs w:val="24"/>
            <w:lang w:val="el-GR"/>
          </w:rPr>
          <w:delText>)</w:delText>
        </w:r>
        <w:r w:rsidR="001C5256" w:rsidDel="00E474FD">
          <w:rPr>
            <w:sz w:val="24"/>
            <w:szCs w:val="24"/>
            <w:lang w:val="el-GR"/>
          </w:rPr>
          <w:delText>.</w:delText>
        </w:r>
      </w:del>
    </w:p>
    <w:p w:rsidR="001119A3" w:rsidRPr="009F37EC" w:rsidDel="00E474FD" w:rsidRDefault="00CD5097" w:rsidP="001119A3">
      <w:pPr>
        <w:ind w:left="1418" w:hanging="709"/>
        <w:jc w:val="both"/>
        <w:rPr>
          <w:del w:id="2793" w:author="Καρμίρης Αγγελος" w:date="2020-01-03T10:44:00Z"/>
          <w:sz w:val="24"/>
          <w:szCs w:val="24"/>
          <w:lang w:val="el-GR"/>
        </w:rPr>
      </w:pPr>
      <w:del w:id="2794" w:author="Καρμίρης Αγγελος" w:date="2020-01-03T10:44:00Z">
        <w:r w:rsidDel="00E474FD">
          <w:rPr>
            <w:sz w:val="24"/>
            <w:szCs w:val="24"/>
            <w:lang w:val="el-GR"/>
          </w:rPr>
          <w:delText>ιθ</w:delText>
        </w:r>
        <w:r w:rsidR="001119A3" w:rsidDel="00E474FD">
          <w:rPr>
            <w:sz w:val="24"/>
            <w:szCs w:val="24"/>
            <w:lang w:val="el-GR"/>
          </w:rPr>
          <w:delText>.</w:delText>
        </w:r>
        <w:r w:rsidR="001119A3" w:rsidDel="00E474FD">
          <w:rPr>
            <w:sz w:val="24"/>
            <w:szCs w:val="24"/>
            <w:lang w:val="el-GR"/>
          </w:rPr>
          <w:tab/>
          <w:delText>Φυσικά και χημικά χαρακτηριστικά του λαδιού μόνωσης</w:delText>
        </w:r>
        <w:r w:rsidR="001119A3" w:rsidRPr="00CF1D4B" w:rsidDel="00E474FD">
          <w:rPr>
            <w:sz w:val="24"/>
            <w:szCs w:val="24"/>
            <w:lang w:val="el-GR"/>
          </w:rPr>
          <w:delText xml:space="preserve"> </w:delText>
        </w:r>
        <w:r w:rsidR="001119A3" w:rsidDel="00E474FD">
          <w:rPr>
            <w:sz w:val="24"/>
            <w:szCs w:val="24"/>
            <w:lang w:val="el-GR"/>
          </w:rPr>
          <w:delText>μετασχηματιστή με ανασταλτικά οξείδωσης</w:delText>
        </w:r>
        <w:r w:rsidR="001119A3" w:rsidRPr="00F45E62" w:rsidDel="00E474FD">
          <w:rPr>
            <w:sz w:val="24"/>
            <w:szCs w:val="24"/>
            <w:lang w:val="el-GR"/>
          </w:rPr>
          <w:delText>,</w:delText>
        </w:r>
        <w:r w:rsidR="001119A3" w:rsidDel="00E474FD">
          <w:rPr>
            <w:sz w:val="24"/>
            <w:szCs w:val="24"/>
            <w:lang w:val="el-GR"/>
          </w:rPr>
          <w:delText xml:space="preserve"> όπως προδιαγράφεται στο </w:delText>
        </w:r>
        <w:r w:rsidR="001119A3" w:rsidDel="00E474FD">
          <w:rPr>
            <w:sz w:val="24"/>
            <w:szCs w:val="24"/>
          </w:rPr>
          <w:delText>IEC</w:delText>
        </w:r>
        <w:r w:rsidR="001119A3" w:rsidRPr="00CF1D4B" w:rsidDel="00E474FD">
          <w:rPr>
            <w:sz w:val="24"/>
            <w:szCs w:val="24"/>
            <w:lang w:val="el-GR"/>
          </w:rPr>
          <w:delText xml:space="preserve"> 60296, </w:delText>
        </w:r>
        <w:r w:rsidR="001119A3" w:rsidDel="00E474FD">
          <w:rPr>
            <w:sz w:val="24"/>
            <w:szCs w:val="24"/>
            <w:lang w:val="el-GR"/>
          </w:rPr>
          <w:delText>περιλαμβανομένης της περιεκτικότητας σε ανασταλτικά οξείδωσης (</w:delText>
        </w:r>
        <w:r w:rsidR="001119A3" w:rsidDel="00E474FD">
          <w:rPr>
            <w:sz w:val="24"/>
            <w:szCs w:val="24"/>
          </w:rPr>
          <w:delText>DBPC</w:delText>
        </w:r>
        <w:r w:rsidR="001119A3" w:rsidRPr="00CF1D4B" w:rsidDel="00E474FD">
          <w:rPr>
            <w:sz w:val="24"/>
            <w:szCs w:val="24"/>
            <w:lang w:val="el-GR"/>
          </w:rPr>
          <w:delText xml:space="preserve"> </w:delText>
        </w:r>
        <w:r w:rsidR="001119A3" w:rsidDel="00E474FD">
          <w:rPr>
            <w:sz w:val="24"/>
            <w:szCs w:val="24"/>
            <w:lang w:val="el-GR"/>
          </w:rPr>
          <w:delText xml:space="preserve">ή </w:delText>
        </w:r>
        <w:r w:rsidR="001119A3" w:rsidDel="00E474FD">
          <w:rPr>
            <w:sz w:val="24"/>
            <w:szCs w:val="24"/>
          </w:rPr>
          <w:delText>DBP</w:delText>
        </w:r>
        <w:r w:rsidR="001119A3" w:rsidRPr="00CF1D4B" w:rsidDel="00E474FD">
          <w:rPr>
            <w:sz w:val="24"/>
            <w:szCs w:val="24"/>
            <w:lang w:val="el-GR"/>
          </w:rPr>
          <w:delText>)</w:delText>
        </w:r>
        <w:r w:rsidR="001119A3" w:rsidDel="00E474FD">
          <w:rPr>
            <w:sz w:val="24"/>
            <w:szCs w:val="24"/>
            <w:lang w:val="el-GR"/>
          </w:rPr>
          <w:delText xml:space="preserve">, μετρημένης σύμφωνα με το </w:delText>
        </w:r>
        <w:r w:rsidR="008C42C0" w:rsidDel="00E474FD">
          <w:rPr>
            <w:sz w:val="24"/>
            <w:szCs w:val="24"/>
          </w:rPr>
          <w:delText>IEC</w:delText>
        </w:r>
        <w:r w:rsidR="008C42C0" w:rsidRPr="00CF1D4B" w:rsidDel="00E474FD">
          <w:rPr>
            <w:sz w:val="24"/>
            <w:szCs w:val="24"/>
            <w:lang w:val="el-GR"/>
          </w:rPr>
          <w:delText xml:space="preserve"> 60666</w:delText>
        </w:r>
        <w:r w:rsidR="001119A3" w:rsidRPr="00F45E62" w:rsidDel="00E474FD">
          <w:rPr>
            <w:sz w:val="24"/>
            <w:szCs w:val="24"/>
            <w:lang w:val="el-GR"/>
          </w:rPr>
          <w:delText>.</w:delText>
        </w:r>
      </w:del>
    </w:p>
    <w:p w:rsidR="008C42C0" w:rsidRPr="00CF1D4B" w:rsidDel="00E474FD" w:rsidRDefault="00CD5097" w:rsidP="00285CBA">
      <w:pPr>
        <w:ind w:left="1418" w:hanging="709"/>
        <w:jc w:val="both"/>
        <w:rPr>
          <w:del w:id="2795" w:author="Καρμίρης Αγγελος" w:date="2020-01-03T10:44:00Z"/>
          <w:sz w:val="24"/>
          <w:szCs w:val="24"/>
          <w:lang w:val="el-GR"/>
        </w:rPr>
      </w:pPr>
      <w:del w:id="2796" w:author="Καρμίρης Αγγελος" w:date="2020-01-03T10:44:00Z">
        <w:r w:rsidDel="00E474FD">
          <w:rPr>
            <w:sz w:val="24"/>
            <w:szCs w:val="24"/>
            <w:lang w:val="el-GR"/>
          </w:rPr>
          <w:delText>κ</w:delText>
        </w:r>
        <w:r w:rsidR="001C5256" w:rsidDel="00E474FD">
          <w:rPr>
            <w:sz w:val="24"/>
            <w:szCs w:val="24"/>
            <w:lang w:val="el-GR"/>
          </w:rPr>
          <w:delText>.</w:delText>
        </w:r>
        <w:r w:rsidR="001C5256" w:rsidDel="00E474FD">
          <w:rPr>
            <w:sz w:val="24"/>
            <w:szCs w:val="24"/>
            <w:lang w:val="el-GR"/>
          </w:rPr>
          <w:tab/>
          <w:delText>Φυσικά και χημικά χαρακτηριστικά του θερμικά αναβαθμισμένου χαρτιού</w:delText>
        </w:r>
        <w:r w:rsidR="001119A3" w:rsidDel="00E474FD">
          <w:rPr>
            <w:sz w:val="24"/>
            <w:szCs w:val="24"/>
            <w:lang w:val="el-GR"/>
          </w:rPr>
          <w:delText xml:space="preserve"> (</w:delText>
        </w:r>
        <w:r w:rsidR="001119A3" w:rsidDel="00E474FD">
          <w:rPr>
            <w:sz w:val="24"/>
            <w:szCs w:val="24"/>
          </w:rPr>
          <w:delText>TUP</w:delText>
        </w:r>
        <w:r w:rsidR="001119A3" w:rsidRPr="00CF1D4B" w:rsidDel="00E474FD">
          <w:rPr>
            <w:sz w:val="24"/>
            <w:szCs w:val="24"/>
            <w:lang w:val="el-GR"/>
          </w:rPr>
          <w:delText xml:space="preserve">), </w:delText>
        </w:r>
        <w:r w:rsidR="001119A3" w:rsidDel="00E474FD">
          <w:rPr>
            <w:sz w:val="24"/>
            <w:szCs w:val="24"/>
            <w:lang w:val="el-GR"/>
          </w:rPr>
          <w:delText xml:space="preserve">περιλαμβανομένης της περιεκτικότητας σε οργανικό άζωτο, μετρημένης σύμφωνα με το </w:delText>
        </w:r>
        <w:r w:rsidR="001119A3" w:rsidDel="00E474FD">
          <w:rPr>
            <w:sz w:val="24"/>
            <w:szCs w:val="24"/>
          </w:rPr>
          <w:delText>ASTM</w:delText>
        </w:r>
        <w:r w:rsidR="001119A3" w:rsidRPr="00CF1D4B" w:rsidDel="00E474FD">
          <w:rPr>
            <w:sz w:val="24"/>
            <w:szCs w:val="24"/>
            <w:lang w:val="el-GR"/>
          </w:rPr>
          <w:delText xml:space="preserve"> </w:delText>
        </w:r>
        <w:r w:rsidR="001119A3" w:rsidDel="00E474FD">
          <w:rPr>
            <w:sz w:val="24"/>
            <w:szCs w:val="24"/>
          </w:rPr>
          <w:delText>D</w:delText>
        </w:r>
        <w:r w:rsidR="001119A3" w:rsidRPr="00CF1D4B" w:rsidDel="00E474FD">
          <w:rPr>
            <w:sz w:val="24"/>
            <w:szCs w:val="24"/>
            <w:lang w:val="el-GR"/>
          </w:rPr>
          <w:delText>982.</w:delText>
        </w:r>
      </w:del>
    </w:p>
    <w:p w:rsidR="008C42C0" w:rsidDel="00E474FD" w:rsidRDefault="008C42C0" w:rsidP="00285CBA">
      <w:pPr>
        <w:ind w:left="1418" w:hanging="709"/>
        <w:jc w:val="both"/>
        <w:rPr>
          <w:del w:id="2797" w:author="Καρμίρης Αγγελος" w:date="2020-01-03T10:44:00Z"/>
          <w:sz w:val="24"/>
          <w:szCs w:val="24"/>
          <w:lang w:val="el-GR"/>
        </w:rPr>
      </w:pPr>
      <w:del w:id="2798" w:author="Καρμίρης Αγγελος" w:date="2020-01-03T10:44:00Z">
        <w:r w:rsidDel="00E474FD">
          <w:rPr>
            <w:sz w:val="24"/>
            <w:szCs w:val="24"/>
            <w:lang w:val="el-GR"/>
          </w:rPr>
          <w:delText>κ</w:delText>
        </w:r>
        <w:r w:rsidR="00CD5097" w:rsidDel="00E474FD">
          <w:rPr>
            <w:sz w:val="24"/>
            <w:szCs w:val="24"/>
            <w:lang w:val="el-GR"/>
          </w:rPr>
          <w:delText>α</w:delText>
        </w:r>
        <w:r w:rsidDel="00E474FD">
          <w:rPr>
            <w:sz w:val="24"/>
            <w:szCs w:val="24"/>
            <w:lang w:val="el-GR"/>
          </w:rPr>
          <w:delText>.</w:delText>
        </w:r>
        <w:r w:rsidDel="00E474FD">
          <w:rPr>
            <w:sz w:val="24"/>
            <w:szCs w:val="24"/>
            <w:lang w:val="el-GR"/>
          </w:rPr>
          <w:tab/>
        </w:r>
        <w:r w:rsidR="0037135E" w:rsidDel="00E474FD">
          <w:rPr>
            <w:sz w:val="24"/>
            <w:szCs w:val="24"/>
            <w:lang w:val="el-GR"/>
          </w:rPr>
          <w:delText>Ένα σχέδιο που θα δείχνει</w:delText>
        </w:r>
        <w:r w:rsidDel="00E474FD">
          <w:rPr>
            <w:sz w:val="24"/>
            <w:szCs w:val="24"/>
            <w:lang w:val="el-GR"/>
          </w:rPr>
          <w:delText xml:space="preserve"> την διάταξη δοκιμής για τη δοκιμή </w:delText>
        </w:r>
        <w:r w:rsidDel="00E474FD">
          <w:rPr>
            <w:sz w:val="24"/>
            <w:szCs w:val="24"/>
          </w:rPr>
          <w:delText>LTAC</w:delText>
        </w:r>
        <w:r w:rsidRPr="00CF1D4B" w:rsidDel="00E474FD">
          <w:rPr>
            <w:sz w:val="24"/>
            <w:szCs w:val="24"/>
            <w:lang w:val="el-GR"/>
          </w:rPr>
          <w:delText xml:space="preserve">. </w:delText>
        </w:r>
        <w:r w:rsidR="0037135E" w:rsidDel="00E474FD">
          <w:rPr>
            <w:sz w:val="24"/>
            <w:szCs w:val="24"/>
            <w:lang w:val="el-GR"/>
          </w:rPr>
          <w:delText>Το</w:delText>
        </w:r>
        <w:r w:rsidDel="00E474FD">
          <w:rPr>
            <w:sz w:val="24"/>
            <w:szCs w:val="24"/>
            <w:lang w:val="el-GR"/>
          </w:rPr>
          <w:delText xml:space="preserve"> σχέδιο θα δείχνει την ειδική διασύνδεση των τυλιγμάτων</w:delText>
        </w:r>
        <w:r w:rsidRPr="00CF1D4B" w:rsidDel="00E474FD">
          <w:rPr>
            <w:sz w:val="24"/>
            <w:szCs w:val="24"/>
            <w:lang w:val="el-GR"/>
          </w:rPr>
          <w:delText xml:space="preserve"> </w:delText>
        </w:r>
        <w:r w:rsidDel="00E474FD">
          <w:rPr>
            <w:sz w:val="24"/>
            <w:szCs w:val="24"/>
            <w:lang w:val="el-GR"/>
          </w:rPr>
          <w:delText>του ΑΜ/Σ, τη θέση του μηχανισμού αλλαγής λήψης και τις επαγόμενες τάσεις</w:delText>
        </w:r>
        <w:r w:rsidRPr="00CF1D4B" w:rsidDel="00E474FD">
          <w:rPr>
            <w:sz w:val="24"/>
            <w:szCs w:val="24"/>
            <w:lang w:val="el-GR"/>
          </w:rPr>
          <w:delText xml:space="preserve"> </w:delText>
        </w:r>
        <w:r w:rsidDel="00E474FD">
          <w:rPr>
            <w:sz w:val="24"/>
            <w:szCs w:val="24"/>
            <w:lang w:val="el-GR"/>
          </w:rPr>
          <w:delText>σε κάθε ακροδέκτη (ΥΤ γραμμής, ΜΤ γραμμής, ουδετέρου, ΧΤ γραμμής).</w:delText>
        </w:r>
      </w:del>
    </w:p>
    <w:p w:rsidR="00260EA6" w:rsidRPr="008606E1" w:rsidDel="00E474FD" w:rsidRDefault="00CD5097" w:rsidP="00285CBA">
      <w:pPr>
        <w:ind w:left="1418" w:hanging="709"/>
        <w:jc w:val="both"/>
        <w:rPr>
          <w:del w:id="2799" w:author="Καρμίρης Αγγελος" w:date="2020-01-03T10:44:00Z"/>
          <w:sz w:val="24"/>
          <w:szCs w:val="24"/>
          <w:lang w:val="el-GR"/>
        </w:rPr>
      </w:pPr>
      <w:del w:id="2800" w:author="Καρμίρης Αγγελος" w:date="2020-01-03T10:44:00Z">
        <w:r w:rsidDel="00E474FD">
          <w:rPr>
            <w:sz w:val="24"/>
            <w:szCs w:val="24"/>
            <w:lang w:val="el-GR"/>
          </w:rPr>
          <w:delText>κβ</w:delText>
        </w:r>
        <w:r w:rsidR="008C42C0" w:rsidDel="00E474FD">
          <w:rPr>
            <w:sz w:val="24"/>
            <w:szCs w:val="24"/>
            <w:lang w:val="el-GR"/>
          </w:rPr>
          <w:delText>.</w:delText>
        </w:r>
        <w:r w:rsidR="008C42C0" w:rsidDel="00E474FD">
          <w:rPr>
            <w:sz w:val="24"/>
            <w:szCs w:val="24"/>
            <w:lang w:val="el-GR"/>
          </w:rPr>
          <w:tab/>
        </w:r>
        <w:r w:rsidR="004F50F9" w:rsidDel="00E474FD">
          <w:rPr>
            <w:sz w:val="24"/>
            <w:szCs w:val="24"/>
            <w:lang w:val="el-GR"/>
          </w:rPr>
          <w:delText>Αρχικό υ</w:delText>
        </w:r>
        <w:r w:rsidR="008C42C0" w:rsidDel="00E474FD">
          <w:rPr>
            <w:sz w:val="24"/>
            <w:szCs w:val="24"/>
            <w:lang w:val="el-GR"/>
          </w:rPr>
          <w:delText xml:space="preserve">πολογισμό των ποσοτήτων που χρησιμοποιούνται στη δοκιμή ανύψωσης θερμοκρασίας. Ο υπολογισμός θα καθορίζει τη θέση του μηχανισμού αλλαγής λήψης που χρησιμοποιείται κατά τη διάρκεια της δοκιμής, τις ολικές απώλειες του ΑΜ/Σ, </w:delText>
        </w:r>
        <w:r w:rsidR="005B6286" w:rsidDel="00E474FD">
          <w:rPr>
            <w:sz w:val="24"/>
            <w:szCs w:val="24"/>
            <w:lang w:val="el-GR"/>
          </w:rPr>
          <w:delText xml:space="preserve">την ονομαστική ένταση λήψης του κοινού τυλίγματος και </w:delText>
        </w:r>
        <w:r w:rsidR="008C42C0" w:rsidDel="00E474FD">
          <w:rPr>
            <w:sz w:val="24"/>
            <w:szCs w:val="24"/>
            <w:lang w:val="el-GR"/>
          </w:rPr>
          <w:delText>τις εντάσεις που χρησιμοποιούνται</w:delText>
        </w:r>
        <w:r w:rsidR="00260EA6" w:rsidDel="00E474FD">
          <w:rPr>
            <w:sz w:val="24"/>
            <w:szCs w:val="24"/>
            <w:lang w:val="el-GR"/>
          </w:rPr>
          <w:delText xml:space="preserve"> σε </w:delText>
        </w:r>
        <w:r w:rsidR="005B6286" w:rsidDel="00E474FD">
          <w:rPr>
            <w:sz w:val="24"/>
            <w:szCs w:val="24"/>
            <w:lang w:val="el-GR"/>
          </w:rPr>
          <w:delText xml:space="preserve">κάθε </w:delText>
        </w:r>
        <w:r w:rsidR="00260EA6" w:rsidDel="00E474FD">
          <w:rPr>
            <w:sz w:val="24"/>
            <w:szCs w:val="24"/>
            <w:lang w:val="el-GR"/>
          </w:rPr>
          <w:delText>βήμα της δοκιμ</w:delText>
        </w:r>
        <w:r w:rsidR="005B6286" w:rsidDel="00E474FD">
          <w:rPr>
            <w:sz w:val="24"/>
            <w:szCs w:val="24"/>
            <w:lang w:val="el-GR"/>
          </w:rPr>
          <w:delText>ής</w:delText>
        </w:r>
        <w:r w:rsidR="00260EA6" w:rsidDel="00E474FD">
          <w:rPr>
            <w:sz w:val="24"/>
            <w:szCs w:val="24"/>
            <w:lang w:val="el-GR"/>
          </w:rPr>
          <w:delText>.</w:delText>
        </w:r>
        <w:r w:rsidR="008606E1" w:rsidRPr="008606E1" w:rsidDel="00E474FD">
          <w:rPr>
            <w:sz w:val="24"/>
            <w:szCs w:val="24"/>
            <w:lang w:val="el-GR"/>
          </w:rPr>
          <w:delText xml:space="preserve"> </w:delText>
        </w:r>
        <w:r w:rsidR="008606E1" w:rsidDel="00E474FD">
          <w:rPr>
            <w:sz w:val="24"/>
            <w:szCs w:val="24"/>
            <w:lang w:val="el-GR"/>
          </w:rPr>
          <w:delText>Ο υπολογισμός θα αναθεωρηθεί πριν τη δοκιμή, χρησιμοποιώντας τις μετρημένες τιμές.</w:delText>
        </w:r>
      </w:del>
    </w:p>
    <w:p w:rsidR="00285CBA" w:rsidRPr="009F37EC" w:rsidDel="00E474FD" w:rsidRDefault="00CD5097" w:rsidP="00285CBA">
      <w:pPr>
        <w:ind w:left="1418" w:hanging="709"/>
        <w:jc w:val="both"/>
        <w:rPr>
          <w:del w:id="2801" w:author="Καρμίρης Αγγελος" w:date="2020-01-03T10:44:00Z"/>
          <w:sz w:val="24"/>
          <w:szCs w:val="24"/>
          <w:lang w:val="el-GR"/>
        </w:rPr>
      </w:pPr>
      <w:del w:id="2802" w:author="Καρμίρης Αγγελος" w:date="2020-01-03T10:44:00Z">
        <w:r w:rsidDel="00E474FD">
          <w:rPr>
            <w:sz w:val="24"/>
            <w:szCs w:val="24"/>
            <w:lang w:val="el-GR"/>
          </w:rPr>
          <w:delText>κγ</w:delText>
        </w:r>
        <w:r w:rsidR="00260EA6" w:rsidDel="00E474FD">
          <w:rPr>
            <w:sz w:val="24"/>
            <w:szCs w:val="24"/>
            <w:lang w:val="el-GR"/>
          </w:rPr>
          <w:delText>.</w:delText>
        </w:r>
        <w:r w:rsidR="00260EA6" w:rsidDel="00E474FD">
          <w:rPr>
            <w:sz w:val="24"/>
            <w:szCs w:val="24"/>
            <w:lang w:val="el-GR"/>
          </w:rPr>
          <w:tab/>
        </w:r>
        <w:r w:rsidR="005B6286" w:rsidDel="00E474FD">
          <w:rPr>
            <w:sz w:val="24"/>
            <w:szCs w:val="24"/>
            <w:lang w:val="el-GR"/>
          </w:rPr>
          <w:delText>Αναλυτικό σχέδιο ελέγχου ποιότητας (</w:delText>
        </w:r>
        <w:r w:rsidR="005B6286" w:rsidDel="00E474FD">
          <w:rPr>
            <w:sz w:val="24"/>
            <w:szCs w:val="24"/>
          </w:rPr>
          <w:delText>QCP</w:delText>
        </w:r>
        <w:r w:rsidR="005B6286" w:rsidRPr="00CF1D4B" w:rsidDel="00E474FD">
          <w:rPr>
            <w:sz w:val="24"/>
            <w:szCs w:val="24"/>
            <w:lang w:val="el-GR"/>
          </w:rPr>
          <w:delText xml:space="preserve">), </w:delText>
        </w:r>
        <w:r w:rsidR="005B6286" w:rsidDel="00E474FD">
          <w:rPr>
            <w:sz w:val="24"/>
            <w:szCs w:val="24"/>
            <w:lang w:val="el-GR"/>
          </w:rPr>
          <w:delText>τ</w:delText>
        </w:r>
        <w:r w:rsidR="005B6286" w:rsidRPr="005B6286" w:rsidDel="00E474FD">
          <w:rPr>
            <w:sz w:val="24"/>
            <w:szCs w:val="24"/>
            <w:lang w:val="el-GR"/>
          </w:rPr>
          <w:delText>ο οποίο θα περιλαμβάνει διασφάλιση ποιότητας (QA) και σχέδιο επιθεώρησης και δοκιμών (ITP).</w:delText>
        </w:r>
      </w:del>
    </w:p>
    <w:p w:rsidR="00285CBA" w:rsidRPr="004F609D" w:rsidDel="00E474FD" w:rsidRDefault="00285CBA" w:rsidP="00513658">
      <w:pPr>
        <w:ind w:left="709"/>
        <w:jc w:val="both"/>
        <w:rPr>
          <w:del w:id="2803" w:author="Καρμίρης Αγγελος" w:date="2020-01-03T10:44:00Z"/>
          <w:iCs/>
          <w:sz w:val="24"/>
          <w:szCs w:val="24"/>
          <w:lang w:val="el-GR"/>
        </w:rPr>
      </w:pPr>
      <w:del w:id="2804" w:author="Καρμίρης Αγγελος" w:date="2020-01-03T10:44:00Z">
        <w:r w:rsidRPr="004F609D" w:rsidDel="00E474FD">
          <w:rPr>
            <w:iCs/>
            <w:sz w:val="24"/>
            <w:szCs w:val="24"/>
            <w:lang w:val="el-GR"/>
          </w:rPr>
          <w:delText>Ότι από τα παραπάνω υπάρχει σε ηλεκτρονική μορφ</w:delText>
        </w:r>
        <w:r w:rsidR="00513658" w:rsidRPr="004F609D" w:rsidDel="00E474FD">
          <w:rPr>
            <w:iCs/>
            <w:sz w:val="24"/>
            <w:szCs w:val="24"/>
            <w:lang w:val="el-GR"/>
          </w:rPr>
          <w:delText xml:space="preserve">ή </w:delText>
        </w:r>
        <w:r w:rsidR="005B6286" w:rsidDel="00E474FD">
          <w:rPr>
            <w:iCs/>
            <w:sz w:val="24"/>
            <w:szCs w:val="24"/>
            <w:lang w:val="el-GR"/>
          </w:rPr>
          <w:delText>θ</w:delText>
        </w:r>
        <w:r w:rsidR="00513658" w:rsidRPr="004F609D" w:rsidDel="00E474FD">
          <w:rPr>
            <w:iCs/>
            <w:sz w:val="24"/>
            <w:szCs w:val="24"/>
            <w:lang w:val="el-GR"/>
          </w:rPr>
          <w:delText xml:space="preserve">α δοθεί και στη μορφή </w:delText>
        </w:r>
        <w:r w:rsidRPr="004F609D" w:rsidDel="00E474FD">
          <w:rPr>
            <w:iCs/>
            <w:sz w:val="24"/>
            <w:szCs w:val="24"/>
            <w:lang w:val="el-GR"/>
          </w:rPr>
          <w:delText>αυτή.</w:delText>
        </w:r>
      </w:del>
    </w:p>
    <w:p w:rsidR="00285CBA" w:rsidRPr="00CD5097" w:rsidDel="00E474FD" w:rsidRDefault="00285CBA">
      <w:pPr>
        <w:jc w:val="both"/>
        <w:rPr>
          <w:del w:id="2805" w:author="Καρμίρης Αγγελος" w:date="2020-01-03T10:44:00Z"/>
          <w:b/>
          <w:bCs/>
          <w:sz w:val="24"/>
          <w:szCs w:val="24"/>
          <w:u w:val="single"/>
          <w:lang w:val="el-GR"/>
        </w:rPr>
      </w:pPr>
    </w:p>
    <w:p w:rsidR="006A46DD" w:rsidRPr="00CD5097" w:rsidDel="00E474FD" w:rsidRDefault="006A46DD">
      <w:pPr>
        <w:jc w:val="both"/>
        <w:rPr>
          <w:del w:id="2806" w:author="Καρμίρης Αγγελος" w:date="2020-01-03T10:44:00Z"/>
          <w:b/>
          <w:bCs/>
          <w:sz w:val="24"/>
          <w:szCs w:val="24"/>
          <w:u w:val="single"/>
          <w:lang w:val="el-GR"/>
        </w:rPr>
      </w:pPr>
    </w:p>
    <w:p w:rsidR="00F8354E" w:rsidRPr="009F37EC" w:rsidDel="00E474FD" w:rsidRDefault="00F8354E" w:rsidP="00F8354E">
      <w:pPr>
        <w:jc w:val="both"/>
        <w:rPr>
          <w:del w:id="2807" w:author="Καρμίρης Αγγελος" w:date="2020-01-03T10:44:00Z"/>
          <w:b/>
          <w:bCs/>
          <w:sz w:val="24"/>
          <w:szCs w:val="24"/>
          <w:u w:val="single"/>
          <w:lang w:val="el-GR"/>
        </w:rPr>
      </w:pPr>
      <w:del w:id="2808" w:author="Καρμίρης Αγγελος" w:date="2020-01-03T10:44:00Z">
        <w:r w:rsidRPr="009F37EC" w:rsidDel="00E474FD">
          <w:rPr>
            <w:b/>
            <w:bCs/>
            <w:sz w:val="24"/>
            <w:szCs w:val="24"/>
            <w:lang w:val="el-GR"/>
          </w:rPr>
          <w:delText>Χ</w:delText>
        </w:r>
        <w:r w:rsidRPr="009F37EC" w:rsidDel="00E474FD">
          <w:rPr>
            <w:b/>
            <w:bCs/>
            <w:sz w:val="24"/>
            <w:szCs w:val="24"/>
          </w:rPr>
          <w:delText>V</w:delText>
        </w:r>
        <w:r w:rsidR="00BD1186" w:rsidRPr="009F37EC" w:rsidDel="00E474FD">
          <w:rPr>
            <w:b/>
            <w:bCs/>
            <w:sz w:val="24"/>
            <w:szCs w:val="24"/>
            <w:lang w:val="el-GR"/>
          </w:rPr>
          <w:delText>Ι</w:delText>
        </w:r>
        <w:r w:rsidR="007801FE" w:rsidRPr="009F37EC" w:rsidDel="00E474FD">
          <w:rPr>
            <w:b/>
            <w:bCs/>
            <w:sz w:val="24"/>
            <w:szCs w:val="24"/>
          </w:rPr>
          <w:delText>I</w:delText>
        </w:r>
        <w:r w:rsidR="005A72FE" w:rsidRPr="009F37EC" w:rsidDel="00E474FD">
          <w:rPr>
            <w:b/>
            <w:bCs/>
            <w:sz w:val="24"/>
            <w:szCs w:val="24"/>
          </w:rPr>
          <w:delText>I</w:delText>
        </w:r>
        <w:r w:rsidRPr="009F37EC" w:rsidDel="00E474FD">
          <w:rPr>
            <w:b/>
            <w:bCs/>
            <w:sz w:val="24"/>
            <w:szCs w:val="24"/>
            <w:lang w:val="el-GR"/>
          </w:rPr>
          <w:delText xml:space="preserve">.   </w:delText>
        </w:r>
        <w:r w:rsidRPr="009F37EC" w:rsidDel="00E474FD">
          <w:rPr>
            <w:b/>
            <w:bCs/>
            <w:sz w:val="24"/>
            <w:szCs w:val="24"/>
            <w:u w:val="single"/>
            <w:lang w:val="el-GR"/>
          </w:rPr>
          <w:delText>ΠΙΝΑΚΙΔΕΣ</w:delText>
        </w:r>
      </w:del>
    </w:p>
    <w:p w:rsidR="008416A8" w:rsidRPr="009F37EC" w:rsidDel="00E474FD" w:rsidRDefault="008416A8" w:rsidP="00F8354E">
      <w:pPr>
        <w:jc w:val="both"/>
        <w:rPr>
          <w:del w:id="2809" w:author="Καρμίρης Αγγελος" w:date="2020-01-03T10:44:00Z"/>
          <w:b/>
          <w:bCs/>
          <w:sz w:val="24"/>
          <w:szCs w:val="24"/>
          <w:lang w:val="el-GR"/>
        </w:rPr>
      </w:pPr>
    </w:p>
    <w:p w:rsidR="004B135E" w:rsidRPr="009F37EC" w:rsidDel="00E474FD" w:rsidRDefault="00F8354E" w:rsidP="00F8354E">
      <w:pPr>
        <w:ind w:left="709"/>
        <w:jc w:val="both"/>
        <w:rPr>
          <w:del w:id="2810" w:author="Καρμίρης Αγγελος" w:date="2020-01-03T10:44:00Z"/>
          <w:sz w:val="24"/>
          <w:szCs w:val="24"/>
          <w:lang w:val="el-GR"/>
        </w:rPr>
      </w:pPr>
      <w:del w:id="2811" w:author="Καρμίρης Αγγελος" w:date="2020-01-03T10:44:00Z">
        <w:r w:rsidRPr="009F37EC" w:rsidDel="00E474FD">
          <w:rPr>
            <w:sz w:val="24"/>
            <w:szCs w:val="24"/>
            <w:lang w:val="el-GR"/>
          </w:rPr>
          <w:delText>Ο Αυτομετασχηματιστής θα διαθέ</w:delText>
        </w:r>
        <w:r w:rsidR="00AA55D3" w:rsidRPr="009F37EC" w:rsidDel="00E474FD">
          <w:rPr>
            <w:sz w:val="24"/>
            <w:szCs w:val="24"/>
            <w:lang w:val="el-GR"/>
          </w:rPr>
          <w:delText>τ</w:delText>
        </w:r>
        <w:r w:rsidR="00B27130" w:rsidRPr="009F37EC" w:rsidDel="00E474FD">
          <w:rPr>
            <w:sz w:val="24"/>
            <w:szCs w:val="24"/>
            <w:lang w:val="el-GR"/>
          </w:rPr>
          <w:delText xml:space="preserve">ει μία πινακίδα από μη διαβρώσιμο υλικό </w:delText>
        </w:r>
        <w:r w:rsidRPr="009F37EC" w:rsidDel="00E474FD">
          <w:rPr>
            <w:sz w:val="24"/>
            <w:szCs w:val="24"/>
            <w:lang w:val="el-GR"/>
          </w:rPr>
          <w:delText xml:space="preserve"> προσαρμοσμένη κατάλληλα σε ορατή θέση, εμφανίζοντας τα παρακάτω τεχνικά στοιχεία :</w:delText>
        </w:r>
      </w:del>
    </w:p>
    <w:p w:rsidR="00F8354E" w:rsidRPr="009F37EC" w:rsidDel="00E474FD" w:rsidRDefault="00F8354E" w:rsidP="00F8354E">
      <w:pPr>
        <w:ind w:left="709"/>
        <w:jc w:val="both"/>
        <w:rPr>
          <w:del w:id="2812" w:author="Καρμίρης Αγγελος" w:date="2020-01-03T10:44:00Z"/>
          <w:sz w:val="24"/>
          <w:szCs w:val="24"/>
          <w:lang w:val="el-GR"/>
        </w:rPr>
      </w:pPr>
      <w:del w:id="2813" w:author="Καρμίρης Αγγελος" w:date="2020-01-03T10:44:00Z">
        <w:r w:rsidRPr="009F37EC" w:rsidDel="00E474FD">
          <w:rPr>
            <w:sz w:val="24"/>
            <w:szCs w:val="24"/>
            <w:lang w:val="el-GR"/>
          </w:rPr>
          <w:delText xml:space="preserve"> </w:delText>
        </w:r>
      </w:del>
    </w:p>
    <w:p w:rsidR="00F8354E" w:rsidRPr="009F37EC" w:rsidDel="00E474FD" w:rsidRDefault="00C01CA9" w:rsidP="00F8354E">
      <w:pPr>
        <w:ind w:left="709"/>
        <w:jc w:val="both"/>
        <w:rPr>
          <w:del w:id="2814" w:author="Καρμίρης Αγγελος" w:date="2020-01-03T10:44:00Z"/>
          <w:sz w:val="24"/>
          <w:szCs w:val="24"/>
          <w:lang w:val="el-GR"/>
        </w:rPr>
      </w:pPr>
      <w:del w:id="2815" w:author="Καρμίρης Αγγελος" w:date="2020-01-03T10:44:00Z">
        <w:r w:rsidRPr="009F37EC" w:rsidDel="00E474FD">
          <w:rPr>
            <w:sz w:val="24"/>
            <w:szCs w:val="24"/>
            <w:lang w:val="el-GR"/>
          </w:rPr>
          <w:delText xml:space="preserve">1.   Σχετικό </w:delText>
        </w:r>
        <w:r w:rsidR="005B6286" w:rsidDel="00E474FD">
          <w:rPr>
            <w:sz w:val="24"/>
            <w:szCs w:val="24"/>
            <w:lang w:val="el-GR"/>
          </w:rPr>
          <w:delText>πρότυπο</w:delText>
        </w:r>
        <w:r w:rsidR="00F8354E" w:rsidRPr="009F37EC" w:rsidDel="00E474FD">
          <w:rPr>
            <w:sz w:val="24"/>
            <w:szCs w:val="24"/>
            <w:lang w:val="el-GR"/>
          </w:rPr>
          <w:delText xml:space="preserve"> </w:delText>
        </w:r>
        <w:r w:rsidR="00F8354E" w:rsidRPr="009F37EC" w:rsidDel="00E474FD">
          <w:rPr>
            <w:sz w:val="24"/>
            <w:szCs w:val="24"/>
          </w:rPr>
          <w:delText>IEC</w:delText>
        </w:r>
        <w:r w:rsidR="00F8354E" w:rsidRPr="009F37EC" w:rsidDel="00E474FD">
          <w:rPr>
            <w:sz w:val="24"/>
            <w:szCs w:val="24"/>
            <w:lang w:val="el-GR"/>
          </w:rPr>
          <w:delText xml:space="preserve"> 60076.</w:delText>
        </w:r>
      </w:del>
    </w:p>
    <w:p w:rsidR="00F8354E" w:rsidRPr="009F37EC" w:rsidDel="00E474FD" w:rsidRDefault="00F8354E" w:rsidP="00F8354E">
      <w:pPr>
        <w:ind w:left="709"/>
        <w:jc w:val="both"/>
        <w:rPr>
          <w:del w:id="2816" w:author="Καρμίρης Αγγελος" w:date="2020-01-03T10:44:00Z"/>
          <w:sz w:val="24"/>
          <w:szCs w:val="24"/>
          <w:lang w:val="el-GR"/>
        </w:rPr>
      </w:pPr>
      <w:del w:id="2817" w:author="Καρμίρης Αγγελος" w:date="2020-01-03T10:44:00Z">
        <w:r w:rsidRPr="009F37EC" w:rsidDel="00E474FD">
          <w:rPr>
            <w:sz w:val="24"/>
            <w:szCs w:val="24"/>
            <w:lang w:val="el-GR"/>
          </w:rPr>
          <w:delText>2.   Όνομα κατασκευαστή.</w:delText>
        </w:r>
      </w:del>
    </w:p>
    <w:p w:rsidR="00F8354E" w:rsidRPr="009F37EC" w:rsidDel="00E474FD" w:rsidRDefault="00F8354E" w:rsidP="00F8354E">
      <w:pPr>
        <w:ind w:left="709"/>
        <w:jc w:val="both"/>
        <w:rPr>
          <w:del w:id="2818" w:author="Καρμίρης Αγγελος" w:date="2020-01-03T10:44:00Z"/>
          <w:sz w:val="24"/>
          <w:szCs w:val="24"/>
          <w:lang w:val="el-GR"/>
        </w:rPr>
      </w:pPr>
      <w:del w:id="2819" w:author="Καρμίρης Αγγελος" w:date="2020-01-03T10:44:00Z">
        <w:r w:rsidRPr="009F37EC" w:rsidDel="00E474FD">
          <w:rPr>
            <w:sz w:val="24"/>
            <w:szCs w:val="24"/>
            <w:lang w:val="el-GR"/>
          </w:rPr>
          <w:delText xml:space="preserve">3.   Αριθμός σειράς. </w:delText>
        </w:r>
      </w:del>
    </w:p>
    <w:p w:rsidR="00F8354E" w:rsidRPr="009F37EC" w:rsidDel="00E474FD" w:rsidRDefault="00F8354E" w:rsidP="00F8354E">
      <w:pPr>
        <w:ind w:left="709"/>
        <w:jc w:val="both"/>
        <w:rPr>
          <w:del w:id="2820" w:author="Καρμίρης Αγγελος" w:date="2020-01-03T10:44:00Z"/>
          <w:sz w:val="24"/>
          <w:szCs w:val="24"/>
          <w:lang w:val="el-GR"/>
        </w:rPr>
      </w:pPr>
      <w:del w:id="2821" w:author="Καρμίρης Αγγελος" w:date="2020-01-03T10:44:00Z">
        <w:r w:rsidRPr="009F37EC" w:rsidDel="00E474FD">
          <w:rPr>
            <w:sz w:val="24"/>
            <w:szCs w:val="24"/>
            <w:lang w:val="el-GR"/>
          </w:rPr>
          <w:delText>4.   Έτος κατασκευής.</w:delText>
        </w:r>
      </w:del>
    </w:p>
    <w:p w:rsidR="00F8354E" w:rsidRPr="009F37EC" w:rsidDel="00E474FD" w:rsidRDefault="00F8354E" w:rsidP="00F8354E">
      <w:pPr>
        <w:ind w:left="709"/>
        <w:jc w:val="both"/>
        <w:rPr>
          <w:del w:id="2822" w:author="Καρμίρης Αγγελος" w:date="2020-01-03T10:44:00Z"/>
          <w:sz w:val="24"/>
          <w:szCs w:val="24"/>
          <w:lang w:val="el-GR"/>
        </w:rPr>
      </w:pPr>
      <w:del w:id="2823" w:author="Καρμίρης Αγγελος" w:date="2020-01-03T10:44:00Z">
        <w:r w:rsidRPr="009F37EC" w:rsidDel="00E474FD">
          <w:rPr>
            <w:sz w:val="24"/>
            <w:szCs w:val="24"/>
            <w:lang w:val="el-GR"/>
          </w:rPr>
          <w:delText>5.   Αριθμός φάσεων.</w:delText>
        </w:r>
      </w:del>
    </w:p>
    <w:p w:rsidR="00F8354E" w:rsidRPr="009F37EC" w:rsidDel="00E474FD" w:rsidRDefault="00F8354E" w:rsidP="00CF1D4B">
      <w:pPr>
        <w:tabs>
          <w:tab w:val="left" w:pos="1134"/>
        </w:tabs>
        <w:ind w:left="1134" w:hanging="425"/>
        <w:jc w:val="both"/>
        <w:rPr>
          <w:del w:id="2824" w:author="Καρμίρης Αγγελος" w:date="2020-01-03T10:44:00Z"/>
          <w:sz w:val="24"/>
          <w:szCs w:val="24"/>
          <w:lang w:val="el-GR"/>
        </w:rPr>
      </w:pPr>
      <w:del w:id="2825" w:author="Καρμίρης Αγγελος" w:date="2020-01-03T10:44:00Z">
        <w:r w:rsidRPr="009F37EC" w:rsidDel="00E474FD">
          <w:rPr>
            <w:sz w:val="24"/>
            <w:szCs w:val="24"/>
            <w:lang w:val="el-GR"/>
          </w:rPr>
          <w:delText>6.</w:delText>
        </w:r>
        <w:r w:rsidR="005B6286" w:rsidDel="00E474FD">
          <w:rPr>
            <w:sz w:val="24"/>
            <w:szCs w:val="24"/>
            <w:lang w:val="el-GR"/>
          </w:rPr>
          <w:tab/>
        </w:r>
        <w:r w:rsidRPr="009F37EC" w:rsidDel="00E474FD">
          <w:rPr>
            <w:sz w:val="24"/>
            <w:szCs w:val="24"/>
            <w:lang w:val="el-GR"/>
          </w:rPr>
          <w:delText>Ονομαστική ισχύς (</w:delText>
        </w:r>
        <w:r w:rsidRPr="009F37EC" w:rsidDel="00E474FD">
          <w:rPr>
            <w:sz w:val="24"/>
            <w:szCs w:val="24"/>
          </w:rPr>
          <w:delText>MVA</w:delText>
        </w:r>
        <w:r w:rsidRPr="009F37EC" w:rsidDel="00E474FD">
          <w:rPr>
            <w:sz w:val="24"/>
            <w:szCs w:val="24"/>
            <w:lang w:val="el-GR"/>
          </w:rPr>
          <w:delText xml:space="preserve">) για κάθε </w:delText>
        </w:r>
        <w:r w:rsidR="005B6286" w:rsidDel="00E474FD">
          <w:rPr>
            <w:sz w:val="24"/>
            <w:szCs w:val="24"/>
            <w:lang w:val="el-GR"/>
          </w:rPr>
          <w:delText>πλευρά</w:delText>
        </w:r>
        <w:r w:rsidR="005B6286" w:rsidRPr="009F37EC" w:rsidDel="00E474FD">
          <w:rPr>
            <w:sz w:val="24"/>
            <w:szCs w:val="24"/>
            <w:lang w:val="el-GR"/>
          </w:rPr>
          <w:delText xml:space="preserve"> </w:delText>
        </w:r>
        <w:r w:rsidRPr="009F37EC" w:rsidDel="00E474FD">
          <w:rPr>
            <w:sz w:val="24"/>
            <w:szCs w:val="24"/>
            <w:lang w:val="el-GR"/>
          </w:rPr>
          <w:delText>του ΑΜ</w:delText>
        </w:r>
        <w:r w:rsidR="00E6602F" w:rsidRPr="009F37EC" w:rsidDel="00E474FD">
          <w:rPr>
            <w:sz w:val="24"/>
            <w:szCs w:val="24"/>
            <w:lang w:val="el-GR"/>
          </w:rPr>
          <w:delText>/</w:delText>
        </w:r>
        <w:r w:rsidRPr="009F37EC" w:rsidDel="00E474FD">
          <w:rPr>
            <w:sz w:val="24"/>
            <w:szCs w:val="24"/>
            <w:lang w:val="el-GR"/>
          </w:rPr>
          <w:delText>Σ</w:delText>
        </w:r>
        <w:r w:rsidR="005B6286" w:rsidDel="00E474FD">
          <w:rPr>
            <w:sz w:val="24"/>
            <w:szCs w:val="24"/>
            <w:lang w:val="el-GR"/>
          </w:rPr>
          <w:delText xml:space="preserve"> (ΥΤ, ΜΤ, ΧΤ)</w:delText>
        </w:r>
        <w:r w:rsidRPr="009F37EC" w:rsidDel="00E474FD">
          <w:rPr>
            <w:sz w:val="24"/>
            <w:szCs w:val="24"/>
            <w:lang w:val="el-GR"/>
          </w:rPr>
          <w:delText xml:space="preserve"> και </w:delText>
        </w:r>
        <w:r w:rsidR="005B6286" w:rsidDel="00E474FD">
          <w:rPr>
            <w:sz w:val="24"/>
            <w:szCs w:val="24"/>
            <w:lang w:val="el-GR"/>
          </w:rPr>
          <w:delText>για όλες τις θέσεις λήψης</w:delText>
        </w:r>
        <w:r w:rsidRPr="009F37EC" w:rsidDel="00E474FD">
          <w:rPr>
            <w:sz w:val="24"/>
            <w:szCs w:val="24"/>
            <w:lang w:val="el-GR"/>
          </w:rPr>
          <w:delText>.</w:delText>
        </w:r>
      </w:del>
    </w:p>
    <w:p w:rsidR="00F8354E" w:rsidRPr="009F37EC" w:rsidDel="00E474FD" w:rsidRDefault="00F8354E" w:rsidP="00F8354E">
      <w:pPr>
        <w:ind w:left="709"/>
        <w:jc w:val="both"/>
        <w:rPr>
          <w:del w:id="2826" w:author="Καρμίρης Αγγελος" w:date="2020-01-03T10:44:00Z"/>
          <w:sz w:val="24"/>
          <w:szCs w:val="24"/>
          <w:lang w:val="el-GR"/>
        </w:rPr>
      </w:pPr>
      <w:del w:id="2827" w:author="Καρμίρης Αγγελος" w:date="2020-01-03T10:44:00Z">
        <w:r w:rsidRPr="009F37EC" w:rsidDel="00E474FD">
          <w:rPr>
            <w:sz w:val="24"/>
            <w:szCs w:val="24"/>
            <w:lang w:val="el-GR"/>
          </w:rPr>
          <w:delText xml:space="preserve">7.   Ονομαστική </w:delText>
        </w:r>
        <w:r w:rsidR="004C361F" w:rsidRPr="009F37EC" w:rsidDel="00E474FD">
          <w:rPr>
            <w:sz w:val="24"/>
            <w:szCs w:val="24"/>
            <w:lang w:val="el-GR"/>
          </w:rPr>
          <w:delText>συχνότητα</w:delText>
        </w:r>
        <w:r w:rsidRPr="009F37EC" w:rsidDel="00E474FD">
          <w:rPr>
            <w:sz w:val="24"/>
            <w:szCs w:val="24"/>
            <w:lang w:val="el-GR"/>
          </w:rPr>
          <w:delText xml:space="preserve"> (Η</w:delText>
        </w:r>
        <w:r w:rsidRPr="009F37EC" w:rsidDel="00E474FD">
          <w:rPr>
            <w:sz w:val="24"/>
            <w:szCs w:val="24"/>
          </w:rPr>
          <w:delText>z</w:delText>
        </w:r>
        <w:r w:rsidRPr="009F37EC" w:rsidDel="00E474FD">
          <w:rPr>
            <w:sz w:val="24"/>
            <w:szCs w:val="24"/>
            <w:lang w:val="el-GR"/>
          </w:rPr>
          <w:delText>).</w:delText>
        </w:r>
      </w:del>
    </w:p>
    <w:p w:rsidR="00F8354E" w:rsidRPr="009F37EC" w:rsidDel="00E474FD" w:rsidRDefault="00F8354E" w:rsidP="00CF1D4B">
      <w:pPr>
        <w:tabs>
          <w:tab w:val="left" w:pos="1134"/>
        </w:tabs>
        <w:ind w:left="1134" w:hanging="425"/>
        <w:jc w:val="both"/>
        <w:rPr>
          <w:del w:id="2828" w:author="Καρμίρης Αγγελος" w:date="2020-01-03T10:44:00Z"/>
          <w:sz w:val="24"/>
          <w:szCs w:val="24"/>
          <w:lang w:val="el-GR"/>
        </w:rPr>
      </w:pPr>
      <w:del w:id="2829" w:author="Καρμίρης Αγγελος" w:date="2020-01-03T10:44:00Z">
        <w:r w:rsidRPr="009F37EC" w:rsidDel="00E474FD">
          <w:rPr>
            <w:sz w:val="24"/>
            <w:szCs w:val="24"/>
            <w:lang w:val="el-GR"/>
          </w:rPr>
          <w:delText>8.</w:delText>
        </w:r>
        <w:r w:rsidR="005B6286" w:rsidDel="00E474FD">
          <w:rPr>
            <w:sz w:val="24"/>
            <w:szCs w:val="24"/>
            <w:lang w:val="el-GR"/>
          </w:rPr>
          <w:tab/>
        </w:r>
        <w:r w:rsidRPr="009F37EC" w:rsidDel="00E474FD">
          <w:rPr>
            <w:sz w:val="24"/>
            <w:szCs w:val="24"/>
            <w:lang w:val="el-GR"/>
          </w:rPr>
          <w:delText>Ονομαστικές τάσεις (</w:delText>
        </w:r>
        <w:r w:rsidRPr="00CF1D4B" w:rsidDel="00E474FD">
          <w:rPr>
            <w:sz w:val="24"/>
            <w:szCs w:val="24"/>
            <w:lang w:val="el-GR"/>
          </w:rPr>
          <w:delText>V</w:delText>
        </w:r>
        <w:r w:rsidRPr="009F37EC" w:rsidDel="00E474FD">
          <w:rPr>
            <w:sz w:val="24"/>
            <w:szCs w:val="24"/>
            <w:lang w:val="el-GR"/>
          </w:rPr>
          <w:delText xml:space="preserve"> ή </w:delText>
        </w:r>
        <w:r w:rsidR="005B6286" w:rsidRPr="00CF1D4B" w:rsidDel="00E474FD">
          <w:rPr>
            <w:sz w:val="24"/>
            <w:szCs w:val="24"/>
            <w:lang w:val="el-GR"/>
          </w:rPr>
          <w:delText>k</w:delText>
        </w:r>
        <w:r w:rsidRPr="00CF1D4B" w:rsidDel="00E474FD">
          <w:rPr>
            <w:sz w:val="24"/>
            <w:szCs w:val="24"/>
            <w:lang w:val="el-GR"/>
          </w:rPr>
          <w:delText>V</w:delText>
        </w:r>
        <w:r w:rsidRPr="009F37EC" w:rsidDel="00E474FD">
          <w:rPr>
            <w:sz w:val="24"/>
            <w:szCs w:val="24"/>
            <w:lang w:val="el-GR"/>
          </w:rPr>
          <w:delText xml:space="preserve">) </w:delText>
        </w:r>
        <w:r w:rsidR="005B6286" w:rsidDel="00E474FD">
          <w:rPr>
            <w:sz w:val="24"/>
            <w:szCs w:val="24"/>
            <w:lang w:val="el-GR"/>
          </w:rPr>
          <w:delText>σε όλους τους ακροδέκτες γραμμής και για όλες τις θέσεις λήψης</w:delText>
        </w:r>
        <w:r w:rsidRPr="009F37EC" w:rsidDel="00E474FD">
          <w:rPr>
            <w:sz w:val="24"/>
            <w:szCs w:val="24"/>
            <w:lang w:val="el-GR"/>
          </w:rPr>
          <w:delText>.</w:delText>
        </w:r>
      </w:del>
    </w:p>
    <w:p w:rsidR="00F8354E" w:rsidRPr="009F37EC" w:rsidDel="00E474FD" w:rsidRDefault="00F8354E" w:rsidP="00CF1D4B">
      <w:pPr>
        <w:tabs>
          <w:tab w:val="left" w:pos="1134"/>
        </w:tabs>
        <w:ind w:left="1134" w:hanging="425"/>
        <w:jc w:val="both"/>
        <w:rPr>
          <w:del w:id="2830" w:author="Καρμίρης Αγγελος" w:date="2020-01-03T10:44:00Z"/>
          <w:sz w:val="24"/>
          <w:szCs w:val="24"/>
          <w:lang w:val="el-GR"/>
        </w:rPr>
      </w:pPr>
      <w:del w:id="2831" w:author="Καρμίρης Αγγελος" w:date="2020-01-03T10:44:00Z">
        <w:r w:rsidRPr="009F37EC" w:rsidDel="00E474FD">
          <w:rPr>
            <w:sz w:val="24"/>
            <w:szCs w:val="24"/>
            <w:lang w:val="el-GR"/>
          </w:rPr>
          <w:delText>9.</w:delText>
        </w:r>
        <w:r w:rsidR="0002482B" w:rsidDel="00E474FD">
          <w:rPr>
            <w:sz w:val="24"/>
            <w:szCs w:val="24"/>
            <w:lang w:val="el-GR"/>
          </w:rPr>
          <w:tab/>
        </w:r>
        <w:r w:rsidRPr="009F37EC" w:rsidDel="00E474FD">
          <w:rPr>
            <w:sz w:val="24"/>
            <w:szCs w:val="24"/>
            <w:lang w:val="el-GR"/>
          </w:rPr>
          <w:delText>Ονομαστικ</w:delText>
        </w:r>
        <w:r w:rsidR="005B6286" w:rsidDel="00E474FD">
          <w:rPr>
            <w:sz w:val="24"/>
            <w:szCs w:val="24"/>
            <w:lang w:val="el-GR"/>
          </w:rPr>
          <w:delText>ές</w:delText>
        </w:r>
        <w:r w:rsidRPr="009F37EC" w:rsidDel="00E474FD">
          <w:rPr>
            <w:sz w:val="24"/>
            <w:szCs w:val="24"/>
            <w:lang w:val="el-GR"/>
          </w:rPr>
          <w:delText xml:space="preserve"> </w:delText>
        </w:r>
        <w:r w:rsidR="005B6286" w:rsidDel="00E474FD">
          <w:rPr>
            <w:sz w:val="24"/>
            <w:szCs w:val="24"/>
            <w:lang w:val="el-GR"/>
          </w:rPr>
          <w:delText>εντάσεις</w:delText>
        </w:r>
        <w:r w:rsidR="005B6286" w:rsidRPr="009F37EC" w:rsidDel="00E474FD">
          <w:rPr>
            <w:sz w:val="24"/>
            <w:szCs w:val="24"/>
            <w:lang w:val="el-GR"/>
          </w:rPr>
          <w:delText xml:space="preserve"> </w:delText>
        </w:r>
        <w:r w:rsidRPr="009F37EC" w:rsidDel="00E474FD">
          <w:rPr>
            <w:sz w:val="24"/>
            <w:szCs w:val="24"/>
            <w:lang w:val="el-GR"/>
          </w:rPr>
          <w:delText xml:space="preserve">(Α ή </w:delText>
        </w:r>
        <w:r w:rsidR="005B6286" w:rsidRPr="00CF1D4B" w:rsidDel="00E474FD">
          <w:rPr>
            <w:sz w:val="24"/>
            <w:szCs w:val="24"/>
            <w:lang w:val="el-GR"/>
          </w:rPr>
          <w:delText>k</w:delText>
        </w:r>
        <w:r w:rsidRPr="009F37EC" w:rsidDel="00E474FD">
          <w:rPr>
            <w:sz w:val="24"/>
            <w:szCs w:val="24"/>
            <w:lang w:val="el-GR"/>
          </w:rPr>
          <w:delText>Α)</w:delText>
        </w:r>
        <w:r w:rsidR="005B6286" w:rsidRPr="005B6286" w:rsidDel="00E474FD">
          <w:rPr>
            <w:sz w:val="24"/>
            <w:szCs w:val="24"/>
            <w:lang w:val="el-GR"/>
          </w:rPr>
          <w:delText xml:space="preserve"> </w:delText>
        </w:r>
        <w:r w:rsidR="005B6286" w:rsidDel="00E474FD">
          <w:rPr>
            <w:sz w:val="24"/>
            <w:szCs w:val="24"/>
            <w:lang w:val="el-GR"/>
          </w:rPr>
          <w:delText>σε όλους τους ακροδέκτες γραμμής και για όλες τις θέσεις λήψης</w:delText>
        </w:r>
        <w:r w:rsidRPr="009F37EC" w:rsidDel="00E474FD">
          <w:rPr>
            <w:sz w:val="24"/>
            <w:szCs w:val="24"/>
            <w:lang w:val="el-GR"/>
          </w:rPr>
          <w:delText>.</w:delText>
        </w:r>
      </w:del>
    </w:p>
    <w:p w:rsidR="00F8354E" w:rsidRPr="009F37EC" w:rsidDel="00E474FD" w:rsidRDefault="00F8354E" w:rsidP="00F8354E">
      <w:pPr>
        <w:ind w:left="709"/>
        <w:jc w:val="both"/>
        <w:rPr>
          <w:del w:id="2832" w:author="Καρμίρης Αγγελος" w:date="2020-01-03T10:44:00Z"/>
          <w:sz w:val="24"/>
          <w:szCs w:val="24"/>
          <w:lang w:val="el-GR"/>
        </w:rPr>
      </w:pPr>
      <w:del w:id="2833" w:author="Καρμίρης Αγγελος" w:date="2020-01-03T10:44:00Z">
        <w:r w:rsidRPr="009F37EC" w:rsidDel="00E474FD">
          <w:rPr>
            <w:sz w:val="24"/>
            <w:szCs w:val="24"/>
            <w:lang w:val="el-GR"/>
          </w:rPr>
          <w:delText>10. Συμβολισμός συνδεσμολογίας τυλιγμάτων.</w:delText>
        </w:r>
      </w:del>
    </w:p>
    <w:p w:rsidR="00F8354E" w:rsidDel="00E474FD" w:rsidRDefault="00F8354E" w:rsidP="00F8354E">
      <w:pPr>
        <w:ind w:left="1134" w:hanging="425"/>
        <w:jc w:val="both"/>
        <w:rPr>
          <w:del w:id="2834" w:author="Καρμίρης Αγγελος" w:date="2020-01-03T10:44:00Z"/>
          <w:sz w:val="24"/>
          <w:szCs w:val="24"/>
          <w:lang w:val="el-GR"/>
        </w:rPr>
      </w:pPr>
      <w:del w:id="2835" w:author="Καρμίρης Αγγελος" w:date="2020-01-03T10:44:00Z">
        <w:r w:rsidRPr="009F37EC" w:rsidDel="00E474FD">
          <w:rPr>
            <w:sz w:val="24"/>
            <w:szCs w:val="24"/>
            <w:lang w:val="el-GR"/>
          </w:rPr>
          <w:delText xml:space="preserve">11. </w:delText>
        </w:r>
        <w:r w:rsidR="0002482B" w:rsidDel="00E474FD">
          <w:rPr>
            <w:sz w:val="24"/>
            <w:szCs w:val="24"/>
            <w:lang w:val="el-GR"/>
          </w:rPr>
          <w:delText>Μετρημένη σ</w:delText>
        </w:r>
        <w:r w:rsidRPr="009F37EC" w:rsidDel="00E474FD">
          <w:rPr>
            <w:sz w:val="24"/>
            <w:szCs w:val="24"/>
            <w:lang w:val="el-GR"/>
          </w:rPr>
          <w:delText>ύνθετη αντίσταση βραχυκ</w:delText>
        </w:r>
        <w:r w:rsidR="0002482B" w:rsidDel="00E474FD">
          <w:rPr>
            <w:sz w:val="24"/>
            <w:szCs w:val="24"/>
            <w:lang w:val="el-GR"/>
          </w:rPr>
          <w:delText>ύ</w:delText>
        </w:r>
        <w:r w:rsidRPr="009F37EC" w:rsidDel="00E474FD">
          <w:rPr>
            <w:sz w:val="24"/>
            <w:szCs w:val="24"/>
            <w:lang w:val="el-GR"/>
          </w:rPr>
          <w:delText>κλ</w:delText>
        </w:r>
        <w:r w:rsidR="0002482B" w:rsidDel="00E474FD">
          <w:rPr>
            <w:sz w:val="24"/>
            <w:szCs w:val="24"/>
            <w:lang w:val="el-GR"/>
          </w:rPr>
          <w:delText>ω</w:delText>
        </w:r>
        <w:r w:rsidRPr="009F37EC" w:rsidDel="00E474FD">
          <w:rPr>
            <w:sz w:val="24"/>
            <w:szCs w:val="24"/>
            <w:lang w:val="el-GR"/>
          </w:rPr>
          <w:delText>σ</w:delText>
        </w:r>
        <w:r w:rsidR="0002482B" w:rsidDel="00E474FD">
          <w:rPr>
            <w:sz w:val="24"/>
            <w:szCs w:val="24"/>
            <w:lang w:val="el-GR"/>
          </w:rPr>
          <w:delText>η</w:delText>
        </w:r>
        <w:r w:rsidRPr="009F37EC" w:rsidDel="00E474FD">
          <w:rPr>
            <w:sz w:val="24"/>
            <w:szCs w:val="24"/>
            <w:lang w:val="el-GR"/>
          </w:rPr>
          <w:delText xml:space="preserve">ς (%) για </w:delText>
        </w:r>
        <w:r w:rsidR="0002482B" w:rsidDel="00E474FD">
          <w:rPr>
            <w:sz w:val="24"/>
            <w:szCs w:val="24"/>
            <w:lang w:val="el-GR"/>
          </w:rPr>
          <w:delText>τους τρεις δυνατούς</w:delText>
        </w:r>
        <w:r w:rsidRPr="009F37EC" w:rsidDel="00E474FD">
          <w:rPr>
            <w:sz w:val="24"/>
            <w:szCs w:val="24"/>
            <w:lang w:val="el-GR"/>
          </w:rPr>
          <w:delText xml:space="preserve"> συνδυασμούς δύο </w:delText>
        </w:r>
        <w:r w:rsidR="0002482B" w:rsidDel="00E474FD">
          <w:rPr>
            <w:sz w:val="24"/>
            <w:szCs w:val="24"/>
            <w:lang w:val="el-GR"/>
          </w:rPr>
          <w:delText>πλευρών (ΥΤ, ΜΤ, ΧΤ),</w:delText>
        </w:r>
        <w:r w:rsidRPr="009F37EC" w:rsidDel="00E474FD">
          <w:rPr>
            <w:sz w:val="24"/>
            <w:szCs w:val="24"/>
            <w:lang w:val="el-GR"/>
          </w:rPr>
          <w:delText xml:space="preserve"> με τ</w:delText>
        </w:r>
        <w:r w:rsidR="0002482B" w:rsidDel="00E474FD">
          <w:rPr>
            <w:sz w:val="24"/>
            <w:szCs w:val="24"/>
            <w:lang w:val="el-GR"/>
          </w:rPr>
          <w:delText>ην</w:delText>
        </w:r>
        <w:r w:rsidR="00F35974" w:rsidRPr="009F37EC" w:rsidDel="00E474FD">
          <w:rPr>
            <w:sz w:val="24"/>
            <w:szCs w:val="24"/>
            <w:lang w:val="el-GR"/>
          </w:rPr>
          <w:delText xml:space="preserve"> αντίστοιχ</w:delText>
        </w:r>
        <w:r w:rsidR="0002482B" w:rsidDel="00E474FD">
          <w:rPr>
            <w:sz w:val="24"/>
            <w:szCs w:val="24"/>
            <w:lang w:val="el-GR"/>
          </w:rPr>
          <w:delText>η</w:delText>
        </w:r>
        <w:r w:rsidR="00F35974" w:rsidRPr="009F37EC" w:rsidDel="00E474FD">
          <w:rPr>
            <w:sz w:val="24"/>
            <w:szCs w:val="24"/>
            <w:lang w:val="el-GR"/>
          </w:rPr>
          <w:delText xml:space="preserve"> ονομαστικ</w:delText>
        </w:r>
        <w:r w:rsidR="0002482B" w:rsidDel="00E474FD">
          <w:rPr>
            <w:sz w:val="24"/>
            <w:szCs w:val="24"/>
            <w:lang w:val="el-GR"/>
          </w:rPr>
          <w:delText>ή</w:delText>
        </w:r>
        <w:r w:rsidR="00F35974" w:rsidRPr="009F37EC" w:rsidDel="00E474FD">
          <w:rPr>
            <w:sz w:val="24"/>
            <w:szCs w:val="24"/>
            <w:lang w:val="el-GR"/>
          </w:rPr>
          <w:delText xml:space="preserve"> ισχ</w:delText>
        </w:r>
        <w:r w:rsidR="0002482B" w:rsidDel="00E474FD">
          <w:rPr>
            <w:sz w:val="24"/>
            <w:szCs w:val="24"/>
            <w:lang w:val="el-GR"/>
          </w:rPr>
          <w:delText>ύ αναφοράς</w:delText>
        </w:r>
        <w:r w:rsidR="0002482B" w:rsidRPr="00CF1D4B" w:rsidDel="00E474FD">
          <w:rPr>
            <w:sz w:val="24"/>
            <w:szCs w:val="24"/>
            <w:lang w:val="el-GR"/>
          </w:rPr>
          <w:delText xml:space="preserve"> (280</w:delText>
        </w:r>
        <w:r w:rsidR="0002482B" w:rsidDel="00E474FD">
          <w:rPr>
            <w:sz w:val="24"/>
            <w:szCs w:val="24"/>
          </w:rPr>
          <w:delText>MVA</w:delText>
        </w:r>
        <w:r w:rsidR="0002482B" w:rsidRPr="00CF1D4B" w:rsidDel="00E474FD">
          <w:rPr>
            <w:sz w:val="24"/>
            <w:szCs w:val="24"/>
            <w:lang w:val="el-GR"/>
          </w:rPr>
          <w:delText xml:space="preserve">), </w:delText>
        </w:r>
        <w:r w:rsidR="0002482B" w:rsidDel="00E474FD">
          <w:rPr>
            <w:sz w:val="24"/>
            <w:szCs w:val="24"/>
            <w:lang w:val="el-GR"/>
          </w:rPr>
          <w:delText>για την κύρια και τις δύο ακραίες θέσεις λήψης (Ν0.1, 11, 19).</w:delText>
        </w:r>
      </w:del>
    </w:p>
    <w:p w:rsidR="0002482B" w:rsidRPr="00CF1D4B" w:rsidDel="00E474FD" w:rsidRDefault="0002482B" w:rsidP="00F8354E">
      <w:pPr>
        <w:ind w:left="1134" w:hanging="425"/>
        <w:jc w:val="both"/>
        <w:rPr>
          <w:del w:id="2836" w:author="Καρμίρης Αγγελος" w:date="2020-01-03T10:44:00Z"/>
          <w:sz w:val="24"/>
          <w:szCs w:val="24"/>
          <w:lang w:val="el-GR"/>
        </w:rPr>
      </w:pPr>
      <w:del w:id="2837" w:author="Καρμίρης Αγγελος" w:date="2020-01-03T10:44:00Z">
        <w:r w:rsidDel="00E474FD">
          <w:rPr>
            <w:sz w:val="24"/>
            <w:szCs w:val="24"/>
            <w:lang w:val="el-GR"/>
          </w:rPr>
          <w:delText>12.</w:delText>
        </w:r>
        <w:r w:rsidDel="00E474FD">
          <w:rPr>
            <w:sz w:val="24"/>
            <w:szCs w:val="24"/>
            <w:lang w:val="el-GR"/>
          </w:rPr>
          <w:tab/>
          <w:delText>Μέγιστος δείκτης αποδοτικότητας (</w:delText>
        </w:r>
        <w:r w:rsidDel="00E474FD">
          <w:rPr>
            <w:sz w:val="24"/>
            <w:szCs w:val="24"/>
          </w:rPr>
          <w:delText>PEI</w:delText>
        </w:r>
        <w:r w:rsidRPr="00CF1D4B" w:rsidDel="00E474FD">
          <w:rPr>
            <w:sz w:val="24"/>
            <w:szCs w:val="24"/>
            <w:lang w:val="el-GR"/>
          </w:rPr>
          <w:delText xml:space="preserve">) </w:delText>
        </w:r>
        <w:r w:rsidDel="00E474FD">
          <w:rPr>
            <w:sz w:val="24"/>
            <w:szCs w:val="24"/>
            <w:lang w:val="el-GR"/>
          </w:rPr>
          <w:delText xml:space="preserve">σε %, στηριζόμενος σε μετρήσεις, σύμφωνα με το </w:delText>
        </w:r>
        <w:r w:rsidDel="00E474FD">
          <w:rPr>
            <w:sz w:val="24"/>
            <w:szCs w:val="24"/>
          </w:rPr>
          <w:delText>EN</w:delText>
        </w:r>
        <w:r w:rsidRPr="00CF1D4B" w:rsidDel="00E474FD">
          <w:rPr>
            <w:sz w:val="24"/>
            <w:szCs w:val="24"/>
            <w:lang w:val="el-GR"/>
          </w:rPr>
          <w:delText xml:space="preserve"> 50629.</w:delText>
        </w:r>
      </w:del>
    </w:p>
    <w:p w:rsidR="0002482B" w:rsidDel="00E474FD" w:rsidRDefault="0002482B" w:rsidP="00F8354E">
      <w:pPr>
        <w:ind w:left="1134" w:hanging="425"/>
        <w:jc w:val="both"/>
        <w:rPr>
          <w:del w:id="2838" w:author="Καρμίρης Αγγελος" w:date="2020-01-03T10:44:00Z"/>
          <w:sz w:val="24"/>
          <w:szCs w:val="24"/>
          <w:lang w:val="el-GR"/>
        </w:rPr>
      </w:pPr>
      <w:del w:id="2839" w:author="Καρμίρης Αγγελος" w:date="2020-01-03T10:44:00Z">
        <w:r w:rsidRPr="00CF1D4B" w:rsidDel="00E474FD">
          <w:rPr>
            <w:sz w:val="24"/>
            <w:szCs w:val="24"/>
            <w:lang w:val="el-GR"/>
          </w:rPr>
          <w:delText>13.</w:delText>
        </w:r>
        <w:r w:rsidRPr="00CF1D4B" w:rsidDel="00E474FD">
          <w:rPr>
            <w:sz w:val="24"/>
            <w:szCs w:val="24"/>
            <w:lang w:val="el-GR"/>
          </w:rPr>
          <w:tab/>
        </w:r>
        <w:r w:rsidR="008214CD" w:rsidDel="00E474FD">
          <w:rPr>
            <w:sz w:val="24"/>
            <w:szCs w:val="24"/>
            <w:lang w:val="el-GR"/>
          </w:rPr>
          <w:delText>Συντελεστής φορτίου</w:delText>
        </w:r>
        <w:r w:rsidDel="00E474FD">
          <w:rPr>
            <w:sz w:val="24"/>
            <w:szCs w:val="24"/>
            <w:lang w:val="el-GR"/>
          </w:rPr>
          <w:delText xml:space="preserve"> </w:delText>
        </w:r>
        <w:r w:rsidDel="00E474FD">
          <w:rPr>
            <w:sz w:val="24"/>
            <w:szCs w:val="24"/>
          </w:rPr>
          <w:delText>k</w:delText>
        </w:r>
        <w:r w:rsidDel="00E474FD">
          <w:rPr>
            <w:sz w:val="24"/>
            <w:szCs w:val="24"/>
            <w:vertAlign w:val="subscript"/>
          </w:rPr>
          <w:delText>PEI</w:delText>
        </w:r>
        <w:r w:rsidRPr="00CF1D4B" w:rsidDel="00E474FD">
          <w:rPr>
            <w:sz w:val="24"/>
            <w:szCs w:val="24"/>
            <w:lang w:val="el-GR"/>
          </w:rPr>
          <w:delText xml:space="preserve"> </w:delText>
        </w:r>
        <w:r w:rsidDel="00E474FD">
          <w:rPr>
            <w:sz w:val="24"/>
            <w:szCs w:val="24"/>
            <w:lang w:val="el-GR"/>
          </w:rPr>
          <w:delText xml:space="preserve">σε (αμ), στον οποίο εμφανίζεται ο </w:delText>
        </w:r>
        <w:r w:rsidDel="00E474FD">
          <w:rPr>
            <w:sz w:val="24"/>
            <w:szCs w:val="24"/>
          </w:rPr>
          <w:delText>PEI</w:delText>
        </w:r>
        <w:r w:rsidDel="00E474FD">
          <w:rPr>
            <w:sz w:val="24"/>
            <w:szCs w:val="24"/>
            <w:lang w:val="el-GR"/>
          </w:rPr>
          <w:delText>.</w:delText>
        </w:r>
      </w:del>
    </w:p>
    <w:p w:rsidR="0002482B" w:rsidDel="00E474FD" w:rsidRDefault="0002482B" w:rsidP="00F8354E">
      <w:pPr>
        <w:ind w:left="1134" w:hanging="425"/>
        <w:jc w:val="both"/>
        <w:rPr>
          <w:del w:id="2840" w:author="Καρμίρης Αγγελος" w:date="2020-01-03T10:44:00Z"/>
          <w:sz w:val="24"/>
          <w:szCs w:val="24"/>
          <w:lang w:val="el-GR"/>
        </w:rPr>
      </w:pPr>
      <w:del w:id="2841" w:author="Καρμίρης Αγγελος" w:date="2020-01-03T10:44:00Z">
        <w:r w:rsidDel="00E474FD">
          <w:rPr>
            <w:sz w:val="24"/>
            <w:szCs w:val="24"/>
            <w:lang w:val="el-GR"/>
          </w:rPr>
          <w:delText>14.</w:delText>
        </w:r>
        <w:r w:rsidDel="00E474FD">
          <w:rPr>
            <w:sz w:val="24"/>
            <w:szCs w:val="24"/>
            <w:lang w:val="el-GR"/>
          </w:rPr>
          <w:tab/>
          <w:delText>Μετρημένες απώλειες εν κενώ στην κύρια λήψη και στην ονομαστική τάση.</w:delText>
        </w:r>
      </w:del>
    </w:p>
    <w:p w:rsidR="0002482B" w:rsidDel="00E474FD" w:rsidRDefault="000908F2" w:rsidP="00F8354E">
      <w:pPr>
        <w:ind w:left="1134" w:hanging="425"/>
        <w:jc w:val="both"/>
        <w:rPr>
          <w:del w:id="2842" w:author="Καρμίρης Αγγελος" w:date="2020-01-03T10:44:00Z"/>
          <w:sz w:val="24"/>
          <w:szCs w:val="24"/>
          <w:lang w:val="el-GR"/>
        </w:rPr>
      </w:pPr>
      <w:del w:id="2843" w:author="Καρμίρης Αγγελος" w:date="2020-01-03T10:44:00Z">
        <w:r w:rsidDel="00E474FD">
          <w:rPr>
            <w:sz w:val="24"/>
            <w:szCs w:val="24"/>
            <w:lang w:val="el-GR"/>
          </w:rPr>
          <w:delText>15.</w:delText>
        </w:r>
        <w:r w:rsidDel="00E474FD">
          <w:rPr>
            <w:sz w:val="24"/>
            <w:szCs w:val="24"/>
            <w:lang w:val="el-GR"/>
          </w:rPr>
          <w:tab/>
          <w:delText>Απώλειες ψύξης σε λειτουργία εν κενώ, βασισμένες σε μετρήσεις.</w:delText>
        </w:r>
      </w:del>
    </w:p>
    <w:p w:rsidR="000908F2" w:rsidRPr="00CF1D4B" w:rsidDel="00E474FD" w:rsidRDefault="000908F2" w:rsidP="00F8354E">
      <w:pPr>
        <w:ind w:left="1134" w:hanging="425"/>
        <w:jc w:val="both"/>
        <w:rPr>
          <w:del w:id="2844" w:author="Καρμίρης Αγγελος" w:date="2020-01-03T10:44:00Z"/>
          <w:sz w:val="24"/>
          <w:szCs w:val="24"/>
          <w:lang w:val="el-GR"/>
        </w:rPr>
      </w:pPr>
      <w:del w:id="2845" w:author="Καρμίρης Αγγελος" w:date="2020-01-03T10:44:00Z">
        <w:r w:rsidDel="00E474FD">
          <w:rPr>
            <w:sz w:val="24"/>
            <w:szCs w:val="24"/>
            <w:lang w:val="el-GR"/>
          </w:rPr>
          <w:delText>16.</w:delText>
        </w:r>
        <w:r w:rsidDel="00E474FD">
          <w:rPr>
            <w:sz w:val="24"/>
            <w:szCs w:val="24"/>
            <w:lang w:val="el-GR"/>
          </w:rPr>
          <w:tab/>
          <w:delText>Μετρημένες απώλειες φορτίου μεταξύ ακροδεκτών ΥΤ – ΜΤ</w:delText>
        </w:r>
        <w:r w:rsidRPr="00CF1D4B" w:rsidDel="00E474FD">
          <w:rPr>
            <w:sz w:val="24"/>
            <w:szCs w:val="24"/>
            <w:lang w:val="el-GR"/>
          </w:rPr>
          <w:delText xml:space="preserve">, </w:delText>
        </w:r>
        <w:r w:rsidDel="00E474FD">
          <w:rPr>
            <w:sz w:val="24"/>
            <w:szCs w:val="24"/>
            <w:lang w:val="el-GR"/>
          </w:rPr>
          <w:delText>με τους ακροδέκτες ΧΤ ανοιχτοκυκλωμένους, στην κύρια λήψη και σε ονομαστική ένταση, ανηγμένες στη θερμοκρασία αναφοράς</w:delText>
        </w:r>
        <w:r w:rsidRPr="00CF1D4B" w:rsidDel="00E474FD">
          <w:rPr>
            <w:sz w:val="24"/>
            <w:szCs w:val="24"/>
            <w:lang w:val="el-GR"/>
          </w:rPr>
          <w:delText xml:space="preserve"> 75°</w:delText>
        </w:r>
        <w:r w:rsidDel="00E474FD">
          <w:rPr>
            <w:sz w:val="24"/>
            <w:szCs w:val="24"/>
          </w:rPr>
          <w:delText>C</w:delText>
        </w:r>
        <w:r w:rsidRPr="00CF1D4B" w:rsidDel="00E474FD">
          <w:rPr>
            <w:sz w:val="24"/>
            <w:szCs w:val="24"/>
            <w:lang w:val="el-GR"/>
          </w:rPr>
          <w:delText>.</w:delText>
        </w:r>
      </w:del>
    </w:p>
    <w:p w:rsidR="000908F2" w:rsidRPr="000908F2" w:rsidDel="00E474FD" w:rsidRDefault="000908F2" w:rsidP="00F8354E">
      <w:pPr>
        <w:ind w:left="1134" w:hanging="425"/>
        <w:jc w:val="both"/>
        <w:rPr>
          <w:del w:id="2846" w:author="Καρμίρης Αγγελος" w:date="2020-01-03T10:44:00Z"/>
          <w:sz w:val="24"/>
          <w:szCs w:val="24"/>
          <w:lang w:val="el-GR"/>
        </w:rPr>
      </w:pPr>
      <w:del w:id="2847" w:author="Καρμίρης Αγγελος" w:date="2020-01-03T10:44:00Z">
        <w:r w:rsidDel="00E474FD">
          <w:rPr>
            <w:sz w:val="24"/>
            <w:szCs w:val="24"/>
            <w:lang w:val="el-GR"/>
          </w:rPr>
          <w:delText>17.</w:delText>
        </w:r>
        <w:r w:rsidDel="00E474FD">
          <w:rPr>
            <w:sz w:val="24"/>
            <w:szCs w:val="24"/>
            <w:lang w:val="el-GR"/>
          </w:rPr>
          <w:tab/>
          <w:delText>Ονομαστικές τιμές για όλους τους μετασχηματιστές έντασης.</w:delText>
        </w:r>
      </w:del>
    </w:p>
    <w:p w:rsidR="00F8354E" w:rsidRPr="009F37EC" w:rsidDel="00E474FD" w:rsidRDefault="00F8354E" w:rsidP="00F8354E">
      <w:pPr>
        <w:ind w:left="1134" w:hanging="425"/>
        <w:jc w:val="both"/>
        <w:rPr>
          <w:del w:id="2848" w:author="Καρμίρης Αγγελος" w:date="2020-01-03T10:44:00Z"/>
          <w:sz w:val="24"/>
          <w:szCs w:val="24"/>
          <w:lang w:val="el-GR"/>
        </w:rPr>
      </w:pPr>
      <w:del w:id="2849" w:author="Καρμίρης Αγγελος" w:date="2020-01-03T10:44:00Z">
        <w:r w:rsidRPr="009F37EC" w:rsidDel="00E474FD">
          <w:rPr>
            <w:sz w:val="24"/>
            <w:szCs w:val="24"/>
            <w:lang w:val="el-GR"/>
          </w:rPr>
          <w:delText>1</w:delText>
        </w:r>
        <w:r w:rsidR="000908F2" w:rsidDel="00E474FD">
          <w:rPr>
            <w:sz w:val="24"/>
            <w:szCs w:val="24"/>
            <w:lang w:val="el-GR"/>
          </w:rPr>
          <w:delText>8</w:delText>
        </w:r>
        <w:r w:rsidRPr="009F37EC" w:rsidDel="00E474FD">
          <w:rPr>
            <w:sz w:val="24"/>
            <w:szCs w:val="24"/>
            <w:lang w:val="el-GR"/>
          </w:rPr>
          <w:delText>. Τύπος ψύξης.</w:delText>
        </w:r>
      </w:del>
    </w:p>
    <w:p w:rsidR="00F8354E" w:rsidRPr="009F37EC" w:rsidDel="00E474FD" w:rsidRDefault="00F8354E" w:rsidP="00F8354E">
      <w:pPr>
        <w:ind w:left="1134" w:hanging="425"/>
        <w:jc w:val="both"/>
        <w:rPr>
          <w:del w:id="2850" w:author="Καρμίρης Αγγελος" w:date="2020-01-03T10:44:00Z"/>
          <w:sz w:val="24"/>
          <w:szCs w:val="24"/>
          <w:lang w:val="el-GR"/>
        </w:rPr>
      </w:pPr>
      <w:del w:id="2851" w:author="Καρμίρης Αγγελος" w:date="2020-01-03T10:44:00Z">
        <w:r w:rsidRPr="009F37EC" w:rsidDel="00E474FD">
          <w:rPr>
            <w:sz w:val="24"/>
            <w:szCs w:val="24"/>
            <w:lang w:val="el-GR"/>
          </w:rPr>
          <w:delText>1</w:delText>
        </w:r>
        <w:r w:rsidR="000908F2" w:rsidDel="00E474FD">
          <w:rPr>
            <w:sz w:val="24"/>
            <w:szCs w:val="24"/>
            <w:lang w:val="el-GR"/>
          </w:rPr>
          <w:delText>9</w:delText>
        </w:r>
        <w:r w:rsidRPr="009F37EC" w:rsidDel="00E474FD">
          <w:rPr>
            <w:sz w:val="24"/>
            <w:szCs w:val="24"/>
            <w:lang w:val="el-GR"/>
          </w:rPr>
          <w:delText>. Στάθμε</w:delText>
        </w:r>
        <w:r w:rsidR="0096334C" w:rsidDel="00E474FD">
          <w:rPr>
            <w:sz w:val="24"/>
            <w:szCs w:val="24"/>
            <w:lang w:val="el-GR"/>
          </w:rPr>
          <w:delText>ς</w:delText>
        </w:r>
        <w:r w:rsidRPr="009F37EC" w:rsidDel="00E474FD">
          <w:rPr>
            <w:sz w:val="24"/>
            <w:szCs w:val="24"/>
            <w:lang w:val="el-GR"/>
          </w:rPr>
          <w:delText xml:space="preserve"> μόνωσης</w:delText>
        </w:r>
        <w:r w:rsidR="000908F2" w:rsidDel="00E474FD">
          <w:rPr>
            <w:sz w:val="24"/>
            <w:szCs w:val="24"/>
            <w:lang w:val="el-GR"/>
          </w:rPr>
          <w:delText xml:space="preserve"> όλων των ακροδεκτών τυλιγμάτων</w:delText>
        </w:r>
        <w:r w:rsidRPr="009F37EC" w:rsidDel="00E474FD">
          <w:rPr>
            <w:sz w:val="24"/>
            <w:szCs w:val="24"/>
            <w:lang w:val="el-GR"/>
          </w:rPr>
          <w:delText>.</w:delText>
        </w:r>
      </w:del>
    </w:p>
    <w:p w:rsidR="00655D14" w:rsidRPr="009F37EC" w:rsidDel="00E474FD" w:rsidRDefault="000908F2" w:rsidP="00F8354E">
      <w:pPr>
        <w:ind w:left="1134" w:hanging="425"/>
        <w:jc w:val="both"/>
        <w:rPr>
          <w:del w:id="2852" w:author="Καρμίρης Αγγελος" w:date="2020-01-03T10:44:00Z"/>
          <w:sz w:val="24"/>
          <w:szCs w:val="24"/>
          <w:lang w:val="el-GR"/>
        </w:rPr>
      </w:pPr>
      <w:del w:id="2853" w:author="Καρμίρης Αγγελος" w:date="2020-01-03T10:44:00Z">
        <w:r w:rsidDel="00E474FD">
          <w:rPr>
            <w:sz w:val="24"/>
            <w:szCs w:val="24"/>
            <w:lang w:val="el-GR"/>
          </w:rPr>
          <w:delText>20</w:delText>
        </w:r>
        <w:r w:rsidR="00F8354E" w:rsidRPr="009F37EC" w:rsidDel="00E474FD">
          <w:rPr>
            <w:sz w:val="24"/>
            <w:szCs w:val="24"/>
            <w:lang w:val="el-GR"/>
          </w:rPr>
          <w:delText>. Π</w:delText>
        </w:r>
        <w:r w:rsidR="00492944" w:rsidRPr="009F37EC" w:rsidDel="00E474FD">
          <w:rPr>
            <w:sz w:val="24"/>
            <w:szCs w:val="24"/>
            <w:lang w:val="el-GR"/>
          </w:rPr>
          <w:delText>ι</w:delText>
        </w:r>
        <w:r w:rsidR="00F8354E" w:rsidRPr="009F37EC" w:rsidDel="00E474FD">
          <w:rPr>
            <w:sz w:val="24"/>
            <w:szCs w:val="24"/>
            <w:lang w:val="el-GR"/>
          </w:rPr>
          <w:delText>νακ</w:delText>
        </w:r>
        <w:r w:rsidR="00492944" w:rsidRPr="009F37EC" w:rsidDel="00E474FD">
          <w:rPr>
            <w:sz w:val="24"/>
            <w:szCs w:val="24"/>
            <w:lang w:val="el-GR"/>
          </w:rPr>
          <w:delText>ίδα</w:delText>
        </w:r>
        <w:r w:rsidR="00F8354E" w:rsidRPr="009F37EC" w:rsidDel="00E474FD">
          <w:rPr>
            <w:sz w:val="24"/>
            <w:szCs w:val="24"/>
            <w:lang w:val="el-GR"/>
          </w:rPr>
          <w:delText xml:space="preserve"> </w:delText>
        </w:r>
        <w:r w:rsidR="00655D14" w:rsidRPr="009F37EC" w:rsidDel="00E474FD">
          <w:rPr>
            <w:sz w:val="24"/>
            <w:szCs w:val="24"/>
            <w:lang w:val="el-GR"/>
          </w:rPr>
          <w:delText>του μηχανισμού λήψεως υπό φορτίο</w:delText>
        </w:r>
        <w:r w:rsidDel="00E474FD">
          <w:rPr>
            <w:sz w:val="24"/>
            <w:szCs w:val="24"/>
            <w:lang w:val="el-GR"/>
          </w:rPr>
          <w:delText xml:space="preserve"> </w:delText>
        </w:r>
        <w:r w:rsidR="00F8354E" w:rsidRPr="009F37EC" w:rsidDel="00E474FD">
          <w:rPr>
            <w:sz w:val="24"/>
            <w:szCs w:val="24"/>
            <w:lang w:val="el-GR"/>
          </w:rPr>
          <w:delText>(Ο</w:delText>
        </w:r>
        <w:r w:rsidR="00F8354E" w:rsidRPr="009F37EC" w:rsidDel="00E474FD">
          <w:rPr>
            <w:sz w:val="24"/>
            <w:szCs w:val="24"/>
          </w:rPr>
          <w:delText>LTC</w:delText>
        </w:r>
        <w:r w:rsidR="00F8354E" w:rsidRPr="009F37EC" w:rsidDel="00E474FD">
          <w:rPr>
            <w:sz w:val="24"/>
            <w:szCs w:val="24"/>
            <w:lang w:val="el-GR"/>
          </w:rPr>
          <w:delText>).</w:delText>
        </w:r>
      </w:del>
    </w:p>
    <w:p w:rsidR="000908F2" w:rsidDel="00E474FD" w:rsidRDefault="000908F2" w:rsidP="00F8354E">
      <w:pPr>
        <w:ind w:left="1134" w:hanging="425"/>
        <w:jc w:val="both"/>
        <w:rPr>
          <w:del w:id="2854" w:author="Καρμίρης Αγγελος" w:date="2020-01-03T10:44:00Z"/>
          <w:sz w:val="24"/>
          <w:szCs w:val="24"/>
          <w:lang w:val="el-GR"/>
        </w:rPr>
      </w:pPr>
      <w:del w:id="2855" w:author="Καρμίρης Αγγελος" w:date="2020-01-03T10:44:00Z">
        <w:r w:rsidDel="00E474FD">
          <w:rPr>
            <w:sz w:val="24"/>
            <w:szCs w:val="24"/>
            <w:lang w:val="el-GR"/>
          </w:rPr>
          <w:delText>21.</w:delText>
        </w:r>
        <w:r w:rsidDel="00E474FD">
          <w:rPr>
            <w:sz w:val="24"/>
            <w:szCs w:val="24"/>
            <w:lang w:val="el-GR"/>
          </w:rPr>
          <w:tab/>
          <w:delText>Χαρακτηριστικά οποιωνδήποτε απαγωγών υπερτάσεων, εάν υπάρχουν, που είναι εγκατεστημένοι στα τυλίγματα του ΑΜ/Σ ή στον μηχανισμό αλλαγής λήψης.</w:delText>
        </w:r>
      </w:del>
    </w:p>
    <w:p w:rsidR="000908F2" w:rsidDel="00E474FD" w:rsidRDefault="007E4784" w:rsidP="00F8354E">
      <w:pPr>
        <w:ind w:left="1134" w:hanging="425"/>
        <w:jc w:val="both"/>
        <w:rPr>
          <w:del w:id="2856" w:author="Καρμίρης Αγγελος" w:date="2020-01-03T10:44:00Z"/>
          <w:sz w:val="24"/>
          <w:szCs w:val="24"/>
          <w:lang w:val="el-GR"/>
        </w:rPr>
      </w:pPr>
      <w:del w:id="2857" w:author="Καρμίρης Αγγελος" w:date="2020-01-03T10:44:00Z">
        <w:r w:rsidDel="00E474FD">
          <w:rPr>
            <w:sz w:val="24"/>
            <w:szCs w:val="24"/>
            <w:lang w:val="el-GR"/>
          </w:rPr>
          <w:delText>22</w:delText>
        </w:r>
        <w:r w:rsidR="00E6602F" w:rsidRPr="009F37EC" w:rsidDel="00E474FD">
          <w:rPr>
            <w:sz w:val="24"/>
            <w:szCs w:val="24"/>
            <w:lang w:val="el-GR"/>
          </w:rPr>
          <w:delText xml:space="preserve">. </w:delText>
        </w:r>
        <w:r w:rsidR="000908F2" w:rsidDel="00E474FD">
          <w:rPr>
            <w:sz w:val="24"/>
            <w:szCs w:val="24"/>
            <w:lang w:val="el-GR"/>
          </w:rPr>
          <w:delText>Εγγυημένη α</w:delText>
        </w:r>
        <w:r w:rsidR="00E6602F" w:rsidRPr="009F37EC" w:rsidDel="00E474FD">
          <w:rPr>
            <w:sz w:val="24"/>
            <w:szCs w:val="24"/>
            <w:lang w:val="el-GR"/>
          </w:rPr>
          <w:delText xml:space="preserve">νύψωση θερμοκρασίας </w:delText>
        </w:r>
        <w:r w:rsidR="006E608F" w:rsidRPr="009F37EC" w:rsidDel="00E474FD">
          <w:rPr>
            <w:sz w:val="24"/>
            <w:szCs w:val="24"/>
            <w:lang w:val="el-GR"/>
          </w:rPr>
          <w:delText xml:space="preserve">άνω </w:delText>
        </w:r>
        <w:r w:rsidR="000908F2" w:rsidDel="00E474FD">
          <w:rPr>
            <w:sz w:val="24"/>
            <w:szCs w:val="24"/>
            <w:lang w:val="el-GR"/>
          </w:rPr>
          <w:delText>στάθμης</w:delText>
        </w:r>
        <w:r w:rsidR="000908F2" w:rsidRPr="009F37EC" w:rsidDel="00E474FD">
          <w:rPr>
            <w:sz w:val="24"/>
            <w:szCs w:val="24"/>
            <w:lang w:val="el-GR"/>
          </w:rPr>
          <w:delText xml:space="preserve"> </w:delText>
        </w:r>
        <w:r w:rsidR="006E608F" w:rsidRPr="009F37EC" w:rsidDel="00E474FD">
          <w:rPr>
            <w:sz w:val="24"/>
            <w:szCs w:val="24"/>
            <w:lang w:val="el-GR"/>
          </w:rPr>
          <w:delText xml:space="preserve">λαδιού </w:delText>
        </w:r>
        <w:r w:rsidR="00454F99" w:rsidDel="00E474FD">
          <w:rPr>
            <w:sz w:val="24"/>
            <w:szCs w:val="24"/>
            <w:lang w:val="el-GR"/>
          </w:rPr>
          <w:delText>με</w:delText>
        </w:r>
        <w:r w:rsidR="000908F2" w:rsidDel="00E474FD">
          <w:rPr>
            <w:sz w:val="24"/>
            <w:szCs w:val="24"/>
            <w:lang w:val="el-GR"/>
          </w:rPr>
          <w:delText xml:space="preserve"> απώλειες (φορτίου και εν κενώ)</w:delText>
        </w:r>
        <w:r w:rsidR="00454F99" w:rsidDel="00E474FD">
          <w:rPr>
            <w:sz w:val="24"/>
            <w:szCs w:val="24"/>
            <w:lang w:val="el-GR"/>
          </w:rPr>
          <w:delText xml:space="preserve"> σε ονομαστική φόρτιση όλων των τυλιγμάτων</w:delText>
        </w:r>
        <w:r w:rsidR="000908F2" w:rsidDel="00E474FD">
          <w:rPr>
            <w:sz w:val="24"/>
            <w:szCs w:val="24"/>
            <w:lang w:val="el-GR"/>
          </w:rPr>
          <w:delText>.</w:delText>
        </w:r>
      </w:del>
    </w:p>
    <w:p w:rsidR="006E608F" w:rsidDel="00E474FD" w:rsidRDefault="007E4784" w:rsidP="00F8354E">
      <w:pPr>
        <w:ind w:left="1134" w:hanging="425"/>
        <w:jc w:val="both"/>
        <w:rPr>
          <w:del w:id="2858" w:author="Καρμίρης Αγγελος" w:date="2020-01-03T10:44:00Z"/>
          <w:sz w:val="24"/>
          <w:szCs w:val="24"/>
          <w:lang w:val="el-GR"/>
        </w:rPr>
      </w:pPr>
      <w:del w:id="2859" w:author="Καρμίρης Αγγελος" w:date="2020-01-03T10:44:00Z">
        <w:r w:rsidDel="00E474FD">
          <w:rPr>
            <w:sz w:val="24"/>
            <w:szCs w:val="24"/>
            <w:lang w:val="el-GR"/>
          </w:rPr>
          <w:delText>23</w:delText>
        </w:r>
        <w:r w:rsidR="000908F2" w:rsidDel="00E474FD">
          <w:rPr>
            <w:sz w:val="24"/>
            <w:szCs w:val="24"/>
            <w:lang w:val="el-GR"/>
          </w:rPr>
          <w:delText>.</w:delText>
        </w:r>
        <w:r w:rsidR="000908F2" w:rsidDel="00E474FD">
          <w:rPr>
            <w:sz w:val="24"/>
            <w:szCs w:val="24"/>
            <w:lang w:val="el-GR"/>
          </w:rPr>
          <w:tab/>
        </w:r>
        <w:r w:rsidDel="00E474FD">
          <w:rPr>
            <w:sz w:val="24"/>
            <w:szCs w:val="24"/>
            <w:lang w:val="el-GR"/>
          </w:rPr>
          <w:delText xml:space="preserve">Εγγυημένη μέση ανύψωση θερμοκρασίας </w:delText>
        </w:r>
        <w:r w:rsidR="006E608F" w:rsidRPr="009F37EC" w:rsidDel="00E474FD">
          <w:rPr>
            <w:sz w:val="24"/>
            <w:szCs w:val="24"/>
            <w:lang w:val="el-GR"/>
          </w:rPr>
          <w:delText>τυλιγμάτων</w:delText>
        </w:r>
        <w:r w:rsidDel="00E474FD">
          <w:rPr>
            <w:sz w:val="24"/>
            <w:szCs w:val="24"/>
            <w:lang w:val="el-GR"/>
          </w:rPr>
          <w:delText xml:space="preserve"> στην ονομαστική ένταση</w:delText>
        </w:r>
        <w:r w:rsidR="006E608F" w:rsidRPr="009F37EC" w:rsidDel="00E474FD">
          <w:rPr>
            <w:sz w:val="24"/>
            <w:szCs w:val="24"/>
            <w:lang w:val="el-GR"/>
          </w:rPr>
          <w:delText>.</w:delText>
        </w:r>
      </w:del>
    </w:p>
    <w:p w:rsidR="007E4784" w:rsidDel="00E474FD" w:rsidRDefault="007E4784" w:rsidP="00F8354E">
      <w:pPr>
        <w:ind w:left="1134" w:hanging="425"/>
        <w:jc w:val="both"/>
        <w:rPr>
          <w:del w:id="2860" w:author="Καρμίρης Αγγελος" w:date="2020-01-03T10:44:00Z"/>
          <w:sz w:val="24"/>
          <w:szCs w:val="24"/>
          <w:lang w:val="el-GR"/>
        </w:rPr>
      </w:pPr>
      <w:del w:id="2861" w:author="Καρμίρης Αγγελος" w:date="2020-01-03T10:44:00Z">
        <w:r w:rsidDel="00E474FD">
          <w:rPr>
            <w:sz w:val="24"/>
            <w:szCs w:val="24"/>
            <w:lang w:val="el-GR"/>
          </w:rPr>
          <w:delText>24.</w:delText>
        </w:r>
        <w:r w:rsidDel="00E474FD">
          <w:rPr>
            <w:sz w:val="24"/>
            <w:szCs w:val="24"/>
            <w:lang w:val="el-GR"/>
          </w:rPr>
          <w:tab/>
          <w:delText>Εγγυημένη ανύψωση θερμοκρασίας θερμότερου σημείου τυλίγματος στην ονομαστική ένταση.</w:delText>
        </w:r>
      </w:del>
    </w:p>
    <w:p w:rsidR="007E4784" w:rsidRPr="009F37EC" w:rsidDel="00E474FD" w:rsidRDefault="007E4784" w:rsidP="00F8354E">
      <w:pPr>
        <w:ind w:left="1134" w:hanging="425"/>
        <w:jc w:val="both"/>
        <w:rPr>
          <w:del w:id="2862" w:author="Καρμίρης Αγγελος" w:date="2020-01-03T10:44:00Z"/>
          <w:sz w:val="24"/>
          <w:szCs w:val="24"/>
          <w:lang w:val="el-GR"/>
        </w:rPr>
      </w:pPr>
      <w:del w:id="2863" w:author="Καρμίρης Αγγελος" w:date="2020-01-03T10:44:00Z">
        <w:r w:rsidDel="00E474FD">
          <w:rPr>
            <w:sz w:val="24"/>
            <w:szCs w:val="24"/>
            <w:lang w:val="el-GR"/>
          </w:rPr>
          <w:delText>25.</w:delText>
        </w:r>
        <w:r w:rsidDel="00E474FD">
          <w:rPr>
            <w:sz w:val="24"/>
            <w:szCs w:val="24"/>
            <w:lang w:val="el-GR"/>
          </w:rPr>
          <w:tab/>
        </w:r>
        <w:r w:rsidRPr="007E4784" w:rsidDel="00E474FD">
          <w:rPr>
            <w:sz w:val="24"/>
            <w:szCs w:val="24"/>
            <w:lang w:val="el-GR"/>
          </w:rPr>
          <w:delText xml:space="preserve">Ρύθμιση </w:delText>
        </w:r>
        <w:r w:rsidDel="00E474FD">
          <w:rPr>
            <w:sz w:val="24"/>
            <w:szCs w:val="24"/>
            <w:lang w:val="el-GR"/>
          </w:rPr>
          <w:delText>οργάνων μέτρησης θερμοκρασίας</w:delText>
        </w:r>
        <w:r w:rsidRPr="007E4784" w:rsidDel="00E474FD">
          <w:rPr>
            <w:sz w:val="24"/>
            <w:szCs w:val="24"/>
            <w:lang w:val="el-GR"/>
          </w:rPr>
          <w:delText xml:space="preserve"> τυλιγμάτων (μετρημένη βαθμίδα μεταξύ θερμοκρασίας άνω στάθμης λαδιού και θερμοκρασίας θερμότερου σημείου τυλιγμάτων στην ονομαστική ένταση).</w:delText>
        </w:r>
      </w:del>
    </w:p>
    <w:p w:rsidR="00F8354E" w:rsidRPr="009F37EC" w:rsidDel="00E474FD" w:rsidRDefault="007E4784" w:rsidP="00F8354E">
      <w:pPr>
        <w:ind w:left="1134" w:hanging="425"/>
        <w:jc w:val="both"/>
        <w:rPr>
          <w:del w:id="2864" w:author="Καρμίρης Αγγελος" w:date="2020-01-03T10:44:00Z"/>
          <w:sz w:val="24"/>
          <w:szCs w:val="24"/>
          <w:lang w:val="el-GR"/>
        </w:rPr>
      </w:pPr>
      <w:del w:id="2865" w:author="Καρμίρης Αγγελος" w:date="2020-01-03T10:44:00Z">
        <w:r w:rsidDel="00E474FD">
          <w:rPr>
            <w:sz w:val="24"/>
            <w:szCs w:val="24"/>
            <w:lang w:val="el-GR"/>
          </w:rPr>
          <w:delText>26</w:delText>
        </w:r>
        <w:r w:rsidR="00F8354E" w:rsidRPr="009F37EC" w:rsidDel="00E474FD">
          <w:rPr>
            <w:sz w:val="24"/>
            <w:szCs w:val="24"/>
            <w:lang w:val="el-GR"/>
          </w:rPr>
          <w:delText>. Διάγραμμα συνδεσμολογίας τυλιγμάτων.</w:delText>
        </w:r>
      </w:del>
    </w:p>
    <w:p w:rsidR="000908F2" w:rsidRPr="009F37EC" w:rsidDel="00E474FD" w:rsidRDefault="007E4784" w:rsidP="000908F2">
      <w:pPr>
        <w:ind w:left="1134" w:hanging="425"/>
        <w:jc w:val="both"/>
        <w:rPr>
          <w:del w:id="2866" w:author="Καρμίρης Αγγελος" w:date="2020-01-03T10:44:00Z"/>
          <w:sz w:val="24"/>
          <w:szCs w:val="24"/>
          <w:lang w:val="el-GR"/>
        </w:rPr>
      </w:pPr>
      <w:del w:id="2867" w:author="Καρμίρης Αγγελος" w:date="2020-01-03T10:44:00Z">
        <w:r w:rsidDel="00E474FD">
          <w:rPr>
            <w:sz w:val="24"/>
            <w:szCs w:val="24"/>
            <w:lang w:val="el-GR"/>
          </w:rPr>
          <w:delText>27</w:delText>
        </w:r>
        <w:r w:rsidR="000908F2" w:rsidRPr="009F37EC" w:rsidDel="00E474FD">
          <w:rPr>
            <w:sz w:val="24"/>
            <w:szCs w:val="24"/>
            <w:lang w:val="el-GR"/>
          </w:rPr>
          <w:delText>. Συνολικό βάρος ΑΜ/Σ.</w:delText>
        </w:r>
      </w:del>
    </w:p>
    <w:p w:rsidR="00F8354E" w:rsidRPr="009F37EC" w:rsidDel="00E474FD" w:rsidRDefault="004B135E" w:rsidP="00F8354E">
      <w:pPr>
        <w:ind w:left="1134" w:hanging="425"/>
        <w:jc w:val="both"/>
        <w:rPr>
          <w:del w:id="2868" w:author="Καρμίρης Αγγελος" w:date="2020-01-03T10:44:00Z"/>
          <w:sz w:val="24"/>
          <w:szCs w:val="24"/>
          <w:lang w:val="el-GR"/>
        </w:rPr>
      </w:pPr>
      <w:del w:id="2869" w:author="Καρμίρης Αγγελος" w:date="2020-01-03T10:44:00Z">
        <w:r w:rsidRPr="009F37EC" w:rsidDel="00E474FD">
          <w:rPr>
            <w:sz w:val="24"/>
            <w:szCs w:val="24"/>
            <w:lang w:val="el-GR"/>
          </w:rPr>
          <w:delText>2</w:delText>
        </w:r>
        <w:r w:rsidR="007E4784" w:rsidDel="00E474FD">
          <w:rPr>
            <w:sz w:val="24"/>
            <w:szCs w:val="24"/>
            <w:lang w:val="el-GR"/>
          </w:rPr>
          <w:delText>8</w:delText>
        </w:r>
        <w:r w:rsidR="00F8354E" w:rsidRPr="009F37EC" w:rsidDel="00E474FD">
          <w:rPr>
            <w:sz w:val="24"/>
            <w:szCs w:val="24"/>
            <w:lang w:val="el-GR"/>
          </w:rPr>
          <w:delText xml:space="preserve">. Βάρος μεταφοράς του </w:delText>
        </w:r>
        <w:r w:rsidR="00E6602F" w:rsidRPr="009F37EC" w:rsidDel="00E474FD">
          <w:rPr>
            <w:sz w:val="24"/>
            <w:szCs w:val="24"/>
            <w:lang w:val="el-GR"/>
          </w:rPr>
          <w:delText>Α</w:delText>
        </w:r>
        <w:r w:rsidR="00F8354E" w:rsidRPr="009F37EC" w:rsidDel="00E474FD">
          <w:rPr>
            <w:sz w:val="24"/>
            <w:szCs w:val="24"/>
            <w:lang w:val="el-GR"/>
          </w:rPr>
          <w:delText>Μ</w:delText>
        </w:r>
        <w:r w:rsidR="00E6602F" w:rsidRPr="009F37EC" w:rsidDel="00E474FD">
          <w:rPr>
            <w:sz w:val="24"/>
            <w:szCs w:val="24"/>
            <w:lang w:val="el-GR"/>
          </w:rPr>
          <w:delText>/</w:delText>
        </w:r>
        <w:r w:rsidR="00F8354E" w:rsidRPr="009F37EC" w:rsidDel="00E474FD">
          <w:rPr>
            <w:sz w:val="24"/>
            <w:szCs w:val="24"/>
            <w:lang w:val="el-GR"/>
          </w:rPr>
          <w:delText>Σ.</w:delText>
        </w:r>
      </w:del>
    </w:p>
    <w:p w:rsidR="00F8354E" w:rsidDel="00E474FD" w:rsidRDefault="004B135E" w:rsidP="00F8354E">
      <w:pPr>
        <w:ind w:left="1134" w:hanging="425"/>
        <w:jc w:val="both"/>
        <w:rPr>
          <w:del w:id="2870" w:author="Καρμίρης Αγγελος" w:date="2020-01-03T10:44:00Z"/>
          <w:sz w:val="24"/>
          <w:szCs w:val="24"/>
          <w:lang w:val="el-GR"/>
        </w:rPr>
      </w:pPr>
      <w:del w:id="2871" w:author="Καρμίρης Αγγελος" w:date="2020-01-03T10:44:00Z">
        <w:r w:rsidRPr="009F37EC" w:rsidDel="00E474FD">
          <w:rPr>
            <w:sz w:val="24"/>
            <w:szCs w:val="24"/>
            <w:lang w:val="el-GR"/>
          </w:rPr>
          <w:delText>2</w:delText>
        </w:r>
        <w:r w:rsidR="007E4784" w:rsidDel="00E474FD">
          <w:rPr>
            <w:sz w:val="24"/>
            <w:szCs w:val="24"/>
            <w:lang w:val="el-GR"/>
          </w:rPr>
          <w:delText>9</w:delText>
        </w:r>
        <w:r w:rsidR="00F8354E" w:rsidRPr="009F37EC" w:rsidDel="00E474FD">
          <w:rPr>
            <w:sz w:val="24"/>
            <w:szCs w:val="24"/>
            <w:lang w:val="el-GR"/>
          </w:rPr>
          <w:delText>. Βάρο</w:delText>
        </w:r>
        <w:r w:rsidR="00B27130" w:rsidRPr="009F37EC" w:rsidDel="00E474FD">
          <w:rPr>
            <w:sz w:val="24"/>
            <w:szCs w:val="24"/>
            <w:lang w:val="el-GR"/>
          </w:rPr>
          <w:delText xml:space="preserve">ς </w:delText>
        </w:r>
        <w:r w:rsidR="00F8354E" w:rsidRPr="009F37EC" w:rsidDel="00E474FD">
          <w:rPr>
            <w:sz w:val="24"/>
            <w:szCs w:val="24"/>
            <w:lang w:val="el-GR"/>
          </w:rPr>
          <w:delText>του ΑΜ</w:delText>
        </w:r>
        <w:r w:rsidR="0014418F" w:rsidRPr="009F37EC" w:rsidDel="00E474FD">
          <w:rPr>
            <w:sz w:val="24"/>
            <w:szCs w:val="24"/>
            <w:lang w:val="el-GR"/>
          </w:rPr>
          <w:delText>/</w:delText>
        </w:r>
        <w:r w:rsidR="00F8354E" w:rsidRPr="009F37EC" w:rsidDel="00E474FD">
          <w:rPr>
            <w:sz w:val="24"/>
            <w:szCs w:val="24"/>
            <w:lang w:val="el-GR"/>
          </w:rPr>
          <w:delText>Σ</w:delText>
        </w:r>
        <w:r w:rsidR="007E4784" w:rsidDel="00E474FD">
          <w:rPr>
            <w:sz w:val="24"/>
            <w:szCs w:val="24"/>
            <w:lang w:val="el-GR"/>
          </w:rPr>
          <w:delText xml:space="preserve"> χωρίς δοχείο</w:delText>
        </w:r>
        <w:r w:rsidR="00F8354E" w:rsidRPr="009F37EC" w:rsidDel="00E474FD">
          <w:rPr>
            <w:sz w:val="24"/>
            <w:szCs w:val="24"/>
            <w:lang w:val="el-GR"/>
          </w:rPr>
          <w:delText>.</w:delText>
        </w:r>
      </w:del>
    </w:p>
    <w:p w:rsidR="007E4784" w:rsidRPr="009F37EC" w:rsidDel="00E474FD" w:rsidRDefault="007E4784" w:rsidP="00F8354E">
      <w:pPr>
        <w:ind w:left="1134" w:hanging="425"/>
        <w:jc w:val="both"/>
        <w:rPr>
          <w:del w:id="2872" w:author="Καρμίρης Αγγελος" w:date="2020-01-03T10:44:00Z"/>
          <w:sz w:val="24"/>
          <w:szCs w:val="24"/>
          <w:lang w:val="el-GR"/>
        </w:rPr>
      </w:pPr>
      <w:del w:id="2873" w:author="Καρμίρης Αγγελος" w:date="2020-01-03T10:44:00Z">
        <w:r w:rsidDel="00E474FD">
          <w:rPr>
            <w:sz w:val="24"/>
            <w:szCs w:val="24"/>
            <w:lang w:val="el-GR"/>
          </w:rPr>
          <w:delText>30.</w:delText>
        </w:r>
        <w:r w:rsidDel="00E474FD">
          <w:rPr>
            <w:sz w:val="24"/>
            <w:szCs w:val="24"/>
            <w:lang w:val="el-GR"/>
          </w:rPr>
          <w:tab/>
        </w:r>
        <w:r w:rsidRPr="007E4784" w:rsidDel="00E474FD">
          <w:rPr>
            <w:sz w:val="24"/>
            <w:szCs w:val="24"/>
            <w:lang w:val="el-GR"/>
          </w:rPr>
          <w:delText>Βάρος του ενεργού μέρους τ</w:delText>
        </w:r>
        <w:r w:rsidDel="00E474FD">
          <w:rPr>
            <w:sz w:val="24"/>
            <w:szCs w:val="24"/>
            <w:lang w:val="el-GR"/>
          </w:rPr>
          <w:delText>ου</w:delText>
        </w:r>
        <w:r w:rsidRPr="007E4784" w:rsidDel="00E474FD">
          <w:rPr>
            <w:sz w:val="24"/>
            <w:szCs w:val="24"/>
            <w:lang w:val="el-GR"/>
          </w:rPr>
          <w:delText xml:space="preserve"> </w:delText>
        </w:r>
        <w:r w:rsidDel="00E474FD">
          <w:rPr>
            <w:sz w:val="24"/>
            <w:szCs w:val="24"/>
            <w:lang w:val="el-GR"/>
          </w:rPr>
          <w:delText>ΑΜ/Σ</w:delText>
        </w:r>
        <w:r w:rsidRPr="007E4784" w:rsidDel="00E474FD">
          <w:rPr>
            <w:sz w:val="24"/>
            <w:szCs w:val="24"/>
            <w:lang w:val="el-GR"/>
          </w:rPr>
          <w:delText xml:space="preserve">, εάν είναι διαφορετικό από το βάρος χωρίς </w:delText>
        </w:r>
        <w:r w:rsidDel="00E474FD">
          <w:rPr>
            <w:sz w:val="24"/>
            <w:szCs w:val="24"/>
            <w:lang w:val="el-GR"/>
          </w:rPr>
          <w:delText>δοχείο</w:delText>
        </w:r>
      </w:del>
    </w:p>
    <w:p w:rsidR="007E4784" w:rsidRPr="007E4784" w:rsidDel="00E474FD" w:rsidRDefault="007E4784" w:rsidP="00CF1D4B">
      <w:pPr>
        <w:ind w:left="1134" w:hanging="425"/>
        <w:jc w:val="both"/>
        <w:rPr>
          <w:del w:id="2874" w:author="Καρμίρης Αγγελος" w:date="2020-01-03T10:44:00Z"/>
          <w:sz w:val="24"/>
          <w:szCs w:val="24"/>
          <w:lang w:val="el-GR"/>
        </w:rPr>
      </w:pPr>
      <w:del w:id="2875" w:author="Καρμίρης Αγγελος" w:date="2020-01-03T10:44:00Z">
        <w:r w:rsidDel="00E474FD">
          <w:rPr>
            <w:sz w:val="24"/>
            <w:szCs w:val="24"/>
            <w:lang w:val="el-GR"/>
          </w:rPr>
          <w:delText>31.</w:delText>
        </w:r>
        <w:r w:rsidDel="00E474FD">
          <w:rPr>
            <w:sz w:val="24"/>
            <w:szCs w:val="24"/>
            <w:lang w:val="el-GR"/>
          </w:rPr>
          <w:tab/>
        </w:r>
        <w:r w:rsidRPr="007E4784" w:rsidDel="00E474FD">
          <w:rPr>
            <w:sz w:val="24"/>
            <w:szCs w:val="24"/>
            <w:lang w:val="el-GR"/>
          </w:rPr>
          <w:delText>Τύπος ηλεκτρικού αγωγού (χαλκός).</w:delText>
        </w:r>
      </w:del>
    </w:p>
    <w:p w:rsidR="007E4784" w:rsidRPr="007E4784" w:rsidDel="00E474FD" w:rsidRDefault="007E4784" w:rsidP="00CF1D4B">
      <w:pPr>
        <w:ind w:left="1134" w:hanging="425"/>
        <w:jc w:val="both"/>
        <w:rPr>
          <w:del w:id="2876" w:author="Καρμίρης Αγγελος" w:date="2020-01-03T10:44:00Z"/>
          <w:sz w:val="24"/>
          <w:szCs w:val="24"/>
          <w:lang w:val="el-GR"/>
        </w:rPr>
      </w:pPr>
      <w:del w:id="2877" w:author="Καρμίρης Αγγελος" w:date="2020-01-03T10:44:00Z">
        <w:r w:rsidDel="00E474FD">
          <w:rPr>
            <w:sz w:val="24"/>
            <w:szCs w:val="24"/>
            <w:lang w:val="el-GR"/>
          </w:rPr>
          <w:delText>32.</w:delText>
        </w:r>
        <w:r w:rsidDel="00E474FD">
          <w:rPr>
            <w:sz w:val="24"/>
            <w:szCs w:val="24"/>
            <w:lang w:val="el-GR"/>
          </w:rPr>
          <w:tab/>
        </w:r>
        <w:r w:rsidRPr="007E4784" w:rsidDel="00E474FD">
          <w:rPr>
            <w:sz w:val="24"/>
            <w:szCs w:val="24"/>
            <w:lang w:val="el-GR"/>
          </w:rPr>
          <w:delText>Βάρος του αγωγού.</w:delText>
        </w:r>
      </w:del>
    </w:p>
    <w:p w:rsidR="007E4784" w:rsidRPr="007E4784" w:rsidDel="00E474FD" w:rsidRDefault="007E4784" w:rsidP="00CF1D4B">
      <w:pPr>
        <w:ind w:left="1134" w:hanging="425"/>
        <w:jc w:val="both"/>
        <w:rPr>
          <w:del w:id="2878" w:author="Καρμίρης Αγγελος" w:date="2020-01-03T10:44:00Z"/>
          <w:sz w:val="24"/>
          <w:szCs w:val="24"/>
          <w:lang w:val="el-GR"/>
        </w:rPr>
      </w:pPr>
      <w:del w:id="2879" w:author="Καρμίρης Αγγελος" w:date="2020-01-03T10:44:00Z">
        <w:r w:rsidDel="00E474FD">
          <w:rPr>
            <w:sz w:val="24"/>
            <w:szCs w:val="24"/>
            <w:lang w:val="el-GR"/>
          </w:rPr>
          <w:delText>33.</w:delText>
        </w:r>
        <w:r w:rsidDel="00E474FD">
          <w:rPr>
            <w:sz w:val="24"/>
            <w:szCs w:val="24"/>
            <w:lang w:val="el-GR"/>
          </w:rPr>
          <w:tab/>
        </w:r>
        <w:r w:rsidRPr="007E4784" w:rsidDel="00E474FD">
          <w:rPr>
            <w:sz w:val="24"/>
            <w:szCs w:val="24"/>
            <w:lang w:val="el-GR"/>
          </w:rPr>
          <w:delText>Τύπος υλικού μαγνητικού πυρήνα.</w:delText>
        </w:r>
      </w:del>
    </w:p>
    <w:p w:rsidR="007E4784" w:rsidRPr="007E4784" w:rsidDel="00E474FD" w:rsidRDefault="007E4784" w:rsidP="00CF1D4B">
      <w:pPr>
        <w:ind w:left="1134" w:hanging="425"/>
        <w:jc w:val="both"/>
        <w:rPr>
          <w:del w:id="2880" w:author="Καρμίρης Αγγελος" w:date="2020-01-03T10:44:00Z"/>
          <w:sz w:val="24"/>
          <w:szCs w:val="24"/>
          <w:lang w:val="el-GR"/>
        </w:rPr>
      </w:pPr>
      <w:del w:id="2881" w:author="Καρμίρης Αγγελος" w:date="2020-01-03T10:44:00Z">
        <w:r w:rsidDel="00E474FD">
          <w:rPr>
            <w:sz w:val="24"/>
            <w:szCs w:val="24"/>
            <w:lang w:val="el-GR"/>
          </w:rPr>
          <w:delText>34.</w:delText>
        </w:r>
        <w:r w:rsidDel="00E474FD">
          <w:rPr>
            <w:sz w:val="24"/>
            <w:szCs w:val="24"/>
            <w:lang w:val="el-GR"/>
          </w:rPr>
          <w:tab/>
        </w:r>
        <w:r w:rsidR="002E6FB7" w:rsidDel="00E474FD">
          <w:rPr>
            <w:sz w:val="24"/>
            <w:szCs w:val="24"/>
            <w:lang w:val="el-GR"/>
          </w:rPr>
          <w:delText>Βάρος του πυρήνα του ΑΜ/Σ</w:delText>
        </w:r>
        <w:r w:rsidRPr="007E4784" w:rsidDel="00E474FD">
          <w:rPr>
            <w:sz w:val="24"/>
            <w:szCs w:val="24"/>
            <w:lang w:val="el-GR"/>
          </w:rPr>
          <w:delText>.</w:delText>
        </w:r>
      </w:del>
    </w:p>
    <w:p w:rsidR="007E4784" w:rsidDel="00E474FD" w:rsidRDefault="007E4784" w:rsidP="007E4784">
      <w:pPr>
        <w:ind w:left="1134" w:hanging="425"/>
        <w:jc w:val="both"/>
        <w:rPr>
          <w:del w:id="2882" w:author="Καρμίρης Αγγελος" w:date="2020-01-03T10:44:00Z"/>
          <w:sz w:val="24"/>
          <w:szCs w:val="24"/>
          <w:lang w:val="el-GR"/>
        </w:rPr>
      </w:pPr>
      <w:del w:id="2883" w:author="Καρμίρης Αγγελος" w:date="2020-01-03T10:44:00Z">
        <w:r w:rsidDel="00E474FD">
          <w:rPr>
            <w:sz w:val="24"/>
            <w:szCs w:val="24"/>
            <w:lang w:val="el-GR"/>
          </w:rPr>
          <w:delText>35</w:delText>
        </w:r>
        <w:r w:rsidRPr="009F37EC" w:rsidDel="00E474FD">
          <w:rPr>
            <w:sz w:val="24"/>
            <w:szCs w:val="24"/>
            <w:lang w:val="el-GR"/>
          </w:rPr>
          <w:delText>. Είδος λαδιού μόνωσης του ΑΜ/Σ</w:delText>
        </w:r>
        <w:r w:rsidDel="00E474FD">
          <w:rPr>
            <w:sz w:val="24"/>
            <w:szCs w:val="24"/>
            <w:lang w:val="el-GR"/>
          </w:rPr>
          <w:delText xml:space="preserve"> (λάδι μετασχηματιστή με ανασταλτικά οξείδωσης)</w:delText>
        </w:r>
        <w:r w:rsidRPr="009F37EC" w:rsidDel="00E474FD">
          <w:rPr>
            <w:sz w:val="24"/>
            <w:szCs w:val="24"/>
            <w:lang w:val="el-GR"/>
          </w:rPr>
          <w:delText>.</w:delText>
        </w:r>
      </w:del>
    </w:p>
    <w:p w:rsidR="007E4784" w:rsidRPr="009F37EC" w:rsidDel="00E474FD" w:rsidRDefault="007E4784" w:rsidP="007E4784">
      <w:pPr>
        <w:ind w:left="1134" w:hanging="425"/>
        <w:jc w:val="both"/>
        <w:rPr>
          <w:del w:id="2884" w:author="Καρμίρης Αγγελος" w:date="2020-01-03T10:44:00Z"/>
          <w:sz w:val="24"/>
          <w:szCs w:val="24"/>
          <w:lang w:val="el-GR"/>
        </w:rPr>
      </w:pPr>
      <w:del w:id="2885" w:author="Καρμίρης Αγγελος" w:date="2020-01-03T10:44:00Z">
        <w:r w:rsidDel="00E474FD">
          <w:rPr>
            <w:sz w:val="24"/>
            <w:szCs w:val="24"/>
            <w:lang w:val="el-GR"/>
          </w:rPr>
          <w:delText>36.</w:delText>
        </w:r>
        <w:r w:rsidDel="00E474FD">
          <w:rPr>
            <w:sz w:val="24"/>
            <w:szCs w:val="24"/>
            <w:lang w:val="el-GR"/>
          </w:rPr>
          <w:tab/>
          <w:delText>Βάρος λαδιού μόνωσης.</w:delText>
        </w:r>
      </w:del>
    </w:p>
    <w:p w:rsidR="00F8354E" w:rsidRPr="009F37EC" w:rsidDel="00E474FD" w:rsidRDefault="007E4784" w:rsidP="00F8354E">
      <w:pPr>
        <w:ind w:left="1134" w:hanging="425"/>
        <w:jc w:val="both"/>
        <w:rPr>
          <w:del w:id="2886" w:author="Καρμίρης Αγγελος" w:date="2020-01-03T10:44:00Z"/>
          <w:sz w:val="24"/>
          <w:szCs w:val="24"/>
          <w:lang w:val="el-GR"/>
        </w:rPr>
      </w:pPr>
      <w:del w:id="2887" w:author="Καρμίρης Αγγελος" w:date="2020-01-03T10:44:00Z">
        <w:r w:rsidDel="00E474FD">
          <w:rPr>
            <w:sz w:val="24"/>
            <w:szCs w:val="24"/>
            <w:lang w:val="el-GR"/>
          </w:rPr>
          <w:delText>37</w:delText>
        </w:r>
        <w:r w:rsidR="00F8354E" w:rsidRPr="009F37EC" w:rsidDel="00E474FD">
          <w:rPr>
            <w:sz w:val="24"/>
            <w:szCs w:val="24"/>
            <w:lang w:val="el-GR"/>
          </w:rPr>
          <w:delText xml:space="preserve">. Αντοχή </w:delText>
        </w:r>
        <w:r w:rsidDel="00E474FD">
          <w:rPr>
            <w:sz w:val="24"/>
            <w:szCs w:val="24"/>
            <w:lang w:val="el-GR"/>
          </w:rPr>
          <w:delText>δοχείου ΑΜ/Σ,</w:delText>
        </w:r>
        <w:r w:rsidR="00F8354E" w:rsidRPr="009F37EC" w:rsidDel="00E474FD">
          <w:rPr>
            <w:sz w:val="24"/>
            <w:szCs w:val="24"/>
            <w:lang w:val="el-GR"/>
          </w:rPr>
          <w:delText xml:space="preserve"> δοχείου διαστολής</w:delText>
        </w:r>
        <w:r w:rsidDel="00E474FD">
          <w:rPr>
            <w:sz w:val="24"/>
            <w:szCs w:val="24"/>
            <w:lang w:val="el-GR"/>
          </w:rPr>
          <w:delText xml:space="preserve"> και ψυκτικών σωμάτων</w:delText>
        </w:r>
        <w:r w:rsidR="00F8354E" w:rsidRPr="009F37EC" w:rsidDel="00E474FD">
          <w:rPr>
            <w:sz w:val="24"/>
            <w:szCs w:val="24"/>
            <w:lang w:val="el-GR"/>
          </w:rPr>
          <w:delText xml:space="preserve"> σε  κεν</w:delText>
        </w:r>
        <w:r w:rsidDel="00E474FD">
          <w:rPr>
            <w:sz w:val="24"/>
            <w:szCs w:val="24"/>
            <w:lang w:val="el-GR"/>
          </w:rPr>
          <w:delText>ό</w:delText>
        </w:r>
        <w:r w:rsidR="00F8354E" w:rsidRPr="009F37EC" w:rsidDel="00E474FD">
          <w:rPr>
            <w:sz w:val="24"/>
            <w:szCs w:val="24"/>
            <w:lang w:val="el-GR"/>
          </w:rPr>
          <w:delText>.</w:delText>
        </w:r>
      </w:del>
    </w:p>
    <w:p w:rsidR="00F8354E" w:rsidRPr="009F37EC" w:rsidDel="00E474FD" w:rsidRDefault="00F8354E" w:rsidP="00F8354E">
      <w:pPr>
        <w:ind w:left="1134" w:hanging="425"/>
        <w:jc w:val="both"/>
        <w:rPr>
          <w:del w:id="2888" w:author="Καρμίρης Αγγελος" w:date="2020-01-03T10:44:00Z"/>
          <w:sz w:val="24"/>
          <w:szCs w:val="24"/>
          <w:lang w:val="el-GR"/>
        </w:rPr>
      </w:pPr>
    </w:p>
    <w:p w:rsidR="000D11AC" w:rsidDel="00E474FD" w:rsidRDefault="000D11AC" w:rsidP="00F8354E">
      <w:pPr>
        <w:ind w:left="709"/>
        <w:jc w:val="both"/>
        <w:rPr>
          <w:del w:id="2889" w:author="Καρμίρης Αγγελος" w:date="2020-01-03T10:44:00Z"/>
          <w:sz w:val="24"/>
          <w:szCs w:val="24"/>
          <w:lang w:val="el-GR"/>
        </w:rPr>
      </w:pPr>
      <w:del w:id="2890" w:author="Καρμίρης Αγγελος" w:date="2020-01-03T10:44:00Z">
        <w:r w:rsidRPr="000D11AC" w:rsidDel="00E474FD">
          <w:rPr>
            <w:sz w:val="24"/>
            <w:szCs w:val="24"/>
            <w:lang w:val="el-GR"/>
          </w:rPr>
          <w:delText xml:space="preserve">Ο </w:delText>
        </w:r>
        <w:r w:rsidDel="00E474FD">
          <w:rPr>
            <w:sz w:val="24"/>
            <w:szCs w:val="24"/>
            <w:lang w:val="el-GR"/>
          </w:rPr>
          <w:delText>αυτο</w:delText>
        </w:r>
        <w:r w:rsidRPr="000D11AC" w:rsidDel="00E474FD">
          <w:rPr>
            <w:sz w:val="24"/>
            <w:szCs w:val="24"/>
            <w:lang w:val="el-GR"/>
          </w:rPr>
          <w:delText>μετασχηματιστής θα δι</w:delText>
        </w:r>
        <w:r w:rsidR="00607BDE" w:rsidDel="00E474FD">
          <w:rPr>
            <w:sz w:val="24"/>
            <w:szCs w:val="24"/>
            <w:lang w:val="el-GR"/>
          </w:rPr>
          <w:delText>α</w:delText>
        </w:r>
        <w:r w:rsidRPr="000D11AC" w:rsidDel="00E474FD">
          <w:rPr>
            <w:sz w:val="24"/>
            <w:szCs w:val="24"/>
            <w:lang w:val="el-GR"/>
          </w:rPr>
          <w:delText>θέτει επίσης μια πινακίδα που θα εμφανίζει την ονομασία, τη θέση, τη χρήση</w:delText>
        </w:r>
        <w:r w:rsidR="00607BDE" w:rsidDel="00E474FD">
          <w:rPr>
            <w:sz w:val="24"/>
            <w:szCs w:val="24"/>
            <w:lang w:val="el-GR"/>
          </w:rPr>
          <w:delText>, τον τύπο</w:delText>
        </w:r>
        <w:r w:rsidRPr="000D11AC" w:rsidDel="00E474FD">
          <w:rPr>
            <w:sz w:val="24"/>
            <w:szCs w:val="24"/>
            <w:lang w:val="el-GR"/>
          </w:rPr>
          <w:delText xml:space="preserve"> και τις διαστάσεις όλων των βαλβίδων του δοχείου του </w:delText>
        </w:r>
        <w:r w:rsidDel="00E474FD">
          <w:rPr>
            <w:sz w:val="24"/>
            <w:szCs w:val="24"/>
            <w:lang w:val="el-GR"/>
          </w:rPr>
          <w:delText>αυτο</w:delText>
        </w:r>
        <w:r w:rsidRPr="000D11AC" w:rsidDel="00E474FD">
          <w:rPr>
            <w:sz w:val="24"/>
            <w:szCs w:val="24"/>
            <w:lang w:val="el-GR"/>
          </w:rPr>
          <w:delText xml:space="preserve">μετασχηματιστή και του δοχείου διαστολής. </w:delText>
        </w:r>
        <w:r w:rsidR="00607BDE" w:rsidDel="00E474FD">
          <w:rPr>
            <w:sz w:val="24"/>
            <w:szCs w:val="24"/>
            <w:lang w:val="el-GR"/>
          </w:rPr>
          <w:delText>Η πινακίδα θα εμφανίζει επίσης την κατάσταση (ανοικτή, κλειστή) κάθε βαλβίδας κατά τη διάρκεια της κανονικής λειτουργίας ή της ξήρανσης εν κενώ.</w:delText>
        </w:r>
      </w:del>
    </w:p>
    <w:p w:rsidR="00194266" w:rsidRPr="009F37EC" w:rsidDel="00E474FD" w:rsidRDefault="00F8354E" w:rsidP="00F8354E">
      <w:pPr>
        <w:ind w:left="709"/>
        <w:jc w:val="both"/>
        <w:rPr>
          <w:del w:id="2891" w:author="Καρμίρης Αγγελος" w:date="2020-01-03T10:44:00Z"/>
          <w:sz w:val="24"/>
          <w:szCs w:val="24"/>
          <w:lang w:val="el-GR"/>
        </w:rPr>
      </w:pPr>
      <w:del w:id="2892" w:author="Καρμίρης Αγγελος" w:date="2020-01-03T10:44:00Z">
        <w:r w:rsidRPr="009F37EC" w:rsidDel="00E474FD">
          <w:rPr>
            <w:sz w:val="24"/>
            <w:szCs w:val="24"/>
            <w:lang w:val="el-GR"/>
          </w:rPr>
          <w:delText xml:space="preserve">Επιπρόσθετα της </w:delText>
        </w:r>
        <w:r w:rsidR="000D11AC" w:rsidDel="00E474FD">
          <w:rPr>
            <w:sz w:val="24"/>
            <w:szCs w:val="24"/>
            <w:lang w:val="el-GR"/>
          </w:rPr>
          <w:delText>παραπάνω</w:delText>
        </w:r>
        <w:r w:rsidRPr="009F37EC" w:rsidDel="00E474FD">
          <w:rPr>
            <w:sz w:val="24"/>
            <w:szCs w:val="24"/>
            <w:lang w:val="el-GR"/>
          </w:rPr>
          <w:delText xml:space="preserve"> πινακίδ</w:delText>
        </w:r>
        <w:r w:rsidR="000D11AC" w:rsidDel="00E474FD">
          <w:rPr>
            <w:sz w:val="24"/>
            <w:szCs w:val="24"/>
            <w:lang w:val="el-GR"/>
          </w:rPr>
          <w:delText>ων</w:delText>
        </w:r>
        <w:r w:rsidRPr="009F37EC" w:rsidDel="00E474FD">
          <w:rPr>
            <w:sz w:val="24"/>
            <w:szCs w:val="24"/>
            <w:lang w:val="el-GR"/>
          </w:rPr>
          <w:delText xml:space="preserve"> μ</w:delText>
        </w:r>
        <w:r w:rsidR="00E6602F" w:rsidRPr="009F37EC" w:rsidDel="00E474FD">
          <w:rPr>
            <w:sz w:val="24"/>
            <w:szCs w:val="24"/>
            <w:lang w:val="el-GR"/>
          </w:rPr>
          <w:delText>ε τις παραπάνω πληροφορίες, ο Α</w:delText>
        </w:r>
        <w:r w:rsidRPr="009F37EC" w:rsidDel="00E474FD">
          <w:rPr>
            <w:sz w:val="24"/>
            <w:szCs w:val="24"/>
            <w:lang w:val="el-GR"/>
          </w:rPr>
          <w:delText>Μ</w:delText>
        </w:r>
        <w:r w:rsidR="00E6602F" w:rsidRPr="009F37EC" w:rsidDel="00E474FD">
          <w:rPr>
            <w:sz w:val="24"/>
            <w:szCs w:val="24"/>
            <w:lang w:val="el-GR"/>
          </w:rPr>
          <w:delText>/</w:delText>
        </w:r>
        <w:r w:rsidRPr="009F37EC" w:rsidDel="00E474FD">
          <w:rPr>
            <w:sz w:val="24"/>
            <w:szCs w:val="24"/>
            <w:lang w:val="el-GR"/>
          </w:rPr>
          <w:delText xml:space="preserve">Σ θα </w:delText>
        </w:r>
        <w:r w:rsidR="004C361F" w:rsidRPr="009F37EC" w:rsidDel="00E474FD">
          <w:rPr>
            <w:sz w:val="24"/>
            <w:szCs w:val="24"/>
            <w:lang w:val="el-GR"/>
          </w:rPr>
          <w:delText>φέρει</w:delText>
        </w:r>
        <w:r w:rsidR="00492944" w:rsidRPr="009F37EC" w:rsidDel="00E474FD">
          <w:rPr>
            <w:sz w:val="24"/>
            <w:szCs w:val="24"/>
            <w:lang w:val="el-GR"/>
          </w:rPr>
          <w:delText xml:space="preserve"> επίσης</w:delText>
        </w:r>
        <w:r w:rsidRPr="009F37EC" w:rsidDel="00E474FD">
          <w:rPr>
            <w:sz w:val="24"/>
            <w:szCs w:val="24"/>
            <w:lang w:val="el-GR"/>
          </w:rPr>
          <w:delText xml:space="preserve"> πινακίδες με τεχνικά στοιχεία του βοηθητικού εξοπλισμού του</w:delText>
        </w:r>
        <w:r w:rsidR="004C361F" w:rsidRPr="009F37EC" w:rsidDel="00E474FD">
          <w:rPr>
            <w:sz w:val="24"/>
            <w:szCs w:val="24"/>
            <w:lang w:val="el-GR"/>
          </w:rPr>
          <w:delText>,</w:delText>
        </w:r>
        <w:r w:rsidRPr="009F37EC" w:rsidDel="00E474FD">
          <w:rPr>
            <w:sz w:val="24"/>
            <w:szCs w:val="24"/>
            <w:lang w:val="el-GR"/>
          </w:rPr>
          <w:delText xml:space="preserve"> όπως </w:delText>
        </w:r>
        <w:r w:rsidR="004C361F" w:rsidRPr="009F37EC" w:rsidDel="00E474FD">
          <w:rPr>
            <w:sz w:val="24"/>
            <w:szCs w:val="24"/>
            <w:lang w:val="el-GR"/>
          </w:rPr>
          <w:delText xml:space="preserve">είναι </w:delText>
        </w:r>
        <w:r w:rsidRPr="009F37EC" w:rsidDel="00E474FD">
          <w:rPr>
            <w:sz w:val="24"/>
            <w:szCs w:val="24"/>
            <w:lang w:val="el-GR"/>
          </w:rPr>
          <w:delText xml:space="preserve">μονωτήρες </w:delText>
        </w:r>
        <w:r w:rsidR="00A57402" w:rsidDel="00E474FD">
          <w:rPr>
            <w:sz w:val="24"/>
            <w:szCs w:val="24"/>
            <w:lang w:val="el-GR"/>
          </w:rPr>
          <w:delText>διέλευσης</w:delText>
        </w:r>
        <w:r w:rsidRPr="009F37EC" w:rsidDel="00E474FD">
          <w:rPr>
            <w:sz w:val="24"/>
            <w:szCs w:val="24"/>
            <w:lang w:val="el-GR"/>
          </w:rPr>
          <w:delText>, Μ/Σ εντάσεως, σύστημα ψύξης,</w:delText>
        </w:r>
        <w:r w:rsidR="00B27130" w:rsidRPr="009F37EC" w:rsidDel="00E474FD">
          <w:rPr>
            <w:sz w:val="24"/>
            <w:szCs w:val="24"/>
            <w:lang w:val="el-GR"/>
          </w:rPr>
          <w:delText xml:space="preserve"> και μηχανισμού αλ</w:delText>
        </w:r>
        <w:r w:rsidR="00C01CA9" w:rsidRPr="009F37EC" w:rsidDel="00E474FD">
          <w:rPr>
            <w:sz w:val="24"/>
            <w:szCs w:val="24"/>
            <w:lang w:val="el-GR"/>
          </w:rPr>
          <w:delText>λαγής βήματος τάσεως υπό φορτίο,</w:delText>
        </w:r>
        <w:r w:rsidRPr="009F37EC" w:rsidDel="00E474FD">
          <w:rPr>
            <w:sz w:val="24"/>
            <w:szCs w:val="24"/>
            <w:lang w:val="el-GR"/>
          </w:rPr>
          <w:delText xml:space="preserve"> σύμφωνα με τους επιμέρους </w:delText>
        </w:r>
        <w:r w:rsidR="00B27130" w:rsidRPr="009F37EC" w:rsidDel="00E474FD">
          <w:rPr>
            <w:sz w:val="24"/>
            <w:szCs w:val="24"/>
            <w:lang w:val="el-GR"/>
          </w:rPr>
          <w:delText xml:space="preserve"> </w:delText>
        </w:r>
        <w:r w:rsidR="004C361F" w:rsidRPr="009F37EC" w:rsidDel="00E474FD">
          <w:rPr>
            <w:sz w:val="24"/>
            <w:szCs w:val="24"/>
            <w:lang w:val="el-GR"/>
          </w:rPr>
          <w:delText>Κ</w:delText>
        </w:r>
        <w:r w:rsidRPr="009F37EC" w:rsidDel="00E474FD">
          <w:rPr>
            <w:sz w:val="24"/>
            <w:szCs w:val="24"/>
            <w:lang w:val="el-GR"/>
          </w:rPr>
          <w:delText>ανονισμούς.</w:delText>
        </w:r>
      </w:del>
    </w:p>
    <w:p w:rsidR="00AF2D12" w:rsidRPr="009F37EC" w:rsidDel="00E474FD" w:rsidRDefault="00AF2D12" w:rsidP="00F8354E">
      <w:pPr>
        <w:ind w:left="709"/>
        <w:jc w:val="both"/>
        <w:rPr>
          <w:del w:id="2893" w:author="Καρμίρης Αγγελος" w:date="2020-01-03T10:44:00Z"/>
          <w:sz w:val="24"/>
          <w:szCs w:val="24"/>
          <w:lang w:val="el-GR"/>
        </w:rPr>
      </w:pPr>
    </w:p>
    <w:p w:rsidR="00AF2D12" w:rsidRPr="009F37EC" w:rsidDel="00E474FD" w:rsidRDefault="00AF2D12" w:rsidP="00F8354E">
      <w:pPr>
        <w:ind w:left="709"/>
        <w:jc w:val="both"/>
        <w:rPr>
          <w:del w:id="2894" w:author="Καρμίρης Αγγελος" w:date="2020-01-03T10:44:00Z"/>
          <w:sz w:val="24"/>
          <w:szCs w:val="24"/>
          <w:lang w:val="el-GR"/>
        </w:rPr>
      </w:pPr>
    </w:p>
    <w:p w:rsidR="0093579C" w:rsidRPr="009F37EC" w:rsidDel="00E474FD" w:rsidRDefault="0093579C" w:rsidP="0093579C">
      <w:pPr>
        <w:jc w:val="both"/>
        <w:rPr>
          <w:del w:id="2895" w:author="Καρμίρης Αγγελος" w:date="2020-01-03T10:44:00Z"/>
          <w:b/>
          <w:bCs/>
          <w:sz w:val="24"/>
          <w:szCs w:val="24"/>
          <w:u w:val="single"/>
          <w:lang w:val="el-GR"/>
        </w:rPr>
      </w:pPr>
      <w:del w:id="2896" w:author="Καρμίρης Αγγελος" w:date="2020-01-03T10:44:00Z">
        <w:r w:rsidRPr="009F37EC" w:rsidDel="00E474FD">
          <w:rPr>
            <w:b/>
            <w:bCs/>
            <w:sz w:val="24"/>
            <w:szCs w:val="24"/>
            <w:lang w:val="el-GR"/>
          </w:rPr>
          <w:delText>ΧΙ</w:delText>
        </w:r>
        <w:r w:rsidRPr="009F37EC" w:rsidDel="00E474FD">
          <w:rPr>
            <w:b/>
            <w:bCs/>
            <w:sz w:val="24"/>
            <w:szCs w:val="24"/>
          </w:rPr>
          <w:delText>X</w:delText>
        </w:r>
        <w:r w:rsidRPr="009F37EC" w:rsidDel="00E474FD">
          <w:rPr>
            <w:b/>
            <w:bCs/>
            <w:sz w:val="24"/>
            <w:szCs w:val="24"/>
            <w:lang w:val="el-GR"/>
          </w:rPr>
          <w:delText xml:space="preserve">.  </w:delText>
        </w:r>
        <w:r w:rsidRPr="009F37EC" w:rsidDel="00E474FD">
          <w:rPr>
            <w:b/>
            <w:bCs/>
            <w:sz w:val="24"/>
            <w:szCs w:val="24"/>
            <w:u w:val="single"/>
            <w:lang w:val="el-GR"/>
          </w:rPr>
          <w:delText>ΟΙΚΟΝΟΜΙΚΗ ΣΥΓΚΡΙΣΗ ΤΩΝ ΠΡΟΣΦΟΡΩΝ</w:delText>
        </w:r>
      </w:del>
    </w:p>
    <w:p w:rsidR="0093579C" w:rsidRPr="009F37EC" w:rsidDel="00E474FD" w:rsidRDefault="0093579C" w:rsidP="0093579C">
      <w:pPr>
        <w:ind w:left="709"/>
        <w:jc w:val="both"/>
        <w:rPr>
          <w:del w:id="2897" w:author="Καρμίρης Αγγελος" w:date="2020-01-03T10:44:00Z"/>
          <w:sz w:val="24"/>
          <w:szCs w:val="24"/>
          <w:lang w:val="el-GR"/>
        </w:rPr>
      </w:pPr>
    </w:p>
    <w:p w:rsidR="0093579C" w:rsidRPr="009F37EC" w:rsidDel="00E474FD" w:rsidRDefault="0093579C" w:rsidP="0093579C">
      <w:pPr>
        <w:ind w:left="709"/>
        <w:jc w:val="both"/>
        <w:rPr>
          <w:del w:id="2898" w:author="Καρμίρης Αγγελος" w:date="2020-01-03T10:44:00Z"/>
          <w:sz w:val="24"/>
          <w:szCs w:val="24"/>
          <w:lang w:val="el-GR"/>
        </w:rPr>
      </w:pPr>
      <w:del w:id="2899" w:author="Καρμίρης Αγγελος" w:date="2020-01-03T10:44:00Z">
        <w:r w:rsidRPr="009F37EC" w:rsidDel="00E474FD">
          <w:rPr>
            <w:sz w:val="24"/>
            <w:szCs w:val="24"/>
            <w:lang w:val="el-GR"/>
          </w:rPr>
          <w:delText>Η οικονομική σύγκριση θα στηριχθεί στο συνολικό αρχικό κόστος του αυτομετασχηματιστ</w:delText>
        </w:r>
        <w:r w:rsidR="00E6602F" w:rsidRPr="009F37EC" w:rsidDel="00E474FD">
          <w:rPr>
            <w:sz w:val="24"/>
            <w:szCs w:val="24"/>
            <w:lang w:val="el-GR"/>
          </w:rPr>
          <w:delText>ή</w:delText>
        </w:r>
        <w:r w:rsidRPr="009F37EC" w:rsidDel="00E474FD">
          <w:rPr>
            <w:sz w:val="24"/>
            <w:szCs w:val="24"/>
            <w:lang w:val="el-GR"/>
          </w:rPr>
          <w:delText xml:space="preserve"> όπως θα διαμορφωθεί αφού ληφθούν υπόψη οι όροι πληρωμής και τυχόν τελωνιακοί δασμοί και το κόστος των εγγυημένων απωλειών του, δηλαδή στο ετήσιο κόστος του αυτομετασχηματιστή όπως περιγράφεται στο παράρτημα ΄΄Β΄΄ </w:delText>
        </w:r>
        <w:r w:rsidR="00A155AB" w:rsidRPr="009F37EC" w:rsidDel="00E474FD">
          <w:rPr>
            <w:sz w:val="24"/>
            <w:szCs w:val="24"/>
            <w:lang w:val="el-GR"/>
          </w:rPr>
          <w:delText>της προδιαγραφής. Για το</w:delText>
        </w:r>
        <w:r w:rsidRPr="009F37EC" w:rsidDel="00E474FD">
          <w:rPr>
            <w:sz w:val="24"/>
            <w:szCs w:val="24"/>
            <w:lang w:val="el-GR"/>
          </w:rPr>
          <w:delText xml:space="preserve"> </w:delText>
        </w:r>
        <w:r w:rsidR="00A155AB" w:rsidRPr="009F37EC" w:rsidDel="00E474FD">
          <w:rPr>
            <w:sz w:val="24"/>
            <w:szCs w:val="24"/>
            <w:lang w:val="el-GR"/>
          </w:rPr>
          <w:delText>λόγο αυτό</w:delText>
        </w:r>
        <w:r w:rsidRPr="009F37EC" w:rsidDel="00E474FD">
          <w:rPr>
            <w:sz w:val="24"/>
            <w:szCs w:val="24"/>
            <w:lang w:val="el-GR"/>
          </w:rPr>
          <w:delText xml:space="preserve"> απαιτείται η συμπλήρωση </w:delText>
        </w:r>
        <w:r w:rsidR="00026773" w:rsidDel="00E474FD">
          <w:rPr>
            <w:sz w:val="24"/>
            <w:szCs w:val="24"/>
            <w:lang w:val="el-GR"/>
          </w:rPr>
          <w:delText>των παραγράφων</w:delText>
        </w:r>
        <w:r w:rsidR="00976608" w:rsidDel="00E474FD">
          <w:rPr>
            <w:sz w:val="24"/>
            <w:szCs w:val="24"/>
            <w:lang w:val="el-GR"/>
          </w:rPr>
          <w:delText xml:space="preserve"> 1</w:delText>
        </w:r>
        <w:r w:rsidR="000C5E93" w:rsidRPr="009F37EC" w:rsidDel="00E474FD">
          <w:rPr>
            <w:sz w:val="24"/>
            <w:szCs w:val="24"/>
            <w:lang w:val="el-GR"/>
          </w:rPr>
          <w:delText xml:space="preserve"> </w:delText>
        </w:r>
        <w:r w:rsidRPr="009F37EC" w:rsidDel="00E474FD">
          <w:rPr>
            <w:sz w:val="24"/>
            <w:szCs w:val="24"/>
            <w:lang w:val="el-GR"/>
          </w:rPr>
          <w:delText xml:space="preserve">του παραρτήματος </w:delText>
        </w:r>
        <w:r w:rsidR="0014418F" w:rsidRPr="009F37EC" w:rsidDel="00E474FD">
          <w:rPr>
            <w:sz w:val="24"/>
            <w:szCs w:val="24"/>
            <w:lang w:val="el-GR"/>
          </w:rPr>
          <w:delText>“Β”</w:delText>
        </w:r>
        <w:r w:rsidR="00026773" w:rsidRPr="00026773" w:rsidDel="00E474FD">
          <w:rPr>
            <w:sz w:val="24"/>
            <w:szCs w:val="24"/>
            <w:lang w:val="el-GR"/>
          </w:rPr>
          <w:delText xml:space="preserve"> </w:delText>
        </w:r>
        <w:r w:rsidR="00026773" w:rsidDel="00E474FD">
          <w:rPr>
            <w:sz w:val="24"/>
            <w:szCs w:val="24"/>
            <w:lang w:val="el-GR"/>
          </w:rPr>
          <w:delText>μόνο</w:delText>
        </w:r>
        <w:r w:rsidR="00A155AB" w:rsidRPr="009F37EC" w:rsidDel="00E474FD">
          <w:rPr>
            <w:sz w:val="24"/>
            <w:szCs w:val="24"/>
            <w:lang w:val="el-GR"/>
          </w:rPr>
          <w:delText xml:space="preserve"> </w:delText>
        </w:r>
        <w:r w:rsidR="000C5E93" w:rsidRPr="009F37EC" w:rsidDel="00E474FD">
          <w:rPr>
            <w:sz w:val="24"/>
            <w:szCs w:val="24"/>
            <w:lang w:val="el-GR"/>
          </w:rPr>
          <w:delText xml:space="preserve">και </w:delText>
        </w:r>
        <w:r w:rsidR="00667DFD" w:rsidRPr="009F37EC" w:rsidDel="00E474FD">
          <w:rPr>
            <w:sz w:val="24"/>
            <w:szCs w:val="24"/>
            <w:lang w:val="el-GR"/>
          </w:rPr>
          <w:delText xml:space="preserve">η υποβολή του </w:delText>
        </w:r>
        <w:r w:rsidR="000C5E93" w:rsidRPr="009F37EC" w:rsidDel="00E474FD">
          <w:rPr>
            <w:sz w:val="24"/>
            <w:szCs w:val="24"/>
            <w:lang w:val="el-GR"/>
          </w:rPr>
          <w:delText xml:space="preserve">μαζί με όλα τα άλλα τεχνικά στοιχεία στην Τεχνική Προσφορά καθώς </w:delText>
        </w:r>
        <w:r w:rsidR="00667DFD" w:rsidRPr="009F37EC" w:rsidDel="00E474FD">
          <w:rPr>
            <w:sz w:val="24"/>
            <w:szCs w:val="24"/>
            <w:lang w:val="el-GR"/>
          </w:rPr>
          <w:delText xml:space="preserve">επίσης </w:delText>
        </w:r>
        <w:r w:rsidR="000C5E93" w:rsidRPr="009F37EC" w:rsidDel="00E474FD">
          <w:rPr>
            <w:sz w:val="24"/>
            <w:szCs w:val="24"/>
            <w:lang w:val="el-GR"/>
          </w:rPr>
          <w:delText>και η υποβολή του πλήρως συμπληρωμένου</w:delText>
        </w:r>
        <w:r w:rsidR="0014418F" w:rsidRPr="009F37EC" w:rsidDel="00E474FD">
          <w:rPr>
            <w:sz w:val="24"/>
            <w:szCs w:val="24"/>
            <w:lang w:val="el-GR"/>
          </w:rPr>
          <w:delText>,</w:delText>
        </w:r>
        <w:r w:rsidR="000C5E93" w:rsidRPr="009F37EC" w:rsidDel="00E474FD">
          <w:rPr>
            <w:sz w:val="24"/>
            <w:szCs w:val="24"/>
            <w:lang w:val="el-GR"/>
          </w:rPr>
          <w:delText xml:space="preserve"> </w:delText>
        </w:r>
        <w:r w:rsidR="00A155AB" w:rsidRPr="009F37EC" w:rsidDel="00E474FD">
          <w:rPr>
            <w:sz w:val="24"/>
            <w:szCs w:val="24"/>
            <w:lang w:val="el-GR"/>
          </w:rPr>
          <w:delText>στην οικονομική  προσφορά</w:delText>
        </w:r>
        <w:r w:rsidRPr="009F37EC" w:rsidDel="00E474FD">
          <w:rPr>
            <w:sz w:val="24"/>
            <w:szCs w:val="24"/>
            <w:lang w:val="el-GR"/>
          </w:rPr>
          <w:delText>.</w:delText>
        </w:r>
      </w:del>
    </w:p>
    <w:p w:rsidR="00AF2D12" w:rsidRPr="009F37EC" w:rsidDel="00E474FD" w:rsidRDefault="00AF2D12" w:rsidP="00AF2D12">
      <w:pPr>
        <w:ind w:left="709"/>
        <w:jc w:val="both"/>
        <w:rPr>
          <w:del w:id="2900" w:author="Καρμίρης Αγγελος" w:date="2020-01-03T10:44:00Z"/>
          <w:sz w:val="24"/>
          <w:szCs w:val="24"/>
          <w:lang w:val="el-GR"/>
        </w:rPr>
      </w:pPr>
    </w:p>
    <w:p w:rsidR="00AF2D12" w:rsidRPr="007157AE" w:rsidDel="00E474FD" w:rsidRDefault="00AF6985" w:rsidP="00AF2D12">
      <w:pPr>
        <w:ind w:left="709"/>
        <w:jc w:val="both"/>
        <w:rPr>
          <w:del w:id="2901" w:author="Καρμίρης Αγγελος" w:date="2020-01-03T10:44:00Z"/>
          <w:sz w:val="24"/>
          <w:szCs w:val="24"/>
          <w:lang w:val="el-GR"/>
        </w:rPr>
      </w:pPr>
      <w:del w:id="2902" w:author="Καρμίρης Αγγελος" w:date="2020-01-03T10:44:00Z">
        <w:r w:rsidRPr="007157AE" w:rsidDel="00E474FD">
          <w:rPr>
            <w:sz w:val="24"/>
            <w:szCs w:val="24"/>
            <w:lang w:val="el-GR"/>
          </w:rPr>
          <w:delText xml:space="preserve">  </w:delText>
        </w:r>
      </w:del>
    </w:p>
    <w:p w:rsidR="001E5868" w:rsidRPr="009F37EC" w:rsidDel="00E474FD" w:rsidRDefault="001E5868" w:rsidP="001E5868">
      <w:pPr>
        <w:jc w:val="both"/>
        <w:rPr>
          <w:del w:id="2903" w:author="Καρμίρης Αγγελος" w:date="2020-01-03T10:44:00Z"/>
          <w:b/>
          <w:bCs/>
          <w:sz w:val="24"/>
          <w:szCs w:val="24"/>
          <w:u w:val="single"/>
          <w:lang w:val="el-GR"/>
        </w:rPr>
      </w:pPr>
      <w:del w:id="2904" w:author="Καρμίρης Αγγελος" w:date="2020-01-03T10:44:00Z">
        <w:r w:rsidRPr="009F37EC" w:rsidDel="00E474FD">
          <w:rPr>
            <w:b/>
            <w:bCs/>
            <w:sz w:val="24"/>
            <w:szCs w:val="24"/>
            <w:lang w:val="el-GR"/>
          </w:rPr>
          <w:delText>Χ</w:delText>
        </w:r>
        <w:r w:rsidR="005A72FE" w:rsidRPr="009F37EC" w:rsidDel="00E474FD">
          <w:rPr>
            <w:b/>
            <w:bCs/>
            <w:sz w:val="24"/>
            <w:szCs w:val="24"/>
          </w:rPr>
          <w:delText>X</w:delText>
        </w:r>
        <w:r w:rsidRPr="009F37EC" w:rsidDel="00E474FD">
          <w:rPr>
            <w:b/>
            <w:bCs/>
            <w:sz w:val="24"/>
            <w:szCs w:val="24"/>
            <w:lang w:val="el-GR"/>
          </w:rPr>
          <w:delText xml:space="preserve">.  </w:delText>
        </w:r>
        <w:r w:rsidRPr="009F37EC" w:rsidDel="00E474FD">
          <w:rPr>
            <w:b/>
            <w:bCs/>
            <w:sz w:val="24"/>
            <w:szCs w:val="24"/>
            <w:u w:val="single"/>
            <w:lang w:val="el-GR"/>
          </w:rPr>
          <w:delText>ΣΥΣΚΕΥΑΣΙΑ</w:delText>
        </w:r>
      </w:del>
    </w:p>
    <w:p w:rsidR="001509DA" w:rsidRPr="009F37EC" w:rsidDel="00E474FD" w:rsidRDefault="001509DA" w:rsidP="001E5868">
      <w:pPr>
        <w:jc w:val="both"/>
        <w:rPr>
          <w:del w:id="2905" w:author="Καρμίρης Αγγελος" w:date="2020-01-03T10:44:00Z"/>
          <w:b/>
          <w:bCs/>
          <w:sz w:val="24"/>
          <w:szCs w:val="24"/>
          <w:u w:val="single"/>
          <w:lang w:val="el-GR"/>
        </w:rPr>
      </w:pPr>
    </w:p>
    <w:p w:rsidR="001509DA" w:rsidDel="00E474FD" w:rsidRDefault="001509DA" w:rsidP="001509DA">
      <w:pPr>
        <w:ind w:left="709" w:hanging="709"/>
        <w:jc w:val="both"/>
        <w:rPr>
          <w:del w:id="2906" w:author="Καρμίρης Αγγελος" w:date="2020-01-03T10:44:00Z"/>
          <w:sz w:val="24"/>
          <w:szCs w:val="24"/>
          <w:lang w:val="el-GR"/>
        </w:rPr>
      </w:pPr>
      <w:del w:id="2907" w:author="Καρμίρης Αγγελος" w:date="2020-01-03T10:44:00Z">
        <w:r w:rsidRPr="009F37EC" w:rsidDel="00E474FD">
          <w:rPr>
            <w:sz w:val="24"/>
            <w:szCs w:val="24"/>
            <w:lang w:val="el-GR"/>
          </w:rPr>
          <w:tab/>
          <w:delText>Τα παρελκόμενα του ΑΜ/Σ θα πρέπει να είναι συσκευασμένα εντός στιβαρών</w:delText>
        </w:r>
        <w:r w:rsidR="000D11AC" w:rsidDel="00E474FD">
          <w:rPr>
            <w:sz w:val="24"/>
            <w:szCs w:val="24"/>
            <w:lang w:val="el-GR"/>
          </w:rPr>
          <w:delText>, εντελώς κλειστών</w:delText>
        </w:r>
        <w:r w:rsidRPr="009F37EC" w:rsidDel="00E474FD">
          <w:rPr>
            <w:sz w:val="24"/>
            <w:szCs w:val="24"/>
            <w:lang w:val="el-GR"/>
          </w:rPr>
          <w:delText xml:space="preserve"> ξύλινων κιβωτίων</w:delText>
        </w:r>
        <w:r w:rsidR="000D11AC" w:rsidDel="00E474FD">
          <w:rPr>
            <w:sz w:val="24"/>
            <w:szCs w:val="24"/>
            <w:lang w:val="el-GR"/>
          </w:rPr>
          <w:delText>, πάχους τουλάχιστον 20</w:delText>
        </w:r>
        <w:r w:rsidR="000D11AC" w:rsidDel="00E474FD">
          <w:rPr>
            <w:sz w:val="24"/>
            <w:szCs w:val="24"/>
          </w:rPr>
          <w:delText>mm</w:delText>
        </w:r>
        <w:r w:rsidR="000D11AC" w:rsidRPr="004F609D" w:rsidDel="00E474FD">
          <w:rPr>
            <w:sz w:val="24"/>
            <w:szCs w:val="24"/>
            <w:lang w:val="el-GR"/>
          </w:rPr>
          <w:delText xml:space="preserve"> </w:delText>
        </w:r>
        <w:r w:rsidR="000D11AC" w:rsidDel="00E474FD">
          <w:rPr>
            <w:sz w:val="24"/>
            <w:szCs w:val="24"/>
            <w:lang w:val="el-GR"/>
          </w:rPr>
          <w:delText>και</w:delText>
        </w:r>
        <w:r w:rsidRPr="009F37EC" w:rsidDel="00E474FD">
          <w:rPr>
            <w:sz w:val="24"/>
            <w:szCs w:val="24"/>
            <w:lang w:val="el-GR"/>
          </w:rPr>
          <w:delText xml:space="preserve"> μέγιστου μεικτού βάρους πέντε (5) τόνων</w:delText>
        </w:r>
        <w:r w:rsidR="004E5EF0" w:rsidRPr="004E5EF0" w:rsidDel="00E474FD">
          <w:rPr>
            <w:sz w:val="24"/>
            <w:szCs w:val="24"/>
            <w:lang w:val="el-GR"/>
          </w:rPr>
          <w:delText xml:space="preserve"> (</w:delText>
        </w:r>
        <w:r w:rsidR="004E5EF0" w:rsidDel="00E474FD">
          <w:rPr>
            <w:sz w:val="24"/>
            <w:szCs w:val="24"/>
          </w:rPr>
          <w:delText>seaworthy</w:delText>
        </w:r>
        <w:r w:rsidR="004E5EF0" w:rsidRPr="004E5EF0" w:rsidDel="00E474FD">
          <w:rPr>
            <w:sz w:val="24"/>
            <w:szCs w:val="24"/>
            <w:lang w:val="el-GR"/>
          </w:rPr>
          <w:delText xml:space="preserve"> </w:delText>
        </w:r>
        <w:r w:rsidR="004E5EF0" w:rsidDel="00E474FD">
          <w:rPr>
            <w:sz w:val="24"/>
            <w:szCs w:val="24"/>
          </w:rPr>
          <w:delText>packing</w:delText>
        </w:r>
        <w:r w:rsidR="004E5EF0" w:rsidRPr="004E5EF0" w:rsidDel="00E474FD">
          <w:rPr>
            <w:sz w:val="24"/>
            <w:szCs w:val="24"/>
            <w:lang w:val="el-GR"/>
          </w:rPr>
          <w:delText>)</w:delText>
        </w:r>
        <w:r w:rsidRPr="009F37EC" w:rsidDel="00E474FD">
          <w:rPr>
            <w:sz w:val="24"/>
            <w:szCs w:val="24"/>
            <w:lang w:val="el-GR"/>
          </w:rPr>
          <w:delText>.</w:delText>
        </w:r>
      </w:del>
    </w:p>
    <w:p w:rsidR="00A30B60" w:rsidRPr="009F37EC" w:rsidDel="00E474FD" w:rsidRDefault="00A30B60" w:rsidP="001509DA">
      <w:pPr>
        <w:ind w:left="709" w:hanging="709"/>
        <w:jc w:val="both"/>
        <w:rPr>
          <w:del w:id="2908" w:author="Καρμίρης Αγγελος" w:date="2020-01-03T10:44:00Z"/>
          <w:sz w:val="24"/>
          <w:szCs w:val="24"/>
          <w:lang w:val="el-GR"/>
        </w:rPr>
      </w:pPr>
      <w:del w:id="2909" w:author="Καρμίρης Αγγελος" w:date="2020-01-03T10:44:00Z">
        <w:r w:rsidDel="00E474FD">
          <w:rPr>
            <w:sz w:val="24"/>
            <w:szCs w:val="24"/>
            <w:lang w:val="el-GR"/>
          </w:rPr>
          <w:tab/>
        </w:r>
        <w:r w:rsidRPr="00A30B60" w:rsidDel="00E474FD">
          <w:rPr>
            <w:sz w:val="24"/>
            <w:szCs w:val="24"/>
            <w:lang w:val="el-GR"/>
          </w:rPr>
          <w:delText>Τα κιβώτια θα είναι τύπου παλέτας και θα προστατεύονται εσωτερικά με ανθεκτικό μονωτικό υλικό π.χ. νάυλον.</w:delText>
        </w:r>
      </w:del>
    </w:p>
    <w:p w:rsidR="001509DA" w:rsidRPr="009F37EC" w:rsidDel="00E474FD" w:rsidRDefault="001509DA" w:rsidP="001509DA">
      <w:pPr>
        <w:ind w:left="709" w:hanging="709"/>
        <w:jc w:val="both"/>
        <w:rPr>
          <w:del w:id="2910" w:author="Καρμίρης Αγγελος" w:date="2020-01-03T10:44:00Z"/>
          <w:sz w:val="24"/>
          <w:szCs w:val="24"/>
          <w:lang w:val="el-GR"/>
        </w:rPr>
      </w:pPr>
      <w:del w:id="2911" w:author="Καρμίρης Αγγελος" w:date="2020-01-03T10:44:00Z">
        <w:r w:rsidRPr="009F37EC" w:rsidDel="00E474FD">
          <w:rPr>
            <w:sz w:val="24"/>
            <w:szCs w:val="24"/>
            <w:lang w:val="el-GR"/>
          </w:rPr>
          <w:tab/>
          <w:delText xml:space="preserve">Η παραπάνω απαίτηση δεν συμπεριλαμβάνει τους μονωτήρες </w:delText>
        </w:r>
        <w:r w:rsidR="00A57402" w:rsidDel="00E474FD">
          <w:rPr>
            <w:sz w:val="24"/>
            <w:szCs w:val="24"/>
            <w:lang w:val="el-GR"/>
          </w:rPr>
          <w:delText>διέλευσης</w:delText>
        </w:r>
        <w:r w:rsidRPr="009F37EC" w:rsidDel="00E474FD">
          <w:rPr>
            <w:sz w:val="24"/>
            <w:szCs w:val="24"/>
            <w:lang w:val="el-GR"/>
          </w:rPr>
          <w:delText xml:space="preserve"> του ΑΜ</w:delText>
        </w:r>
        <w:r w:rsidR="00E6602F" w:rsidRPr="009F37EC" w:rsidDel="00E474FD">
          <w:rPr>
            <w:sz w:val="24"/>
            <w:szCs w:val="24"/>
            <w:lang w:val="el-GR"/>
          </w:rPr>
          <w:delText>/</w:delText>
        </w:r>
        <w:r w:rsidRPr="009F37EC" w:rsidDel="00E474FD">
          <w:rPr>
            <w:sz w:val="24"/>
            <w:szCs w:val="24"/>
            <w:lang w:val="el-GR"/>
          </w:rPr>
          <w:delText>Σ οι οποίοι θα πρέπει να είναι συσκευασμένοι ξεχωριστά, ένας μονωτήρας ανά ένα ξύλινο κιβώτιο.</w:delText>
        </w:r>
      </w:del>
    </w:p>
    <w:p w:rsidR="000D11AC" w:rsidRPr="000D11AC" w:rsidDel="00E474FD" w:rsidRDefault="000D11AC" w:rsidP="000D11AC">
      <w:pPr>
        <w:ind w:left="709"/>
        <w:jc w:val="both"/>
        <w:rPr>
          <w:del w:id="2912" w:author="Καρμίρης Αγγελος" w:date="2020-01-03T10:44:00Z"/>
          <w:sz w:val="24"/>
          <w:szCs w:val="24"/>
          <w:lang w:val="el-GR"/>
        </w:rPr>
      </w:pPr>
      <w:del w:id="2913" w:author="Καρμίρης Αγγελος" w:date="2020-01-03T10:44:00Z">
        <w:r w:rsidDel="00E474FD">
          <w:rPr>
            <w:sz w:val="24"/>
            <w:szCs w:val="24"/>
            <w:lang w:val="el-GR"/>
          </w:rPr>
          <w:delText>Έ</w:delText>
        </w:r>
        <w:r w:rsidRPr="000D11AC" w:rsidDel="00E474FD">
          <w:rPr>
            <w:sz w:val="24"/>
            <w:szCs w:val="24"/>
            <w:lang w:val="el-GR"/>
          </w:rPr>
          <w:delText>νας καταγραφέας κραδασμών (shock recorder)</w:delText>
        </w:r>
        <w:r w:rsidDel="00E474FD">
          <w:rPr>
            <w:sz w:val="24"/>
            <w:szCs w:val="24"/>
            <w:lang w:val="el-GR"/>
          </w:rPr>
          <w:delText xml:space="preserve"> </w:delText>
        </w:r>
        <w:r w:rsidRPr="000D11AC" w:rsidDel="00E474FD">
          <w:rPr>
            <w:sz w:val="24"/>
            <w:szCs w:val="24"/>
            <w:lang w:val="el-GR"/>
          </w:rPr>
          <w:delText>θα παρασχεθεί και θα τοποθετηθεί από τον κατασκευαστή σ</w:delText>
        </w:r>
        <w:r w:rsidDel="00E474FD">
          <w:rPr>
            <w:sz w:val="24"/>
            <w:szCs w:val="24"/>
            <w:lang w:val="el-GR"/>
          </w:rPr>
          <w:delText>ε κάθε δοχείο</w:delText>
        </w:r>
        <w:r w:rsidRPr="000D11AC" w:rsidDel="00E474FD">
          <w:rPr>
            <w:sz w:val="24"/>
            <w:szCs w:val="24"/>
            <w:lang w:val="el-GR"/>
          </w:rPr>
          <w:delText xml:space="preserve"> </w:delText>
        </w:r>
        <w:r w:rsidDel="00E474FD">
          <w:rPr>
            <w:sz w:val="24"/>
            <w:szCs w:val="24"/>
            <w:lang w:val="el-GR"/>
          </w:rPr>
          <w:delText>αυτο</w:delText>
        </w:r>
        <w:r w:rsidRPr="000D11AC" w:rsidDel="00E474FD">
          <w:rPr>
            <w:sz w:val="24"/>
            <w:szCs w:val="24"/>
            <w:lang w:val="el-GR"/>
          </w:rPr>
          <w:delText xml:space="preserve">μετασχηματιστή. </w:delText>
        </w:r>
      </w:del>
    </w:p>
    <w:p w:rsidR="00557AEB" w:rsidDel="00E474FD" w:rsidRDefault="000D11AC" w:rsidP="000D11AC">
      <w:pPr>
        <w:ind w:left="709"/>
        <w:jc w:val="both"/>
        <w:rPr>
          <w:del w:id="2914" w:author="Καρμίρης Αγγελος" w:date="2020-01-03T10:44:00Z"/>
          <w:sz w:val="24"/>
          <w:szCs w:val="24"/>
          <w:lang w:val="el-GR"/>
        </w:rPr>
      </w:pPr>
      <w:del w:id="2915" w:author="Καρμίρης Αγγελος" w:date="2020-01-03T10:44:00Z">
        <w:r w:rsidRPr="000D11AC" w:rsidDel="00E474FD">
          <w:rPr>
            <w:sz w:val="24"/>
            <w:szCs w:val="24"/>
            <w:lang w:val="el-GR"/>
          </w:rPr>
          <w:delText>Οι καταγραφείς κραδασμών θα είναι ψηφιακού τύπου και θα περιλαμβάνουν εγγραφή GPS και χρόνου στις καταγραφές. Θα είναι τύπου SMT HYBRID – MONILOG ENDAL ή SHOCKWATCH – SHOCK LOG 298 ή MESSKO – CARGOLOG ή ισοδύναμου τύπου, μετά από έγκριση του ΑΔΜΗΕ.</w:delText>
        </w:r>
      </w:del>
    </w:p>
    <w:p w:rsidR="0014418F" w:rsidDel="00E474FD" w:rsidRDefault="00607BDE" w:rsidP="00F8354E">
      <w:pPr>
        <w:ind w:left="709"/>
        <w:jc w:val="both"/>
        <w:rPr>
          <w:del w:id="2916" w:author="Καρμίρης Αγγελος" w:date="2020-01-03T10:44:00Z"/>
          <w:sz w:val="24"/>
          <w:szCs w:val="24"/>
          <w:lang w:val="el-GR"/>
        </w:rPr>
      </w:pPr>
      <w:del w:id="2917" w:author="Καρμίρης Αγγελος" w:date="2020-01-03T10:44:00Z">
        <w:r w:rsidDel="00E474FD">
          <w:rPr>
            <w:sz w:val="24"/>
            <w:szCs w:val="24"/>
            <w:lang w:val="el-GR"/>
          </w:rPr>
          <w:delText>Το όριο συναγερμού των καταγραφέων κραδασμών θα είναι ρυθμισμένο κάτω από 1</w:delText>
        </w:r>
        <w:r w:rsidDel="00E474FD">
          <w:rPr>
            <w:sz w:val="24"/>
            <w:szCs w:val="24"/>
          </w:rPr>
          <w:delText>g</w:delText>
        </w:r>
        <w:r w:rsidR="002D7FA8" w:rsidRPr="002D7FA8" w:rsidDel="00E474FD">
          <w:rPr>
            <w:sz w:val="24"/>
            <w:szCs w:val="24"/>
            <w:lang w:val="el-GR"/>
          </w:rPr>
          <w:delText xml:space="preserve"> </w:delText>
        </w:r>
        <w:r w:rsidR="002D7FA8" w:rsidDel="00E474FD">
          <w:rPr>
            <w:sz w:val="24"/>
            <w:szCs w:val="24"/>
            <w:lang w:val="el-GR"/>
          </w:rPr>
          <w:delText>επιτάχυνση</w:delText>
        </w:r>
        <w:r w:rsidRPr="00CF1D4B" w:rsidDel="00E474FD">
          <w:rPr>
            <w:sz w:val="24"/>
            <w:szCs w:val="24"/>
            <w:lang w:val="el-GR"/>
          </w:rPr>
          <w:delText xml:space="preserve">, </w:delText>
        </w:r>
        <w:r w:rsidR="002D7FA8" w:rsidDel="00E474FD">
          <w:rPr>
            <w:sz w:val="24"/>
            <w:szCs w:val="24"/>
            <w:lang w:val="el-GR"/>
          </w:rPr>
          <w:delText>το οποίο</w:delText>
        </w:r>
        <w:r w:rsidDel="00E474FD">
          <w:rPr>
            <w:sz w:val="24"/>
            <w:szCs w:val="24"/>
            <w:lang w:val="el-GR"/>
          </w:rPr>
          <w:delText xml:space="preserve"> είναι το σχεδιασμένο όριο αντοχής</w:delText>
        </w:r>
        <w:r w:rsidR="002D7FA8" w:rsidRPr="00CF1D4B" w:rsidDel="00E474FD">
          <w:rPr>
            <w:sz w:val="24"/>
            <w:szCs w:val="24"/>
            <w:lang w:val="el-GR"/>
          </w:rPr>
          <w:delText xml:space="preserve"> </w:delText>
        </w:r>
        <w:r w:rsidR="002D7FA8" w:rsidDel="00E474FD">
          <w:rPr>
            <w:sz w:val="24"/>
            <w:szCs w:val="24"/>
            <w:lang w:val="el-GR"/>
          </w:rPr>
          <w:delText>του ΑΜ/Σ,</w:delText>
        </w:r>
        <w:r w:rsidDel="00E474FD">
          <w:rPr>
            <w:sz w:val="24"/>
            <w:szCs w:val="24"/>
            <w:lang w:val="el-GR"/>
          </w:rPr>
          <w:delText xml:space="preserve"> σύμφωνα με την παρ.</w:delText>
        </w:r>
        <w:r w:rsidDel="00E474FD">
          <w:rPr>
            <w:sz w:val="24"/>
            <w:szCs w:val="24"/>
          </w:rPr>
          <w:delText>VII</w:delText>
        </w:r>
        <w:r w:rsidRPr="00CF1D4B" w:rsidDel="00E474FD">
          <w:rPr>
            <w:sz w:val="24"/>
            <w:szCs w:val="24"/>
            <w:lang w:val="el-GR"/>
          </w:rPr>
          <w:delText>.19.</w:delText>
        </w:r>
        <w:r w:rsidR="000D11AC" w:rsidDel="00E474FD">
          <w:rPr>
            <w:sz w:val="24"/>
            <w:szCs w:val="24"/>
            <w:lang w:val="el-GR"/>
          </w:rPr>
          <w:br w:type="page"/>
        </w:r>
      </w:del>
    </w:p>
    <w:p w:rsidR="003F6E60" w:rsidRPr="00A96762" w:rsidDel="00E474FD" w:rsidRDefault="003F6E60" w:rsidP="003F6E60">
      <w:pPr>
        <w:jc w:val="center"/>
        <w:rPr>
          <w:del w:id="2918" w:author="Καρμίρης Αγγελος" w:date="2020-01-03T10:45:00Z"/>
          <w:rFonts w:ascii="Arial" w:hAnsi="Arial" w:cs="Arial"/>
          <w:b/>
          <w:bCs/>
          <w:sz w:val="28"/>
          <w:szCs w:val="28"/>
          <w:u w:val="single"/>
        </w:rPr>
      </w:pPr>
      <w:bookmarkStart w:id="2919" w:name="_GoBack"/>
      <w:bookmarkEnd w:id="2919"/>
      <w:del w:id="2920" w:author="Καρμίρης Αγγελος" w:date="2020-01-03T10:45:00Z">
        <w:r w:rsidRPr="00A96762" w:rsidDel="00E474FD">
          <w:rPr>
            <w:rFonts w:ascii="Arial" w:hAnsi="Arial" w:cs="Arial"/>
            <w:b/>
            <w:sz w:val="28"/>
            <w:szCs w:val="28"/>
            <w:u w:val="single"/>
          </w:rPr>
          <w:delText>ANNEX A</w:delText>
        </w:r>
        <w:r w:rsidRPr="00A96762" w:rsidDel="00E474FD">
          <w:rPr>
            <w:rFonts w:ascii="Arial" w:hAnsi="Arial" w:cs="Arial"/>
            <w:b/>
            <w:bCs/>
            <w:sz w:val="28"/>
            <w:szCs w:val="28"/>
            <w:u w:val="single"/>
          </w:rPr>
          <w:delText xml:space="preserve"> </w:delText>
        </w:r>
      </w:del>
    </w:p>
    <w:p w:rsidR="003F6E60" w:rsidRPr="00A96762" w:rsidDel="00E474FD" w:rsidRDefault="003F6E60" w:rsidP="003F6E60">
      <w:pPr>
        <w:jc w:val="center"/>
        <w:rPr>
          <w:del w:id="2921" w:author="Καρμίρης Αγγελος" w:date="2020-01-03T10:45:00Z"/>
          <w:rFonts w:ascii="Arial" w:hAnsi="Arial" w:cs="Arial"/>
          <w:bCs/>
          <w:sz w:val="24"/>
          <w:szCs w:val="24"/>
        </w:rPr>
      </w:pPr>
      <w:del w:id="2922" w:author="Καρμίρης Αγγελος" w:date="2020-01-03T10:45:00Z">
        <w:r w:rsidRPr="00A96762" w:rsidDel="00E474FD">
          <w:rPr>
            <w:rFonts w:ascii="Arial" w:hAnsi="Arial" w:cs="Arial"/>
            <w:bCs/>
            <w:sz w:val="24"/>
            <w:szCs w:val="24"/>
          </w:rPr>
          <w:delText>(If required in the Inquiry)</w:delText>
        </w:r>
      </w:del>
    </w:p>
    <w:p w:rsidR="003F6E60" w:rsidDel="00E474FD" w:rsidRDefault="003F6E60" w:rsidP="003F6E60">
      <w:pPr>
        <w:jc w:val="center"/>
        <w:rPr>
          <w:del w:id="2923" w:author="Καρμίρης Αγγελος" w:date="2020-01-03T10:45:00Z"/>
          <w:b/>
          <w:bCs/>
          <w:sz w:val="24"/>
          <w:szCs w:val="24"/>
          <w:u w:val="single"/>
        </w:rPr>
      </w:pPr>
    </w:p>
    <w:p w:rsidR="003F6E60" w:rsidRPr="00E04C23" w:rsidDel="00E474FD" w:rsidRDefault="003F6E60" w:rsidP="003F6E60">
      <w:pPr>
        <w:jc w:val="center"/>
        <w:rPr>
          <w:del w:id="2924" w:author="Καρμίρης Αγγελος" w:date="2020-01-03T10:45:00Z"/>
          <w:rFonts w:ascii="Arial" w:hAnsi="Arial" w:cs="Arial"/>
          <w:sz w:val="32"/>
          <w:szCs w:val="32"/>
        </w:rPr>
      </w:pPr>
      <w:del w:id="2925" w:author="Καρμίρης Αγγελος" w:date="2020-01-03T10:45:00Z">
        <w:r w:rsidRPr="00E04C23" w:rsidDel="00E474FD">
          <w:rPr>
            <w:rFonts w:ascii="Arial" w:hAnsi="Arial" w:cs="Arial"/>
            <w:sz w:val="32"/>
            <w:szCs w:val="32"/>
          </w:rPr>
          <w:delText>A</w:delText>
        </w:r>
        <w:r w:rsidDel="00E474FD">
          <w:rPr>
            <w:rFonts w:ascii="Arial" w:hAnsi="Arial" w:cs="Arial"/>
            <w:sz w:val="32"/>
            <w:szCs w:val="32"/>
          </w:rPr>
          <w:delText>utotransformer Condition Monitoring Systems Technical Description</w:delText>
        </w:r>
      </w:del>
    </w:p>
    <w:p w:rsidR="003F6E60" w:rsidDel="00E474FD" w:rsidRDefault="003F6E60" w:rsidP="003F6E60">
      <w:pPr>
        <w:jc w:val="both"/>
        <w:rPr>
          <w:del w:id="2926" w:author="Καρμίρης Αγγελος" w:date="2020-01-03T10:45:00Z"/>
          <w:rFonts w:ascii="Arial" w:hAnsi="Arial" w:cs="Arial"/>
        </w:rPr>
      </w:pPr>
    </w:p>
    <w:p w:rsidR="003F6E60" w:rsidDel="00E474FD" w:rsidRDefault="003F6E60" w:rsidP="003F6E60">
      <w:pPr>
        <w:pStyle w:val="ListParagraph"/>
        <w:numPr>
          <w:ilvl w:val="0"/>
          <w:numId w:val="76"/>
        </w:numPr>
        <w:autoSpaceDE/>
        <w:autoSpaceDN/>
        <w:spacing w:after="200" w:line="276" w:lineRule="auto"/>
        <w:contextualSpacing w:val="0"/>
        <w:jc w:val="both"/>
        <w:rPr>
          <w:del w:id="2927" w:author="Καρμίρης Αγγελος" w:date="2020-01-03T10:45:00Z"/>
          <w:rFonts w:ascii="Arial" w:hAnsi="Arial" w:cs="Arial"/>
          <w:sz w:val="28"/>
          <w:szCs w:val="28"/>
        </w:rPr>
      </w:pPr>
      <w:del w:id="2928" w:author="Καρμίρης Αγγελος" w:date="2020-01-03T10:45:00Z">
        <w:r w:rsidDel="00E474FD">
          <w:rPr>
            <w:rFonts w:ascii="Arial" w:hAnsi="Arial" w:cs="Arial"/>
            <w:sz w:val="28"/>
            <w:szCs w:val="28"/>
          </w:rPr>
          <w:delText>Integrated Condition Monitoring System</w:delText>
        </w:r>
        <w:r w:rsidRPr="00EF7367" w:rsidDel="00E474FD">
          <w:rPr>
            <w:rFonts w:ascii="Arial" w:hAnsi="Arial" w:cs="Arial"/>
            <w:sz w:val="28"/>
            <w:szCs w:val="28"/>
          </w:rPr>
          <w:delText xml:space="preserve"> </w:delText>
        </w:r>
        <w:r w:rsidDel="00E474FD">
          <w:rPr>
            <w:rFonts w:ascii="Arial" w:hAnsi="Arial" w:cs="Arial"/>
            <w:sz w:val="28"/>
            <w:szCs w:val="28"/>
          </w:rPr>
          <w:delText>for Autotransformers</w:delText>
        </w:r>
      </w:del>
    </w:p>
    <w:p w:rsidR="003F6E60" w:rsidRPr="00291AEA" w:rsidDel="00E474FD" w:rsidRDefault="003F6E60" w:rsidP="003F6E60">
      <w:pPr>
        <w:pStyle w:val="ListParagraph"/>
        <w:numPr>
          <w:ilvl w:val="1"/>
          <w:numId w:val="76"/>
        </w:numPr>
        <w:autoSpaceDE/>
        <w:autoSpaceDN/>
        <w:spacing w:after="200" w:line="276" w:lineRule="auto"/>
        <w:contextualSpacing w:val="0"/>
        <w:jc w:val="both"/>
        <w:rPr>
          <w:del w:id="2929" w:author="Καρμίρης Αγγελος" w:date="2020-01-03T10:45:00Z"/>
          <w:rFonts w:ascii="Arial" w:hAnsi="Arial" w:cs="Arial"/>
          <w:sz w:val="24"/>
          <w:szCs w:val="24"/>
        </w:rPr>
      </w:pPr>
      <w:del w:id="2930" w:author="Καρμίρης Αγγελος" w:date="2020-01-03T10:45:00Z">
        <w:r w:rsidRPr="00291AEA" w:rsidDel="00E474FD">
          <w:rPr>
            <w:rFonts w:ascii="Arial" w:hAnsi="Arial" w:cs="Arial"/>
            <w:sz w:val="24"/>
            <w:szCs w:val="24"/>
          </w:rPr>
          <w:delText>General Requirements</w:delText>
        </w:r>
      </w:del>
    </w:p>
    <w:p w:rsidR="003F6E60" w:rsidRPr="008C4DCA" w:rsidDel="00E474FD" w:rsidRDefault="003F6E60" w:rsidP="003F6E60">
      <w:pPr>
        <w:ind w:left="720"/>
        <w:jc w:val="both"/>
        <w:rPr>
          <w:del w:id="2931" w:author="Καρμίρης Αγγελος" w:date="2020-01-03T10:45:00Z"/>
          <w:rFonts w:ascii="Arial" w:hAnsi="Arial" w:cs="Arial"/>
        </w:rPr>
      </w:pPr>
      <w:del w:id="2932" w:author="Καρμίρης Αγγελος" w:date="2020-01-03T10:45:00Z">
        <w:r w:rsidDel="00E474FD">
          <w:rPr>
            <w:rFonts w:ascii="Arial" w:hAnsi="Arial" w:cs="Arial"/>
          </w:rPr>
          <w:delText>The general description and requirements of the project are as follows:</w:delText>
        </w:r>
      </w:del>
    </w:p>
    <w:p w:rsidR="003F6E60" w:rsidDel="00E474FD" w:rsidRDefault="003F6E60" w:rsidP="003F6E60">
      <w:pPr>
        <w:pStyle w:val="ListParagraph"/>
        <w:numPr>
          <w:ilvl w:val="2"/>
          <w:numId w:val="76"/>
        </w:numPr>
        <w:autoSpaceDE/>
        <w:autoSpaceDN/>
        <w:spacing w:after="200" w:line="276" w:lineRule="auto"/>
        <w:contextualSpacing w:val="0"/>
        <w:jc w:val="both"/>
        <w:rPr>
          <w:del w:id="2933" w:author="Καρμίρης Αγγελος" w:date="2020-01-03T10:45:00Z"/>
          <w:rFonts w:ascii="Arial" w:hAnsi="Arial" w:cs="Arial"/>
        </w:rPr>
      </w:pPr>
      <w:del w:id="2934" w:author="Καρμίρης Αγγελος" w:date="2020-01-03T10:45:00Z">
        <w:r w:rsidRPr="00805A5F" w:rsidDel="00E474FD">
          <w:rPr>
            <w:rFonts w:ascii="Arial" w:hAnsi="Arial" w:cs="Arial"/>
          </w:rPr>
          <w:delText>A</w:delText>
        </w:r>
        <w:r w:rsidDel="00E474FD">
          <w:rPr>
            <w:rFonts w:ascii="Arial" w:hAnsi="Arial" w:cs="Arial"/>
          </w:rPr>
          <w:delText>n integrated</w:delText>
        </w:r>
        <w:r w:rsidRPr="00805A5F" w:rsidDel="00E474FD">
          <w:rPr>
            <w:rFonts w:ascii="Arial" w:hAnsi="Arial" w:cs="Arial"/>
          </w:rPr>
          <w:delText xml:space="preserve"> condition monitoring system will be procured, installed and commissioned by the Contractor. The system will be installed </w:delText>
        </w:r>
        <w:r w:rsidDel="00E474FD">
          <w:rPr>
            <w:rFonts w:ascii="Arial" w:hAnsi="Arial" w:cs="Arial"/>
          </w:rPr>
          <w:delText xml:space="preserve">during the manufacturing stages of the autotransformer. All necessary connections pipes, flanges, manholes, oil pockets, electrical wiring, junction and control boxes shall be incorporated in the design of the autotransformer. Only limited welding or threading operations are allowed on site. </w:delText>
        </w:r>
      </w:del>
    </w:p>
    <w:p w:rsidR="003F6E60" w:rsidDel="00E474FD" w:rsidRDefault="003F6E60" w:rsidP="003F6E60">
      <w:pPr>
        <w:pStyle w:val="ListParagraph"/>
        <w:numPr>
          <w:ilvl w:val="2"/>
          <w:numId w:val="76"/>
        </w:numPr>
        <w:autoSpaceDE/>
        <w:autoSpaceDN/>
        <w:spacing w:after="200" w:line="276" w:lineRule="auto"/>
        <w:contextualSpacing w:val="0"/>
        <w:jc w:val="both"/>
        <w:rPr>
          <w:del w:id="2935" w:author="Καρμίρης Αγγελος" w:date="2020-01-03T10:45:00Z"/>
          <w:rFonts w:ascii="Arial" w:hAnsi="Arial" w:cs="Arial"/>
        </w:rPr>
      </w:pPr>
      <w:del w:id="2936" w:author="Καρμίρης Αγγελος" w:date="2020-01-03T10:45:00Z">
        <w:r w:rsidDel="00E474FD">
          <w:rPr>
            <w:rFonts w:ascii="Arial" w:hAnsi="Arial" w:cs="Arial"/>
          </w:rPr>
          <w:delText xml:space="preserve">The manufacturer/supplier will provide all necessary consumables and spare parts for five (5) years of operation. A guarantee for at least two (2) years of operation will be also provided for all devices and systems </w:delText>
        </w:r>
        <w:r w:rsidRPr="002363D1" w:rsidDel="00E474FD">
          <w:rPr>
            <w:rFonts w:ascii="Arial" w:hAnsi="Arial" w:cs="Arial"/>
          </w:rPr>
          <w:delText>starting from the date of the qualitative / quantitative acceptance of the installation</w:delText>
        </w:r>
        <w:r w:rsidDel="00E474FD">
          <w:rPr>
            <w:rFonts w:ascii="Arial" w:hAnsi="Arial" w:cs="Arial"/>
          </w:rPr>
          <w:delText>. The expected lifetime/MTTF of the various consumables/spare parts shall be provided analytically.</w:delText>
        </w:r>
      </w:del>
    </w:p>
    <w:p w:rsidR="003F6E60" w:rsidDel="00E474FD" w:rsidRDefault="003F6E60" w:rsidP="003F6E60">
      <w:pPr>
        <w:pStyle w:val="ListParagraph"/>
        <w:numPr>
          <w:ilvl w:val="2"/>
          <w:numId w:val="76"/>
        </w:numPr>
        <w:autoSpaceDE/>
        <w:autoSpaceDN/>
        <w:spacing w:after="200" w:line="276" w:lineRule="auto"/>
        <w:contextualSpacing w:val="0"/>
        <w:jc w:val="both"/>
        <w:rPr>
          <w:del w:id="2937" w:author="Καρμίρης Αγγελος" w:date="2020-01-03T10:45:00Z"/>
          <w:rFonts w:ascii="Arial" w:hAnsi="Arial" w:cs="Arial"/>
        </w:rPr>
      </w:pPr>
      <w:del w:id="2938" w:author="Καρμίρης Αγγελος" w:date="2020-01-03T10:45:00Z">
        <w:r w:rsidDel="00E474FD">
          <w:rPr>
            <w:rFonts w:ascii="Arial" w:hAnsi="Arial" w:cs="Arial"/>
          </w:rPr>
          <w:delText>Each Bidder will submit a detailed technical description of the offered integrated condition monitoring system. The description will refer also in detail to the capabilities of the offered software and to the communication requirements of the system. Technical datasheets and leaflets of all offered devices will be also included. Each Bidder will submit also the list of consumables and spare parts for five years of operation of the condition monitoring system.</w:delText>
        </w:r>
      </w:del>
    </w:p>
    <w:p w:rsidR="003F6E60" w:rsidRPr="009E6E75" w:rsidDel="00E474FD" w:rsidRDefault="003F6E60" w:rsidP="003F6E60">
      <w:pPr>
        <w:pStyle w:val="ListParagraph"/>
        <w:numPr>
          <w:ilvl w:val="2"/>
          <w:numId w:val="76"/>
        </w:numPr>
        <w:autoSpaceDE/>
        <w:autoSpaceDN/>
        <w:spacing w:after="200" w:line="276" w:lineRule="auto"/>
        <w:contextualSpacing w:val="0"/>
        <w:jc w:val="both"/>
        <w:rPr>
          <w:del w:id="2939" w:author="Καρμίρης Αγγελος" w:date="2020-01-03T10:45:00Z"/>
          <w:rFonts w:ascii="Arial" w:hAnsi="Arial" w:cs="Arial"/>
        </w:rPr>
      </w:pPr>
      <w:del w:id="2940" w:author="Καρμίρης Αγγελος" w:date="2020-01-03T10:45:00Z">
        <w:r w:rsidDel="00E474FD">
          <w:rPr>
            <w:rFonts w:ascii="Arial" w:hAnsi="Arial" w:cs="Arial"/>
          </w:rPr>
          <w:delText>The manufacturer must have installed the condition monitoring system on at least three (3) transformers in the last three (3) years with satisfactory operation. Reference letters from the end-users must be provided.</w:delText>
        </w:r>
        <w:r w:rsidRPr="00EF7367" w:rsidDel="00E474FD">
          <w:rPr>
            <w:rFonts w:ascii="Arial" w:hAnsi="Arial" w:cs="Arial"/>
          </w:rPr>
          <w:delText xml:space="preserve"> </w:delText>
        </w:r>
        <w:r w:rsidDel="00E474FD">
          <w:rPr>
            <w:rFonts w:ascii="Arial" w:hAnsi="Arial" w:cs="Arial"/>
          </w:rPr>
          <w:delText xml:space="preserve">The installed monitoring systems shall comprise at minimum the fiber optics temperature sensors and the Dissolved Gas Analysis and Moisture monitor. In case that no previous or limited experience with the integrated monitoring system experience can be exhibited, the manufacturer shall provide a solemn declaration from the monitoring system vendor/manufacturer stating that he will support with know how transfer and supervision the correct installation, adjustment and functional testing of the integrated monitoring system in all stages of the manufacturing process as well as during commissioning (if necessary).  </w:delText>
        </w:r>
      </w:del>
    </w:p>
    <w:p w:rsidR="003F6E60" w:rsidDel="00E474FD" w:rsidRDefault="003F6E60" w:rsidP="003F6E60">
      <w:pPr>
        <w:pStyle w:val="ListParagraph"/>
        <w:numPr>
          <w:ilvl w:val="2"/>
          <w:numId w:val="76"/>
        </w:numPr>
        <w:autoSpaceDE/>
        <w:autoSpaceDN/>
        <w:spacing w:after="200" w:line="276" w:lineRule="auto"/>
        <w:contextualSpacing w:val="0"/>
        <w:jc w:val="both"/>
        <w:rPr>
          <w:del w:id="2941" w:author="Καρμίρης Αγγελος" w:date="2020-01-03T10:45:00Z"/>
          <w:rFonts w:ascii="Arial" w:hAnsi="Arial" w:cs="Arial"/>
        </w:rPr>
      </w:pPr>
      <w:del w:id="2942" w:author="Καρμίρης Αγγελος" w:date="2020-01-03T10:45:00Z">
        <w:r w:rsidDel="00E474FD">
          <w:rPr>
            <w:rFonts w:ascii="Arial" w:hAnsi="Arial" w:cs="Arial"/>
          </w:rPr>
          <w:delText>The wiring drawings, layout drawings and detailed data sheets of the integrated condition monitoring system and of all its components will be submitted to IPTO for approval along with mechanical and electrical drawings of the Autotransformer. The IP rating for all cubicles or cabinets shall be at least 65.</w:delText>
        </w:r>
      </w:del>
    </w:p>
    <w:p w:rsidR="003F6E60" w:rsidDel="00E474FD" w:rsidRDefault="003F6E60" w:rsidP="003F6E60">
      <w:pPr>
        <w:ind w:left="720"/>
        <w:jc w:val="both"/>
        <w:rPr>
          <w:del w:id="2943" w:author="Καρμίρης Αγγελος" w:date="2020-01-03T10:45:00Z"/>
          <w:rFonts w:ascii="Arial" w:hAnsi="Arial" w:cs="Arial"/>
        </w:rPr>
      </w:pPr>
      <w:del w:id="2944" w:author="Καρμίρης Αγγελος" w:date="2020-01-03T10:45:00Z">
        <w:r w:rsidDel="00E474FD">
          <w:rPr>
            <w:rFonts w:ascii="Arial" w:hAnsi="Arial" w:cs="Arial"/>
          </w:rPr>
          <w:delText xml:space="preserve">1.1.6 </w:delText>
        </w:r>
        <w:r w:rsidRPr="000B0911" w:rsidDel="00E474FD">
          <w:rPr>
            <w:rFonts w:ascii="Arial" w:hAnsi="Arial" w:cs="Arial"/>
          </w:rPr>
          <w:delText xml:space="preserve">Operation and maintenance manuals shall be delivered for all systems and </w:delText>
        </w:r>
      </w:del>
    </w:p>
    <w:p w:rsidR="003F6E60" w:rsidDel="00E474FD" w:rsidRDefault="003F6E60" w:rsidP="003F6E60">
      <w:pPr>
        <w:jc w:val="both"/>
        <w:rPr>
          <w:del w:id="2945" w:author="Καρμίρης Αγγελος" w:date="2020-01-03T10:45:00Z"/>
          <w:rFonts w:ascii="Arial" w:hAnsi="Arial" w:cs="Arial"/>
        </w:rPr>
      </w:pPr>
      <w:del w:id="2946" w:author="Καρμίρης Αγγελος" w:date="2020-01-03T10:45:00Z">
        <w:r w:rsidDel="00E474FD">
          <w:rPr>
            <w:rFonts w:ascii="Arial" w:hAnsi="Arial" w:cs="Arial"/>
          </w:rPr>
          <w:delText xml:space="preserve">          </w:delText>
        </w:r>
        <w:r w:rsidDel="00E474FD">
          <w:rPr>
            <w:rFonts w:ascii="Arial" w:hAnsi="Arial" w:cs="Arial"/>
          </w:rPr>
          <w:tab/>
          <w:delText xml:space="preserve">         d</w:delText>
        </w:r>
        <w:r w:rsidRPr="000B0911" w:rsidDel="00E474FD">
          <w:rPr>
            <w:rFonts w:ascii="Arial" w:hAnsi="Arial" w:cs="Arial"/>
          </w:rPr>
          <w:delText>evices.</w:delText>
        </w:r>
      </w:del>
    </w:p>
    <w:p w:rsidR="003F6E60" w:rsidRPr="000B0911" w:rsidDel="00E474FD" w:rsidRDefault="003F6E60" w:rsidP="003F6E60">
      <w:pPr>
        <w:jc w:val="both"/>
        <w:rPr>
          <w:del w:id="2947" w:author="Καρμίρης Αγγελος" w:date="2020-01-03T10:45:00Z"/>
          <w:rFonts w:ascii="Arial" w:hAnsi="Arial" w:cs="Arial"/>
        </w:rPr>
      </w:pPr>
    </w:p>
    <w:p w:rsidR="003F6E60" w:rsidRPr="00291AEA" w:rsidDel="00E474FD" w:rsidRDefault="003F6E60" w:rsidP="003F6E60">
      <w:pPr>
        <w:pStyle w:val="ListParagraph"/>
        <w:numPr>
          <w:ilvl w:val="1"/>
          <w:numId w:val="76"/>
        </w:numPr>
        <w:autoSpaceDE/>
        <w:autoSpaceDN/>
        <w:spacing w:after="200" w:line="276" w:lineRule="auto"/>
        <w:contextualSpacing w:val="0"/>
        <w:jc w:val="both"/>
        <w:rPr>
          <w:del w:id="2948" w:author="Καρμίρης Αγγελος" w:date="2020-01-03T10:45:00Z"/>
          <w:rFonts w:ascii="Arial" w:hAnsi="Arial" w:cs="Arial"/>
          <w:sz w:val="24"/>
          <w:szCs w:val="24"/>
        </w:rPr>
      </w:pPr>
      <w:del w:id="2949" w:author="Καρμίρης Αγγελος" w:date="2020-01-03T10:45:00Z">
        <w:r w:rsidRPr="00291AEA" w:rsidDel="00E474FD">
          <w:rPr>
            <w:rFonts w:ascii="Arial" w:hAnsi="Arial" w:cs="Arial"/>
            <w:sz w:val="24"/>
            <w:szCs w:val="24"/>
          </w:rPr>
          <w:delText>Condition Monitoring devices</w:delText>
        </w:r>
      </w:del>
    </w:p>
    <w:p w:rsidR="003F6E60" w:rsidRPr="003C512F" w:rsidDel="00E474FD" w:rsidRDefault="003F6E60" w:rsidP="003F6E60">
      <w:pPr>
        <w:ind w:left="720"/>
        <w:jc w:val="both"/>
        <w:rPr>
          <w:del w:id="2950" w:author="Καρμίρης Αγγελος" w:date="2020-01-03T10:45:00Z"/>
          <w:rFonts w:ascii="Arial" w:hAnsi="Arial" w:cs="Arial"/>
        </w:rPr>
      </w:pPr>
      <w:del w:id="2951" w:author="Καρμίρης Αγγελος" w:date="2020-01-03T10:45:00Z">
        <w:r w:rsidDel="00E474FD">
          <w:rPr>
            <w:rFonts w:ascii="Arial" w:hAnsi="Arial" w:cs="Arial"/>
          </w:rPr>
          <w:delText>The devices and sub-systems of the integrated condition monitoring system, their interconnections and communication capabilities will be as follows:</w:delText>
        </w:r>
      </w:del>
    </w:p>
    <w:p w:rsidR="003F6E60" w:rsidDel="00E474FD" w:rsidRDefault="003F6E60" w:rsidP="003F6E60">
      <w:pPr>
        <w:pStyle w:val="ListParagraph"/>
        <w:numPr>
          <w:ilvl w:val="2"/>
          <w:numId w:val="76"/>
        </w:numPr>
        <w:autoSpaceDE/>
        <w:autoSpaceDN/>
        <w:spacing w:after="200" w:line="276" w:lineRule="auto"/>
        <w:contextualSpacing w:val="0"/>
        <w:jc w:val="both"/>
        <w:rPr>
          <w:del w:id="2952" w:author="Καρμίρης Αγγελος" w:date="2020-01-03T10:45:00Z"/>
          <w:rFonts w:ascii="Arial" w:hAnsi="Arial" w:cs="Arial"/>
        </w:rPr>
      </w:pPr>
      <w:del w:id="2953" w:author="Καρμίρης Αγγελος" w:date="2020-01-03T10:45:00Z">
        <w:r w:rsidDel="00E474FD">
          <w:rPr>
            <w:rFonts w:ascii="Arial" w:hAnsi="Arial" w:cs="Arial"/>
          </w:rPr>
          <w:delText>A dissolved gas</w:delText>
        </w:r>
        <w:r w:rsidRPr="00E04C23" w:rsidDel="00E474FD">
          <w:rPr>
            <w:rFonts w:ascii="Arial" w:hAnsi="Arial" w:cs="Arial"/>
          </w:rPr>
          <w:delText xml:space="preserve"> and moisture monitor</w:delText>
        </w:r>
        <w:r w:rsidRPr="00E952AD" w:rsidDel="00E474FD">
          <w:rPr>
            <w:rFonts w:ascii="Arial" w:hAnsi="Arial" w:cs="Arial"/>
          </w:rPr>
          <w:delText xml:space="preserve"> </w:delText>
        </w:r>
        <w:r w:rsidRPr="00E04C23" w:rsidDel="00E474FD">
          <w:rPr>
            <w:rFonts w:ascii="Arial" w:hAnsi="Arial" w:cs="Arial"/>
          </w:rPr>
          <w:delText>on the transformer tank</w:delText>
        </w:r>
        <w:r w:rsidDel="00E474FD">
          <w:rPr>
            <w:rFonts w:ascii="Arial" w:hAnsi="Arial" w:cs="Arial"/>
          </w:rPr>
          <w:delText>,</w:delText>
        </w:r>
        <w:r w:rsidRPr="00E04C23" w:rsidDel="00E474FD">
          <w:rPr>
            <w:rFonts w:ascii="Arial" w:hAnsi="Arial" w:cs="Arial"/>
          </w:rPr>
          <w:delText xml:space="preserve"> </w:delText>
        </w:r>
        <w:r w:rsidDel="00E474FD">
          <w:rPr>
            <w:rFonts w:ascii="Arial" w:hAnsi="Arial" w:cs="Arial"/>
          </w:rPr>
          <w:delText xml:space="preserve">either </w:delText>
        </w:r>
        <w:r w:rsidRPr="00E04C23" w:rsidDel="00E474FD">
          <w:rPr>
            <w:rFonts w:ascii="Arial" w:hAnsi="Arial" w:cs="Arial"/>
          </w:rPr>
          <w:delText>of GE manufacture, K</w:delText>
        </w:r>
        <w:r w:rsidDel="00E474FD">
          <w:rPr>
            <w:rFonts w:ascii="Arial" w:hAnsi="Arial" w:cs="Arial"/>
          </w:rPr>
          <w:delText>elman Transfix DGA 900</w:delText>
        </w:r>
        <w:r w:rsidRPr="00183794" w:rsidDel="00E474FD">
          <w:rPr>
            <w:rFonts w:ascii="Arial" w:hAnsi="Arial" w:cs="Arial"/>
          </w:rPr>
          <w:delText xml:space="preserve"> </w:delText>
        </w:r>
        <w:r w:rsidRPr="00E04C23" w:rsidDel="00E474FD">
          <w:rPr>
            <w:rFonts w:ascii="Arial" w:hAnsi="Arial" w:cs="Arial"/>
          </w:rPr>
          <w:delText>type,</w:delText>
        </w:r>
        <w:r w:rsidDel="00E474FD">
          <w:rPr>
            <w:rFonts w:ascii="Arial" w:hAnsi="Arial" w:cs="Arial"/>
          </w:rPr>
          <w:delText xml:space="preserve"> or of Qualitrol manufacture, Serveron TM8</w:delText>
        </w:r>
        <w:r w:rsidRPr="00183794" w:rsidDel="00E474FD">
          <w:rPr>
            <w:rFonts w:ascii="Arial" w:hAnsi="Arial" w:cs="Arial"/>
          </w:rPr>
          <w:delText xml:space="preserve"> </w:delText>
        </w:r>
        <w:r w:rsidDel="00E474FD">
          <w:rPr>
            <w:rFonts w:ascii="Arial" w:hAnsi="Arial" w:cs="Arial"/>
          </w:rPr>
          <w:delText>type, or of Siemens manufacture, Multisense 9</w:delText>
        </w:r>
        <w:r w:rsidRPr="00183794" w:rsidDel="00E474FD">
          <w:rPr>
            <w:rFonts w:ascii="Arial" w:hAnsi="Arial" w:cs="Arial"/>
          </w:rPr>
          <w:delText xml:space="preserve"> </w:delText>
        </w:r>
        <w:r w:rsidDel="00E474FD">
          <w:rPr>
            <w:rFonts w:ascii="Arial" w:hAnsi="Arial" w:cs="Arial"/>
          </w:rPr>
          <w:delText>type, or of Doble manufacture, Morgan Schaffer Calisto 9</w:delText>
        </w:r>
        <w:r w:rsidRPr="00183794" w:rsidDel="00E474FD">
          <w:rPr>
            <w:rFonts w:ascii="Arial" w:hAnsi="Arial" w:cs="Arial"/>
          </w:rPr>
          <w:delText xml:space="preserve"> </w:delText>
        </w:r>
        <w:r w:rsidDel="00E474FD">
          <w:rPr>
            <w:rFonts w:ascii="Arial" w:hAnsi="Arial" w:cs="Arial"/>
          </w:rPr>
          <w:delText>type</w:delText>
        </w:r>
        <w:r w:rsidRPr="00E04C23" w:rsidDel="00E474FD">
          <w:rPr>
            <w:rFonts w:ascii="Arial" w:hAnsi="Arial" w:cs="Arial"/>
          </w:rPr>
          <w:delText xml:space="preserve">. The </w:delText>
        </w:r>
        <w:r w:rsidDel="00E474FD">
          <w:rPr>
            <w:rFonts w:ascii="Arial" w:hAnsi="Arial" w:cs="Arial"/>
          </w:rPr>
          <w:delText>device</w:delText>
        </w:r>
        <w:r w:rsidRPr="00E04C23" w:rsidDel="00E474FD">
          <w:rPr>
            <w:rFonts w:ascii="Arial" w:hAnsi="Arial" w:cs="Arial"/>
          </w:rPr>
          <w:delText xml:space="preserve"> shall monitor </w:delText>
        </w:r>
        <w:r w:rsidDel="00E474FD">
          <w:rPr>
            <w:rFonts w:ascii="Arial" w:hAnsi="Arial" w:cs="Arial"/>
          </w:rPr>
          <w:delText>eight or nine</w:delText>
        </w:r>
        <w:r w:rsidRPr="00E04C23" w:rsidDel="00E474FD">
          <w:rPr>
            <w:rFonts w:ascii="Arial" w:hAnsi="Arial" w:cs="Arial"/>
          </w:rPr>
          <w:delText xml:space="preserve"> gases and moisture dissolved in transformer oil. It shall communicate remotely through Ethernet</w:delText>
        </w:r>
        <w:r w:rsidDel="00E474FD">
          <w:rPr>
            <w:rFonts w:ascii="Arial" w:hAnsi="Arial" w:cs="Arial"/>
          </w:rPr>
          <w:delText xml:space="preserve"> port</w:delText>
        </w:r>
        <w:r w:rsidRPr="00E04C23" w:rsidDel="00E474FD">
          <w:rPr>
            <w:rFonts w:ascii="Arial" w:hAnsi="Arial" w:cs="Arial"/>
          </w:rPr>
          <w:delText xml:space="preserve"> and locally through a serial port (preferably USB). Its auxiliary power will </w:delText>
        </w:r>
        <w:r w:rsidDel="00E474FD">
          <w:rPr>
            <w:rFonts w:ascii="Arial" w:hAnsi="Arial" w:cs="Arial"/>
          </w:rPr>
          <w:delText xml:space="preserve">preferably </w:delText>
        </w:r>
        <w:r w:rsidRPr="00E04C23" w:rsidDel="00E474FD">
          <w:rPr>
            <w:rFonts w:ascii="Arial" w:hAnsi="Arial" w:cs="Arial"/>
          </w:rPr>
          <w:delText>be 220 Vdc</w:delText>
        </w:r>
        <w:r w:rsidDel="00E474FD">
          <w:rPr>
            <w:rFonts w:ascii="Arial" w:hAnsi="Arial" w:cs="Arial"/>
          </w:rPr>
          <w:delText xml:space="preserve"> or else 230 Vac</w:delText>
        </w:r>
        <w:r w:rsidRPr="00E04C23" w:rsidDel="00E474FD">
          <w:rPr>
            <w:rFonts w:ascii="Arial" w:hAnsi="Arial" w:cs="Arial"/>
          </w:rPr>
          <w:delText xml:space="preserve">, fed from the control cabinet of the autotransformer. </w:delText>
        </w:r>
      </w:del>
    </w:p>
    <w:p w:rsidR="003F6E60" w:rsidRPr="00581D79" w:rsidDel="00E474FD" w:rsidRDefault="003F6E60" w:rsidP="003F6E60">
      <w:pPr>
        <w:ind w:left="1224"/>
        <w:jc w:val="both"/>
        <w:rPr>
          <w:del w:id="2954" w:author="Καρμίρης Αγγελος" w:date="2020-01-03T10:45:00Z"/>
          <w:rFonts w:ascii="Arial" w:hAnsi="Arial" w:cs="Arial"/>
        </w:rPr>
      </w:pPr>
      <w:del w:id="2955" w:author="Καρμίρης Αγγελος" w:date="2020-01-03T10:45:00Z">
        <w:r w:rsidDel="00E474FD">
          <w:rPr>
            <w:rFonts w:ascii="Arial" w:hAnsi="Arial" w:cs="Arial"/>
            <w:bCs/>
          </w:rPr>
          <w:delText>The</w:delText>
        </w:r>
        <w:r w:rsidRPr="00C25575" w:rsidDel="00E474FD">
          <w:rPr>
            <w:rFonts w:ascii="Arial" w:hAnsi="Arial" w:cs="Arial"/>
            <w:bCs/>
          </w:rPr>
          <w:delText xml:space="preserve"> </w:delText>
        </w:r>
        <w:r w:rsidDel="00E474FD">
          <w:rPr>
            <w:rFonts w:ascii="Arial" w:hAnsi="Arial" w:cs="Arial"/>
            <w:bCs/>
          </w:rPr>
          <w:delText>monitor</w:delText>
        </w:r>
        <w:r w:rsidRPr="00C25575" w:rsidDel="00E474FD">
          <w:rPr>
            <w:rFonts w:ascii="Arial" w:hAnsi="Arial" w:cs="Arial"/>
            <w:bCs/>
          </w:rPr>
          <w:delText xml:space="preserve"> shall be </w:delText>
        </w:r>
        <w:r w:rsidDel="00E474FD">
          <w:rPr>
            <w:rFonts w:ascii="Arial" w:hAnsi="Arial" w:cs="Arial"/>
            <w:bCs/>
          </w:rPr>
          <w:delText>connected to the main tank through</w:delText>
        </w:r>
        <w:r w:rsidRPr="00C25575" w:rsidDel="00E474FD">
          <w:rPr>
            <w:rFonts w:ascii="Arial" w:hAnsi="Arial" w:cs="Arial"/>
            <w:bCs/>
          </w:rPr>
          <w:delText xml:space="preserve"> </w:delText>
        </w:r>
        <w:r w:rsidDel="00E474FD">
          <w:rPr>
            <w:rFonts w:ascii="Arial" w:hAnsi="Arial" w:cs="Arial"/>
            <w:bCs/>
          </w:rPr>
          <w:delText>two pipes with ball valves for oil inlet and outlet</w:delText>
        </w:r>
        <w:r w:rsidRPr="00C25575" w:rsidDel="00E474FD">
          <w:rPr>
            <w:rFonts w:ascii="Arial" w:hAnsi="Arial" w:cs="Arial"/>
            <w:bCs/>
          </w:rPr>
          <w:delText>.</w:delText>
        </w:r>
        <w:r w:rsidDel="00E474FD">
          <w:rPr>
            <w:rFonts w:ascii="Arial" w:hAnsi="Arial" w:cs="Arial"/>
            <w:bCs/>
          </w:rPr>
          <w:delText xml:space="preserve"> Alternatively it can be connected through one pipe with ball valve, if this is specified by its manufacturer.</w:delText>
        </w:r>
        <w:r w:rsidRPr="00C25575" w:rsidDel="00E474FD">
          <w:rPr>
            <w:rFonts w:ascii="Arial" w:hAnsi="Arial" w:cs="Arial"/>
            <w:bCs/>
          </w:rPr>
          <w:delText xml:space="preserve"> </w:delText>
        </w:r>
      </w:del>
    </w:p>
    <w:p w:rsidR="003F6E60" w:rsidDel="00E474FD" w:rsidRDefault="003F6E60" w:rsidP="003F6E60">
      <w:pPr>
        <w:pStyle w:val="ListParagraph"/>
        <w:numPr>
          <w:ilvl w:val="2"/>
          <w:numId w:val="76"/>
        </w:numPr>
        <w:autoSpaceDE/>
        <w:autoSpaceDN/>
        <w:spacing w:after="200" w:line="276" w:lineRule="auto"/>
        <w:ind w:left="1225" w:hanging="505"/>
        <w:jc w:val="both"/>
        <w:rPr>
          <w:del w:id="2956" w:author="Καρμίρης Αγγελος" w:date="2020-01-03T10:45:00Z"/>
          <w:rFonts w:ascii="Arial" w:hAnsi="Arial" w:cs="Arial"/>
        </w:rPr>
      </w:pPr>
      <w:del w:id="2957" w:author="Καρμίρης Αγγελος" w:date="2020-01-03T10:45:00Z">
        <w:r w:rsidDel="00E474FD">
          <w:rPr>
            <w:rFonts w:ascii="Arial" w:hAnsi="Arial" w:cs="Arial"/>
          </w:rPr>
          <w:delText>A stand-alone condition monitoring system, either of GE manufacture, MS3000</w:delText>
        </w:r>
        <w:r w:rsidRPr="00183794" w:rsidDel="00E474FD">
          <w:rPr>
            <w:rFonts w:ascii="Arial" w:hAnsi="Arial" w:cs="Arial"/>
          </w:rPr>
          <w:delText xml:space="preserve"> </w:delText>
        </w:r>
        <w:r w:rsidDel="00E474FD">
          <w:rPr>
            <w:rFonts w:ascii="Arial" w:hAnsi="Arial" w:cs="Arial"/>
          </w:rPr>
          <w:delText>type, or of Qualitrol manufacture, QTMS</w:delText>
        </w:r>
        <w:r w:rsidRPr="00183794" w:rsidDel="00E474FD">
          <w:rPr>
            <w:rFonts w:ascii="Arial" w:hAnsi="Arial" w:cs="Arial"/>
          </w:rPr>
          <w:delText xml:space="preserve"> </w:delText>
        </w:r>
        <w:r w:rsidDel="00E474FD">
          <w:rPr>
            <w:rFonts w:ascii="Arial" w:hAnsi="Arial" w:cs="Arial"/>
          </w:rPr>
          <w:delText>type, or of Siemens manufacture, Sitram TDCM</w:delText>
        </w:r>
        <w:r w:rsidRPr="00183794" w:rsidDel="00E474FD">
          <w:rPr>
            <w:rFonts w:ascii="Arial" w:hAnsi="Arial" w:cs="Arial"/>
          </w:rPr>
          <w:delText xml:space="preserve"> </w:delText>
        </w:r>
        <w:r w:rsidDel="00E474FD">
          <w:rPr>
            <w:rFonts w:ascii="Arial" w:hAnsi="Arial" w:cs="Arial"/>
          </w:rPr>
          <w:delText>type, or of</w:delText>
        </w:r>
        <w:r w:rsidRPr="007F58BB" w:rsidDel="00E474FD">
          <w:rPr>
            <w:rFonts w:ascii="Arial" w:hAnsi="Arial" w:cs="Arial"/>
          </w:rPr>
          <w:delText xml:space="preserve"> </w:delText>
        </w:r>
        <w:r w:rsidDel="00E474FD">
          <w:rPr>
            <w:rFonts w:ascii="Arial" w:hAnsi="Arial" w:cs="Arial"/>
          </w:rPr>
          <w:delText>Koncar manufacture, TMS</w:delText>
        </w:r>
        <w:r w:rsidRPr="00183794" w:rsidDel="00E474FD">
          <w:rPr>
            <w:rFonts w:ascii="Arial" w:hAnsi="Arial" w:cs="Arial"/>
          </w:rPr>
          <w:delText xml:space="preserve"> </w:delText>
        </w:r>
        <w:r w:rsidDel="00E474FD">
          <w:rPr>
            <w:rFonts w:ascii="Arial" w:hAnsi="Arial" w:cs="Arial"/>
          </w:rPr>
          <w:delText xml:space="preserve">type. Other monitoring systems can be accepted as long as their capabilities are at least equivalent to one of the above mentioned systems. Their acceptance is subject to approval by IPTO.  </w:delText>
        </w:r>
      </w:del>
    </w:p>
    <w:p w:rsidR="003F6E60" w:rsidDel="00E474FD" w:rsidRDefault="003F6E60" w:rsidP="003F6E60">
      <w:pPr>
        <w:pStyle w:val="ListParagraph"/>
        <w:numPr>
          <w:ilvl w:val="2"/>
          <w:numId w:val="76"/>
        </w:numPr>
        <w:autoSpaceDE/>
        <w:autoSpaceDN/>
        <w:spacing w:after="200" w:line="276" w:lineRule="auto"/>
        <w:ind w:left="1225" w:hanging="505"/>
        <w:jc w:val="both"/>
        <w:rPr>
          <w:del w:id="2958" w:author="Καρμίρης Αγγελος" w:date="2020-01-03T10:45:00Z"/>
          <w:rFonts w:ascii="Arial" w:hAnsi="Arial" w:cs="Arial"/>
        </w:rPr>
      </w:pPr>
      <w:del w:id="2959" w:author="Καρμίρης Αγγελος" w:date="2020-01-03T10:45:00Z">
        <w:r w:rsidDel="00E474FD">
          <w:rPr>
            <w:rFonts w:ascii="Arial" w:hAnsi="Arial" w:cs="Arial"/>
          </w:rPr>
          <w:delText xml:space="preserve">The system will be housed on a separate cabinet, installed on the autotransformer tank. </w:delText>
        </w:r>
        <w:r w:rsidRPr="00E04C23" w:rsidDel="00E474FD">
          <w:rPr>
            <w:rFonts w:ascii="Arial" w:hAnsi="Arial" w:cs="Arial"/>
          </w:rPr>
          <w:delText xml:space="preserve">Its auxiliary power will </w:delText>
        </w:r>
        <w:r w:rsidDel="00E474FD">
          <w:rPr>
            <w:rFonts w:ascii="Arial" w:hAnsi="Arial" w:cs="Arial"/>
          </w:rPr>
          <w:delText xml:space="preserve">preferably </w:delText>
        </w:r>
        <w:r w:rsidRPr="00E04C23" w:rsidDel="00E474FD">
          <w:rPr>
            <w:rFonts w:ascii="Arial" w:hAnsi="Arial" w:cs="Arial"/>
          </w:rPr>
          <w:delText>be 220 Vdc</w:delText>
        </w:r>
        <w:r w:rsidDel="00E474FD">
          <w:rPr>
            <w:rFonts w:ascii="Arial" w:hAnsi="Arial" w:cs="Arial"/>
          </w:rPr>
          <w:delText xml:space="preserve"> or else 230 Vac</w:delText>
        </w:r>
        <w:r w:rsidRPr="00E04C23" w:rsidDel="00E474FD">
          <w:rPr>
            <w:rFonts w:ascii="Arial" w:hAnsi="Arial" w:cs="Arial"/>
          </w:rPr>
          <w:delText>, fed from the control cabinet of the autotransformer.</w:delText>
        </w:r>
      </w:del>
    </w:p>
    <w:p w:rsidR="003F6E60" w:rsidRPr="00F4638C" w:rsidDel="00E474FD" w:rsidRDefault="003F6E60" w:rsidP="003F6E60">
      <w:pPr>
        <w:ind w:left="1225"/>
        <w:jc w:val="both"/>
        <w:rPr>
          <w:del w:id="2960" w:author="Καρμίρης Αγγελος" w:date="2020-01-03T10:45:00Z"/>
          <w:rFonts w:ascii="Arial" w:hAnsi="Arial" w:cs="Arial"/>
        </w:rPr>
      </w:pPr>
      <w:del w:id="2961" w:author="Καρμίρης Αγγελος" w:date="2020-01-03T10:45:00Z">
        <w:r w:rsidDel="00E474FD">
          <w:rPr>
            <w:rFonts w:ascii="Arial" w:hAnsi="Arial" w:cs="Arial"/>
          </w:rPr>
          <w:delText xml:space="preserve">The system will import the dissolved gas and moisture measurements through connection to the relevant monitor (par.1.2.1). It will use expert models to estimate the transformer condition from the measurements. The measurement of 8 - 9 gases will be used to perform Duval triangle analysis, key gas analysis and gas ratio analysis, correlating the gases with various disturbances, e.g. paper insulation overheating, partial discharges, electrical arcing. </w:delText>
        </w:r>
      </w:del>
    </w:p>
    <w:p w:rsidR="003F6E60" w:rsidDel="00E474FD" w:rsidRDefault="003F6E60" w:rsidP="003F6E60">
      <w:pPr>
        <w:ind w:left="1225"/>
        <w:jc w:val="both"/>
        <w:rPr>
          <w:del w:id="2962" w:author="Καρμίρης Αγγελος" w:date="2020-01-03T10:45:00Z"/>
          <w:rFonts w:ascii="Arial" w:hAnsi="Arial" w:cs="Arial"/>
        </w:rPr>
      </w:pPr>
    </w:p>
    <w:p w:rsidR="003F6E60" w:rsidDel="00E474FD" w:rsidRDefault="003F6E60" w:rsidP="003F6E60">
      <w:pPr>
        <w:ind w:left="1225"/>
        <w:jc w:val="both"/>
        <w:rPr>
          <w:del w:id="2963" w:author="Καρμίρης Αγγελος" w:date="2020-01-03T10:45:00Z"/>
          <w:rFonts w:ascii="Arial" w:hAnsi="Arial" w:cs="Arial"/>
        </w:rPr>
      </w:pPr>
      <w:del w:id="2964" w:author="Καρμίρης Αγγελος" w:date="2020-01-03T10:45:00Z">
        <w:r w:rsidDel="00E474FD">
          <w:rPr>
            <w:rFonts w:ascii="Arial" w:hAnsi="Arial" w:cs="Arial"/>
          </w:rPr>
          <w:delText xml:space="preserve">The system will include Pt100 oil temperature sensors, installed in pockets designed according EN 50216-5. </w:delText>
        </w:r>
        <w:r w:rsidRPr="000A6875" w:rsidDel="00E474FD">
          <w:rPr>
            <w:rFonts w:ascii="Arial" w:hAnsi="Arial" w:cs="Arial"/>
          </w:rPr>
          <w:delText>Two oil temperature sensors shall be installed on the autotransformer tank. One will be located on the tank cover, at the hottest oil point, near the temperature sensor of the oil temperature indicator. The other will be located at the bottom of the tank, at the coldest oil point. Two oil temperature sensors shall be installed on the cooling system. One will be located at the oil inlet pipe from the autotransformer tank and the other at the oil outlet pipe to the autotransformer tank.</w:delText>
        </w:r>
        <w:r w:rsidDel="00E474FD">
          <w:rPr>
            <w:rFonts w:ascii="Arial" w:hAnsi="Arial" w:cs="Arial"/>
          </w:rPr>
          <w:delText xml:space="preserve"> The sensors will have three wires at least and they will be of QUALITROL or MR manufacture. The system will include also two sensors for ambient temperature measurement, one placed in shade and one under direct sunlight. </w:delText>
        </w:r>
      </w:del>
    </w:p>
    <w:p w:rsidR="003F6E60" w:rsidDel="00E474FD" w:rsidRDefault="003F6E60" w:rsidP="003F6E60">
      <w:pPr>
        <w:ind w:left="1225"/>
        <w:jc w:val="both"/>
        <w:rPr>
          <w:del w:id="2965" w:author="Καρμίρης Αγγελος" w:date="2020-01-03T10:45:00Z"/>
          <w:rFonts w:ascii="Arial" w:hAnsi="Arial" w:cs="Arial"/>
        </w:rPr>
      </w:pPr>
      <w:del w:id="2966" w:author="Καρμίρης Αγγελος" w:date="2020-01-03T10:45:00Z">
        <w:r w:rsidDel="00E474FD">
          <w:rPr>
            <w:rFonts w:ascii="Arial" w:hAnsi="Arial" w:cs="Arial"/>
          </w:rPr>
          <w:delText>The system will use the above data and expert algorithms to calculate the following additional data:</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67" w:author="Καρμίρης Αγγελος" w:date="2020-01-03T10:45:00Z"/>
          <w:rFonts w:ascii="Arial" w:hAnsi="Arial" w:cs="Arial"/>
        </w:rPr>
      </w:pPr>
      <w:del w:id="2968" w:author="Καρμίρης Αγγελος" w:date="2020-01-03T10:45:00Z">
        <w:r w:rsidDel="00E474FD">
          <w:rPr>
            <w:rFonts w:ascii="Arial" w:hAnsi="Arial" w:cs="Arial"/>
          </w:rPr>
          <w:delText>calculated hot-spot temperature</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69" w:author="Καρμίρης Αγγελος" w:date="2020-01-03T10:45:00Z"/>
          <w:rFonts w:ascii="Arial" w:hAnsi="Arial" w:cs="Arial"/>
        </w:rPr>
      </w:pPr>
      <w:del w:id="2970" w:author="Καρμίρης Αγγελος" w:date="2020-01-03T10:45:00Z">
        <w:r w:rsidDel="00E474FD">
          <w:rPr>
            <w:rFonts w:ascii="Arial" w:hAnsi="Arial" w:cs="Arial"/>
          </w:rPr>
          <w:delText>cooling system efficiency</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71" w:author="Καρμίρης Αγγελος" w:date="2020-01-03T10:45:00Z"/>
          <w:rFonts w:ascii="Arial" w:hAnsi="Arial" w:cs="Arial"/>
        </w:rPr>
      </w:pPr>
      <w:del w:id="2972" w:author="Καρμίρης Αγγελος" w:date="2020-01-03T10:45:00Z">
        <w:r w:rsidDel="00E474FD">
          <w:rPr>
            <w:rFonts w:ascii="Arial" w:hAnsi="Arial" w:cs="Arial"/>
          </w:rPr>
          <w:delText>moisture in insulation paper</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73" w:author="Καρμίρης Αγγελος" w:date="2020-01-03T10:45:00Z"/>
          <w:rFonts w:ascii="Arial" w:hAnsi="Arial" w:cs="Arial"/>
        </w:rPr>
      </w:pPr>
      <w:del w:id="2974" w:author="Καρμίρης Αγγελος" w:date="2020-01-03T10:45:00Z">
        <w:r w:rsidDel="00E474FD">
          <w:rPr>
            <w:rFonts w:ascii="Arial" w:hAnsi="Arial" w:cs="Arial"/>
          </w:rPr>
          <w:delText>bubbling temperature</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75" w:author="Καρμίρης Αγγελος" w:date="2020-01-03T10:45:00Z"/>
          <w:rFonts w:ascii="Arial" w:hAnsi="Arial" w:cs="Arial"/>
        </w:rPr>
      </w:pPr>
      <w:del w:id="2976" w:author="Καρμίρης Αγγελος" w:date="2020-01-03T10:45:00Z">
        <w:r w:rsidDel="00E474FD">
          <w:rPr>
            <w:rFonts w:ascii="Arial" w:hAnsi="Arial" w:cs="Arial"/>
          </w:rPr>
          <w:delText>ageing rate</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77" w:author="Καρμίρης Αγγελος" w:date="2020-01-03T10:45:00Z"/>
          <w:rFonts w:ascii="Arial" w:hAnsi="Arial" w:cs="Arial"/>
        </w:rPr>
      </w:pPr>
      <w:del w:id="2978" w:author="Καρμίρης Αγγελος" w:date="2020-01-03T10:45:00Z">
        <w:r w:rsidDel="00E474FD">
          <w:rPr>
            <w:rFonts w:ascii="Arial" w:hAnsi="Arial" w:cs="Arial"/>
          </w:rPr>
          <w:delText>lifetime consumption</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79" w:author="Καρμίρης Αγγελος" w:date="2020-01-03T10:45:00Z"/>
          <w:rFonts w:ascii="Arial" w:hAnsi="Arial" w:cs="Arial"/>
        </w:rPr>
      </w:pPr>
      <w:del w:id="2980" w:author="Καρμίρης Αγγελος" w:date="2020-01-03T10:45:00Z">
        <w:r w:rsidDel="00E474FD">
          <w:rPr>
            <w:rFonts w:ascii="Arial" w:hAnsi="Arial" w:cs="Arial"/>
          </w:rPr>
          <w:delText>long-time overloading level</w:delText>
        </w:r>
      </w:del>
    </w:p>
    <w:p w:rsidR="003F6E60" w:rsidDel="00E474FD" w:rsidRDefault="003F6E60" w:rsidP="003F6E60">
      <w:pPr>
        <w:pStyle w:val="ListParagraph"/>
        <w:numPr>
          <w:ilvl w:val="0"/>
          <w:numId w:val="77"/>
        </w:numPr>
        <w:autoSpaceDE/>
        <w:autoSpaceDN/>
        <w:spacing w:after="200" w:line="276" w:lineRule="auto"/>
        <w:ind w:left="1939" w:hanging="357"/>
        <w:jc w:val="both"/>
        <w:rPr>
          <w:del w:id="2981" w:author="Καρμίρης Αγγελος" w:date="2020-01-03T10:45:00Z"/>
          <w:rFonts w:ascii="Arial" w:hAnsi="Arial" w:cs="Arial"/>
        </w:rPr>
      </w:pPr>
      <w:del w:id="2982" w:author="Καρμίρης Αγγελος" w:date="2020-01-03T10:45:00Z">
        <w:r w:rsidDel="00E474FD">
          <w:rPr>
            <w:rFonts w:ascii="Arial" w:hAnsi="Arial" w:cs="Arial"/>
          </w:rPr>
          <w:delText>short-time overloading levels / times</w:delText>
        </w:r>
      </w:del>
    </w:p>
    <w:p w:rsidR="003F6E60" w:rsidDel="00E474FD" w:rsidRDefault="003F6E60" w:rsidP="003F6E60">
      <w:pPr>
        <w:ind w:left="1225"/>
        <w:jc w:val="both"/>
        <w:rPr>
          <w:del w:id="2983" w:author="Καρμίρης Αγγελος" w:date="2020-01-03T10:45:00Z"/>
          <w:rFonts w:ascii="Arial" w:hAnsi="Arial" w:cs="Arial"/>
        </w:rPr>
      </w:pPr>
      <w:del w:id="2984" w:author="Καρμίρης Αγγελος" w:date="2020-01-03T10:45:00Z">
        <w:r w:rsidDel="00E474FD">
          <w:rPr>
            <w:rFonts w:ascii="Arial" w:hAnsi="Arial" w:cs="Arial"/>
          </w:rPr>
          <w:delText>The system will include sensors connected to the test tap of the 400kV 157.5kV and 30kV bushings. Through these sensors, the system will measure the capacitance (C</w:delText>
        </w:r>
        <w:r w:rsidRPr="000A6875" w:rsidDel="00E474FD">
          <w:rPr>
            <w:rFonts w:ascii="Arial" w:hAnsi="Arial" w:cs="Arial"/>
          </w:rPr>
          <w:delText>1</w:delText>
        </w:r>
        <w:r w:rsidDel="00E474FD">
          <w:rPr>
            <w:rFonts w:ascii="Arial" w:hAnsi="Arial" w:cs="Arial"/>
          </w:rPr>
          <w:delText>) and dissipation factor (tan</w:delText>
        </w:r>
        <w:r w:rsidRPr="000A6875" w:rsidDel="00E474FD">
          <w:rPr>
            <w:rFonts w:ascii="Arial" w:hAnsi="Arial" w:cs="Arial"/>
          </w:rPr>
          <w:delText>δ</w:delText>
        </w:r>
        <w:r w:rsidDel="00E474FD">
          <w:rPr>
            <w:rFonts w:ascii="Arial" w:hAnsi="Arial" w:cs="Arial"/>
          </w:rPr>
          <w:delText>) for each bushing, using sum of three-phase, adjacent phase reference methods</w:delText>
        </w:r>
        <w:r w:rsidRPr="00E3074E" w:rsidDel="00E474FD">
          <w:rPr>
            <w:rFonts w:ascii="Arial" w:hAnsi="Arial" w:cs="Arial"/>
          </w:rPr>
          <w:delText xml:space="preserve"> </w:delText>
        </w:r>
        <w:r w:rsidDel="00E474FD">
          <w:rPr>
            <w:rFonts w:ascii="Arial" w:hAnsi="Arial" w:cs="Arial"/>
          </w:rPr>
          <w:delText xml:space="preserve">or reference signal method. </w:delText>
        </w:r>
      </w:del>
    </w:p>
    <w:p w:rsidR="003F6E60" w:rsidDel="00E474FD" w:rsidRDefault="003F6E60" w:rsidP="003F6E60">
      <w:pPr>
        <w:ind w:left="1225"/>
        <w:jc w:val="both"/>
        <w:rPr>
          <w:del w:id="2985" w:author="Καρμίρης Αγγελος" w:date="2020-01-03T10:45:00Z"/>
          <w:rFonts w:ascii="Arial" w:hAnsi="Arial" w:cs="Arial"/>
        </w:rPr>
      </w:pPr>
      <w:del w:id="2986" w:author="Καρμίρης Αγγελος" w:date="2020-01-03T10:45:00Z">
        <w:r w:rsidDel="00E474FD">
          <w:rPr>
            <w:rFonts w:ascii="Arial" w:hAnsi="Arial" w:cs="Arial"/>
          </w:rPr>
          <w:delText>The system will import the position of OLTC, using a suitable transducer, supplied by Contractor. Additionally it will include measurement of the OLTC motor</w:delText>
        </w:r>
        <w:r w:rsidRPr="0004728C" w:rsidDel="00E474FD">
          <w:rPr>
            <w:rFonts w:ascii="Arial" w:hAnsi="Arial" w:cs="Arial"/>
          </w:rPr>
          <w:delText xml:space="preserve"> </w:delText>
        </w:r>
        <w:r w:rsidDel="00E474FD">
          <w:rPr>
            <w:rFonts w:ascii="Arial" w:hAnsi="Arial" w:cs="Arial"/>
          </w:rPr>
          <w:delText>current, using a CT, and of the</w:delText>
        </w:r>
        <w:r w:rsidRPr="0004728C" w:rsidDel="00E474FD">
          <w:rPr>
            <w:rFonts w:ascii="Arial" w:hAnsi="Arial" w:cs="Arial"/>
          </w:rPr>
          <w:delText xml:space="preserve"> </w:delText>
        </w:r>
        <w:r w:rsidDel="00E474FD">
          <w:rPr>
            <w:rFonts w:ascii="Arial" w:hAnsi="Arial" w:cs="Arial"/>
          </w:rPr>
          <w:delText>OLTC motor voltage. In this way it will monitor the operation of the OLTC drive. The system will calculate also the cumulative switched current. It will use an expert algorithm to assess the used and remaining contact life in the OLTC and estimate the remaining operations until next service or contact replacement.</w:delText>
        </w:r>
        <w:r w:rsidRPr="002363D1" w:rsidDel="00E474FD">
          <w:rPr>
            <w:rFonts w:ascii="Arial" w:hAnsi="Arial" w:cs="Arial"/>
          </w:rPr>
          <w:delText xml:space="preserve"> To configure the mentioned expert algorithm, IPTO will provide</w:delText>
        </w:r>
        <w:r w:rsidDel="00E474FD">
          <w:rPr>
            <w:rFonts w:ascii="Arial" w:hAnsi="Arial" w:cs="Arial"/>
          </w:rPr>
          <w:delText xml:space="preserve"> (if necessary)</w:delText>
        </w:r>
        <w:r w:rsidRPr="002363D1" w:rsidDel="00E474FD">
          <w:rPr>
            <w:rFonts w:ascii="Arial" w:hAnsi="Arial" w:cs="Arial"/>
          </w:rPr>
          <w:delText xml:space="preserve"> the OLTC data regarding contact wear versus current, as requested by the Contractor.</w:delText>
        </w:r>
      </w:del>
    </w:p>
    <w:p w:rsidR="003F6E60" w:rsidDel="00E474FD" w:rsidRDefault="003F6E60" w:rsidP="003F6E60">
      <w:pPr>
        <w:ind w:left="1225"/>
        <w:jc w:val="both"/>
        <w:rPr>
          <w:del w:id="2987" w:author="Καρμίρης Αγγελος" w:date="2020-01-03T10:45:00Z"/>
          <w:rFonts w:ascii="Arial" w:hAnsi="Arial" w:cs="Arial"/>
        </w:rPr>
      </w:pPr>
      <w:del w:id="2988" w:author="Καρμίρης Αγγελος" w:date="2020-01-03T10:45:00Z">
        <w:r w:rsidDel="00E474FD">
          <w:rPr>
            <w:rFonts w:ascii="Arial" w:hAnsi="Arial" w:cs="Arial"/>
          </w:rPr>
          <w:delText xml:space="preserve">The system will have adequate storage capability for archiving of the measured data. All data will be stored in an RDBMS SQL server database.It will communicate remotely through an Ethernet port and locally through a serial port </w:delText>
        </w:r>
        <w:r w:rsidRPr="00E04C23" w:rsidDel="00E474FD">
          <w:rPr>
            <w:rFonts w:ascii="Arial" w:hAnsi="Arial" w:cs="Arial"/>
          </w:rPr>
          <w:delText>(preferably USB)</w:delText>
        </w:r>
        <w:r w:rsidDel="00E474FD">
          <w:rPr>
            <w:rFonts w:ascii="Arial" w:hAnsi="Arial" w:cs="Arial"/>
          </w:rPr>
          <w:delText>. The remote communication will be realized preferably through an embedded web server. Alternatively, to the web server, the Contractor will provide one license for client desktop software. The functionality of the web server or client software will include data visualization, measurement trends, condition estimations, downloading of data archives, report generation, remote setting.</w:delText>
        </w:r>
        <w:r w:rsidRPr="008E0EA8" w:rsidDel="00E474FD">
          <w:rPr>
            <w:rFonts w:ascii="Arial" w:hAnsi="Arial" w:cs="Arial"/>
          </w:rPr>
          <w:delText xml:space="preserve"> </w:delText>
        </w:r>
        <w:r w:rsidDel="00E474FD">
          <w:rPr>
            <w:rFonts w:ascii="Arial" w:hAnsi="Arial" w:cs="Arial"/>
          </w:rPr>
          <w:delText>Additionally, the system will include communication capability through IEC 61850 protocol to the substation automation system for alarms transmitting.</w:delText>
        </w:r>
      </w:del>
    </w:p>
    <w:p w:rsidR="003F6E60" w:rsidDel="00E474FD" w:rsidRDefault="003F6E60" w:rsidP="003F6E60">
      <w:pPr>
        <w:ind w:left="1225"/>
        <w:jc w:val="both"/>
        <w:rPr>
          <w:del w:id="2989" w:author="Καρμίρης Αγγελος" w:date="2020-01-03T10:45:00Z"/>
          <w:rFonts w:ascii="Arial" w:hAnsi="Arial" w:cs="Arial"/>
        </w:rPr>
      </w:pPr>
      <w:del w:id="2990" w:author="Καρμίρης Αγγελος" w:date="2020-01-03T10:45:00Z">
        <w:r w:rsidDel="00E474FD">
          <w:rPr>
            <w:rFonts w:ascii="Arial" w:hAnsi="Arial" w:cs="Arial"/>
          </w:rPr>
          <w:delText xml:space="preserve">The system will be commissioned on site, in presence of a technician from the manufacturer (GE, Qualitrol, Κοncar,Siemens). </w:delText>
        </w:r>
      </w:del>
    </w:p>
    <w:p w:rsidR="003F6E60" w:rsidDel="00E474FD" w:rsidRDefault="003F6E60" w:rsidP="003F6E60">
      <w:pPr>
        <w:spacing w:before="200"/>
        <w:jc w:val="both"/>
        <w:rPr>
          <w:del w:id="2991" w:author="Καρμίρης Αγγελος" w:date="2020-01-03T10:45:00Z"/>
          <w:rFonts w:ascii="Arial" w:hAnsi="Arial" w:cs="Arial"/>
        </w:rPr>
      </w:pPr>
    </w:p>
    <w:p w:rsidR="003F6E60" w:rsidDel="00E474FD" w:rsidRDefault="003F6E60" w:rsidP="003F6E60">
      <w:pPr>
        <w:spacing w:before="200"/>
        <w:jc w:val="both"/>
        <w:rPr>
          <w:del w:id="2992" w:author="Καρμίρης Αγγελος" w:date="2020-01-03T10:45:00Z"/>
          <w:rFonts w:ascii="Arial" w:hAnsi="Arial" w:cs="Arial"/>
        </w:rPr>
      </w:pPr>
    </w:p>
    <w:p w:rsidR="003F6E60" w:rsidDel="00E474FD" w:rsidRDefault="003F6E60" w:rsidP="003F6E60">
      <w:pPr>
        <w:spacing w:before="200"/>
        <w:jc w:val="both"/>
        <w:rPr>
          <w:del w:id="2993" w:author="Καρμίρης Αγγελος" w:date="2020-01-03T10:45:00Z"/>
          <w:rFonts w:ascii="Arial" w:hAnsi="Arial" w:cs="Arial"/>
        </w:rPr>
      </w:pPr>
    </w:p>
    <w:p w:rsidR="003F6E60" w:rsidDel="00E474FD" w:rsidRDefault="003F6E60" w:rsidP="00F8354E">
      <w:pPr>
        <w:ind w:left="709"/>
        <w:jc w:val="both"/>
        <w:rPr>
          <w:del w:id="2994" w:author="Καρμίρης Αγγελος" w:date="2020-01-03T10:45:00Z"/>
          <w:sz w:val="24"/>
          <w:szCs w:val="24"/>
        </w:rPr>
      </w:pPr>
    </w:p>
    <w:p w:rsidR="003F6E60" w:rsidDel="00E474FD" w:rsidRDefault="003F6E60" w:rsidP="00F8354E">
      <w:pPr>
        <w:ind w:left="709"/>
        <w:jc w:val="both"/>
        <w:rPr>
          <w:del w:id="2995" w:author="Καρμίρης Αγγελος" w:date="2020-01-03T10:45:00Z"/>
          <w:sz w:val="24"/>
          <w:szCs w:val="24"/>
        </w:rPr>
      </w:pPr>
    </w:p>
    <w:p w:rsidR="003F6E60" w:rsidDel="00E474FD" w:rsidRDefault="003F6E60" w:rsidP="00F8354E">
      <w:pPr>
        <w:ind w:left="709"/>
        <w:jc w:val="both"/>
        <w:rPr>
          <w:del w:id="2996" w:author="Καρμίρης Αγγελος" w:date="2020-01-03T10:45:00Z"/>
          <w:sz w:val="24"/>
          <w:szCs w:val="24"/>
        </w:rPr>
      </w:pPr>
    </w:p>
    <w:p w:rsidR="003F6E60" w:rsidDel="00E474FD" w:rsidRDefault="003F6E60" w:rsidP="00F8354E">
      <w:pPr>
        <w:ind w:left="709"/>
        <w:jc w:val="both"/>
        <w:rPr>
          <w:del w:id="2997" w:author="Καρμίρης Αγγελος" w:date="2020-01-03T10:45:00Z"/>
          <w:sz w:val="24"/>
          <w:szCs w:val="24"/>
        </w:rPr>
      </w:pPr>
    </w:p>
    <w:p w:rsidR="003F6E60" w:rsidDel="00E474FD" w:rsidRDefault="003F6E60" w:rsidP="00F8354E">
      <w:pPr>
        <w:ind w:left="709"/>
        <w:jc w:val="both"/>
        <w:rPr>
          <w:del w:id="2998" w:author="Καρμίρης Αγγελος" w:date="2020-01-03T10:45:00Z"/>
          <w:sz w:val="24"/>
          <w:szCs w:val="24"/>
        </w:rPr>
      </w:pPr>
    </w:p>
    <w:p w:rsidR="003F6E60" w:rsidDel="00E474FD" w:rsidRDefault="003F6E60" w:rsidP="00F8354E">
      <w:pPr>
        <w:ind w:left="709"/>
        <w:jc w:val="both"/>
        <w:rPr>
          <w:del w:id="2999" w:author="Καρμίρης Αγγελος" w:date="2020-01-03T10:45:00Z"/>
          <w:sz w:val="24"/>
          <w:szCs w:val="24"/>
        </w:rPr>
      </w:pPr>
    </w:p>
    <w:p w:rsidR="003F6E60" w:rsidDel="00E474FD" w:rsidRDefault="003F6E60" w:rsidP="00F8354E">
      <w:pPr>
        <w:ind w:left="709"/>
        <w:jc w:val="both"/>
        <w:rPr>
          <w:del w:id="3000" w:author="Καρμίρης Αγγελος" w:date="2020-01-03T10:45:00Z"/>
          <w:sz w:val="24"/>
          <w:szCs w:val="24"/>
        </w:rPr>
      </w:pPr>
    </w:p>
    <w:p w:rsidR="003F6E60" w:rsidDel="00E474FD" w:rsidRDefault="003F6E60" w:rsidP="00F8354E">
      <w:pPr>
        <w:ind w:left="709"/>
        <w:jc w:val="both"/>
        <w:rPr>
          <w:del w:id="3001" w:author="Καρμίρης Αγγελος" w:date="2020-01-03T10:45:00Z"/>
          <w:sz w:val="24"/>
          <w:szCs w:val="24"/>
        </w:rPr>
      </w:pPr>
    </w:p>
    <w:p w:rsidR="003F6E60" w:rsidDel="00E474FD" w:rsidRDefault="003F6E60" w:rsidP="00F8354E">
      <w:pPr>
        <w:ind w:left="709"/>
        <w:jc w:val="both"/>
        <w:rPr>
          <w:del w:id="3002" w:author="Καρμίρης Αγγελος" w:date="2020-01-03T10:45:00Z"/>
          <w:sz w:val="24"/>
          <w:szCs w:val="24"/>
        </w:rPr>
      </w:pPr>
    </w:p>
    <w:p w:rsidR="003F6E60" w:rsidDel="00E474FD" w:rsidRDefault="003F6E60" w:rsidP="00F8354E">
      <w:pPr>
        <w:ind w:left="709"/>
        <w:jc w:val="both"/>
        <w:rPr>
          <w:del w:id="3003" w:author="Καρμίρης Αγγελος" w:date="2020-01-03T10:45:00Z"/>
          <w:sz w:val="24"/>
          <w:szCs w:val="24"/>
        </w:rPr>
      </w:pPr>
    </w:p>
    <w:p w:rsidR="003F6E60" w:rsidDel="00E474FD" w:rsidRDefault="003F6E60" w:rsidP="00F8354E">
      <w:pPr>
        <w:ind w:left="709"/>
        <w:jc w:val="both"/>
        <w:rPr>
          <w:del w:id="3004" w:author="Καρμίρης Αγγελος" w:date="2020-01-03T10:45:00Z"/>
          <w:sz w:val="24"/>
          <w:szCs w:val="24"/>
        </w:rPr>
      </w:pPr>
    </w:p>
    <w:p w:rsidR="003F6E60" w:rsidDel="00E474FD" w:rsidRDefault="003F6E60" w:rsidP="00F8354E">
      <w:pPr>
        <w:ind w:left="709"/>
        <w:jc w:val="both"/>
        <w:rPr>
          <w:del w:id="3005" w:author="Καρμίρης Αγγελος" w:date="2020-01-03T10:45:00Z"/>
          <w:sz w:val="24"/>
          <w:szCs w:val="24"/>
        </w:rPr>
      </w:pPr>
    </w:p>
    <w:p w:rsidR="003F6E60" w:rsidDel="00E474FD" w:rsidRDefault="003F6E60" w:rsidP="00F8354E">
      <w:pPr>
        <w:ind w:left="709"/>
        <w:jc w:val="both"/>
        <w:rPr>
          <w:del w:id="3006" w:author="Καρμίρης Αγγελος" w:date="2020-01-03T10:45:00Z"/>
          <w:sz w:val="24"/>
          <w:szCs w:val="24"/>
        </w:rPr>
      </w:pPr>
    </w:p>
    <w:p w:rsidR="003F6E60" w:rsidDel="00E474FD" w:rsidRDefault="003F6E60" w:rsidP="00F8354E">
      <w:pPr>
        <w:ind w:left="709"/>
        <w:jc w:val="both"/>
        <w:rPr>
          <w:del w:id="3007" w:author="Καρμίρης Αγγελος" w:date="2020-01-03T10:45:00Z"/>
          <w:sz w:val="24"/>
          <w:szCs w:val="24"/>
        </w:rPr>
      </w:pPr>
    </w:p>
    <w:p w:rsidR="003F6E60" w:rsidDel="00E474FD" w:rsidRDefault="003F6E60" w:rsidP="00F8354E">
      <w:pPr>
        <w:ind w:left="709"/>
        <w:jc w:val="both"/>
        <w:rPr>
          <w:del w:id="3008" w:author="Καρμίρης Αγγελος" w:date="2020-01-03T10:45:00Z"/>
          <w:sz w:val="24"/>
          <w:szCs w:val="24"/>
        </w:rPr>
      </w:pPr>
    </w:p>
    <w:p w:rsidR="003F6E60" w:rsidDel="00E474FD" w:rsidRDefault="003F6E60" w:rsidP="00F8354E">
      <w:pPr>
        <w:ind w:left="709"/>
        <w:jc w:val="both"/>
        <w:rPr>
          <w:del w:id="3009" w:author="Καρμίρης Αγγελος" w:date="2020-01-03T10:45:00Z"/>
          <w:sz w:val="24"/>
          <w:szCs w:val="24"/>
        </w:rPr>
      </w:pPr>
    </w:p>
    <w:p w:rsidR="003F6E60" w:rsidDel="00E474FD" w:rsidRDefault="003F6E60" w:rsidP="00F8354E">
      <w:pPr>
        <w:ind w:left="709"/>
        <w:jc w:val="both"/>
        <w:rPr>
          <w:del w:id="3010" w:author="Καρμίρης Αγγελος" w:date="2020-01-03T10:45:00Z"/>
          <w:sz w:val="24"/>
          <w:szCs w:val="24"/>
        </w:rPr>
      </w:pPr>
    </w:p>
    <w:p w:rsidR="003F6E60" w:rsidDel="00E474FD" w:rsidRDefault="003F6E60" w:rsidP="00F8354E">
      <w:pPr>
        <w:ind w:left="709"/>
        <w:jc w:val="both"/>
        <w:rPr>
          <w:del w:id="3011" w:author="Καρμίρης Αγγελος" w:date="2020-01-03T10:45:00Z"/>
          <w:sz w:val="24"/>
          <w:szCs w:val="24"/>
        </w:rPr>
      </w:pPr>
    </w:p>
    <w:p w:rsidR="003F6E60" w:rsidDel="00E474FD" w:rsidRDefault="003F6E60" w:rsidP="00F8354E">
      <w:pPr>
        <w:ind w:left="709"/>
        <w:jc w:val="both"/>
        <w:rPr>
          <w:del w:id="3012" w:author="Καρμίρης Αγγελος" w:date="2020-01-03T10:45:00Z"/>
          <w:sz w:val="24"/>
          <w:szCs w:val="24"/>
        </w:rPr>
      </w:pPr>
    </w:p>
    <w:p w:rsidR="003F6E60" w:rsidDel="00E474FD" w:rsidRDefault="003F6E60" w:rsidP="00F8354E">
      <w:pPr>
        <w:ind w:left="709"/>
        <w:jc w:val="both"/>
        <w:rPr>
          <w:del w:id="3013" w:author="Καρμίρης Αγγελος" w:date="2020-01-03T10:45:00Z"/>
          <w:sz w:val="24"/>
          <w:szCs w:val="24"/>
        </w:rPr>
      </w:pPr>
    </w:p>
    <w:p w:rsidR="003F6E60" w:rsidDel="00E474FD" w:rsidRDefault="003F6E60" w:rsidP="00F8354E">
      <w:pPr>
        <w:ind w:left="709"/>
        <w:jc w:val="both"/>
        <w:rPr>
          <w:del w:id="3014" w:author="Καρμίρης Αγγελος" w:date="2020-01-03T10:45:00Z"/>
          <w:sz w:val="24"/>
          <w:szCs w:val="24"/>
        </w:rPr>
      </w:pPr>
    </w:p>
    <w:p w:rsidR="003F6E60" w:rsidDel="00E474FD" w:rsidRDefault="003F6E60" w:rsidP="00F8354E">
      <w:pPr>
        <w:ind w:left="709"/>
        <w:jc w:val="both"/>
        <w:rPr>
          <w:del w:id="3015" w:author="Καρμίρης Αγγελος" w:date="2020-01-03T10:45:00Z"/>
          <w:sz w:val="24"/>
          <w:szCs w:val="24"/>
        </w:rPr>
      </w:pPr>
    </w:p>
    <w:p w:rsidR="003F6E60" w:rsidDel="00E474FD" w:rsidRDefault="003F6E60" w:rsidP="00F8354E">
      <w:pPr>
        <w:ind w:left="709"/>
        <w:jc w:val="both"/>
        <w:rPr>
          <w:del w:id="3016" w:author="Καρμίρης Αγγελος" w:date="2020-01-03T10:45:00Z"/>
          <w:sz w:val="24"/>
          <w:szCs w:val="24"/>
        </w:rPr>
      </w:pPr>
    </w:p>
    <w:p w:rsidR="003F6E60" w:rsidDel="00E474FD" w:rsidRDefault="003F6E60" w:rsidP="00F8354E">
      <w:pPr>
        <w:ind w:left="709"/>
        <w:jc w:val="both"/>
        <w:rPr>
          <w:del w:id="3017" w:author="Καρμίρης Αγγελος" w:date="2020-01-03T10:45:00Z"/>
          <w:sz w:val="24"/>
          <w:szCs w:val="24"/>
        </w:rPr>
      </w:pPr>
    </w:p>
    <w:p w:rsidR="003F6E60" w:rsidDel="00E474FD" w:rsidRDefault="003F6E60" w:rsidP="00F8354E">
      <w:pPr>
        <w:ind w:left="709"/>
        <w:jc w:val="both"/>
        <w:rPr>
          <w:del w:id="3018" w:author="Καρμίρης Αγγελος" w:date="2020-01-03T10:45:00Z"/>
          <w:sz w:val="24"/>
          <w:szCs w:val="24"/>
        </w:rPr>
      </w:pPr>
    </w:p>
    <w:p w:rsidR="003F6E60" w:rsidDel="00E474FD" w:rsidRDefault="003F6E60" w:rsidP="00F8354E">
      <w:pPr>
        <w:ind w:left="709"/>
        <w:jc w:val="both"/>
        <w:rPr>
          <w:del w:id="3019" w:author="Καρμίρης Αγγελος" w:date="2020-01-03T10:45:00Z"/>
          <w:sz w:val="24"/>
          <w:szCs w:val="24"/>
        </w:rPr>
      </w:pPr>
    </w:p>
    <w:p w:rsidR="003F6E60" w:rsidDel="00E474FD" w:rsidRDefault="003F6E60" w:rsidP="00F8354E">
      <w:pPr>
        <w:ind w:left="709"/>
        <w:jc w:val="both"/>
        <w:rPr>
          <w:del w:id="3020" w:author="Καρμίρης Αγγελος" w:date="2020-01-03T10:45:00Z"/>
          <w:sz w:val="24"/>
          <w:szCs w:val="24"/>
        </w:rPr>
      </w:pPr>
    </w:p>
    <w:p w:rsidR="003F6E60" w:rsidDel="00E474FD" w:rsidRDefault="003F6E60" w:rsidP="00F8354E">
      <w:pPr>
        <w:ind w:left="709"/>
        <w:jc w:val="both"/>
        <w:rPr>
          <w:del w:id="3021" w:author="Καρμίρης Αγγελος" w:date="2020-01-03T10:45:00Z"/>
          <w:sz w:val="24"/>
          <w:szCs w:val="24"/>
        </w:rPr>
      </w:pPr>
    </w:p>
    <w:p w:rsidR="003F6E60" w:rsidDel="00E474FD" w:rsidRDefault="003F6E60" w:rsidP="00F8354E">
      <w:pPr>
        <w:ind w:left="709"/>
        <w:jc w:val="both"/>
        <w:rPr>
          <w:del w:id="3022" w:author="Καρμίρης Αγγελος" w:date="2020-01-03T10:45:00Z"/>
          <w:sz w:val="24"/>
          <w:szCs w:val="24"/>
        </w:rPr>
      </w:pPr>
    </w:p>
    <w:p w:rsidR="003F6E60" w:rsidDel="00E474FD" w:rsidRDefault="003F6E60" w:rsidP="00F8354E">
      <w:pPr>
        <w:ind w:left="709"/>
        <w:jc w:val="both"/>
        <w:rPr>
          <w:del w:id="3023" w:author="Καρμίρης Αγγελος" w:date="2020-01-03T10:45:00Z"/>
          <w:sz w:val="24"/>
          <w:szCs w:val="24"/>
        </w:rPr>
      </w:pPr>
    </w:p>
    <w:p w:rsidR="003F6E60" w:rsidDel="00E474FD" w:rsidRDefault="003F6E60" w:rsidP="00F8354E">
      <w:pPr>
        <w:ind w:left="709"/>
        <w:jc w:val="both"/>
        <w:rPr>
          <w:del w:id="3024" w:author="Καρμίρης Αγγελος" w:date="2020-01-03T10:45:00Z"/>
          <w:sz w:val="24"/>
          <w:szCs w:val="24"/>
        </w:rPr>
      </w:pPr>
    </w:p>
    <w:p w:rsidR="003F6E60" w:rsidDel="00E474FD" w:rsidRDefault="003F6E60" w:rsidP="00F8354E">
      <w:pPr>
        <w:ind w:left="709"/>
        <w:jc w:val="both"/>
        <w:rPr>
          <w:del w:id="3025" w:author="Καρμίρης Αγγελος" w:date="2020-01-03T10:45:00Z"/>
          <w:sz w:val="24"/>
          <w:szCs w:val="24"/>
        </w:rPr>
      </w:pPr>
    </w:p>
    <w:p w:rsidR="003F6E60" w:rsidDel="00E474FD" w:rsidRDefault="003F6E60" w:rsidP="00F8354E">
      <w:pPr>
        <w:ind w:left="709"/>
        <w:jc w:val="both"/>
        <w:rPr>
          <w:del w:id="3026" w:author="Καρμίρης Αγγελος" w:date="2020-01-03T10:45:00Z"/>
          <w:sz w:val="24"/>
          <w:szCs w:val="24"/>
        </w:rPr>
      </w:pPr>
    </w:p>
    <w:p w:rsidR="00F81EF6" w:rsidRPr="009F37EC" w:rsidDel="00E474FD" w:rsidRDefault="00F81EF6">
      <w:pPr>
        <w:jc w:val="center"/>
        <w:rPr>
          <w:del w:id="3027" w:author="Καρμίρης Αγγελος" w:date="2020-01-03T10:45:00Z"/>
          <w:sz w:val="24"/>
          <w:szCs w:val="24"/>
          <w:lang w:val="el-GR"/>
        </w:rPr>
      </w:pPr>
      <w:del w:id="3028" w:author="Καρμίρης Αγγελος" w:date="2020-01-03T10:45:00Z">
        <w:r w:rsidRPr="009F37EC" w:rsidDel="00E474FD">
          <w:rPr>
            <w:b/>
            <w:bCs/>
            <w:sz w:val="24"/>
            <w:szCs w:val="24"/>
            <w:u w:val="single"/>
            <w:lang w:val="el-GR"/>
          </w:rPr>
          <w:delText>ΤΡΙΦΑΣΙΚΟΙ ΑΥΤΟΜΕΤΑΣΧΗΜΑΤΙΣΤΕΣ 280 MVA, 400 / 157,5 /30kV</w:delText>
        </w:r>
      </w:del>
    </w:p>
    <w:p w:rsidR="00F81EF6" w:rsidRPr="009F37EC" w:rsidRDefault="00F81EF6">
      <w:pPr>
        <w:jc w:val="center"/>
        <w:rPr>
          <w:sz w:val="24"/>
          <w:szCs w:val="24"/>
          <w:lang w:val="el-GR"/>
        </w:rPr>
      </w:pPr>
    </w:p>
    <w:p w:rsidR="00F81EF6" w:rsidRPr="00CF1D4B" w:rsidRDefault="00B27130">
      <w:pPr>
        <w:jc w:val="center"/>
        <w:rPr>
          <w:sz w:val="24"/>
          <w:szCs w:val="24"/>
          <w:u w:val="single"/>
          <w:lang w:val="el-GR"/>
        </w:rPr>
      </w:pPr>
      <w:r w:rsidRPr="00CF1D4B">
        <w:rPr>
          <w:b/>
          <w:bCs/>
          <w:sz w:val="24"/>
          <w:szCs w:val="24"/>
          <w:u w:val="single"/>
          <w:lang w:val="el-GR"/>
        </w:rPr>
        <w:t>ΠΑΡΑΡΤΗΜΑ</w:t>
      </w:r>
      <w:r w:rsidR="00F81EF6" w:rsidRPr="00CF1D4B">
        <w:rPr>
          <w:b/>
          <w:bCs/>
          <w:sz w:val="24"/>
          <w:szCs w:val="24"/>
          <w:u w:val="single"/>
          <w:lang w:val="el-GR"/>
        </w:rPr>
        <w:t xml:space="preserve"> "Α"</w:t>
      </w:r>
    </w:p>
    <w:p w:rsidR="002462DD" w:rsidRPr="009F37EC" w:rsidRDefault="002462DD">
      <w:pPr>
        <w:jc w:val="center"/>
        <w:rPr>
          <w:sz w:val="24"/>
          <w:szCs w:val="24"/>
          <w:lang w:val="el-GR"/>
        </w:rPr>
      </w:pPr>
    </w:p>
    <w:p w:rsidR="00F81EF6" w:rsidRPr="00CF1D4B" w:rsidRDefault="00F81EF6">
      <w:pPr>
        <w:jc w:val="center"/>
        <w:rPr>
          <w:b/>
          <w:sz w:val="24"/>
          <w:szCs w:val="24"/>
          <w:lang w:val="el-GR"/>
        </w:rPr>
      </w:pPr>
      <w:r w:rsidRPr="00CF1D4B">
        <w:rPr>
          <w:b/>
          <w:sz w:val="24"/>
          <w:szCs w:val="24"/>
          <w:u w:val="single"/>
          <w:lang w:val="el-GR"/>
        </w:rPr>
        <w:t>ΠΛΗΡΟΦΟΡΙΕΣ ΑΠΟ ΤΟΝ ΠΩΛΗΤΗ</w:t>
      </w:r>
      <w:r w:rsidRPr="00CF1D4B">
        <w:rPr>
          <w:b/>
          <w:sz w:val="24"/>
          <w:szCs w:val="24"/>
          <w:lang w:val="el-GR"/>
        </w:rPr>
        <w:t xml:space="preserve"> </w:t>
      </w:r>
    </w:p>
    <w:p w:rsidR="00F81EF6" w:rsidRPr="009F37EC" w:rsidRDefault="00F81EF6">
      <w:pPr>
        <w:jc w:val="both"/>
        <w:rPr>
          <w:sz w:val="24"/>
          <w:szCs w:val="24"/>
          <w:lang w:val="el-GR"/>
        </w:rPr>
      </w:pPr>
    </w:p>
    <w:p w:rsidR="00513658" w:rsidRPr="009F37EC" w:rsidRDefault="00513658">
      <w:pPr>
        <w:jc w:val="both"/>
        <w:rPr>
          <w:sz w:val="24"/>
          <w:szCs w:val="24"/>
          <w:lang w:val="el-GR"/>
        </w:rPr>
      </w:pPr>
    </w:p>
    <w:p w:rsidR="00AD5558" w:rsidRPr="00CF1D4B" w:rsidRDefault="002462DD" w:rsidP="002462DD">
      <w:pPr>
        <w:tabs>
          <w:tab w:val="left" w:pos="709"/>
        </w:tabs>
        <w:ind w:hanging="284"/>
        <w:rPr>
          <w:iCs/>
          <w:sz w:val="24"/>
          <w:szCs w:val="24"/>
          <w:lang w:val="el-GR"/>
        </w:rPr>
      </w:pPr>
      <w:r w:rsidRPr="00E40BA9">
        <w:rPr>
          <w:b/>
          <w:bCs/>
          <w:sz w:val="24"/>
          <w:szCs w:val="24"/>
          <w:lang w:val="el-GR"/>
        </w:rPr>
        <w:tab/>
      </w:r>
      <w:r w:rsidR="00AD5558" w:rsidRPr="00CF1D4B">
        <w:rPr>
          <w:bCs/>
          <w:sz w:val="24"/>
          <w:szCs w:val="24"/>
          <w:lang w:val="el-GR"/>
        </w:rPr>
        <w:t>1.</w:t>
      </w:r>
      <w:r w:rsidR="001D7FD8" w:rsidRPr="00E40BA9">
        <w:rPr>
          <w:b/>
          <w:bCs/>
          <w:sz w:val="24"/>
          <w:szCs w:val="24"/>
          <w:lang w:val="el-GR"/>
        </w:rPr>
        <w:t xml:space="preserve">   </w:t>
      </w:r>
      <w:r w:rsidR="00AD5558" w:rsidRPr="00E40BA9">
        <w:rPr>
          <w:sz w:val="24"/>
          <w:szCs w:val="24"/>
          <w:lang w:val="el-GR"/>
        </w:rPr>
        <w:t xml:space="preserve">Τύπος </w:t>
      </w:r>
      <w:proofErr w:type="spellStart"/>
      <w:r w:rsidR="00AD5558" w:rsidRPr="00E40BA9">
        <w:rPr>
          <w:sz w:val="24"/>
          <w:szCs w:val="24"/>
          <w:lang w:val="el-GR"/>
        </w:rPr>
        <w:t>αυτ</w:t>
      </w:r>
      <w:r w:rsidR="00AD5558" w:rsidRPr="00CF1D4B">
        <w:rPr>
          <w:iCs/>
          <w:sz w:val="24"/>
          <w:szCs w:val="24"/>
          <w:lang w:val="el-GR"/>
        </w:rPr>
        <w:t>ομετασχηματιστή</w:t>
      </w:r>
      <w:proofErr w:type="spellEnd"/>
      <w:r w:rsidR="00AD5558" w:rsidRPr="00CF1D4B">
        <w:rPr>
          <w:iCs/>
          <w:sz w:val="24"/>
          <w:szCs w:val="24"/>
          <w:lang w:val="el-GR"/>
        </w:rPr>
        <w:t xml:space="preserve"> (σύντομη περιγραφή)</w:t>
      </w:r>
    </w:p>
    <w:p w:rsidR="002462DD" w:rsidRPr="00E40BA9" w:rsidRDefault="00AD5558" w:rsidP="002462DD">
      <w:pPr>
        <w:ind w:left="426" w:hanging="710"/>
        <w:jc w:val="both"/>
        <w:rPr>
          <w:sz w:val="24"/>
          <w:szCs w:val="24"/>
          <w:lang w:val="el-GR"/>
        </w:rPr>
      </w:pPr>
      <w:r w:rsidRPr="00E40BA9">
        <w:rPr>
          <w:sz w:val="24"/>
          <w:szCs w:val="24"/>
          <w:lang w:val="el-GR"/>
        </w:rPr>
        <w:tab/>
      </w:r>
      <w:r w:rsidR="002462DD" w:rsidRPr="00CF1D4B">
        <w:rPr>
          <w:iCs/>
          <w:sz w:val="24"/>
          <w:szCs w:val="24"/>
          <w:lang w:val="el-GR"/>
        </w:rPr>
        <w:t>Ονομαστική τάση</w:t>
      </w:r>
      <w:r w:rsidR="002462DD" w:rsidRPr="00CF1D4B">
        <w:rPr>
          <w:iCs/>
          <w:sz w:val="24"/>
          <w:szCs w:val="24"/>
          <w:lang w:val="el-GR"/>
        </w:rPr>
        <w:tab/>
      </w:r>
      <w:r w:rsidR="00F96F2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E40BA9">
        <w:rPr>
          <w:sz w:val="24"/>
          <w:szCs w:val="24"/>
          <w:lang w:val="el-GR"/>
        </w:rPr>
        <w:t>: ………………….........................</w:t>
      </w:r>
      <w:r w:rsidRPr="00E40BA9">
        <w:rPr>
          <w:sz w:val="24"/>
          <w:szCs w:val="24"/>
          <w:lang w:val="el-GR"/>
        </w:rPr>
        <w:tab/>
      </w:r>
    </w:p>
    <w:p w:rsidR="002462DD" w:rsidRPr="00CF1D4B" w:rsidRDefault="002462DD" w:rsidP="002462DD">
      <w:pPr>
        <w:ind w:left="426"/>
        <w:jc w:val="both"/>
        <w:rPr>
          <w:iCs/>
          <w:sz w:val="24"/>
          <w:szCs w:val="24"/>
          <w:lang w:val="el-GR"/>
        </w:rPr>
      </w:pPr>
      <w:r w:rsidRPr="00CF1D4B">
        <w:rPr>
          <w:iCs/>
          <w:sz w:val="24"/>
          <w:szCs w:val="24"/>
          <w:lang w:val="el-GR"/>
        </w:rPr>
        <w:t>Αριθμός φάσεων</w:t>
      </w:r>
      <w:r w:rsidR="00F96F2B">
        <w:rPr>
          <w:iCs/>
          <w:sz w:val="24"/>
          <w:szCs w:val="24"/>
          <w:lang w:val="el-GR"/>
        </w:rPr>
        <w:tab/>
      </w:r>
      <w:r w:rsidRPr="00CF1D4B">
        <w:rPr>
          <w:iCs/>
          <w:sz w:val="24"/>
          <w:szCs w:val="24"/>
          <w:lang w:val="el-GR"/>
        </w:rPr>
        <w:tab/>
      </w:r>
      <w:r w:rsidRPr="00CF1D4B">
        <w:rPr>
          <w:iCs/>
          <w:sz w:val="24"/>
          <w:szCs w:val="24"/>
          <w:lang w:val="el-GR"/>
        </w:rPr>
        <w:tab/>
      </w:r>
      <w:r w:rsidRPr="00CF1D4B">
        <w:rPr>
          <w:iCs/>
          <w:sz w:val="24"/>
          <w:szCs w:val="24"/>
          <w:lang w:val="el-GR"/>
        </w:rPr>
        <w:tab/>
      </w:r>
      <w:r w:rsidRPr="00CF1D4B">
        <w:rPr>
          <w:iCs/>
          <w:sz w:val="24"/>
          <w:szCs w:val="24"/>
          <w:lang w:val="el-GR"/>
        </w:rPr>
        <w:tab/>
      </w:r>
      <w:r w:rsidRPr="00E40BA9">
        <w:rPr>
          <w:sz w:val="24"/>
          <w:szCs w:val="24"/>
          <w:lang w:val="el-GR"/>
        </w:rPr>
        <w:t>: ………………….........................</w:t>
      </w:r>
    </w:p>
    <w:p w:rsidR="00F81EF6" w:rsidRPr="00E40BA9" w:rsidRDefault="002462DD" w:rsidP="002462DD">
      <w:pPr>
        <w:ind w:left="426"/>
        <w:jc w:val="both"/>
        <w:rPr>
          <w:sz w:val="24"/>
          <w:szCs w:val="24"/>
          <w:lang w:val="el-GR"/>
        </w:rPr>
      </w:pPr>
      <w:r w:rsidRPr="00CF1D4B">
        <w:rPr>
          <w:iCs/>
          <w:sz w:val="24"/>
          <w:szCs w:val="24"/>
          <w:lang w:val="el-GR"/>
        </w:rPr>
        <w:t>Συμβολισμός συνδεσμολογίας</w:t>
      </w:r>
      <w:r w:rsidR="00F96F2B">
        <w:rPr>
          <w:iCs/>
          <w:sz w:val="24"/>
          <w:szCs w:val="24"/>
          <w:lang w:val="el-GR"/>
        </w:rPr>
        <w:tab/>
      </w:r>
      <w:r w:rsidRPr="00CF1D4B">
        <w:rPr>
          <w:iCs/>
          <w:sz w:val="24"/>
          <w:szCs w:val="24"/>
          <w:lang w:val="el-GR"/>
        </w:rPr>
        <w:tab/>
      </w:r>
      <w:r w:rsidRPr="00CF1D4B">
        <w:rPr>
          <w:iCs/>
          <w:sz w:val="24"/>
          <w:szCs w:val="24"/>
          <w:lang w:val="el-GR"/>
        </w:rPr>
        <w:tab/>
      </w:r>
      <w:r w:rsidRPr="00E40BA9">
        <w:rPr>
          <w:sz w:val="24"/>
          <w:szCs w:val="24"/>
          <w:lang w:val="el-GR"/>
        </w:rPr>
        <w:t xml:space="preserve">: …………………......................... </w:t>
      </w:r>
    </w:p>
    <w:p w:rsidR="00F81EF6" w:rsidRPr="00E40BA9" w:rsidRDefault="00AD5558" w:rsidP="002462DD">
      <w:pPr>
        <w:ind w:left="426" w:hanging="710"/>
        <w:jc w:val="both"/>
        <w:rPr>
          <w:sz w:val="24"/>
          <w:szCs w:val="24"/>
          <w:lang w:val="el-GR"/>
        </w:rPr>
      </w:pPr>
      <w:r w:rsidRPr="00E40BA9">
        <w:rPr>
          <w:sz w:val="24"/>
          <w:szCs w:val="24"/>
          <w:lang w:val="el-GR"/>
        </w:rPr>
        <w:tab/>
      </w:r>
      <w:r w:rsidR="002462DD" w:rsidRPr="00CF1D4B">
        <w:rPr>
          <w:iCs/>
          <w:sz w:val="24"/>
          <w:szCs w:val="24"/>
          <w:lang w:val="el-GR"/>
        </w:rPr>
        <w:t>Ονομαστική ισχύς</w:t>
      </w:r>
      <w:r w:rsidR="002462DD" w:rsidRPr="00CF1D4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E40BA9">
        <w:rPr>
          <w:sz w:val="24"/>
          <w:szCs w:val="24"/>
          <w:lang w:val="el-GR"/>
        </w:rPr>
        <w:t xml:space="preserve">: …………………......................... </w:t>
      </w:r>
    </w:p>
    <w:p w:rsidR="002462DD" w:rsidRPr="00E40BA9" w:rsidRDefault="002462DD" w:rsidP="002462DD">
      <w:pPr>
        <w:ind w:left="426" w:hanging="710"/>
        <w:jc w:val="both"/>
        <w:rPr>
          <w:sz w:val="24"/>
          <w:szCs w:val="24"/>
          <w:lang w:val="el-GR"/>
        </w:rPr>
      </w:pPr>
    </w:p>
    <w:p w:rsidR="00A741A2" w:rsidRPr="00E40BA9" w:rsidRDefault="00A741A2" w:rsidP="00A741A2">
      <w:pPr>
        <w:jc w:val="both"/>
        <w:rPr>
          <w:sz w:val="24"/>
          <w:szCs w:val="24"/>
          <w:lang w:val="el-GR"/>
        </w:rPr>
      </w:pPr>
      <w:r w:rsidRPr="00CF1D4B">
        <w:rPr>
          <w:bCs/>
          <w:sz w:val="24"/>
          <w:szCs w:val="24"/>
          <w:lang w:val="el-GR"/>
        </w:rPr>
        <w:t>2.</w:t>
      </w:r>
      <w:r w:rsidRPr="00E40BA9">
        <w:rPr>
          <w:sz w:val="24"/>
          <w:szCs w:val="24"/>
          <w:lang w:val="el-GR"/>
        </w:rPr>
        <w:tab/>
        <w:t>Τύπος πυρήνα</w:t>
      </w:r>
      <w:r w:rsidR="002462DD" w:rsidRPr="00E40BA9">
        <w:rPr>
          <w:sz w:val="24"/>
          <w:szCs w:val="24"/>
          <w:lang w:val="el-GR"/>
        </w:rPr>
        <w:tab/>
      </w:r>
      <w:r w:rsidR="00F96F2B">
        <w:rPr>
          <w:sz w:val="24"/>
          <w:szCs w:val="24"/>
          <w:lang w:val="el-GR"/>
        </w:rPr>
        <w:tab/>
      </w:r>
      <w:r w:rsidR="002462DD" w:rsidRPr="00E40BA9">
        <w:rPr>
          <w:sz w:val="24"/>
          <w:szCs w:val="24"/>
          <w:lang w:val="el-GR"/>
        </w:rPr>
        <w:tab/>
      </w:r>
      <w:r w:rsidR="002462DD" w:rsidRPr="00E40BA9">
        <w:rPr>
          <w:sz w:val="24"/>
          <w:szCs w:val="24"/>
          <w:lang w:val="el-GR"/>
        </w:rPr>
        <w:tab/>
      </w:r>
      <w:r w:rsidR="002462DD" w:rsidRPr="00E40BA9">
        <w:rPr>
          <w:sz w:val="24"/>
          <w:szCs w:val="24"/>
          <w:lang w:val="el-GR"/>
        </w:rPr>
        <w:tab/>
      </w:r>
      <w:r w:rsidRPr="00E40BA9">
        <w:rPr>
          <w:sz w:val="24"/>
          <w:szCs w:val="24"/>
          <w:lang w:val="el-GR"/>
        </w:rPr>
        <w:t>: …………………</w:t>
      </w:r>
      <w:r w:rsidR="00134A61" w:rsidRPr="00E40BA9">
        <w:rPr>
          <w:sz w:val="24"/>
          <w:szCs w:val="24"/>
          <w:lang w:val="el-GR"/>
        </w:rPr>
        <w:t>...........</w:t>
      </w:r>
      <w:r w:rsidR="002462DD" w:rsidRPr="00E40BA9">
        <w:rPr>
          <w:sz w:val="24"/>
          <w:szCs w:val="24"/>
          <w:lang w:val="el-GR"/>
        </w:rPr>
        <w:t>..............</w:t>
      </w:r>
    </w:p>
    <w:p w:rsidR="00513658" w:rsidRPr="00E40BA9" w:rsidRDefault="00A741A2" w:rsidP="00A741A2">
      <w:pPr>
        <w:jc w:val="both"/>
        <w:rPr>
          <w:sz w:val="24"/>
          <w:szCs w:val="24"/>
          <w:lang w:val="el-GR"/>
        </w:rPr>
      </w:pPr>
      <w:r w:rsidRPr="00E40BA9">
        <w:rPr>
          <w:sz w:val="24"/>
          <w:szCs w:val="24"/>
          <w:lang w:val="el-GR"/>
        </w:rPr>
        <w:tab/>
      </w:r>
      <w:r w:rsidR="00165CE8" w:rsidRPr="00E40BA9">
        <w:rPr>
          <w:sz w:val="24"/>
          <w:szCs w:val="24"/>
          <w:lang w:val="el-GR"/>
        </w:rPr>
        <w:t xml:space="preserve">α. </w:t>
      </w:r>
      <w:r w:rsidRPr="00E40BA9">
        <w:rPr>
          <w:sz w:val="24"/>
          <w:szCs w:val="24"/>
          <w:lang w:val="el-GR"/>
        </w:rPr>
        <w:t>Πυκνότητα μαγνητικής ροής στις</w:t>
      </w:r>
    </w:p>
    <w:p w:rsidR="00513658" w:rsidRPr="00CF1D4B" w:rsidRDefault="00513658" w:rsidP="00A741A2">
      <w:pPr>
        <w:ind w:firstLine="720"/>
        <w:jc w:val="both"/>
        <w:rPr>
          <w:iCs/>
          <w:sz w:val="24"/>
          <w:szCs w:val="24"/>
          <w:lang w:val="el-GR"/>
        </w:rPr>
      </w:pPr>
      <w:r w:rsidRPr="00E40BA9">
        <w:rPr>
          <w:sz w:val="24"/>
          <w:szCs w:val="24"/>
          <w:lang w:val="el-GR"/>
        </w:rPr>
        <w:t xml:space="preserve">    </w:t>
      </w:r>
      <w:r w:rsidR="00A741A2" w:rsidRPr="00E40BA9">
        <w:rPr>
          <w:sz w:val="24"/>
          <w:szCs w:val="24"/>
          <w:lang w:val="el-GR"/>
        </w:rPr>
        <w:t xml:space="preserve">ονομαστικές τάσεις </w:t>
      </w:r>
      <w:r w:rsidR="00A741A2" w:rsidRPr="00CF1D4B">
        <w:rPr>
          <w:iCs/>
          <w:sz w:val="24"/>
          <w:szCs w:val="24"/>
          <w:lang w:val="el-GR"/>
        </w:rPr>
        <w:t>(χωρίς φορτίο</w:t>
      </w:r>
    </w:p>
    <w:p w:rsidR="00A741A2" w:rsidRPr="00CF1D4B" w:rsidRDefault="00513658" w:rsidP="00A741A2">
      <w:pPr>
        <w:ind w:firstLine="720"/>
        <w:jc w:val="both"/>
        <w:rPr>
          <w:iCs/>
          <w:sz w:val="24"/>
          <w:szCs w:val="24"/>
          <w:lang w:val="el-GR"/>
        </w:rPr>
      </w:pPr>
      <w:r w:rsidRPr="00CF1D4B">
        <w:rPr>
          <w:iCs/>
          <w:sz w:val="24"/>
          <w:szCs w:val="24"/>
          <w:lang w:val="el-GR"/>
        </w:rPr>
        <w:t xml:space="preserve">   </w:t>
      </w:r>
      <w:r w:rsidR="00A741A2" w:rsidRPr="00CF1D4B">
        <w:rPr>
          <w:iCs/>
          <w:sz w:val="24"/>
          <w:szCs w:val="24"/>
          <w:lang w:val="el-GR"/>
        </w:rPr>
        <w:t xml:space="preserve"> και στην</w:t>
      </w:r>
      <w:r w:rsidRPr="00CF1D4B">
        <w:rPr>
          <w:iCs/>
          <w:sz w:val="24"/>
          <w:szCs w:val="24"/>
          <w:lang w:val="el-GR"/>
        </w:rPr>
        <w:t xml:space="preserve"> </w:t>
      </w:r>
      <w:r w:rsidR="00A741A2" w:rsidRPr="00CF1D4B">
        <w:rPr>
          <w:iCs/>
          <w:sz w:val="24"/>
          <w:szCs w:val="24"/>
          <w:lang w:val="el-GR"/>
        </w:rPr>
        <w:t>κ</w:t>
      </w:r>
      <w:r w:rsidR="00E40BA9">
        <w:rPr>
          <w:iCs/>
          <w:sz w:val="24"/>
          <w:szCs w:val="24"/>
          <w:lang w:val="el-GR"/>
        </w:rPr>
        <w:t>ύρια</w:t>
      </w:r>
      <w:r w:rsidR="00A741A2" w:rsidRPr="00CF1D4B">
        <w:rPr>
          <w:iCs/>
          <w:sz w:val="24"/>
          <w:szCs w:val="24"/>
          <w:lang w:val="el-GR"/>
        </w:rPr>
        <w:t xml:space="preserve"> λήψη)</w:t>
      </w:r>
      <w:r w:rsidR="002462DD" w:rsidRPr="00E40BA9">
        <w:rPr>
          <w:sz w:val="24"/>
          <w:szCs w:val="24"/>
          <w:lang w:val="el-GR"/>
        </w:rPr>
        <w:tab/>
      </w:r>
      <w:r w:rsidR="002462DD" w:rsidRPr="00E40BA9">
        <w:rPr>
          <w:sz w:val="24"/>
          <w:szCs w:val="24"/>
          <w:lang w:val="el-GR"/>
        </w:rPr>
        <w:tab/>
      </w:r>
      <w:r w:rsidR="002462DD" w:rsidRPr="00E40BA9">
        <w:rPr>
          <w:sz w:val="24"/>
          <w:szCs w:val="24"/>
          <w:lang w:val="el-GR"/>
        </w:rPr>
        <w:tab/>
        <w:t>: ………………….........................</w:t>
      </w:r>
    </w:p>
    <w:p w:rsidR="00165CE8" w:rsidRPr="00E40BA9" w:rsidRDefault="00165CE8" w:rsidP="00A741A2">
      <w:pPr>
        <w:ind w:firstLine="720"/>
        <w:jc w:val="both"/>
        <w:rPr>
          <w:sz w:val="24"/>
          <w:szCs w:val="24"/>
          <w:lang w:val="el-GR"/>
        </w:rPr>
      </w:pPr>
      <w:r w:rsidRPr="00E40BA9">
        <w:rPr>
          <w:sz w:val="24"/>
          <w:szCs w:val="24"/>
          <w:lang w:val="el-GR"/>
        </w:rPr>
        <w:t>β. Αριθμός</w:t>
      </w:r>
      <w:r w:rsidR="00C74114" w:rsidRPr="00E40BA9">
        <w:rPr>
          <w:sz w:val="24"/>
          <w:szCs w:val="24"/>
          <w:lang w:val="el-GR"/>
        </w:rPr>
        <w:t xml:space="preserve"> </w:t>
      </w:r>
      <w:r w:rsidR="002462DD" w:rsidRPr="00E40BA9">
        <w:rPr>
          <w:sz w:val="24"/>
          <w:szCs w:val="24"/>
          <w:lang w:val="el-GR"/>
        </w:rPr>
        <w:t>σκελών πυρήνα</w:t>
      </w:r>
      <w:r w:rsidR="00F96F2B">
        <w:rPr>
          <w:sz w:val="24"/>
          <w:szCs w:val="24"/>
          <w:lang w:val="el-GR"/>
        </w:rPr>
        <w:tab/>
      </w:r>
      <w:r w:rsidR="002462DD" w:rsidRPr="00E40BA9">
        <w:rPr>
          <w:sz w:val="24"/>
          <w:szCs w:val="24"/>
          <w:lang w:val="el-GR"/>
        </w:rPr>
        <w:tab/>
      </w:r>
      <w:r w:rsidR="002462DD" w:rsidRPr="00E40BA9">
        <w:rPr>
          <w:sz w:val="24"/>
          <w:szCs w:val="24"/>
          <w:lang w:val="el-GR"/>
        </w:rPr>
        <w:tab/>
        <w:t>: ………………….........................</w:t>
      </w:r>
    </w:p>
    <w:p w:rsidR="000A65F4" w:rsidRPr="00E40BA9" w:rsidRDefault="00A741A2">
      <w:pPr>
        <w:jc w:val="both"/>
        <w:rPr>
          <w:sz w:val="24"/>
          <w:szCs w:val="24"/>
          <w:lang w:val="el-GR"/>
        </w:rPr>
      </w:pPr>
      <w:r w:rsidRPr="00E40BA9">
        <w:rPr>
          <w:sz w:val="24"/>
          <w:szCs w:val="24"/>
          <w:lang w:val="el-GR"/>
        </w:rPr>
        <w:tab/>
      </w:r>
    </w:p>
    <w:p w:rsidR="00A741A2" w:rsidRPr="00E40BA9" w:rsidRDefault="00A741A2">
      <w:pPr>
        <w:jc w:val="both"/>
        <w:rPr>
          <w:sz w:val="24"/>
          <w:szCs w:val="24"/>
          <w:lang w:val="el-GR"/>
        </w:rPr>
      </w:pP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p>
    <w:p w:rsidR="00AD5558" w:rsidRPr="00E40BA9" w:rsidRDefault="007058D8" w:rsidP="00AD5558">
      <w:pPr>
        <w:jc w:val="both"/>
        <w:rPr>
          <w:sz w:val="24"/>
          <w:szCs w:val="24"/>
          <w:lang w:val="el-GR"/>
        </w:rPr>
      </w:pPr>
      <w:r w:rsidRPr="00CF1D4B">
        <w:rPr>
          <w:bCs/>
          <w:sz w:val="24"/>
          <w:szCs w:val="24"/>
          <w:lang w:val="el-GR"/>
        </w:rPr>
        <w:t>3</w:t>
      </w:r>
      <w:r w:rsidR="00AD5558" w:rsidRPr="00CF1D4B">
        <w:rPr>
          <w:bCs/>
          <w:sz w:val="24"/>
          <w:szCs w:val="24"/>
          <w:lang w:val="el-GR"/>
        </w:rPr>
        <w:t>.</w:t>
      </w:r>
      <w:r w:rsidR="00AD5558" w:rsidRPr="00E40BA9">
        <w:rPr>
          <w:sz w:val="24"/>
          <w:szCs w:val="24"/>
          <w:lang w:val="el-GR"/>
        </w:rPr>
        <w:tab/>
      </w:r>
      <w:r w:rsidR="00AD5558" w:rsidRPr="00CF1D4B">
        <w:rPr>
          <w:iCs/>
          <w:sz w:val="24"/>
          <w:szCs w:val="24"/>
          <w:lang w:val="el-GR"/>
        </w:rPr>
        <w:t>Στάθμες μόνωσης</w:t>
      </w:r>
      <w:r w:rsidR="002462DD" w:rsidRPr="00CF1D4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CF1D4B">
        <w:rPr>
          <w:iCs/>
          <w:sz w:val="24"/>
          <w:szCs w:val="24"/>
          <w:lang w:val="el-GR"/>
        </w:rPr>
        <w:tab/>
      </w:r>
      <w:r w:rsidR="002462DD" w:rsidRPr="00E40BA9">
        <w:rPr>
          <w:sz w:val="24"/>
          <w:szCs w:val="24"/>
          <w:lang w:val="el-GR"/>
        </w:rPr>
        <w:t>: ………………….........................</w:t>
      </w:r>
    </w:p>
    <w:p w:rsidR="002462DD" w:rsidRPr="00E40BA9" w:rsidRDefault="00AD5558" w:rsidP="00165CE8">
      <w:pPr>
        <w:jc w:val="both"/>
        <w:rPr>
          <w:sz w:val="24"/>
          <w:szCs w:val="24"/>
          <w:lang w:val="el-GR"/>
        </w:rPr>
      </w:pPr>
      <w:r w:rsidRPr="00E40BA9">
        <w:rPr>
          <w:sz w:val="24"/>
          <w:szCs w:val="24"/>
          <w:lang w:val="el-GR"/>
        </w:rPr>
        <w:tab/>
      </w:r>
      <w:r w:rsidR="00FA2577" w:rsidRPr="00E40BA9">
        <w:rPr>
          <w:sz w:val="24"/>
          <w:szCs w:val="24"/>
          <w:lang w:val="el-GR"/>
        </w:rPr>
        <w:tab/>
      </w:r>
      <w:r w:rsidR="00FA2577" w:rsidRPr="00E40BA9">
        <w:rPr>
          <w:sz w:val="24"/>
          <w:szCs w:val="24"/>
          <w:lang w:val="el-GR"/>
        </w:rPr>
        <w:tab/>
      </w:r>
      <w:r w:rsidR="00FA2577" w:rsidRPr="00E40BA9">
        <w:rPr>
          <w:sz w:val="24"/>
          <w:szCs w:val="24"/>
          <w:lang w:val="el-GR"/>
        </w:rPr>
        <w:tab/>
      </w:r>
      <w:r w:rsidR="00413673" w:rsidRPr="00E40BA9">
        <w:rPr>
          <w:sz w:val="24"/>
          <w:szCs w:val="24"/>
          <w:lang w:val="el-GR"/>
        </w:rPr>
        <w:tab/>
      </w:r>
      <w:r w:rsidR="00413673" w:rsidRPr="00E40BA9">
        <w:rPr>
          <w:sz w:val="24"/>
          <w:szCs w:val="24"/>
          <w:lang w:val="el-GR"/>
        </w:rPr>
        <w:tab/>
      </w:r>
      <w:r w:rsidR="00413673" w:rsidRPr="00E40BA9">
        <w:rPr>
          <w:sz w:val="24"/>
          <w:szCs w:val="24"/>
          <w:lang w:val="el-GR"/>
        </w:rPr>
        <w:tab/>
        <w:t xml:space="preserve"> </w:t>
      </w:r>
      <w:r w:rsidR="002462DD" w:rsidRPr="00E40BA9">
        <w:rPr>
          <w:sz w:val="24"/>
          <w:szCs w:val="24"/>
          <w:lang w:val="el-GR"/>
        </w:rPr>
        <w:t>............</w:t>
      </w:r>
      <w:r w:rsidRPr="00E40BA9">
        <w:rPr>
          <w:sz w:val="24"/>
          <w:szCs w:val="24"/>
          <w:lang w:val="el-GR"/>
        </w:rPr>
        <w:t>……………………………</w:t>
      </w:r>
      <w:r w:rsidRPr="00E40BA9">
        <w:rPr>
          <w:sz w:val="24"/>
          <w:szCs w:val="24"/>
          <w:lang w:val="el-GR"/>
        </w:rPr>
        <w:tab/>
      </w:r>
      <w:r w:rsidR="00FA2577" w:rsidRPr="00E40BA9">
        <w:rPr>
          <w:sz w:val="24"/>
          <w:szCs w:val="24"/>
          <w:lang w:val="el-GR"/>
        </w:rPr>
        <w:tab/>
      </w:r>
      <w:r w:rsidR="00FA2577" w:rsidRPr="00E40BA9">
        <w:rPr>
          <w:sz w:val="24"/>
          <w:szCs w:val="24"/>
          <w:lang w:val="el-GR"/>
        </w:rPr>
        <w:tab/>
      </w:r>
      <w:r w:rsidR="00FA2577" w:rsidRPr="00E40BA9">
        <w:rPr>
          <w:sz w:val="24"/>
          <w:szCs w:val="24"/>
          <w:lang w:val="el-GR"/>
        </w:rPr>
        <w:tab/>
      </w:r>
      <w:r w:rsidR="00FA2577" w:rsidRPr="00E40BA9">
        <w:rPr>
          <w:sz w:val="24"/>
          <w:szCs w:val="24"/>
          <w:lang w:val="el-GR"/>
        </w:rPr>
        <w:tab/>
      </w:r>
      <w:r w:rsidR="00413673" w:rsidRPr="00E40BA9">
        <w:rPr>
          <w:sz w:val="24"/>
          <w:szCs w:val="24"/>
          <w:lang w:val="el-GR"/>
        </w:rPr>
        <w:tab/>
      </w:r>
      <w:r w:rsidR="00413673" w:rsidRPr="00E40BA9">
        <w:rPr>
          <w:sz w:val="24"/>
          <w:szCs w:val="24"/>
          <w:lang w:val="el-GR"/>
        </w:rPr>
        <w:tab/>
      </w:r>
      <w:r w:rsidR="00413673" w:rsidRPr="00E40BA9">
        <w:rPr>
          <w:sz w:val="24"/>
          <w:szCs w:val="24"/>
          <w:lang w:val="el-GR"/>
        </w:rPr>
        <w:tab/>
      </w:r>
      <w:r w:rsidR="002462DD" w:rsidRPr="00E40BA9">
        <w:rPr>
          <w:sz w:val="24"/>
          <w:szCs w:val="24"/>
          <w:lang w:val="el-GR"/>
        </w:rPr>
        <w:t xml:space="preserve"> ............……………………………</w:t>
      </w:r>
      <w:r w:rsidRPr="00E40BA9">
        <w:rPr>
          <w:sz w:val="24"/>
          <w:szCs w:val="24"/>
          <w:lang w:val="el-GR"/>
        </w:rPr>
        <w:tab/>
      </w:r>
      <w:r w:rsidR="00FA2577" w:rsidRPr="00E40BA9">
        <w:rPr>
          <w:sz w:val="24"/>
          <w:szCs w:val="24"/>
          <w:lang w:val="el-GR"/>
        </w:rPr>
        <w:tab/>
      </w:r>
      <w:r w:rsidR="00FA2577" w:rsidRPr="00E40BA9">
        <w:rPr>
          <w:sz w:val="24"/>
          <w:szCs w:val="24"/>
          <w:lang w:val="el-GR"/>
        </w:rPr>
        <w:tab/>
      </w:r>
      <w:r w:rsidR="00FA2577" w:rsidRPr="00E40BA9">
        <w:rPr>
          <w:sz w:val="24"/>
          <w:szCs w:val="24"/>
          <w:lang w:val="el-GR"/>
        </w:rPr>
        <w:tab/>
      </w:r>
      <w:r w:rsidR="00413673" w:rsidRPr="00E40BA9">
        <w:rPr>
          <w:sz w:val="24"/>
          <w:szCs w:val="24"/>
          <w:lang w:val="el-GR"/>
        </w:rPr>
        <w:t xml:space="preserve">                                          </w:t>
      </w:r>
      <w:r w:rsidR="002462DD" w:rsidRPr="00E40BA9">
        <w:rPr>
          <w:sz w:val="24"/>
          <w:szCs w:val="24"/>
          <w:lang w:val="el-GR"/>
        </w:rPr>
        <w:t xml:space="preserve">  ............……………………………</w:t>
      </w:r>
      <w:r w:rsidR="00165CE8" w:rsidRPr="00E40BA9">
        <w:rPr>
          <w:sz w:val="24"/>
          <w:szCs w:val="24"/>
          <w:lang w:val="el-GR"/>
        </w:rPr>
        <w:t xml:space="preserve">                      </w:t>
      </w:r>
      <w:r w:rsidR="00413673" w:rsidRPr="00E40BA9">
        <w:rPr>
          <w:sz w:val="24"/>
          <w:szCs w:val="24"/>
          <w:lang w:val="el-GR"/>
        </w:rPr>
        <w:t xml:space="preserve">                                                            </w:t>
      </w:r>
      <w:r w:rsidR="002462DD" w:rsidRPr="00E40BA9">
        <w:rPr>
          <w:sz w:val="24"/>
          <w:szCs w:val="24"/>
          <w:lang w:val="el-GR"/>
        </w:rPr>
        <w:t xml:space="preserve">    </w:t>
      </w:r>
    </w:p>
    <w:p w:rsidR="00165CE8" w:rsidRPr="00E40BA9" w:rsidRDefault="002462DD" w:rsidP="00165CE8">
      <w:pPr>
        <w:jc w:val="both"/>
        <w:rPr>
          <w:sz w:val="24"/>
          <w:szCs w:val="24"/>
          <w:lang w:val="el-GR"/>
        </w:rPr>
      </w:pPr>
      <w:r w:rsidRPr="00E40BA9">
        <w:rPr>
          <w:sz w:val="24"/>
          <w:szCs w:val="24"/>
          <w:lang w:val="el-GR"/>
        </w:rPr>
        <w:t xml:space="preserve">                                                                             ............……………………………</w:t>
      </w:r>
    </w:p>
    <w:p w:rsidR="002462DD" w:rsidRPr="00E40BA9" w:rsidRDefault="00165CE8" w:rsidP="00165CE8">
      <w:pPr>
        <w:jc w:val="both"/>
        <w:rPr>
          <w:sz w:val="24"/>
          <w:szCs w:val="24"/>
          <w:lang w:val="el-GR"/>
        </w:rPr>
      </w:pPr>
      <w:r w:rsidRPr="00E40BA9">
        <w:rPr>
          <w:sz w:val="24"/>
          <w:szCs w:val="24"/>
          <w:lang w:val="el-GR"/>
        </w:rPr>
        <w:t xml:space="preserve">                    </w:t>
      </w:r>
      <w:r w:rsidR="00413673" w:rsidRPr="00E40BA9">
        <w:rPr>
          <w:sz w:val="24"/>
          <w:szCs w:val="24"/>
          <w:lang w:val="el-GR"/>
        </w:rPr>
        <w:t xml:space="preserve">                              </w:t>
      </w:r>
      <w:r w:rsidR="002462DD" w:rsidRPr="00E40BA9">
        <w:rPr>
          <w:sz w:val="24"/>
          <w:szCs w:val="24"/>
          <w:lang w:val="el-GR"/>
        </w:rPr>
        <w:t xml:space="preserve">                           ............……………………………</w:t>
      </w:r>
      <w:r w:rsidRPr="00E40BA9">
        <w:rPr>
          <w:sz w:val="24"/>
          <w:szCs w:val="24"/>
          <w:lang w:val="el-GR"/>
        </w:rPr>
        <w:t xml:space="preserve">                      </w:t>
      </w:r>
      <w:r w:rsidR="00413673" w:rsidRPr="00E40BA9">
        <w:rPr>
          <w:sz w:val="24"/>
          <w:szCs w:val="24"/>
          <w:lang w:val="el-GR"/>
        </w:rPr>
        <w:t xml:space="preserve">                                                            </w:t>
      </w:r>
      <w:r w:rsidR="002462DD" w:rsidRPr="00E40BA9">
        <w:rPr>
          <w:sz w:val="24"/>
          <w:szCs w:val="24"/>
          <w:lang w:val="el-GR"/>
        </w:rPr>
        <w:t xml:space="preserve"> </w:t>
      </w:r>
    </w:p>
    <w:p w:rsidR="00165CE8" w:rsidRPr="00E40BA9" w:rsidRDefault="002462DD" w:rsidP="00165CE8">
      <w:pPr>
        <w:jc w:val="both"/>
        <w:rPr>
          <w:sz w:val="24"/>
          <w:szCs w:val="24"/>
          <w:lang w:val="el-GR"/>
        </w:rPr>
      </w:pPr>
      <w:r w:rsidRPr="00E40BA9">
        <w:rPr>
          <w:sz w:val="24"/>
          <w:szCs w:val="24"/>
          <w:lang w:val="el-GR"/>
        </w:rPr>
        <w:t xml:space="preserve">                                                                             ............……………………………</w:t>
      </w:r>
    </w:p>
    <w:p w:rsidR="002462DD" w:rsidRPr="00E40BA9" w:rsidRDefault="002462DD" w:rsidP="00AD5558">
      <w:pPr>
        <w:jc w:val="both"/>
        <w:rPr>
          <w:sz w:val="24"/>
          <w:szCs w:val="24"/>
          <w:lang w:val="el-GR"/>
        </w:rPr>
      </w:pPr>
      <w:r w:rsidRPr="00E40BA9">
        <w:rPr>
          <w:sz w:val="24"/>
          <w:szCs w:val="24"/>
          <w:lang w:val="el-GR"/>
        </w:rPr>
        <w:t xml:space="preserve">                                                                             ............……………………………</w:t>
      </w:r>
      <w:r w:rsidR="00165CE8" w:rsidRPr="00E40BA9">
        <w:rPr>
          <w:sz w:val="24"/>
          <w:szCs w:val="24"/>
          <w:lang w:val="el-GR"/>
        </w:rPr>
        <w:t xml:space="preserve">                      </w:t>
      </w:r>
      <w:r w:rsidR="00413673" w:rsidRPr="00E40BA9">
        <w:rPr>
          <w:sz w:val="24"/>
          <w:szCs w:val="24"/>
          <w:lang w:val="el-GR"/>
        </w:rPr>
        <w:t xml:space="preserve">                                                            </w:t>
      </w:r>
      <w:r w:rsidRPr="00E40BA9">
        <w:rPr>
          <w:sz w:val="24"/>
          <w:szCs w:val="24"/>
          <w:lang w:val="el-GR"/>
        </w:rPr>
        <w:t xml:space="preserve">             </w:t>
      </w:r>
    </w:p>
    <w:p w:rsidR="008931E8" w:rsidRPr="00E40BA9" w:rsidRDefault="002462DD" w:rsidP="00AD5558">
      <w:pPr>
        <w:jc w:val="both"/>
        <w:rPr>
          <w:sz w:val="24"/>
          <w:szCs w:val="24"/>
          <w:lang w:val="el-GR"/>
        </w:rPr>
      </w:pPr>
      <w:r w:rsidRPr="00E40BA9">
        <w:rPr>
          <w:sz w:val="24"/>
          <w:szCs w:val="24"/>
          <w:lang w:val="el-GR"/>
        </w:rPr>
        <w:t xml:space="preserve">                                                                             ............……………………………</w:t>
      </w:r>
    </w:p>
    <w:p w:rsidR="002462DD" w:rsidRPr="00E40BA9" w:rsidRDefault="002462DD" w:rsidP="00AD5558">
      <w:pPr>
        <w:jc w:val="both"/>
        <w:rPr>
          <w:sz w:val="24"/>
          <w:szCs w:val="24"/>
          <w:lang w:val="el-GR"/>
        </w:rPr>
      </w:pPr>
    </w:p>
    <w:p w:rsidR="008931E8" w:rsidRPr="00E40BA9" w:rsidRDefault="007058D8" w:rsidP="008931E8">
      <w:pPr>
        <w:jc w:val="both"/>
        <w:rPr>
          <w:sz w:val="24"/>
          <w:szCs w:val="24"/>
          <w:lang w:val="el-GR"/>
        </w:rPr>
      </w:pPr>
      <w:r w:rsidRPr="00CF1D4B">
        <w:rPr>
          <w:bCs/>
          <w:sz w:val="24"/>
          <w:szCs w:val="24"/>
          <w:lang w:val="el-GR"/>
        </w:rPr>
        <w:t>4</w:t>
      </w:r>
      <w:r w:rsidR="008931E8" w:rsidRPr="00CF1D4B">
        <w:rPr>
          <w:bCs/>
          <w:sz w:val="24"/>
          <w:szCs w:val="24"/>
          <w:lang w:val="el-GR"/>
        </w:rPr>
        <w:t>.</w:t>
      </w:r>
      <w:r w:rsidR="008931E8" w:rsidRPr="00E40BA9">
        <w:rPr>
          <w:sz w:val="24"/>
          <w:szCs w:val="24"/>
          <w:lang w:val="el-GR"/>
        </w:rPr>
        <w:tab/>
        <w:t>Μέγιστη επιτρεπόμενη διάρκεια</w:t>
      </w:r>
    </w:p>
    <w:p w:rsidR="008931E8" w:rsidRPr="00E40BA9" w:rsidRDefault="008931E8" w:rsidP="008931E8">
      <w:pPr>
        <w:jc w:val="both"/>
        <w:rPr>
          <w:sz w:val="24"/>
          <w:szCs w:val="24"/>
          <w:lang w:val="el-GR"/>
        </w:rPr>
      </w:pPr>
      <w:r w:rsidRPr="00E40BA9">
        <w:rPr>
          <w:sz w:val="24"/>
          <w:szCs w:val="24"/>
          <w:lang w:val="el-GR"/>
        </w:rPr>
        <w:tab/>
        <w:t>βραχυκυκλώματος</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2462DD" w:rsidRPr="00E40BA9">
        <w:rPr>
          <w:sz w:val="24"/>
          <w:szCs w:val="24"/>
          <w:lang w:val="el-GR"/>
        </w:rPr>
        <w:t>: ………………….........................</w:t>
      </w:r>
    </w:p>
    <w:p w:rsidR="008931E8" w:rsidRPr="00E40BA9" w:rsidRDefault="008931E8" w:rsidP="008931E8">
      <w:pPr>
        <w:jc w:val="both"/>
        <w:rPr>
          <w:sz w:val="24"/>
          <w:szCs w:val="24"/>
          <w:lang w:val="el-GR"/>
        </w:rPr>
      </w:pPr>
    </w:p>
    <w:p w:rsidR="008931E8" w:rsidRPr="00E40BA9" w:rsidRDefault="007058D8" w:rsidP="008931E8">
      <w:pPr>
        <w:jc w:val="both"/>
        <w:rPr>
          <w:sz w:val="24"/>
          <w:szCs w:val="24"/>
          <w:lang w:val="el-GR"/>
        </w:rPr>
      </w:pPr>
      <w:r w:rsidRPr="00CF1D4B">
        <w:rPr>
          <w:bCs/>
          <w:sz w:val="24"/>
          <w:szCs w:val="24"/>
          <w:lang w:val="el-GR"/>
        </w:rPr>
        <w:t>5</w:t>
      </w:r>
      <w:r w:rsidR="008931E8" w:rsidRPr="00CF1D4B">
        <w:rPr>
          <w:bCs/>
          <w:sz w:val="24"/>
          <w:szCs w:val="24"/>
          <w:lang w:val="el-GR"/>
        </w:rPr>
        <w:t>.</w:t>
      </w:r>
      <w:r w:rsidR="008931E8" w:rsidRPr="00E40BA9">
        <w:rPr>
          <w:sz w:val="24"/>
          <w:szCs w:val="24"/>
          <w:lang w:val="el-GR"/>
        </w:rPr>
        <w:tab/>
        <w:t>Δυνατότητες υπερτάσεως</w:t>
      </w:r>
      <w:r w:rsidR="00533110" w:rsidRPr="00E40BA9">
        <w:rPr>
          <w:sz w:val="24"/>
          <w:szCs w:val="24"/>
          <w:lang w:val="el-GR"/>
        </w:rPr>
        <w:t xml:space="preserve"> </w:t>
      </w:r>
    </w:p>
    <w:p w:rsidR="008931E8" w:rsidRPr="00E40BA9" w:rsidRDefault="008931E8" w:rsidP="008931E8">
      <w:pPr>
        <w:jc w:val="both"/>
        <w:rPr>
          <w:sz w:val="24"/>
          <w:szCs w:val="24"/>
          <w:lang w:val="el-GR"/>
        </w:rPr>
      </w:pPr>
      <w:r w:rsidRPr="00E40BA9">
        <w:rPr>
          <w:sz w:val="24"/>
          <w:szCs w:val="24"/>
          <w:lang w:val="el-GR"/>
        </w:rPr>
        <w:tab/>
        <w:t>α.</w:t>
      </w:r>
      <w:r w:rsidRPr="00E40BA9">
        <w:rPr>
          <w:sz w:val="24"/>
          <w:szCs w:val="24"/>
          <w:lang w:val="el-GR"/>
        </w:rPr>
        <w:tab/>
        <w:t>σε λειτουργία</w:t>
      </w:r>
      <w:r w:rsidR="00E40BA9" w:rsidRPr="00CF1D4B">
        <w:rPr>
          <w:sz w:val="24"/>
          <w:szCs w:val="24"/>
          <w:lang w:val="el-GR"/>
        </w:rPr>
        <w:t xml:space="preserve"> </w:t>
      </w:r>
      <w:r w:rsidR="00E40BA9">
        <w:rPr>
          <w:sz w:val="24"/>
          <w:szCs w:val="24"/>
          <w:lang w:val="el-GR"/>
        </w:rPr>
        <w:t>εν κενώ</w:t>
      </w:r>
      <w:r w:rsidRPr="00E40BA9">
        <w:rPr>
          <w:sz w:val="24"/>
          <w:szCs w:val="24"/>
          <w:lang w:val="el-GR"/>
        </w:rPr>
        <w:tab/>
      </w:r>
      <w:r w:rsidRPr="00E40BA9">
        <w:rPr>
          <w:sz w:val="24"/>
          <w:szCs w:val="24"/>
          <w:lang w:val="el-GR"/>
        </w:rPr>
        <w:tab/>
      </w:r>
      <w:r w:rsidR="00E40BA9">
        <w:rPr>
          <w:sz w:val="24"/>
          <w:szCs w:val="24"/>
          <w:lang w:val="el-GR"/>
        </w:rPr>
        <w:t xml:space="preserve"> </w:t>
      </w:r>
      <w:r w:rsidRPr="00E40BA9">
        <w:rPr>
          <w:sz w:val="24"/>
          <w:szCs w:val="24"/>
          <w:lang w:val="el-GR"/>
        </w:rPr>
        <w:t xml:space="preserve">           </w:t>
      </w:r>
      <w:r w:rsidR="002462DD" w:rsidRPr="00E40BA9">
        <w:rPr>
          <w:sz w:val="24"/>
          <w:szCs w:val="24"/>
          <w:lang w:val="el-GR"/>
        </w:rPr>
        <w:t>: ………………….........................</w:t>
      </w:r>
    </w:p>
    <w:p w:rsidR="008931E8" w:rsidRPr="00E40BA9" w:rsidRDefault="008931E8" w:rsidP="008931E8">
      <w:pPr>
        <w:jc w:val="both"/>
        <w:rPr>
          <w:sz w:val="24"/>
          <w:szCs w:val="24"/>
          <w:lang w:val="el-GR"/>
        </w:rPr>
      </w:pPr>
      <w:r w:rsidRPr="00E40BA9">
        <w:rPr>
          <w:sz w:val="24"/>
          <w:szCs w:val="24"/>
          <w:lang w:val="el-GR"/>
        </w:rPr>
        <w:tab/>
        <w:t>β.</w:t>
      </w:r>
      <w:r w:rsidRPr="00E40BA9">
        <w:rPr>
          <w:sz w:val="24"/>
          <w:szCs w:val="24"/>
          <w:lang w:val="el-GR"/>
        </w:rPr>
        <w:tab/>
        <w:t xml:space="preserve">στα 280 </w:t>
      </w:r>
      <w:r w:rsidR="00E40BA9">
        <w:rPr>
          <w:sz w:val="24"/>
          <w:szCs w:val="24"/>
        </w:rPr>
        <w:t>M</w:t>
      </w:r>
      <w:r w:rsidRPr="00E40BA9">
        <w:rPr>
          <w:sz w:val="24"/>
          <w:szCs w:val="24"/>
          <w:lang w:val="el-GR"/>
        </w:rPr>
        <w:t>VA</w:t>
      </w:r>
      <w:r w:rsidR="00F96F2B">
        <w:rPr>
          <w:sz w:val="24"/>
          <w:szCs w:val="24"/>
          <w:lang w:val="el-GR"/>
        </w:rPr>
        <w:tab/>
      </w:r>
      <w:r w:rsidRPr="00E40BA9">
        <w:rPr>
          <w:sz w:val="24"/>
          <w:szCs w:val="24"/>
          <w:lang w:val="el-GR"/>
        </w:rPr>
        <w:tab/>
      </w:r>
      <w:r w:rsidRPr="00E40BA9">
        <w:rPr>
          <w:sz w:val="24"/>
          <w:szCs w:val="24"/>
          <w:lang w:val="el-GR"/>
        </w:rPr>
        <w:tab/>
        <w:t xml:space="preserve">  </w:t>
      </w:r>
      <w:r w:rsidR="00F96F2B">
        <w:rPr>
          <w:sz w:val="24"/>
          <w:szCs w:val="24"/>
          <w:lang w:val="el-GR"/>
        </w:rPr>
        <w:t xml:space="preserve"> </w:t>
      </w:r>
      <w:r w:rsidRPr="00E40BA9">
        <w:rPr>
          <w:sz w:val="24"/>
          <w:szCs w:val="24"/>
          <w:lang w:val="el-GR"/>
        </w:rPr>
        <w:t xml:space="preserve">         </w:t>
      </w:r>
      <w:r w:rsidR="002462DD" w:rsidRPr="00E40BA9">
        <w:rPr>
          <w:sz w:val="24"/>
          <w:szCs w:val="24"/>
          <w:lang w:val="el-GR"/>
        </w:rPr>
        <w:t>: ………………….........................</w:t>
      </w:r>
    </w:p>
    <w:p w:rsidR="008931E8" w:rsidRPr="00E40BA9" w:rsidRDefault="008931E8" w:rsidP="008931E8">
      <w:pPr>
        <w:jc w:val="both"/>
        <w:rPr>
          <w:sz w:val="24"/>
          <w:szCs w:val="24"/>
          <w:lang w:val="el-GR"/>
        </w:rPr>
      </w:pPr>
    </w:p>
    <w:p w:rsidR="00F96F2B" w:rsidRPr="00CF1D4B" w:rsidRDefault="00F96F2B">
      <w:pPr>
        <w:jc w:val="both"/>
        <w:rPr>
          <w:sz w:val="24"/>
          <w:szCs w:val="24"/>
          <w:lang w:val="el-GR"/>
        </w:rPr>
      </w:pPr>
      <w:r w:rsidRPr="00BC35F9">
        <w:rPr>
          <w:bCs/>
          <w:sz w:val="24"/>
          <w:szCs w:val="24"/>
          <w:lang w:val="el-GR"/>
        </w:rPr>
        <w:lastRenderedPageBreak/>
        <w:t>6.</w:t>
      </w:r>
      <w:r>
        <w:rPr>
          <w:sz w:val="24"/>
          <w:szCs w:val="24"/>
          <w:lang w:val="el-GR"/>
        </w:rPr>
        <w:tab/>
      </w:r>
      <w:r w:rsidRPr="00CF1D4B">
        <w:rPr>
          <w:sz w:val="24"/>
          <w:szCs w:val="24"/>
          <w:lang w:val="el-GR"/>
        </w:rPr>
        <w:t xml:space="preserve">Ικανότητα έκτακτης υπερφόρτισης </w:t>
      </w:r>
    </w:p>
    <w:p w:rsidR="00F96F2B" w:rsidRPr="00CF1D4B" w:rsidRDefault="00F96F2B">
      <w:pPr>
        <w:jc w:val="both"/>
        <w:rPr>
          <w:sz w:val="24"/>
          <w:szCs w:val="24"/>
          <w:lang w:val="el-GR"/>
        </w:rPr>
      </w:pPr>
      <w:r>
        <w:rPr>
          <w:sz w:val="24"/>
          <w:szCs w:val="24"/>
          <w:lang w:val="el-GR"/>
        </w:rPr>
        <w:tab/>
      </w:r>
      <w:r w:rsidRPr="00CF1D4B">
        <w:rPr>
          <w:sz w:val="24"/>
          <w:szCs w:val="24"/>
          <w:lang w:val="el-GR"/>
        </w:rPr>
        <w:t>μακράς διάρκειας</w:t>
      </w:r>
      <w:r>
        <w:rPr>
          <w:sz w:val="24"/>
          <w:szCs w:val="24"/>
          <w:lang w:val="el-GR"/>
        </w:rPr>
        <w:t>. Μέγιστη ένταση</w:t>
      </w:r>
    </w:p>
    <w:p w:rsidR="00F96F2B" w:rsidRPr="00D62804" w:rsidRDefault="00F96F2B" w:rsidP="00F96F2B">
      <w:pPr>
        <w:jc w:val="both"/>
        <w:rPr>
          <w:sz w:val="24"/>
          <w:szCs w:val="24"/>
          <w:lang w:val="el-GR"/>
        </w:rPr>
      </w:pPr>
      <w:r w:rsidRPr="00D62804">
        <w:rPr>
          <w:sz w:val="24"/>
          <w:szCs w:val="24"/>
          <w:lang w:val="el-GR"/>
        </w:rPr>
        <w:tab/>
      </w:r>
      <w:r>
        <w:rPr>
          <w:sz w:val="24"/>
          <w:szCs w:val="24"/>
          <w:lang w:val="el-GR"/>
        </w:rPr>
        <w:t>στους ακροδέκτες ΥΤ – ΜΤ</w:t>
      </w:r>
      <w:r w:rsidRPr="00D62804">
        <w:rPr>
          <w:sz w:val="24"/>
          <w:szCs w:val="24"/>
          <w:lang w:val="el-GR"/>
        </w:rPr>
        <w:tab/>
      </w:r>
      <w:r w:rsidRPr="00D62804">
        <w:rPr>
          <w:sz w:val="24"/>
          <w:szCs w:val="24"/>
          <w:lang w:val="el-GR"/>
        </w:rPr>
        <w:tab/>
      </w:r>
      <w:r w:rsidRPr="00D62804">
        <w:rPr>
          <w:sz w:val="24"/>
          <w:szCs w:val="24"/>
          <w:lang w:val="el-GR"/>
        </w:rPr>
        <w:tab/>
      </w:r>
      <w:r>
        <w:rPr>
          <w:sz w:val="24"/>
          <w:szCs w:val="24"/>
          <w:lang w:val="el-GR"/>
        </w:rPr>
        <w:t>: ………………….% της ονομαστικής</w:t>
      </w:r>
    </w:p>
    <w:p w:rsidR="00F96F2B" w:rsidRPr="00D62804" w:rsidRDefault="00F96F2B" w:rsidP="00F96F2B">
      <w:pPr>
        <w:jc w:val="both"/>
        <w:rPr>
          <w:sz w:val="24"/>
          <w:szCs w:val="24"/>
          <w:lang w:val="el-GR"/>
        </w:rPr>
      </w:pPr>
    </w:p>
    <w:p w:rsidR="008931E8" w:rsidRPr="00E40BA9" w:rsidRDefault="00F96F2B" w:rsidP="008931E8">
      <w:pPr>
        <w:jc w:val="both"/>
        <w:rPr>
          <w:sz w:val="24"/>
          <w:szCs w:val="24"/>
          <w:lang w:val="el-GR"/>
        </w:rPr>
      </w:pPr>
      <w:r w:rsidRPr="00CF1D4B">
        <w:rPr>
          <w:bCs/>
          <w:sz w:val="24"/>
          <w:szCs w:val="24"/>
          <w:lang w:val="el-GR"/>
        </w:rPr>
        <w:t>7</w:t>
      </w:r>
      <w:r w:rsidR="008931E8" w:rsidRPr="00CF1D4B">
        <w:rPr>
          <w:bCs/>
          <w:sz w:val="24"/>
          <w:szCs w:val="24"/>
          <w:lang w:val="el-GR"/>
        </w:rPr>
        <w:t>.</w:t>
      </w:r>
      <w:r w:rsidR="00165CE8" w:rsidRPr="00E40BA9">
        <w:rPr>
          <w:sz w:val="24"/>
          <w:szCs w:val="24"/>
          <w:lang w:val="el-GR"/>
        </w:rPr>
        <w:tab/>
        <w:t>Συνδεσμολογία</w:t>
      </w:r>
      <w:r w:rsidR="00A741A2" w:rsidRPr="00E40BA9">
        <w:rPr>
          <w:sz w:val="24"/>
          <w:szCs w:val="24"/>
          <w:lang w:val="el-GR"/>
        </w:rPr>
        <w:t xml:space="preserve"> τυλιγμάτων ΑΜ</w:t>
      </w:r>
      <w:r w:rsidR="0014418F" w:rsidRPr="00E40BA9">
        <w:rPr>
          <w:sz w:val="24"/>
          <w:szCs w:val="24"/>
          <w:lang w:val="el-GR"/>
        </w:rPr>
        <w:t>/</w:t>
      </w:r>
      <w:r w:rsidR="00A741A2" w:rsidRPr="00E40BA9">
        <w:rPr>
          <w:sz w:val="24"/>
          <w:szCs w:val="24"/>
          <w:lang w:val="el-GR"/>
        </w:rPr>
        <w:t>Σ</w:t>
      </w:r>
      <w:r>
        <w:rPr>
          <w:sz w:val="24"/>
          <w:szCs w:val="24"/>
          <w:lang w:val="el-GR"/>
        </w:rPr>
        <w:t xml:space="preserve">  </w:t>
      </w:r>
      <w:r w:rsidR="00A741A2" w:rsidRPr="00E40BA9">
        <w:rPr>
          <w:sz w:val="24"/>
          <w:szCs w:val="24"/>
          <w:lang w:val="el-GR"/>
        </w:rPr>
        <w:t xml:space="preserve"> </w:t>
      </w:r>
      <w:r w:rsidR="00165CE8" w:rsidRPr="00E40BA9">
        <w:rPr>
          <w:sz w:val="24"/>
          <w:szCs w:val="24"/>
          <w:lang w:val="el-GR"/>
        </w:rPr>
        <w:t xml:space="preserve">          </w:t>
      </w:r>
      <w:r w:rsidR="00A741A2" w:rsidRPr="00E40BA9">
        <w:rPr>
          <w:sz w:val="24"/>
          <w:szCs w:val="24"/>
          <w:lang w:val="el-GR"/>
        </w:rPr>
        <w:t xml:space="preserve"> </w:t>
      </w:r>
      <w:r w:rsidR="002462DD" w:rsidRPr="00E40BA9">
        <w:rPr>
          <w:sz w:val="24"/>
          <w:szCs w:val="24"/>
          <w:lang w:val="el-GR"/>
        </w:rPr>
        <w:t>: ………………….........................</w:t>
      </w:r>
    </w:p>
    <w:p w:rsidR="00165CE8" w:rsidRPr="00E40BA9" w:rsidRDefault="00165CE8" w:rsidP="008931E8">
      <w:pPr>
        <w:jc w:val="both"/>
        <w:rPr>
          <w:sz w:val="24"/>
          <w:szCs w:val="24"/>
          <w:lang w:val="el-GR"/>
        </w:rPr>
      </w:pPr>
    </w:p>
    <w:p w:rsidR="00F07036" w:rsidRPr="00E40BA9" w:rsidRDefault="00F96F2B" w:rsidP="008931E8">
      <w:pPr>
        <w:jc w:val="both"/>
        <w:rPr>
          <w:sz w:val="24"/>
          <w:szCs w:val="24"/>
          <w:lang w:val="el-GR"/>
        </w:rPr>
      </w:pPr>
      <w:r w:rsidRPr="00CF1D4B">
        <w:rPr>
          <w:bCs/>
          <w:sz w:val="24"/>
          <w:szCs w:val="24"/>
          <w:lang w:val="el-GR"/>
        </w:rPr>
        <w:t>8</w:t>
      </w:r>
      <w:r w:rsidR="00165CE8" w:rsidRPr="00CF1D4B">
        <w:rPr>
          <w:bCs/>
          <w:sz w:val="24"/>
          <w:szCs w:val="24"/>
          <w:lang w:val="el-GR"/>
        </w:rPr>
        <w:t>.</w:t>
      </w:r>
      <w:r w:rsidR="00165CE8" w:rsidRPr="00E40BA9">
        <w:rPr>
          <w:sz w:val="24"/>
          <w:szCs w:val="24"/>
          <w:lang w:val="el-GR"/>
        </w:rPr>
        <w:t xml:space="preserve"> </w:t>
      </w:r>
      <w:r w:rsidR="00F07036" w:rsidRPr="00E40BA9">
        <w:rPr>
          <w:sz w:val="24"/>
          <w:szCs w:val="24"/>
          <w:lang w:val="el-GR"/>
        </w:rPr>
        <w:tab/>
        <w:t>Κατηγορία μόνωσης τυλιγμάτων</w:t>
      </w:r>
      <w:r w:rsidR="00F07036" w:rsidRPr="00E40BA9">
        <w:rPr>
          <w:sz w:val="24"/>
          <w:szCs w:val="24"/>
          <w:lang w:val="el-GR"/>
        </w:rPr>
        <w:tab/>
        <w:t xml:space="preserve">           </w:t>
      </w:r>
    </w:p>
    <w:p w:rsidR="00F07036" w:rsidRPr="00E40BA9" w:rsidRDefault="00F07036" w:rsidP="008931E8">
      <w:pPr>
        <w:jc w:val="both"/>
        <w:rPr>
          <w:sz w:val="24"/>
          <w:szCs w:val="24"/>
          <w:lang w:val="el-GR"/>
        </w:rPr>
      </w:pPr>
      <w:r w:rsidRPr="00E40BA9">
        <w:rPr>
          <w:sz w:val="24"/>
          <w:szCs w:val="24"/>
          <w:lang w:val="el-GR"/>
        </w:rPr>
        <w:tab/>
        <w:t xml:space="preserve">(ομοιόμορφης ή μη ομοιόμορφης </w:t>
      </w:r>
    </w:p>
    <w:p w:rsidR="00165CE8" w:rsidRPr="00E40BA9" w:rsidRDefault="00F07036" w:rsidP="008931E8">
      <w:pPr>
        <w:jc w:val="both"/>
        <w:rPr>
          <w:sz w:val="24"/>
          <w:szCs w:val="24"/>
          <w:lang w:val="el-GR"/>
        </w:rPr>
      </w:pPr>
      <w:r w:rsidRPr="00E40BA9">
        <w:rPr>
          <w:sz w:val="24"/>
          <w:szCs w:val="24"/>
          <w:lang w:val="el-GR"/>
        </w:rPr>
        <w:tab/>
        <w:t>μόνωσης)</w:t>
      </w:r>
      <w:r w:rsidR="00165CE8" w:rsidRPr="00E40BA9">
        <w:rPr>
          <w:sz w:val="24"/>
          <w:szCs w:val="24"/>
          <w:lang w:val="el-GR"/>
        </w:rPr>
        <w:t xml:space="preserve">                                                 </w:t>
      </w:r>
      <w:r w:rsidR="002462DD" w:rsidRPr="00E40BA9">
        <w:rPr>
          <w:sz w:val="24"/>
          <w:szCs w:val="24"/>
          <w:lang w:val="el-GR"/>
        </w:rPr>
        <w:t>: ………………….........................</w:t>
      </w:r>
    </w:p>
    <w:p w:rsidR="00165CE8" w:rsidRPr="00E40BA9" w:rsidRDefault="00165CE8" w:rsidP="008931E8">
      <w:pPr>
        <w:jc w:val="both"/>
        <w:rPr>
          <w:sz w:val="24"/>
          <w:szCs w:val="24"/>
          <w:lang w:val="el-GR"/>
        </w:rPr>
      </w:pPr>
    </w:p>
    <w:p w:rsidR="002462DD" w:rsidRPr="00E40BA9" w:rsidRDefault="002462DD" w:rsidP="008931E8">
      <w:pPr>
        <w:jc w:val="both"/>
        <w:rPr>
          <w:sz w:val="24"/>
          <w:szCs w:val="24"/>
          <w:lang w:val="el-GR"/>
        </w:rPr>
      </w:pPr>
    </w:p>
    <w:p w:rsidR="00134A61" w:rsidRPr="00E40BA9" w:rsidRDefault="00F96F2B" w:rsidP="006B0D82">
      <w:pPr>
        <w:jc w:val="both"/>
        <w:rPr>
          <w:sz w:val="24"/>
          <w:szCs w:val="24"/>
          <w:lang w:val="el-GR"/>
        </w:rPr>
      </w:pPr>
      <w:r w:rsidRPr="00CF1D4B">
        <w:rPr>
          <w:bCs/>
          <w:sz w:val="24"/>
          <w:szCs w:val="24"/>
          <w:lang w:val="el-GR"/>
        </w:rPr>
        <w:t>9</w:t>
      </w:r>
      <w:r w:rsidR="00533110" w:rsidRPr="00CF1D4B">
        <w:rPr>
          <w:bCs/>
          <w:sz w:val="24"/>
          <w:szCs w:val="24"/>
          <w:lang w:val="el-GR"/>
        </w:rPr>
        <w:t>.</w:t>
      </w:r>
      <w:r w:rsidR="00165CE8" w:rsidRPr="00E40BA9">
        <w:rPr>
          <w:sz w:val="24"/>
          <w:szCs w:val="24"/>
          <w:lang w:val="el-GR"/>
        </w:rPr>
        <w:tab/>
        <w:t>Όρια ανύψωσης θερμοκρασίας</w:t>
      </w:r>
      <w:r w:rsidR="00165CE8" w:rsidRPr="00E40BA9">
        <w:rPr>
          <w:sz w:val="24"/>
          <w:szCs w:val="24"/>
          <w:lang w:val="el-GR"/>
        </w:rPr>
        <w:tab/>
      </w:r>
      <w:r w:rsidR="002462DD" w:rsidRPr="00E40BA9">
        <w:rPr>
          <w:sz w:val="24"/>
          <w:szCs w:val="24"/>
          <w:lang w:val="el-GR"/>
        </w:rPr>
        <w:t xml:space="preserve">           : ........</w:t>
      </w:r>
      <w:r w:rsidR="00134A61" w:rsidRPr="00E40BA9">
        <w:rPr>
          <w:sz w:val="24"/>
          <w:szCs w:val="24"/>
          <w:lang w:val="el-GR"/>
        </w:rPr>
        <w:t>.................</w:t>
      </w:r>
      <w:r>
        <w:rPr>
          <w:sz w:val="24"/>
          <w:szCs w:val="24"/>
        </w:rPr>
        <w:t>K</w:t>
      </w:r>
      <w:r w:rsidR="00134A61" w:rsidRPr="00E40BA9">
        <w:rPr>
          <w:sz w:val="24"/>
          <w:szCs w:val="24"/>
          <w:lang w:val="el-GR"/>
        </w:rPr>
        <w:t xml:space="preserve"> </w:t>
      </w:r>
      <w:r>
        <w:rPr>
          <w:sz w:val="24"/>
          <w:szCs w:val="24"/>
          <w:lang w:val="el-GR"/>
        </w:rPr>
        <w:t>γ</w:t>
      </w:r>
      <w:r w:rsidR="00165CE8" w:rsidRPr="00E40BA9">
        <w:rPr>
          <w:sz w:val="24"/>
          <w:szCs w:val="24"/>
          <w:lang w:val="el-GR"/>
        </w:rPr>
        <w:t>ια τα τυλίγματα</w:t>
      </w:r>
    </w:p>
    <w:p w:rsidR="006B0D82" w:rsidRPr="00E40BA9" w:rsidRDefault="00134A61" w:rsidP="006B0D82">
      <w:pPr>
        <w:jc w:val="both"/>
        <w:rPr>
          <w:sz w:val="24"/>
          <w:szCs w:val="24"/>
          <w:lang w:val="el-GR"/>
        </w:rPr>
      </w:pPr>
      <w:r w:rsidRPr="00E40BA9">
        <w:rPr>
          <w:sz w:val="24"/>
          <w:szCs w:val="24"/>
          <w:lang w:val="el-GR"/>
        </w:rPr>
        <w:t xml:space="preserve">                                                   </w:t>
      </w:r>
      <w:r w:rsidR="006B0D82" w:rsidRPr="00E40BA9">
        <w:rPr>
          <w:sz w:val="24"/>
          <w:szCs w:val="24"/>
          <w:lang w:val="el-GR"/>
        </w:rPr>
        <w:tab/>
      </w:r>
      <w:r w:rsidR="007E524E" w:rsidRPr="00E40BA9">
        <w:rPr>
          <w:sz w:val="24"/>
          <w:szCs w:val="24"/>
          <w:lang w:val="el-GR"/>
        </w:rPr>
        <w:t xml:space="preserve">        </w:t>
      </w:r>
      <w:r w:rsidRPr="00E40BA9">
        <w:rPr>
          <w:sz w:val="24"/>
          <w:szCs w:val="24"/>
          <w:lang w:val="el-GR"/>
        </w:rPr>
        <w:t xml:space="preserve">             </w:t>
      </w:r>
      <w:r w:rsidR="00F96F2B">
        <w:rPr>
          <w:sz w:val="24"/>
          <w:szCs w:val="24"/>
          <w:lang w:val="el-GR"/>
        </w:rPr>
        <w:t xml:space="preserve">  </w:t>
      </w:r>
      <w:r w:rsidR="006B0D82" w:rsidRPr="00E40BA9">
        <w:rPr>
          <w:sz w:val="24"/>
          <w:szCs w:val="24"/>
          <w:lang w:val="el-GR"/>
        </w:rPr>
        <w:t>:</w:t>
      </w:r>
      <w:r w:rsidR="002462DD" w:rsidRPr="00E40BA9">
        <w:rPr>
          <w:sz w:val="24"/>
          <w:szCs w:val="24"/>
          <w:lang w:val="el-GR"/>
        </w:rPr>
        <w:t xml:space="preserve"> .........</w:t>
      </w:r>
      <w:r w:rsidRPr="00E40BA9">
        <w:rPr>
          <w:sz w:val="24"/>
          <w:szCs w:val="24"/>
          <w:lang w:val="el-GR"/>
        </w:rPr>
        <w:t>…………</w:t>
      </w:r>
      <w:r w:rsidR="00F96F2B">
        <w:rPr>
          <w:sz w:val="24"/>
          <w:szCs w:val="24"/>
        </w:rPr>
        <w:t>K</w:t>
      </w:r>
      <w:r w:rsidRPr="00E40BA9">
        <w:rPr>
          <w:sz w:val="24"/>
          <w:szCs w:val="24"/>
          <w:lang w:val="el-GR"/>
        </w:rPr>
        <w:t xml:space="preserve"> για το λάδι</w:t>
      </w:r>
    </w:p>
    <w:p w:rsidR="00F96F2B" w:rsidRDefault="00F96F2B" w:rsidP="00F96F2B">
      <w:pPr>
        <w:jc w:val="both"/>
        <w:rPr>
          <w:sz w:val="24"/>
          <w:szCs w:val="24"/>
          <w:lang w:val="el-GR"/>
        </w:rPr>
      </w:pPr>
      <w:r w:rsidRPr="00D62804">
        <w:rPr>
          <w:sz w:val="24"/>
          <w:szCs w:val="24"/>
          <w:lang w:val="el-GR"/>
        </w:rPr>
        <w:t xml:space="preserve">                                                   </w:t>
      </w:r>
      <w:r w:rsidRPr="00D62804">
        <w:rPr>
          <w:sz w:val="24"/>
          <w:szCs w:val="24"/>
          <w:lang w:val="el-GR"/>
        </w:rPr>
        <w:tab/>
        <w:t xml:space="preserve">                     </w:t>
      </w:r>
      <w:r>
        <w:rPr>
          <w:sz w:val="24"/>
          <w:szCs w:val="24"/>
          <w:lang w:val="el-GR"/>
        </w:rPr>
        <w:t xml:space="preserve">  </w:t>
      </w:r>
      <w:r w:rsidRPr="00D62804">
        <w:rPr>
          <w:sz w:val="24"/>
          <w:szCs w:val="24"/>
          <w:lang w:val="el-GR"/>
        </w:rPr>
        <w:t>: .........</w:t>
      </w:r>
      <w:r>
        <w:rPr>
          <w:sz w:val="24"/>
          <w:szCs w:val="24"/>
          <w:lang w:val="el-GR"/>
        </w:rPr>
        <w:t>…………</w:t>
      </w:r>
      <w:r>
        <w:rPr>
          <w:sz w:val="24"/>
          <w:szCs w:val="24"/>
        </w:rPr>
        <w:t>K</w:t>
      </w:r>
      <w:r w:rsidRPr="00D62804">
        <w:rPr>
          <w:sz w:val="24"/>
          <w:szCs w:val="24"/>
          <w:lang w:val="el-GR"/>
        </w:rPr>
        <w:t xml:space="preserve"> για το </w:t>
      </w:r>
      <w:r>
        <w:rPr>
          <w:sz w:val="24"/>
          <w:szCs w:val="24"/>
          <w:lang w:val="el-GR"/>
        </w:rPr>
        <w:t>θερμότερο</w:t>
      </w:r>
    </w:p>
    <w:p w:rsidR="00F96F2B" w:rsidRPr="00F96F2B" w:rsidRDefault="00F96F2B" w:rsidP="00F96F2B">
      <w:pPr>
        <w:jc w:val="both"/>
        <w:rPr>
          <w:sz w:val="24"/>
          <w:szCs w:val="24"/>
          <w:lang w:val="el-GR"/>
        </w:rPr>
      </w:pP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t xml:space="preserve">        σημείο τυλίγματος</w:t>
      </w:r>
    </w:p>
    <w:p w:rsidR="00A704E1" w:rsidRPr="00E40BA9" w:rsidRDefault="00A704E1" w:rsidP="008931E8">
      <w:pPr>
        <w:jc w:val="both"/>
        <w:rPr>
          <w:sz w:val="24"/>
          <w:szCs w:val="24"/>
          <w:lang w:val="el-GR"/>
        </w:rPr>
      </w:pPr>
    </w:p>
    <w:p w:rsidR="00560BCD" w:rsidRPr="00E40BA9" w:rsidRDefault="00F96F2B" w:rsidP="004F609D">
      <w:pPr>
        <w:jc w:val="both"/>
        <w:rPr>
          <w:b/>
          <w:bCs/>
          <w:sz w:val="24"/>
          <w:szCs w:val="24"/>
          <w:lang w:val="el-GR"/>
        </w:rPr>
      </w:pPr>
      <w:r w:rsidRPr="00CF1D4B">
        <w:rPr>
          <w:bCs/>
          <w:sz w:val="24"/>
          <w:szCs w:val="24"/>
          <w:lang w:val="el-GR"/>
        </w:rPr>
        <w:t>10</w:t>
      </w:r>
      <w:r w:rsidR="00560BCD" w:rsidRPr="00CF1D4B">
        <w:rPr>
          <w:bCs/>
          <w:sz w:val="24"/>
          <w:szCs w:val="24"/>
          <w:lang w:val="el-GR"/>
        </w:rPr>
        <w:t>.</w:t>
      </w:r>
      <w:r w:rsidR="00560BCD" w:rsidRPr="00E40BA9">
        <w:rPr>
          <w:b/>
          <w:bCs/>
          <w:sz w:val="24"/>
          <w:szCs w:val="24"/>
          <w:lang w:val="el-GR"/>
        </w:rPr>
        <w:tab/>
      </w:r>
      <w:r w:rsidR="00560BCD" w:rsidRPr="00E40BA9">
        <w:rPr>
          <w:bCs/>
          <w:sz w:val="24"/>
          <w:szCs w:val="24"/>
          <w:lang w:val="el-GR"/>
        </w:rPr>
        <w:t xml:space="preserve">Σταθερές θερμικού μοντέλου </w:t>
      </w:r>
    </w:p>
    <w:p w:rsidR="00560BCD" w:rsidRPr="00E40BA9" w:rsidRDefault="00560BCD" w:rsidP="004F609D">
      <w:pPr>
        <w:ind w:firstLine="720"/>
        <w:jc w:val="both"/>
        <w:rPr>
          <w:sz w:val="24"/>
          <w:szCs w:val="24"/>
          <w:lang w:val="el-GR"/>
        </w:rPr>
      </w:pPr>
      <w:r w:rsidRPr="00E40BA9">
        <w:rPr>
          <w:sz w:val="24"/>
          <w:szCs w:val="24"/>
          <w:lang w:val="el-GR"/>
        </w:rPr>
        <w:t xml:space="preserve">(υπολογισμένες τιμές σύμφωνα με </w:t>
      </w:r>
      <w:r w:rsidRPr="00E40BA9">
        <w:rPr>
          <w:sz w:val="24"/>
          <w:szCs w:val="24"/>
        </w:rPr>
        <w:t>IEC</w:t>
      </w:r>
      <w:r w:rsidRPr="00E40BA9">
        <w:rPr>
          <w:sz w:val="24"/>
          <w:szCs w:val="24"/>
          <w:lang w:val="el-GR"/>
        </w:rPr>
        <w:t xml:space="preserve"> 60076-7):</w:t>
      </w:r>
    </w:p>
    <w:p w:rsidR="00560BCD" w:rsidRPr="00E40BA9" w:rsidRDefault="00560BCD" w:rsidP="004F609D">
      <w:pPr>
        <w:ind w:left="720"/>
        <w:jc w:val="both"/>
        <w:rPr>
          <w:sz w:val="24"/>
          <w:szCs w:val="24"/>
          <w:lang w:val="el-GR"/>
        </w:rPr>
      </w:pPr>
      <w:r w:rsidRPr="00E40BA9">
        <w:rPr>
          <w:sz w:val="24"/>
          <w:szCs w:val="24"/>
          <w:lang w:val="el-GR"/>
        </w:rPr>
        <w:t>α.</w:t>
      </w:r>
      <w:r w:rsidRPr="00E40BA9">
        <w:rPr>
          <w:sz w:val="24"/>
          <w:szCs w:val="24"/>
          <w:lang w:val="el-GR"/>
        </w:rPr>
        <w:tab/>
      </w:r>
      <w:r w:rsidR="00F96F2B">
        <w:rPr>
          <w:sz w:val="24"/>
          <w:szCs w:val="24"/>
          <w:lang w:val="el-GR"/>
        </w:rPr>
        <w:t>Α</w:t>
      </w:r>
      <w:r w:rsidRPr="00E40BA9">
        <w:rPr>
          <w:sz w:val="24"/>
          <w:szCs w:val="24"/>
          <w:lang w:val="el-GR"/>
        </w:rPr>
        <w:t>νύψωση</w:t>
      </w:r>
      <w:r w:rsidR="00F96F2B" w:rsidRPr="00F96F2B">
        <w:rPr>
          <w:sz w:val="24"/>
          <w:szCs w:val="24"/>
          <w:lang w:val="el-GR"/>
        </w:rPr>
        <w:t xml:space="preserve"> </w:t>
      </w:r>
      <w:r w:rsidR="00F96F2B">
        <w:rPr>
          <w:sz w:val="24"/>
          <w:szCs w:val="24"/>
          <w:lang w:val="el-GR"/>
        </w:rPr>
        <w:t>θερμοκρασίας</w:t>
      </w:r>
      <w:r w:rsidRPr="00E40BA9">
        <w:rPr>
          <w:sz w:val="24"/>
          <w:szCs w:val="24"/>
          <w:lang w:val="el-GR"/>
        </w:rPr>
        <w:t xml:space="preserve"> </w:t>
      </w:r>
      <w:r w:rsidR="00F96F2B">
        <w:rPr>
          <w:sz w:val="24"/>
          <w:szCs w:val="24"/>
          <w:lang w:val="el-GR"/>
        </w:rPr>
        <w:t>ά</w:t>
      </w:r>
      <w:r w:rsidRPr="00E40BA9">
        <w:rPr>
          <w:sz w:val="24"/>
          <w:szCs w:val="24"/>
          <w:lang w:val="el-GR"/>
        </w:rPr>
        <w:t>ν</w:t>
      </w:r>
      <w:r w:rsidR="00F96F2B">
        <w:rPr>
          <w:sz w:val="24"/>
          <w:szCs w:val="24"/>
          <w:lang w:val="el-GR"/>
        </w:rPr>
        <w:t>ω</w:t>
      </w:r>
      <w:r w:rsidRPr="00E40BA9">
        <w:rPr>
          <w:sz w:val="24"/>
          <w:szCs w:val="24"/>
          <w:lang w:val="el-GR"/>
        </w:rPr>
        <w:t xml:space="preserve"> </w:t>
      </w:r>
      <w:r w:rsidR="00F96F2B" w:rsidRPr="00034841">
        <w:rPr>
          <w:sz w:val="24"/>
          <w:szCs w:val="24"/>
          <w:lang w:val="el-GR"/>
        </w:rPr>
        <w:t>στάθμης λαδιού</w:t>
      </w:r>
    </w:p>
    <w:p w:rsidR="00560BCD" w:rsidRPr="00E40BA9" w:rsidRDefault="00560BCD" w:rsidP="004F609D">
      <w:pPr>
        <w:ind w:left="720" w:firstLine="720"/>
        <w:jc w:val="both"/>
        <w:rPr>
          <w:sz w:val="24"/>
          <w:szCs w:val="24"/>
          <w:lang w:val="el-GR"/>
        </w:rPr>
      </w:pPr>
      <w:r w:rsidRPr="00E40BA9">
        <w:rPr>
          <w:sz w:val="24"/>
          <w:szCs w:val="24"/>
          <w:lang w:val="el-GR"/>
        </w:rPr>
        <w:t xml:space="preserve">προς περιβάλλον </w:t>
      </w:r>
      <w:r w:rsidR="00454F99">
        <w:rPr>
          <w:sz w:val="24"/>
          <w:szCs w:val="24"/>
          <w:lang w:val="el-GR"/>
        </w:rPr>
        <w:t>με</w:t>
      </w:r>
      <w:r w:rsidR="00F96F2B">
        <w:rPr>
          <w:sz w:val="24"/>
          <w:szCs w:val="24"/>
          <w:lang w:val="el-GR"/>
        </w:rPr>
        <w:t xml:space="preserve"> απώλειες</w:t>
      </w:r>
      <w:r w:rsidR="00454F99">
        <w:rPr>
          <w:sz w:val="24"/>
          <w:szCs w:val="24"/>
          <w:lang w:val="el-GR"/>
        </w:rPr>
        <w:t xml:space="preserve"> (φορτίου + εν κενώ)</w:t>
      </w:r>
    </w:p>
    <w:p w:rsidR="00454F99" w:rsidRDefault="00560BCD" w:rsidP="004F609D">
      <w:pPr>
        <w:ind w:left="720"/>
        <w:jc w:val="both"/>
        <w:rPr>
          <w:sz w:val="24"/>
          <w:szCs w:val="24"/>
          <w:lang w:val="el-GR"/>
        </w:rPr>
      </w:pPr>
      <w:r w:rsidRPr="00E40BA9">
        <w:rPr>
          <w:sz w:val="24"/>
          <w:szCs w:val="24"/>
          <w:lang w:val="el-GR"/>
        </w:rPr>
        <w:tab/>
      </w:r>
      <w:r w:rsidR="00454F99">
        <w:rPr>
          <w:sz w:val="24"/>
          <w:szCs w:val="24"/>
          <w:lang w:val="el-GR"/>
        </w:rPr>
        <w:t>σε ονομαστική φόρτιση όλων των</w:t>
      </w:r>
    </w:p>
    <w:p w:rsidR="00560BCD" w:rsidRPr="00B839C0" w:rsidRDefault="00454F99" w:rsidP="004F609D">
      <w:pPr>
        <w:ind w:left="720"/>
        <w:jc w:val="both"/>
        <w:rPr>
          <w:sz w:val="24"/>
          <w:szCs w:val="24"/>
          <w:lang w:val="el-GR"/>
        </w:rPr>
      </w:pPr>
      <w:r>
        <w:rPr>
          <w:sz w:val="24"/>
          <w:szCs w:val="24"/>
          <w:lang w:val="el-GR"/>
        </w:rPr>
        <w:tab/>
        <w:t>τυλιγμάτων</w:t>
      </w:r>
      <w:r w:rsidR="00560BCD" w:rsidRPr="00E40BA9">
        <w:rPr>
          <w:sz w:val="24"/>
          <w:szCs w:val="24"/>
          <w:lang w:val="el-GR"/>
        </w:rPr>
        <w:t xml:space="preserve">  -  </w:t>
      </w:r>
      <w:proofErr w:type="spellStart"/>
      <w:r w:rsidR="00560BCD" w:rsidRPr="00E40BA9">
        <w:rPr>
          <w:sz w:val="24"/>
          <w:szCs w:val="24"/>
          <w:lang w:val="el-GR"/>
        </w:rPr>
        <w:t>Δθ</w:t>
      </w:r>
      <w:proofErr w:type="spellEnd"/>
      <w:r w:rsidR="00560BCD" w:rsidRPr="00E40BA9">
        <w:rPr>
          <w:sz w:val="24"/>
          <w:szCs w:val="24"/>
          <w:vertAlign w:val="subscript"/>
        </w:rPr>
        <w:t>or</w:t>
      </w:r>
      <w:r w:rsidRPr="00CF1D4B">
        <w:rPr>
          <w:sz w:val="24"/>
          <w:szCs w:val="24"/>
          <w:lang w:val="el-GR"/>
        </w:rPr>
        <w:tab/>
      </w:r>
      <w:r>
        <w:rPr>
          <w:sz w:val="24"/>
          <w:szCs w:val="24"/>
          <w:lang w:val="el-GR"/>
        </w:rPr>
        <w:tab/>
      </w:r>
      <w:r w:rsidR="00560BCD" w:rsidRPr="00E40BA9">
        <w:rPr>
          <w:sz w:val="24"/>
          <w:szCs w:val="24"/>
          <w:lang w:val="el-GR"/>
        </w:rPr>
        <w:tab/>
      </w:r>
      <w:r w:rsidR="00560BCD" w:rsidRPr="00E40BA9">
        <w:rPr>
          <w:sz w:val="24"/>
          <w:szCs w:val="24"/>
          <w:lang w:val="el-GR"/>
        </w:rPr>
        <w:tab/>
        <w:t>: ……………………………</w:t>
      </w:r>
      <w:r w:rsidR="00B839C0">
        <w:rPr>
          <w:sz w:val="24"/>
          <w:szCs w:val="24"/>
        </w:rPr>
        <w:t>K</w:t>
      </w:r>
    </w:p>
    <w:p w:rsidR="00B5162D" w:rsidRPr="00D62804" w:rsidRDefault="00B5162D" w:rsidP="00B5162D">
      <w:pPr>
        <w:ind w:left="720"/>
        <w:jc w:val="both"/>
        <w:rPr>
          <w:sz w:val="24"/>
          <w:szCs w:val="24"/>
          <w:lang w:val="el-GR"/>
        </w:rPr>
      </w:pPr>
      <w:r w:rsidRPr="00D62804">
        <w:rPr>
          <w:sz w:val="24"/>
          <w:szCs w:val="24"/>
          <w:lang w:val="el-GR"/>
        </w:rPr>
        <w:t>β.</w:t>
      </w:r>
      <w:r w:rsidRPr="00D62804">
        <w:rPr>
          <w:sz w:val="24"/>
          <w:szCs w:val="24"/>
          <w:lang w:val="el-GR"/>
        </w:rPr>
        <w:tab/>
      </w:r>
      <w:r w:rsidR="00B839C0">
        <w:rPr>
          <w:sz w:val="24"/>
          <w:szCs w:val="24"/>
          <w:lang w:val="el-GR"/>
        </w:rPr>
        <w:t>Μέση</w:t>
      </w:r>
      <w:r w:rsidRPr="00D62804">
        <w:rPr>
          <w:sz w:val="24"/>
          <w:szCs w:val="24"/>
          <w:lang w:val="el-GR"/>
        </w:rPr>
        <w:t xml:space="preserve"> </w:t>
      </w:r>
      <w:r w:rsidR="00B839C0">
        <w:rPr>
          <w:sz w:val="24"/>
          <w:szCs w:val="24"/>
          <w:lang w:val="el-GR"/>
        </w:rPr>
        <w:t>βαθμίδα θερμοκρασίας τυλιγμάτων</w:t>
      </w:r>
      <w:r w:rsidRPr="00D62804">
        <w:rPr>
          <w:sz w:val="24"/>
          <w:szCs w:val="24"/>
          <w:lang w:val="el-GR"/>
        </w:rPr>
        <w:t xml:space="preserve"> </w:t>
      </w:r>
    </w:p>
    <w:p w:rsidR="00B5162D" w:rsidRPr="00B839C0" w:rsidRDefault="00B839C0" w:rsidP="00CF1D4B">
      <w:pPr>
        <w:ind w:left="720"/>
        <w:jc w:val="both"/>
        <w:rPr>
          <w:sz w:val="24"/>
          <w:szCs w:val="24"/>
          <w:lang w:val="el-GR"/>
        </w:rPr>
      </w:pPr>
      <w:r>
        <w:rPr>
          <w:sz w:val="24"/>
          <w:szCs w:val="24"/>
          <w:lang w:val="el-GR"/>
        </w:rPr>
        <w:tab/>
        <w:t>προς λάδι</w:t>
      </w:r>
      <w:r w:rsidR="00B5162D" w:rsidRPr="00D62804">
        <w:rPr>
          <w:sz w:val="24"/>
          <w:szCs w:val="24"/>
          <w:lang w:val="el-GR"/>
        </w:rPr>
        <w:t xml:space="preserve"> στ</w:t>
      </w:r>
      <w:r>
        <w:rPr>
          <w:sz w:val="24"/>
          <w:szCs w:val="24"/>
          <w:lang w:val="el-GR"/>
        </w:rPr>
        <w:t>ην ονομαστική ένταση</w:t>
      </w:r>
      <w:r w:rsidR="00B5162D" w:rsidRPr="00D62804">
        <w:rPr>
          <w:sz w:val="24"/>
          <w:szCs w:val="24"/>
          <w:lang w:val="el-GR"/>
        </w:rPr>
        <w:t xml:space="preserve">  -  </w:t>
      </w:r>
      <w:r>
        <w:rPr>
          <w:sz w:val="24"/>
          <w:szCs w:val="24"/>
        </w:rPr>
        <w:t>g</w:t>
      </w:r>
      <w:r w:rsidR="00B5162D" w:rsidRPr="00D62804">
        <w:rPr>
          <w:sz w:val="24"/>
          <w:szCs w:val="24"/>
          <w:vertAlign w:val="subscript"/>
        </w:rPr>
        <w:t>r</w:t>
      </w:r>
      <w:r>
        <w:rPr>
          <w:sz w:val="24"/>
          <w:szCs w:val="24"/>
          <w:lang w:val="el-GR"/>
        </w:rPr>
        <w:tab/>
        <w:t>: …………………………….</w:t>
      </w:r>
      <w:r>
        <w:rPr>
          <w:sz w:val="24"/>
          <w:szCs w:val="24"/>
        </w:rPr>
        <w:t>K</w:t>
      </w:r>
    </w:p>
    <w:p w:rsidR="00560BCD" w:rsidRPr="00E40BA9" w:rsidRDefault="00B5162D" w:rsidP="004F609D">
      <w:pPr>
        <w:ind w:left="720"/>
        <w:jc w:val="both"/>
        <w:rPr>
          <w:sz w:val="24"/>
          <w:szCs w:val="24"/>
          <w:lang w:val="el-GR"/>
        </w:rPr>
      </w:pPr>
      <w:r>
        <w:rPr>
          <w:sz w:val="24"/>
          <w:szCs w:val="24"/>
          <w:lang w:val="el-GR"/>
        </w:rPr>
        <w:t>γ</w:t>
      </w:r>
      <w:r w:rsidR="00560BCD" w:rsidRPr="00E40BA9">
        <w:rPr>
          <w:sz w:val="24"/>
          <w:szCs w:val="24"/>
          <w:lang w:val="el-GR"/>
        </w:rPr>
        <w:t>.</w:t>
      </w:r>
      <w:r w:rsidR="00560BCD" w:rsidRPr="00E40BA9">
        <w:rPr>
          <w:sz w:val="24"/>
          <w:szCs w:val="24"/>
          <w:lang w:val="el-GR"/>
        </w:rPr>
        <w:tab/>
      </w:r>
      <w:r w:rsidR="00B839C0">
        <w:rPr>
          <w:sz w:val="24"/>
          <w:szCs w:val="24"/>
          <w:lang w:val="el-GR"/>
        </w:rPr>
        <w:t>Α</w:t>
      </w:r>
      <w:r w:rsidR="00560BCD" w:rsidRPr="00E40BA9">
        <w:rPr>
          <w:sz w:val="24"/>
          <w:szCs w:val="24"/>
          <w:lang w:val="el-GR"/>
        </w:rPr>
        <w:t>νύψωση</w:t>
      </w:r>
      <w:r w:rsidR="00B839C0">
        <w:rPr>
          <w:sz w:val="24"/>
          <w:szCs w:val="24"/>
          <w:lang w:val="el-GR"/>
        </w:rPr>
        <w:t xml:space="preserve"> θερμοκρασίας</w:t>
      </w:r>
      <w:r w:rsidR="00560BCD" w:rsidRPr="00E40BA9">
        <w:rPr>
          <w:sz w:val="24"/>
          <w:szCs w:val="24"/>
          <w:lang w:val="el-GR"/>
        </w:rPr>
        <w:t xml:space="preserve"> θερμότερου σημείου </w:t>
      </w:r>
    </w:p>
    <w:p w:rsidR="00560BCD" w:rsidRPr="00E40BA9" w:rsidRDefault="00560BCD" w:rsidP="004F609D">
      <w:pPr>
        <w:ind w:left="720"/>
        <w:jc w:val="both"/>
        <w:rPr>
          <w:sz w:val="24"/>
          <w:szCs w:val="24"/>
          <w:lang w:val="el-GR"/>
        </w:rPr>
      </w:pPr>
      <w:r w:rsidRPr="00E40BA9">
        <w:rPr>
          <w:sz w:val="24"/>
          <w:szCs w:val="24"/>
          <w:lang w:val="el-GR"/>
        </w:rPr>
        <w:tab/>
      </w:r>
      <w:r w:rsidR="00B839C0">
        <w:rPr>
          <w:sz w:val="24"/>
          <w:szCs w:val="24"/>
          <w:lang w:val="el-GR"/>
        </w:rPr>
        <w:t xml:space="preserve">τυλίγματος </w:t>
      </w:r>
      <w:r w:rsidRPr="00E40BA9">
        <w:rPr>
          <w:sz w:val="24"/>
          <w:szCs w:val="24"/>
          <w:lang w:val="el-GR"/>
        </w:rPr>
        <w:t xml:space="preserve">προς </w:t>
      </w:r>
      <w:r w:rsidR="00B839C0">
        <w:rPr>
          <w:sz w:val="24"/>
          <w:szCs w:val="24"/>
          <w:lang w:val="el-GR"/>
        </w:rPr>
        <w:t>ά</w:t>
      </w:r>
      <w:r w:rsidRPr="00454F99">
        <w:rPr>
          <w:sz w:val="24"/>
          <w:szCs w:val="24"/>
          <w:lang w:val="el-GR"/>
        </w:rPr>
        <w:t>ν</w:t>
      </w:r>
      <w:r w:rsidR="00B839C0">
        <w:rPr>
          <w:sz w:val="24"/>
          <w:szCs w:val="24"/>
          <w:lang w:val="el-GR"/>
        </w:rPr>
        <w:t>ω</w:t>
      </w:r>
      <w:r w:rsidRPr="00E40BA9">
        <w:rPr>
          <w:sz w:val="24"/>
          <w:szCs w:val="24"/>
          <w:lang w:val="el-GR"/>
        </w:rPr>
        <w:t xml:space="preserve"> στάθμη λαδιού στ</w:t>
      </w:r>
      <w:r w:rsidR="00B839C0">
        <w:rPr>
          <w:sz w:val="24"/>
          <w:szCs w:val="24"/>
          <w:lang w:val="el-GR"/>
        </w:rPr>
        <w:t>ην</w:t>
      </w:r>
    </w:p>
    <w:p w:rsidR="00560BCD" w:rsidRPr="00E40BA9" w:rsidRDefault="00B839C0" w:rsidP="004F609D">
      <w:pPr>
        <w:ind w:left="720" w:firstLine="720"/>
        <w:jc w:val="both"/>
        <w:rPr>
          <w:sz w:val="24"/>
          <w:szCs w:val="24"/>
          <w:lang w:val="el-GR"/>
        </w:rPr>
      </w:pPr>
      <w:r>
        <w:rPr>
          <w:sz w:val="24"/>
          <w:szCs w:val="24"/>
          <w:lang w:val="el-GR"/>
        </w:rPr>
        <w:t>ονομαστική ένταση</w:t>
      </w:r>
      <w:r w:rsidR="00560BCD" w:rsidRPr="00E40BA9">
        <w:rPr>
          <w:sz w:val="24"/>
          <w:szCs w:val="24"/>
          <w:lang w:val="el-GR"/>
        </w:rPr>
        <w:t xml:space="preserve">  -  </w:t>
      </w:r>
      <w:proofErr w:type="spellStart"/>
      <w:r w:rsidR="00560BCD" w:rsidRPr="00E40BA9">
        <w:rPr>
          <w:sz w:val="24"/>
          <w:szCs w:val="24"/>
          <w:lang w:val="el-GR"/>
        </w:rPr>
        <w:t>Δθ</w:t>
      </w:r>
      <w:r w:rsidR="00560BCD" w:rsidRPr="00E40BA9">
        <w:rPr>
          <w:sz w:val="24"/>
          <w:szCs w:val="24"/>
          <w:vertAlign w:val="subscript"/>
        </w:rPr>
        <w:t>hr</w:t>
      </w:r>
      <w:proofErr w:type="spellEnd"/>
      <w:r>
        <w:rPr>
          <w:sz w:val="24"/>
          <w:szCs w:val="24"/>
          <w:lang w:val="el-GR"/>
        </w:rPr>
        <w:tab/>
      </w:r>
      <w:r w:rsidR="00560BCD" w:rsidRPr="00E40BA9">
        <w:rPr>
          <w:sz w:val="24"/>
          <w:szCs w:val="24"/>
          <w:lang w:val="el-GR"/>
        </w:rPr>
        <w:tab/>
      </w:r>
      <w:r w:rsidR="00560BCD" w:rsidRPr="00E40BA9">
        <w:rPr>
          <w:sz w:val="24"/>
          <w:szCs w:val="24"/>
          <w:lang w:val="el-GR"/>
        </w:rPr>
        <w:tab/>
        <w:t>: ……………………………</w:t>
      </w:r>
      <w:r>
        <w:rPr>
          <w:sz w:val="24"/>
          <w:szCs w:val="24"/>
          <w:lang w:val="el-GR"/>
        </w:rPr>
        <w:t>Κ</w:t>
      </w:r>
    </w:p>
    <w:p w:rsidR="00B839C0" w:rsidRPr="00B839C0" w:rsidRDefault="00B839C0" w:rsidP="00CF1D4B">
      <w:pPr>
        <w:ind w:left="720"/>
        <w:jc w:val="both"/>
        <w:rPr>
          <w:sz w:val="24"/>
          <w:szCs w:val="24"/>
          <w:lang w:val="el-GR"/>
        </w:rPr>
      </w:pPr>
      <w:r>
        <w:rPr>
          <w:sz w:val="24"/>
          <w:szCs w:val="24"/>
          <w:lang w:val="el-GR"/>
        </w:rPr>
        <w:t>δ</w:t>
      </w:r>
      <w:r w:rsidRPr="00D62804">
        <w:rPr>
          <w:sz w:val="24"/>
          <w:szCs w:val="24"/>
          <w:lang w:val="el-GR"/>
        </w:rPr>
        <w:t>.</w:t>
      </w:r>
      <w:r w:rsidRPr="00D62804">
        <w:rPr>
          <w:sz w:val="24"/>
          <w:szCs w:val="24"/>
          <w:lang w:val="el-GR"/>
        </w:rPr>
        <w:tab/>
      </w:r>
      <w:r>
        <w:rPr>
          <w:sz w:val="24"/>
          <w:szCs w:val="24"/>
          <w:lang w:val="el-GR"/>
        </w:rPr>
        <w:t>Συντελεστής</w:t>
      </w:r>
      <w:r w:rsidRPr="00D62804">
        <w:rPr>
          <w:sz w:val="24"/>
          <w:szCs w:val="24"/>
          <w:lang w:val="el-GR"/>
        </w:rPr>
        <w:t xml:space="preserve"> θερμότερου σημείου  -  </w:t>
      </w:r>
      <w:r>
        <w:rPr>
          <w:sz w:val="24"/>
          <w:szCs w:val="24"/>
        </w:rPr>
        <w:t>H</w:t>
      </w:r>
      <w:r w:rsidRPr="00D62804">
        <w:rPr>
          <w:sz w:val="24"/>
          <w:szCs w:val="24"/>
          <w:lang w:val="el-GR"/>
        </w:rPr>
        <w:tab/>
        <w:t>: ……………………………</w:t>
      </w:r>
      <w:r w:rsidRPr="00CF1D4B">
        <w:rPr>
          <w:sz w:val="24"/>
          <w:szCs w:val="24"/>
          <w:lang w:val="el-GR"/>
        </w:rPr>
        <w:t>.</w:t>
      </w:r>
    </w:p>
    <w:p w:rsidR="00560BCD" w:rsidRPr="00E40BA9" w:rsidRDefault="00B839C0" w:rsidP="004F609D">
      <w:pPr>
        <w:ind w:left="720"/>
        <w:jc w:val="both"/>
        <w:rPr>
          <w:sz w:val="24"/>
          <w:szCs w:val="24"/>
          <w:lang w:val="el-GR"/>
        </w:rPr>
      </w:pPr>
      <w:r>
        <w:rPr>
          <w:sz w:val="24"/>
          <w:szCs w:val="24"/>
          <w:lang w:val="el-GR"/>
        </w:rPr>
        <w:t>ε</w:t>
      </w:r>
      <w:r w:rsidR="00560BCD" w:rsidRPr="00E40BA9">
        <w:rPr>
          <w:sz w:val="24"/>
          <w:szCs w:val="24"/>
          <w:lang w:val="el-GR"/>
        </w:rPr>
        <w:t>.</w:t>
      </w:r>
      <w:r w:rsidR="00560BCD" w:rsidRPr="00E40BA9">
        <w:rPr>
          <w:sz w:val="24"/>
          <w:szCs w:val="24"/>
          <w:lang w:val="el-GR"/>
        </w:rPr>
        <w:tab/>
        <w:t xml:space="preserve">Εκθετική δύναμη των ολικών απωλειών </w:t>
      </w:r>
    </w:p>
    <w:p w:rsidR="00560BCD" w:rsidRPr="00B839C0" w:rsidRDefault="00560BCD" w:rsidP="004F609D">
      <w:pPr>
        <w:ind w:left="720" w:firstLine="720"/>
        <w:jc w:val="both"/>
        <w:rPr>
          <w:sz w:val="24"/>
          <w:szCs w:val="24"/>
          <w:lang w:val="el-GR"/>
        </w:rPr>
      </w:pPr>
      <w:r w:rsidRPr="00E40BA9">
        <w:rPr>
          <w:sz w:val="24"/>
          <w:szCs w:val="24"/>
          <w:lang w:val="el-GR"/>
        </w:rPr>
        <w:t>προς τη</w:t>
      </w:r>
      <w:r w:rsidR="00B839C0">
        <w:rPr>
          <w:sz w:val="24"/>
          <w:szCs w:val="24"/>
          <w:lang w:val="el-GR"/>
        </w:rPr>
        <w:t>ν</w:t>
      </w:r>
      <w:r w:rsidRPr="00E40BA9">
        <w:rPr>
          <w:sz w:val="24"/>
          <w:szCs w:val="24"/>
          <w:lang w:val="el-GR"/>
        </w:rPr>
        <w:t xml:space="preserve"> ανύψωση</w:t>
      </w:r>
      <w:r w:rsidR="00B839C0">
        <w:rPr>
          <w:sz w:val="24"/>
          <w:szCs w:val="24"/>
          <w:lang w:val="el-GR"/>
        </w:rPr>
        <w:t xml:space="preserve"> θερμοκρασίας</w:t>
      </w:r>
      <w:r w:rsidRPr="00E40BA9">
        <w:rPr>
          <w:sz w:val="24"/>
          <w:szCs w:val="24"/>
          <w:lang w:val="el-GR"/>
        </w:rPr>
        <w:t xml:space="preserve"> </w:t>
      </w:r>
      <w:r w:rsidR="00B839C0">
        <w:rPr>
          <w:sz w:val="24"/>
          <w:szCs w:val="24"/>
          <w:lang w:val="el-GR"/>
        </w:rPr>
        <w:t>ά</w:t>
      </w:r>
      <w:r w:rsidRPr="00E40BA9">
        <w:rPr>
          <w:sz w:val="24"/>
          <w:szCs w:val="24"/>
          <w:lang w:val="el-GR"/>
        </w:rPr>
        <w:t>ν</w:t>
      </w:r>
      <w:r w:rsidR="00B839C0">
        <w:rPr>
          <w:sz w:val="24"/>
          <w:szCs w:val="24"/>
          <w:lang w:val="el-GR"/>
        </w:rPr>
        <w:t>ω</w:t>
      </w:r>
    </w:p>
    <w:p w:rsidR="00560BCD" w:rsidRPr="00E40BA9" w:rsidRDefault="00560BCD" w:rsidP="004F609D">
      <w:pPr>
        <w:ind w:left="720" w:firstLine="720"/>
        <w:jc w:val="both"/>
        <w:rPr>
          <w:sz w:val="24"/>
          <w:szCs w:val="24"/>
          <w:lang w:val="el-GR"/>
        </w:rPr>
      </w:pPr>
      <w:r w:rsidRPr="00E40BA9">
        <w:rPr>
          <w:sz w:val="24"/>
          <w:szCs w:val="24"/>
          <w:lang w:val="el-GR"/>
        </w:rPr>
        <w:t xml:space="preserve">στάθμης λαδιού (εκθέτης λαδιού)  -  </w:t>
      </w:r>
      <w:r w:rsidRPr="00E40BA9">
        <w:rPr>
          <w:sz w:val="24"/>
          <w:szCs w:val="24"/>
        </w:rPr>
        <w:t>x</w:t>
      </w:r>
      <w:r w:rsidRPr="00E40BA9">
        <w:rPr>
          <w:sz w:val="24"/>
          <w:szCs w:val="24"/>
          <w:lang w:val="el-GR"/>
        </w:rPr>
        <w:tab/>
        <w:t>: ……………………………..</w:t>
      </w:r>
    </w:p>
    <w:p w:rsidR="00560BCD" w:rsidRPr="00E40BA9" w:rsidRDefault="00B839C0" w:rsidP="004F609D">
      <w:pPr>
        <w:ind w:left="720"/>
        <w:jc w:val="both"/>
        <w:rPr>
          <w:sz w:val="24"/>
          <w:szCs w:val="24"/>
          <w:lang w:val="el-GR"/>
        </w:rPr>
      </w:pPr>
      <w:proofErr w:type="spellStart"/>
      <w:r>
        <w:rPr>
          <w:sz w:val="24"/>
          <w:szCs w:val="24"/>
          <w:lang w:val="el-GR"/>
        </w:rPr>
        <w:t>στ</w:t>
      </w:r>
      <w:proofErr w:type="spellEnd"/>
      <w:r w:rsidR="00560BCD" w:rsidRPr="00E40BA9">
        <w:rPr>
          <w:sz w:val="24"/>
          <w:szCs w:val="24"/>
          <w:lang w:val="el-GR"/>
        </w:rPr>
        <w:t>.</w:t>
      </w:r>
      <w:r w:rsidR="00560BCD" w:rsidRPr="00E40BA9">
        <w:rPr>
          <w:sz w:val="24"/>
          <w:szCs w:val="24"/>
          <w:lang w:val="el-GR"/>
        </w:rPr>
        <w:tab/>
        <w:t xml:space="preserve">Εκθετική δύναμη της έντασης </w:t>
      </w:r>
    </w:p>
    <w:p w:rsidR="00560BCD" w:rsidRPr="00E40BA9" w:rsidRDefault="00560BCD" w:rsidP="004F609D">
      <w:pPr>
        <w:ind w:left="720" w:firstLine="720"/>
        <w:jc w:val="both"/>
        <w:rPr>
          <w:sz w:val="24"/>
          <w:szCs w:val="24"/>
          <w:lang w:val="el-GR"/>
        </w:rPr>
      </w:pPr>
      <w:r w:rsidRPr="00E40BA9">
        <w:rPr>
          <w:sz w:val="24"/>
          <w:szCs w:val="24"/>
          <w:lang w:val="el-GR"/>
        </w:rPr>
        <w:t xml:space="preserve">προς τη ανύψωση </w:t>
      </w:r>
      <w:r w:rsidR="00B839C0">
        <w:rPr>
          <w:sz w:val="24"/>
          <w:szCs w:val="24"/>
          <w:lang w:val="el-GR"/>
        </w:rPr>
        <w:t>θερμοκρασίας</w:t>
      </w:r>
    </w:p>
    <w:p w:rsidR="00560BCD" w:rsidRPr="00E40BA9" w:rsidRDefault="00560BCD" w:rsidP="004F609D">
      <w:pPr>
        <w:ind w:left="720" w:firstLine="720"/>
        <w:jc w:val="both"/>
        <w:rPr>
          <w:sz w:val="24"/>
          <w:szCs w:val="24"/>
          <w:lang w:val="el-GR"/>
        </w:rPr>
      </w:pPr>
      <w:r w:rsidRPr="00E40BA9">
        <w:rPr>
          <w:sz w:val="24"/>
          <w:szCs w:val="24"/>
          <w:lang w:val="el-GR"/>
        </w:rPr>
        <w:t xml:space="preserve">τυλιγμάτων (εκθέτης τυλιγμάτων)  -  </w:t>
      </w:r>
      <w:r w:rsidRPr="00E40BA9">
        <w:rPr>
          <w:sz w:val="24"/>
          <w:szCs w:val="24"/>
        </w:rPr>
        <w:t>y</w:t>
      </w:r>
      <w:r w:rsidRPr="00E40BA9">
        <w:rPr>
          <w:sz w:val="24"/>
          <w:szCs w:val="24"/>
          <w:lang w:val="el-GR"/>
        </w:rPr>
        <w:tab/>
        <w:t>: ……………………………..</w:t>
      </w:r>
    </w:p>
    <w:p w:rsidR="00560BCD" w:rsidRPr="00E40BA9" w:rsidRDefault="00B839C0" w:rsidP="004F609D">
      <w:pPr>
        <w:ind w:left="720"/>
        <w:jc w:val="both"/>
        <w:rPr>
          <w:sz w:val="24"/>
          <w:szCs w:val="24"/>
          <w:lang w:val="el-GR"/>
        </w:rPr>
      </w:pPr>
      <w:r>
        <w:rPr>
          <w:sz w:val="24"/>
          <w:szCs w:val="24"/>
          <w:lang w:val="el-GR"/>
        </w:rPr>
        <w:t>ζ</w:t>
      </w:r>
      <w:r w:rsidR="00560BCD" w:rsidRPr="00E40BA9">
        <w:rPr>
          <w:sz w:val="24"/>
          <w:szCs w:val="24"/>
          <w:lang w:val="el-GR"/>
        </w:rPr>
        <w:t>.</w:t>
      </w:r>
      <w:r w:rsidR="00560BCD" w:rsidRPr="00E40BA9">
        <w:rPr>
          <w:sz w:val="24"/>
          <w:szCs w:val="24"/>
          <w:lang w:val="el-GR"/>
        </w:rPr>
        <w:tab/>
        <w:t xml:space="preserve">Μέση σταθερά χρόνου λαδιού  -  </w:t>
      </w:r>
      <w:proofErr w:type="spellStart"/>
      <w:r w:rsidR="00560BCD" w:rsidRPr="00E40BA9">
        <w:rPr>
          <w:sz w:val="24"/>
          <w:szCs w:val="24"/>
          <w:lang w:val="el-GR"/>
        </w:rPr>
        <w:t>τ</w:t>
      </w:r>
      <w:r w:rsidR="00560BCD" w:rsidRPr="00E40BA9">
        <w:rPr>
          <w:sz w:val="24"/>
          <w:szCs w:val="24"/>
          <w:vertAlign w:val="subscript"/>
          <w:lang w:val="el-GR"/>
        </w:rPr>
        <w:t>o</w:t>
      </w:r>
      <w:proofErr w:type="spellEnd"/>
      <w:r w:rsidR="00560BCD" w:rsidRPr="00E40BA9">
        <w:rPr>
          <w:sz w:val="24"/>
          <w:szCs w:val="24"/>
          <w:lang w:val="el-GR"/>
        </w:rPr>
        <w:tab/>
      </w:r>
      <w:r w:rsidR="00560BCD" w:rsidRPr="00E40BA9">
        <w:rPr>
          <w:sz w:val="24"/>
          <w:szCs w:val="24"/>
          <w:lang w:val="el-GR"/>
        </w:rPr>
        <w:tab/>
        <w:t>: ………………………</w:t>
      </w:r>
      <w:r>
        <w:rPr>
          <w:sz w:val="24"/>
          <w:szCs w:val="24"/>
          <w:lang w:val="el-GR"/>
        </w:rPr>
        <w:t>λεπτά</w:t>
      </w:r>
    </w:p>
    <w:p w:rsidR="00560BCD" w:rsidRPr="00E40BA9" w:rsidRDefault="00B839C0" w:rsidP="004F609D">
      <w:pPr>
        <w:ind w:left="720"/>
        <w:jc w:val="both"/>
        <w:rPr>
          <w:sz w:val="24"/>
          <w:szCs w:val="24"/>
          <w:lang w:val="el-GR"/>
        </w:rPr>
      </w:pPr>
      <w:r>
        <w:rPr>
          <w:sz w:val="24"/>
          <w:szCs w:val="24"/>
          <w:lang w:val="el-GR"/>
        </w:rPr>
        <w:t>η</w:t>
      </w:r>
      <w:r w:rsidR="00560BCD" w:rsidRPr="00E40BA9">
        <w:rPr>
          <w:sz w:val="24"/>
          <w:szCs w:val="24"/>
          <w:lang w:val="el-GR"/>
        </w:rPr>
        <w:t>.</w:t>
      </w:r>
      <w:r w:rsidR="00560BCD" w:rsidRPr="00E40BA9">
        <w:rPr>
          <w:sz w:val="24"/>
          <w:szCs w:val="24"/>
          <w:lang w:val="el-GR"/>
        </w:rPr>
        <w:tab/>
        <w:t xml:space="preserve">Σταθερά χρόνου τυλιγμάτων  -  </w:t>
      </w:r>
      <w:proofErr w:type="spellStart"/>
      <w:r w:rsidR="00560BCD" w:rsidRPr="00E40BA9">
        <w:rPr>
          <w:sz w:val="24"/>
          <w:szCs w:val="24"/>
          <w:lang w:val="el-GR"/>
        </w:rPr>
        <w:t>τ</w:t>
      </w:r>
      <w:r w:rsidR="00560BCD" w:rsidRPr="00E40BA9">
        <w:rPr>
          <w:sz w:val="24"/>
          <w:szCs w:val="24"/>
          <w:vertAlign w:val="subscript"/>
          <w:lang w:val="el-GR"/>
        </w:rPr>
        <w:t>w</w:t>
      </w:r>
      <w:proofErr w:type="spellEnd"/>
      <w:r w:rsidR="00560BCD" w:rsidRPr="00E40BA9">
        <w:rPr>
          <w:sz w:val="24"/>
          <w:szCs w:val="24"/>
          <w:lang w:val="el-GR"/>
        </w:rPr>
        <w:tab/>
      </w:r>
      <w:r w:rsidR="00560BCD" w:rsidRPr="00E40BA9">
        <w:rPr>
          <w:sz w:val="24"/>
          <w:szCs w:val="24"/>
          <w:lang w:val="el-GR"/>
        </w:rPr>
        <w:tab/>
        <w:t>: ………………………</w:t>
      </w:r>
      <w:r>
        <w:rPr>
          <w:sz w:val="24"/>
          <w:szCs w:val="24"/>
          <w:lang w:val="el-GR"/>
        </w:rPr>
        <w:t>λεπτά</w:t>
      </w:r>
    </w:p>
    <w:p w:rsidR="00560BCD" w:rsidRPr="00E40BA9" w:rsidRDefault="00B839C0" w:rsidP="004F609D">
      <w:pPr>
        <w:ind w:left="720"/>
        <w:jc w:val="both"/>
        <w:rPr>
          <w:sz w:val="24"/>
          <w:szCs w:val="24"/>
          <w:lang w:val="el-GR"/>
        </w:rPr>
      </w:pPr>
      <w:r>
        <w:rPr>
          <w:sz w:val="24"/>
          <w:szCs w:val="24"/>
          <w:lang w:val="el-GR"/>
        </w:rPr>
        <w:t>θ</w:t>
      </w:r>
      <w:r w:rsidR="00560BCD" w:rsidRPr="00E40BA9">
        <w:rPr>
          <w:sz w:val="24"/>
          <w:szCs w:val="24"/>
          <w:lang w:val="el-GR"/>
        </w:rPr>
        <w:t>.</w:t>
      </w:r>
      <w:r w:rsidR="00560BCD" w:rsidRPr="00E40BA9">
        <w:rPr>
          <w:sz w:val="24"/>
          <w:szCs w:val="24"/>
          <w:lang w:val="el-GR"/>
        </w:rPr>
        <w:tab/>
        <w:t>Σταθερά k</w:t>
      </w:r>
      <w:r w:rsidR="00560BCD" w:rsidRPr="00E40BA9">
        <w:rPr>
          <w:sz w:val="24"/>
          <w:szCs w:val="24"/>
          <w:vertAlign w:val="subscript"/>
          <w:lang w:val="el-GR"/>
        </w:rPr>
        <w:t>11</w:t>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t>: ……………………………..</w:t>
      </w:r>
    </w:p>
    <w:p w:rsidR="00560BCD" w:rsidRPr="00E40BA9" w:rsidRDefault="00B839C0" w:rsidP="004F609D">
      <w:pPr>
        <w:ind w:left="720"/>
        <w:jc w:val="both"/>
        <w:rPr>
          <w:sz w:val="24"/>
          <w:szCs w:val="24"/>
          <w:lang w:val="el-GR"/>
        </w:rPr>
      </w:pPr>
      <w:r>
        <w:rPr>
          <w:sz w:val="24"/>
          <w:szCs w:val="24"/>
          <w:lang w:val="el-GR"/>
        </w:rPr>
        <w:t>ι</w:t>
      </w:r>
      <w:r w:rsidR="00560BCD" w:rsidRPr="00E40BA9">
        <w:rPr>
          <w:sz w:val="24"/>
          <w:szCs w:val="24"/>
          <w:lang w:val="el-GR"/>
        </w:rPr>
        <w:t>.</w:t>
      </w:r>
      <w:r w:rsidR="00560BCD" w:rsidRPr="00E40BA9">
        <w:rPr>
          <w:sz w:val="24"/>
          <w:szCs w:val="24"/>
          <w:lang w:val="el-GR"/>
        </w:rPr>
        <w:tab/>
        <w:t>Σταθερά k</w:t>
      </w:r>
      <w:r w:rsidR="00560BCD" w:rsidRPr="00E40BA9">
        <w:rPr>
          <w:sz w:val="24"/>
          <w:szCs w:val="24"/>
          <w:vertAlign w:val="subscript"/>
          <w:lang w:val="el-GR"/>
        </w:rPr>
        <w:t>21</w:t>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t>: ……………………………..</w:t>
      </w:r>
    </w:p>
    <w:p w:rsidR="00560BCD" w:rsidRPr="00E40BA9" w:rsidRDefault="00B839C0" w:rsidP="004F609D">
      <w:pPr>
        <w:ind w:left="720"/>
        <w:jc w:val="both"/>
        <w:rPr>
          <w:sz w:val="24"/>
          <w:szCs w:val="24"/>
          <w:lang w:val="el-GR"/>
        </w:rPr>
      </w:pPr>
      <w:proofErr w:type="spellStart"/>
      <w:r>
        <w:rPr>
          <w:sz w:val="24"/>
          <w:szCs w:val="24"/>
          <w:lang w:val="el-GR"/>
        </w:rPr>
        <w:t>ια</w:t>
      </w:r>
      <w:proofErr w:type="spellEnd"/>
      <w:r w:rsidR="00560BCD" w:rsidRPr="00E40BA9">
        <w:rPr>
          <w:sz w:val="24"/>
          <w:szCs w:val="24"/>
          <w:lang w:val="el-GR"/>
        </w:rPr>
        <w:t>.</w:t>
      </w:r>
      <w:r w:rsidR="00560BCD" w:rsidRPr="00E40BA9">
        <w:rPr>
          <w:sz w:val="24"/>
          <w:szCs w:val="24"/>
          <w:lang w:val="el-GR"/>
        </w:rPr>
        <w:tab/>
        <w:t>Σταθερά k</w:t>
      </w:r>
      <w:r w:rsidR="00560BCD" w:rsidRPr="00E40BA9">
        <w:rPr>
          <w:sz w:val="24"/>
          <w:szCs w:val="24"/>
          <w:vertAlign w:val="subscript"/>
          <w:lang w:val="el-GR"/>
        </w:rPr>
        <w:t>22</w:t>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r>
      <w:r w:rsidR="00560BCD" w:rsidRPr="00E40BA9">
        <w:rPr>
          <w:sz w:val="24"/>
          <w:szCs w:val="24"/>
          <w:lang w:val="el-GR"/>
        </w:rPr>
        <w:tab/>
        <w:t>: ……………………………..</w:t>
      </w:r>
    </w:p>
    <w:p w:rsidR="00560BCD" w:rsidRPr="00E40BA9" w:rsidRDefault="00560BCD" w:rsidP="008931E8">
      <w:pPr>
        <w:jc w:val="both"/>
        <w:rPr>
          <w:sz w:val="24"/>
          <w:szCs w:val="24"/>
          <w:lang w:val="el-GR"/>
        </w:rPr>
      </w:pPr>
    </w:p>
    <w:p w:rsidR="008931E8" w:rsidRPr="00BC35F9" w:rsidRDefault="008931E8" w:rsidP="008931E8">
      <w:pPr>
        <w:jc w:val="both"/>
        <w:rPr>
          <w:sz w:val="24"/>
          <w:szCs w:val="24"/>
          <w:lang w:val="el-GR"/>
        </w:rPr>
      </w:pPr>
      <w:r w:rsidRPr="00843E3D">
        <w:rPr>
          <w:sz w:val="24"/>
          <w:szCs w:val="24"/>
          <w:lang w:val="el-GR"/>
        </w:rPr>
        <w:t xml:space="preserve"> </w:t>
      </w:r>
      <w:r w:rsidR="00982080" w:rsidRPr="00CF1D4B">
        <w:rPr>
          <w:bCs/>
          <w:sz w:val="24"/>
          <w:szCs w:val="24"/>
          <w:lang w:val="el-GR"/>
        </w:rPr>
        <w:t>1</w:t>
      </w:r>
      <w:r w:rsidR="00B839C0" w:rsidRPr="00CF1D4B">
        <w:rPr>
          <w:bCs/>
          <w:sz w:val="24"/>
          <w:szCs w:val="24"/>
          <w:lang w:val="el-GR"/>
        </w:rPr>
        <w:t>1</w:t>
      </w:r>
      <w:r w:rsidRPr="00CF1D4B">
        <w:rPr>
          <w:bCs/>
          <w:sz w:val="24"/>
          <w:szCs w:val="24"/>
          <w:lang w:val="el-GR"/>
        </w:rPr>
        <w:t>.</w:t>
      </w:r>
      <w:r w:rsidR="00513658" w:rsidRPr="00E40BA9">
        <w:rPr>
          <w:sz w:val="24"/>
          <w:szCs w:val="24"/>
          <w:lang w:val="el-GR"/>
        </w:rPr>
        <w:t xml:space="preserve">     </w:t>
      </w:r>
      <w:r w:rsidR="007E524E" w:rsidRPr="00E40BA9">
        <w:rPr>
          <w:sz w:val="24"/>
          <w:szCs w:val="24"/>
          <w:lang w:val="el-GR"/>
        </w:rPr>
        <w:t xml:space="preserve">Δεδομένα απωλειών </w:t>
      </w:r>
      <w:r w:rsidR="00B839C0">
        <w:rPr>
          <w:sz w:val="24"/>
          <w:szCs w:val="24"/>
          <w:lang w:val="el-GR"/>
        </w:rPr>
        <w:t xml:space="preserve">και </w:t>
      </w:r>
      <w:r w:rsidR="00B839C0">
        <w:rPr>
          <w:sz w:val="24"/>
          <w:szCs w:val="24"/>
        </w:rPr>
        <w:t>PEI</w:t>
      </w:r>
    </w:p>
    <w:p w:rsidR="008931E8" w:rsidRPr="00E40BA9" w:rsidRDefault="00513658" w:rsidP="008931E8">
      <w:pPr>
        <w:jc w:val="both"/>
        <w:rPr>
          <w:sz w:val="24"/>
          <w:szCs w:val="24"/>
          <w:lang w:val="el-GR"/>
        </w:rPr>
      </w:pPr>
      <w:r w:rsidRPr="00E40BA9">
        <w:rPr>
          <w:sz w:val="24"/>
          <w:szCs w:val="24"/>
          <w:lang w:val="el-GR"/>
        </w:rPr>
        <w:t xml:space="preserve">         (</w:t>
      </w:r>
      <w:r w:rsidR="007E524E" w:rsidRPr="00E40BA9">
        <w:rPr>
          <w:sz w:val="24"/>
          <w:szCs w:val="24"/>
          <w:lang w:val="el-GR"/>
        </w:rPr>
        <w:t>Οι εγγυημένες τιμές θα είναι αυτές που αναφέρονται</w:t>
      </w:r>
      <w:r w:rsidRPr="00E40BA9">
        <w:rPr>
          <w:sz w:val="24"/>
          <w:szCs w:val="24"/>
          <w:lang w:val="el-GR"/>
        </w:rPr>
        <w:t xml:space="preserve"> </w:t>
      </w:r>
      <w:r w:rsidR="007E524E" w:rsidRPr="00E40BA9">
        <w:rPr>
          <w:sz w:val="24"/>
          <w:szCs w:val="24"/>
          <w:lang w:val="el-GR"/>
        </w:rPr>
        <w:t xml:space="preserve">στην παράγραφο </w:t>
      </w:r>
      <w:r w:rsidR="007E524E" w:rsidRPr="00E40BA9">
        <w:rPr>
          <w:sz w:val="24"/>
          <w:szCs w:val="24"/>
        </w:rPr>
        <w:t>VII</w:t>
      </w:r>
      <w:r w:rsidR="007E524E" w:rsidRPr="00E40BA9">
        <w:rPr>
          <w:sz w:val="24"/>
          <w:szCs w:val="24"/>
          <w:lang w:val="el-GR"/>
        </w:rPr>
        <w:t>-1</w:t>
      </w:r>
      <w:r w:rsidR="00982080" w:rsidRPr="00E40BA9">
        <w:rPr>
          <w:sz w:val="24"/>
          <w:szCs w:val="24"/>
          <w:lang w:val="el-GR"/>
        </w:rPr>
        <w:t>8</w:t>
      </w:r>
      <w:r w:rsidR="00FD432C" w:rsidRPr="00E40BA9">
        <w:rPr>
          <w:sz w:val="24"/>
          <w:szCs w:val="24"/>
          <w:lang w:val="el-GR"/>
        </w:rPr>
        <w:t xml:space="preserve">)                     </w:t>
      </w:r>
    </w:p>
    <w:p w:rsidR="00E00827" w:rsidRPr="00E40BA9" w:rsidRDefault="00E00827" w:rsidP="008931E8">
      <w:pPr>
        <w:jc w:val="both"/>
        <w:rPr>
          <w:sz w:val="24"/>
          <w:szCs w:val="24"/>
          <w:lang w:val="el-GR"/>
        </w:rPr>
      </w:pPr>
    </w:p>
    <w:p w:rsidR="00854152" w:rsidRPr="00CF1D4B" w:rsidRDefault="00982080" w:rsidP="00513658">
      <w:pPr>
        <w:ind w:firstLine="720"/>
        <w:jc w:val="both"/>
        <w:rPr>
          <w:bCs/>
          <w:sz w:val="24"/>
          <w:szCs w:val="24"/>
          <w:lang w:val="el-GR"/>
        </w:rPr>
      </w:pPr>
      <w:r w:rsidRPr="00CF1D4B">
        <w:rPr>
          <w:bCs/>
          <w:sz w:val="24"/>
          <w:szCs w:val="24"/>
          <w:lang w:val="el-GR"/>
        </w:rPr>
        <w:t>1</w:t>
      </w:r>
      <w:r w:rsidR="005218A6" w:rsidRPr="00CF1D4B">
        <w:rPr>
          <w:bCs/>
          <w:sz w:val="24"/>
          <w:szCs w:val="24"/>
          <w:lang w:val="el-GR"/>
        </w:rPr>
        <w:t>1</w:t>
      </w:r>
      <w:r w:rsidR="008931E8" w:rsidRPr="00CF1D4B">
        <w:rPr>
          <w:bCs/>
          <w:sz w:val="24"/>
          <w:szCs w:val="24"/>
          <w:lang w:val="el-GR"/>
        </w:rPr>
        <w:t>.1</w:t>
      </w:r>
      <w:r w:rsidR="00854152" w:rsidRPr="00CF1D4B">
        <w:rPr>
          <w:bCs/>
          <w:sz w:val="24"/>
          <w:szCs w:val="24"/>
          <w:lang w:val="el-GR"/>
        </w:rPr>
        <w:t>.</w:t>
      </w:r>
      <w:r w:rsidR="00843E3D">
        <w:rPr>
          <w:b/>
          <w:bCs/>
          <w:sz w:val="24"/>
          <w:szCs w:val="24"/>
          <w:lang w:val="el-GR"/>
        </w:rPr>
        <w:t>.</w:t>
      </w:r>
      <w:r w:rsidR="00854152">
        <w:rPr>
          <w:b/>
          <w:bCs/>
          <w:sz w:val="24"/>
          <w:szCs w:val="24"/>
          <w:lang w:val="el-GR"/>
        </w:rPr>
        <w:tab/>
      </w:r>
      <w:r w:rsidR="00854152">
        <w:rPr>
          <w:bCs/>
          <w:sz w:val="24"/>
          <w:szCs w:val="24"/>
          <w:lang w:val="el-GR"/>
        </w:rPr>
        <w:t xml:space="preserve">Απώλειες εν </w:t>
      </w:r>
      <w:proofErr w:type="spellStart"/>
      <w:r w:rsidR="00854152">
        <w:rPr>
          <w:bCs/>
          <w:sz w:val="24"/>
          <w:szCs w:val="24"/>
          <w:lang w:val="el-GR"/>
        </w:rPr>
        <w:t>κενώ</w:t>
      </w:r>
      <w:proofErr w:type="spellEnd"/>
      <w:r w:rsidR="00854152">
        <w:rPr>
          <w:bCs/>
          <w:sz w:val="24"/>
          <w:szCs w:val="24"/>
          <w:lang w:val="el-GR"/>
        </w:rPr>
        <w:t xml:space="preserve"> και έντασης </w:t>
      </w:r>
      <w:proofErr w:type="spellStart"/>
      <w:r w:rsidR="00854152">
        <w:rPr>
          <w:bCs/>
          <w:sz w:val="24"/>
          <w:szCs w:val="24"/>
          <w:lang w:val="el-GR"/>
        </w:rPr>
        <w:t>μαγνήτισης</w:t>
      </w:r>
      <w:proofErr w:type="spellEnd"/>
      <w:r w:rsidR="00854152">
        <w:rPr>
          <w:bCs/>
          <w:sz w:val="24"/>
          <w:szCs w:val="24"/>
          <w:lang w:val="el-GR"/>
        </w:rPr>
        <w:t xml:space="preserve"> στην κύρια λήψη:</w:t>
      </w:r>
    </w:p>
    <w:p w:rsidR="00854152" w:rsidRDefault="00854152" w:rsidP="00513658">
      <w:pPr>
        <w:ind w:firstLine="720"/>
        <w:jc w:val="both"/>
        <w:rPr>
          <w:b/>
          <w:bCs/>
          <w:sz w:val="24"/>
          <w:szCs w:val="24"/>
          <w:lang w:val="el-GR"/>
        </w:rPr>
      </w:pPr>
    </w:p>
    <w:p w:rsidR="008931E8" w:rsidRPr="00E40BA9" w:rsidRDefault="00FD432C" w:rsidP="00513658">
      <w:pPr>
        <w:ind w:firstLine="720"/>
        <w:jc w:val="both"/>
        <w:rPr>
          <w:sz w:val="24"/>
          <w:szCs w:val="24"/>
          <w:lang w:val="el-GR"/>
        </w:rPr>
      </w:pPr>
      <w:r w:rsidRPr="00E40BA9">
        <w:rPr>
          <w:sz w:val="24"/>
          <w:szCs w:val="24"/>
          <w:lang w:val="el-GR"/>
        </w:rPr>
        <w:tab/>
      </w:r>
      <w:r w:rsidR="00DD5305" w:rsidRPr="00E40BA9">
        <w:rPr>
          <w:sz w:val="24"/>
          <w:szCs w:val="24"/>
          <w:u w:val="single"/>
          <w:lang w:val="el-GR"/>
        </w:rPr>
        <w:t>Επίπεδο τάσεως</w:t>
      </w:r>
      <w:r w:rsidR="008931E8" w:rsidRPr="00E40BA9">
        <w:rPr>
          <w:sz w:val="24"/>
          <w:szCs w:val="24"/>
          <w:lang w:val="el-GR"/>
        </w:rPr>
        <w:tab/>
      </w:r>
      <w:r w:rsidR="008931E8" w:rsidRPr="00E40BA9">
        <w:rPr>
          <w:sz w:val="24"/>
          <w:szCs w:val="24"/>
          <w:u w:val="single"/>
          <w:lang w:val="el-GR"/>
        </w:rPr>
        <w:t xml:space="preserve">Απώλειες </w:t>
      </w:r>
      <w:r w:rsidR="00854152" w:rsidRPr="001B00C1">
        <w:rPr>
          <w:sz w:val="24"/>
          <w:szCs w:val="24"/>
          <w:u w:val="single"/>
          <w:lang w:val="el-GR"/>
        </w:rPr>
        <w:t>λειτουργίας</w:t>
      </w:r>
      <w:r w:rsidR="00854152">
        <w:rPr>
          <w:sz w:val="24"/>
          <w:szCs w:val="24"/>
          <w:lang w:val="el-GR"/>
        </w:rPr>
        <w:tab/>
      </w:r>
      <w:r w:rsidR="00854152">
        <w:rPr>
          <w:sz w:val="24"/>
          <w:szCs w:val="24"/>
          <w:lang w:val="el-GR"/>
        </w:rPr>
        <w:tab/>
      </w:r>
      <w:r w:rsidR="008931E8" w:rsidRPr="00E40BA9">
        <w:rPr>
          <w:sz w:val="24"/>
          <w:szCs w:val="24"/>
          <w:u w:val="single"/>
          <w:lang w:val="el-GR"/>
        </w:rPr>
        <w:t xml:space="preserve">Ρεύμα </w:t>
      </w:r>
      <w:proofErr w:type="spellStart"/>
      <w:r w:rsidR="00854152">
        <w:rPr>
          <w:sz w:val="24"/>
          <w:szCs w:val="24"/>
          <w:u w:val="single"/>
          <w:lang w:val="el-GR"/>
        </w:rPr>
        <w:t>μαγνήτισης</w:t>
      </w:r>
      <w:proofErr w:type="spellEnd"/>
    </w:p>
    <w:p w:rsidR="008931E8" w:rsidRPr="00E40BA9" w:rsidRDefault="008931E8" w:rsidP="008931E8">
      <w:pPr>
        <w:jc w:val="both"/>
        <w:rPr>
          <w:sz w:val="24"/>
          <w:szCs w:val="24"/>
          <w:u w:val="single"/>
          <w:lang w:val="el-GR"/>
        </w:rPr>
      </w:pPr>
      <w:r w:rsidRPr="00E40BA9">
        <w:rPr>
          <w:sz w:val="24"/>
          <w:szCs w:val="24"/>
          <w:lang w:val="el-GR"/>
        </w:rPr>
        <w:tab/>
      </w:r>
      <w:r w:rsidRPr="00E40BA9">
        <w:rPr>
          <w:sz w:val="24"/>
          <w:szCs w:val="24"/>
          <w:lang w:val="el-GR"/>
        </w:rPr>
        <w:tab/>
      </w:r>
      <w:r w:rsidR="00854152">
        <w:rPr>
          <w:sz w:val="24"/>
          <w:szCs w:val="24"/>
          <w:lang w:val="el-GR"/>
        </w:rPr>
        <w:tab/>
      </w:r>
      <w:r w:rsidR="00854152">
        <w:rPr>
          <w:sz w:val="24"/>
          <w:szCs w:val="24"/>
          <w:lang w:val="el-GR"/>
        </w:rPr>
        <w:tab/>
      </w:r>
      <w:r w:rsidRPr="00E40BA9">
        <w:rPr>
          <w:sz w:val="24"/>
          <w:szCs w:val="24"/>
          <w:lang w:val="el-GR"/>
        </w:rPr>
        <w:tab/>
      </w:r>
      <w:r w:rsidR="00854152" w:rsidRPr="009A4B95">
        <w:rPr>
          <w:sz w:val="24"/>
          <w:szCs w:val="24"/>
          <w:u w:val="single"/>
          <w:lang w:val="el-GR"/>
        </w:rPr>
        <w:t xml:space="preserve">εν </w:t>
      </w:r>
      <w:proofErr w:type="spellStart"/>
      <w:r w:rsidR="00854152" w:rsidRPr="009A4B95">
        <w:rPr>
          <w:sz w:val="24"/>
          <w:szCs w:val="24"/>
          <w:u w:val="single"/>
          <w:lang w:val="el-GR"/>
        </w:rPr>
        <w:t>κενώ</w:t>
      </w:r>
      <w:proofErr w:type="spellEnd"/>
      <w:r w:rsidR="00854152" w:rsidRPr="009A4B95" w:rsidDel="00854152">
        <w:rPr>
          <w:sz w:val="24"/>
          <w:szCs w:val="24"/>
          <w:u w:val="single"/>
          <w:lang w:val="el-GR"/>
        </w:rPr>
        <w:t xml:space="preserve"> </w:t>
      </w:r>
      <w:r w:rsidR="00854152" w:rsidRPr="009A4B95">
        <w:rPr>
          <w:sz w:val="24"/>
          <w:szCs w:val="24"/>
          <w:u w:val="single"/>
          <w:lang w:val="el-GR"/>
        </w:rPr>
        <w:t>(</w:t>
      </w:r>
      <w:proofErr w:type="spellStart"/>
      <w:r w:rsidRPr="009A4B95">
        <w:rPr>
          <w:sz w:val="24"/>
          <w:szCs w:val="24"/>
          <w:u w:val="single"/>
          <w:lang w:val="el-GR"/>
        </w:rPr>
        <w:t>kW</w:t>
      </w:r>
      <w:proofErr w:type="spellEnd"/>
      <w:r w:rsidR="00854152" w:rsidRPr="009A4B95">
        <w:rPr>
          <w:sz w:val="24"/>
          <w:szCs w:val="24"/>
          <w:u w:val="single"/>
          <w:lang w:val="el-GR"/>
        </w:rPr>
        <w:t>)</w:t>
      </w:r>
      <w:r w:rsidR="00854152" w:rsidRPr="00CF1D4B">
        <w:rPr>
          <w:sz w:val="24"/>
          <w:szCs w:val="24"/>
          <w:lang w:val="el-GR"/>
        </w:rPr>
        <w:tab/>
      </w:r>
      <w:r w:rsidR="00854152" w:rsidRPr="00CF1D4B">
        <w:rPr>
          <w:sz w:val="24"/>
          <w:szCs w:val="24"/>
          <w:lang w:val="el-GR"/>
        </w:rPr>
        <w:tab/>
      </w:r>
      <w:r w:rsidRPr="00E40BA9">
        <w:rPr>
          <w:sz w:val="24"/>
          <w:szCs w:val="24"/>
          <w:lang w:val="el-GR"/>
        </w:rPr>
        <w:tab/>
      </w:r>
      <w:r w:rsidR="00854152">
        <w:rPr>
          <w:sz w:val="24"/>
          <w:szCs w:val="24"/>
          <w:lang w:val="el-GR"/>
        </w:rPr>
        <w:t>(</w:t>
      </w:r>
      <w:r w:rsidRPr="00E40BA9">
        <w:rPr>
          <w:sz w:val="24"/>
          <w:szCs w:val="24"/>
          <w:u w:val="single"/>
          <w:lang w:val="el-GR"/>
        </w:rPr>
        <w:t>% ονομαστ</w:t>
      </w:r>
      <w:r w:rsidR="00854152">
        <w:rPr>
          <w:sz w:val="24"/>
          <w:szCs w:val="24"/>
          <w:u w:val="single"/>
          <w:lang w:val="el-GR"/>
        </w:rPr>
        <w:t>. έντασης)</w:t>
      </w:r>
    </w:p>
    <w:p w:rsidR="008931E8" w:rsidRPr="00E40BA9" w:rsidRDefault="008931E8" w:rsidP="008931E8">
      <w:pPr>
        <w:ind w:left="720" w:firstLine="720"/>
        <w:jc w:val="both"/>
        <w:rPr>
          <w:sz w:val="24"/>
          <w:szCs w:val="24"/>
          <w:lang w:val="el-GR"/>
        </w:rPr>
      </w:pPr>
    </w:p>
    <w:p w:rsidR="008931E8" w:rsidRPr="00E40BA9" w:rsidRDefault="008931E8" w:rsidP="008931E8">
      <w:pPr>
        <w:ind w:left="720" w:firstLine="720"/>
        <w:jc w:val="both"/>
        <w:rPr>
          <w:sz w:val="24"/>
          <w:szCs w:val="24"/>
          <w:lang w:val="el-GR"/>
        </w:rPr>
      </w:pPr>
      <w:r w:rsidRPr="00E40BA9">
        <w:rPr>
          <w:sz w:val="24"/>
          <w:szCs w:val="24"/>
          <w:lang w:val="el-GR"/>
        </w:rPr>
        <w:t>α.380</w:t>
      </w:r>
      <w:r w:rsidRPr="00E40BA9">
        <w:rPr>
          <w:sz w:val="24"/>
          <w:szCs w:val="24"/>
          <w:lang w:val="en-GB"/>
        </w:rPr>
        <w:t>kV</w:t>
      </w:r>
      <w:r w:rsidRPr="00E40BA9">
        <w:rPr>
          <w:sz w:val="24"/>
          <w:szCs w:val="24"/>
          <w:lang w:val="el-GR"/>
        </w:rPr>
        <w:tab/>
      </w:r>
      <w:r w:rsidRPr="00E40BA9">
        <w:rPr>
          <w:sz w:val="24"/>
          <w:szCs w:val="24"/>
          <w:lang w:val="el-GR"/>
        </w:rPr>
        <w:tab/>
        <w:t>………………..</w:t>
      </w:r>
      <w:r w:rsidR="00854152">
        <w:rPr>
          <w:sz w:val="24"/>
          <w:szCs w:val="24"/>
          <w:lang w:val="el-GR"/>
        </w:rPr>
        <w:tab/>
      </w:r>
      <w:r w:rsidRPr="00E40BA9">
        <w:rPr>
          <w:sz w:val="24"/>
          <w:szCs w:val="24"/>
          <w:lang w:val="el-GR"/>
        </w:rPr>
        <w:tab/>
        <w:t>………………….</w:t>
      </w:r>
    </w:p>
    <w:p w:rsidR="008931E8" w:rsidRPr="00E40BA9" w:rsidRDefault="008931E8" w:rsidP="008931E8">
      <w:pPr>
        <w:ind w:left="720" w:firstLine="720"/>
        <w:jc w:val="both"/>
        <w:rPr>
          <w:sz w:val="24"/>
          <w:szCs w:val="24"/>
          <w:lang w:val="el-GR"/>
        </w:rPr>
      </w:pPr>
      <w:r w:rsidRPr="00E40BA9">
        <w:rPr>
          <w:sz w:val="24"/>
          <w:szCs w:val="24"/>
          <w:lang w:val="el-GR"/>
        </w:rPr>
        <w:t>β.400</w:t>
      </w:r>
      <w:r w:rsidRPr="00E40BA9">
        <w:rPr>
          <w:sz w:val="24"/>
          <w:szCs w:val="24"/>
          <w:lang w:val="en-GB"/>
        </w:rPr>
        <w:t>kV</w:t>
      </w:r>
      <w:r w:rsidRPr="00E40BA9">
        <w:rPr>
          <w:sz w:val="24"/>
          <w:szCs w:val="24"/>
          <w:lang w:val="el-GR"/>
        </w:rPr>
        <w:tab/>
      </w:r>
      <w:r w:rsidRPr="00E40BA9">
        <w:rPr>
          <w:sz w:val="24"/>
          <w:szCs w:val="24"/>
          <w:lang w:val="el-GR"/>
        </w:rPr>
        <w:tab/>
        <w:t>………………..</w:t>
      </w:r>
      <w:r w:rsidR="00854152">
        <w:rPr>
          <w:sz w:val="24"/>
          <w:szCs w:val="24"/>
          <w:lang w:val="el-GR"/>
        </w:rPr>
        <w:tab/>
      </w:r>
      <w:r w:rsidRPr="00E40BA9">
        <w:rPr>
          <w:sz w:val="24"/>
          <w:szCs w:val="24"/>
          <w:lang w:val="el-GR"/>
        </w:rPr>
        <w:tab/>
        <w:t>………………….</w:t>
      </w:r>
    </w:p>
    <w:p w:rsidR="008931E8" w:rsidRPr="00E40BA9" w:rsidRDefault="008931E8" w:rsidP="008931E8">
      <w:pPr>
        <w:ind w:left="720" w:firstLine="720"/>
        <w:jc w:val="both"/>
        <w:rPr>
          <w:sz w:val="24"/>
          <w:szCs w:val="24"/>
          <w:lang w:val="el-GR"/>
        </w:rPr>
      </w:pPr>
      <w:r w:rsidRPr="00E40BA9">
        <w:rPr>
          <w:sz w:val="24"/>
          <w:szCs w:val="24"/>
          <w:lang w:val="el-GR"/>
        </w:rPr>
        <w:lastRenderedPageBreak/>
        <w:t>γ.420</w:t>
      </w:r>
      <w:r w:rsidRPr="00E40BA9">
        <w:rPr>
          <w:sz w:val="24"/>
          <w:szCs w:val="24"/>
          <w:lang w:val="en-GB"/>
        </w:rPr>
        <w:t>kV</w:t>
      </w:r>
      <w:r w:rsidRPr="00E40BA9">
        <w:rPr>
          <w:sz w:val="24"/>
          <w:szCs w:val="24"/>
          <w:lang w:val="el-GR"/>
        </w:rPr>
        <w:tab/>
      </w:r>
      <w:r w:rsidRPr="00E40BA9">
        <w:rPr>
          <w:sz w:val="24"/>
          <w:szCs w:val="24"/>
          <w:lang w:val="el-GR"/>
        </w:rPr>
        <w:tab/>
        <w:t>………………..</w:t>
      </w:r>
      <w:r w:rsidR="00854152">
        <w:rPr>
          <w:sz w:val="24"/>
          <w:szCs w:val="24"/>
          <w:lang w:val="el-GR"/>
        </w:rPr>
        <w:tab/>
      </w:r>
      <w:r w:rsidRPr="00E40BA9">
        <w:rPr>
          <w:sz w:val="24"/>
          <w:szCs w:val="24"/>
          <w:lang w:val="el-GR"/>
        </w:rPr>
        <w:tab/>
        <w:t>………………….</w:t>
      </w:r>
    </w:p>
    <w:p w:rsidR="008931E8" w:rsidRPr="00E40BA9" w:rsidRDefault="008931E8" w:rsidP="00CF1D4B">
      <w:pPr>
        <w:ind w:left="720" w:firstLine="720"/>
        <w:jc w:val="both"/>
        <w:rPr>
          <w:sz w:val="24"/>
          <w:szCs w:val="24"/>
          <w:lang w:val="el-GR"/>
        </w:rPr>
      </w:pPr>
    </w:p>
    <w:p w:rsidR="008931E8" w:rsidRPr="00E40BA9" w:rsidRDefault="00982080" w:rsidP="008931E8">
      <w:pPr>
        <w:ind w:left="1418" w:hanging="698"/>
        <w:jc w:val="both"/>
        <w:rPr>
          <w:sz w:val="24"/>
          <w:szCs w:val="24"/>
          <w:lang w:val="el-GR"/>
        </w:rPr>
      </w:pPr>
      <w:r w:rsidRPr="00CF1D4B">
        <w:rPr>
          <w:bCs/>
          <w:sz w:val="24"/>
          <w:szCs w:val="24"/>
          <w:lang w:val="el-GR"/>
        </w:rPr>
        <w:t>1</w:t>
      </w:r>
      <w:r w:rsidR="005218A6" w:rsidRPr="00CF1D4B">
        <w:rPr>
          <w:bCs/>
          <w:sz w:val="24"/>
          <w:szCs w:val="24"/>
          <w:lang w:val="el-GR"/>
        </w:rPr>
        <w:t>1</w:t>
      </w:r>
      <w:r w:rsidR="008931E8" w:rsidRPr="00CF1D4B">
        <w:rPr>
          <w:bCs/>
          <w:sz w:val="24"/>
          <w:szCs w:val="24"/>
          <w:lang w:val="el-GR"/>
        </w:rPr>
        <w:t>.2</w:t>
      </w:r>
      <w:r w:rsidR="00843E3D">
        <w:rPr>
          <w:sz w:val="24"/>
          <w:szCs w:val="24"/>
          <w:lang w:val="el-GR"/>
        </w:rPr>
        <w:t>.</w:t>
      </w:r>
      <w:r w:rsidR="008931E8" w:rsidRPr="00E40BA9">
        <w:rPr>
          <w:sz w:val="24"/>
          <w:szCs w:val="24"/>
          <w:lang w:val="el-GR"/>
        </w:rPr>
        <w:tab/>
      </w:r>
      <w:r w:rsidR="00DD5305" w:rsidRPr="00E40BA9">
        <w:rPr>
          <w:sz w:val="24"/>
          <w:szCs w:val="24"/>
          <w:lang w:val="el-GR"/>
        </w:rPr>
        <w:t xml:space="preserve">Απώλειες </w:t>
      </w:r>
      <w:r w:rsidR="00854152">
        <w:rPr>
          <w:sz w:val="24"/>
          <w:szCs w:val="24"/>
          <w:lang w:val="el-GR"/>
        </w:rPr>
        <w:t>φορτίου</w:t>
      </w:r>
      <w:r w:rsidR="00492944" w:rsidRPr="00E40BA9">
        <w:rPr>
          <w:sz w:val="24"/>
          <w:szCs w:val="24"/>
          <w:lang w:val="el-GR"/>
        </w:rPr>
        <w:t xml:space="preserve"> στην κύρια λήψη </w:t>
      </w:r>
      <w:r w:rsidR="00854152">
        <w:rPr>
          <w:sz w:val="24"/>
          <w:szCs w:val="24"/>
          <w:lang w:val="el-GR"/>
        </w:rPr>
        <w:t>και θερμοκρασία αναφοράς 75°</w:t>
      </w:r>
      <w:r w:rsidR="00854152">
        <w:rPr>
          <w:sz w:val="24"/>
          <w:szCs w:val="24"/>
        </w:rPr>
        <w:t>C</w:t>
      </w:r>
      <w:r w:rsidR="00854152">
        <w:rPr>
          <w:sz w:val="24"/>
          <w:szCs w:val="24"/>
          <w:lang w:val="el-GR"/>
        </w:rPr>
        <w:t>:</w:t>
      </w:r>
    </w:p>
    <w:p w:rsidR="008931E8" w:rsidRPr="00E40BA9" w:rsidRDefault="008931E8" w:rsidP="008931E8">
      <w:pPr>
        <w:jc w:val="both"/>
        <w:rPr>
          <w:sz w:val="24"/>
          <w:szCs w:val="24"/>
          <w:lang w:val="el-GR"/>
        </w:rPr>
      </w:pPr>
    </w:p>
    <w:p w:rsidR="008931E8" w:rsidRPr="00E40BA9" w:rsidRDefault="008931E8" w:rsidP="008931E8">
      <w:pPr>
        <w:ind w:left="720" w:firstLine="720"/>
        <w:jc w:val="both"/>
        <w:rPr>
          <w:sz w:val="24"/>
          <w:szCs w:val="24"/>
          <w:lang w:val="el-GR"/>
        </w:rPr>
      </w:pPr>
      <w:r w:rsidRPr="00E40BA9">
        <w:rPr>
          <w:sz w:val="24"/>
          <w:szCs w:val="24"/>
          <w:u w:val="single"/>
          <w:lang w:val="el-GR"/>
        </w:rPr>
        <w:t xml:space="preserve">Φορτίο  </w:t>
      </w:r>
      <w:r w:rsidR="005218A6">
        <w:rPr>
          <w:sz w:val="24"/>
          <w:szCs w:val="24"/>
          <w:u w:val="single"/>
          <w:lang w:val="el-GR"/>
        </w:rPr>
        <w:t>στην πλευρά</w:t>
      </w:r>
      <w:r w:rsidRPr="00E40BA9">
        <w:rPr>
          <w:sz w:val="24"/>
          <w:szCs w:val="24"/>
          <w:lang w:val="el-GR"/>
        </w:rPr>
        <w:tab/>
      </w:r>
      <w:r w:rsidR="005218A6">
        <w:rPr>
          <w:sz w:val="24"/>
          <w:szCs w:val="24"/>
          <w:lang w:val="el-GR"/>
        </w:rPr>
        <w:tab/>
      </w:r>
      <w:r w:rsidR="00DD5305" w:rsidRPr="00E40BA9">
        <w:rPr>
          <w:sz w:val="24"/>
          <w:szCs w:val="24"/>
          <w:u w:val="single"/>
          <w:lang w:val="el-GR"/>
        </w:rPr>
        <w:t>Απώλειες</w:t>
      </w:r>
      <w:r w:rsidR="005218A6">
        <w:rPr>
          <w:sz w:val="24"/>
          <w:szCs w:val="24"/>
          <w:u w:val="single"/>
          <w:lang w:val="el-GR"/>
        </w:rPr>
        <w:t xml:space="preserve"> φορτίου</w:t>
      </w:r>
      <w:r w:rsidR="00DD5305" w:rsidRPr="00E40BA9">
        <w:rPr>
          <w:sz w:val="24"/>
          <w:szCs w:val="24"/>
          <w:u w:val="single"/>
          <w:lang w:val="el-GR"/>
        </w:rPr>
        <w:t xml:space="preserve"> </w:t>
      </w:r>
      <w:r w:rsidR="005218A6">
        <w:rPr>
          <w:sz w:val="24"/>
          <w:szCs w:val="24"/>
          <w:u w:val="single"/>
          <w:lang w:val="el-GR"/>
        </w:rPr>
        <w:t>(</w:t>
      </w:r>
      <w:proofErr w:type="spellStart"/>
      <w:r w:rsidR="00DD5305" w:rsidRPr="00E40BA9">
        <w:rPr>
          <w:sz w:val="24"/>
          <w:szCs w:val="24"/>
          <w:u w:val="single"/>
          <w:lang w:val="el-GR"/>
        </w:rPr>
        <w:t>kW</w:t>
      </w:r>
      <w:proofErr w:type="spellEnd"/>
      <w:r w:rsidR="005218A6">
        <w:rPr>
          <w:sz w:val="24"/>
          <w:szCs w:val="24"/>
          <w:u w:val="single"/>
          <w:lang w:val="el-GR"/>
        </w:rPr>
        <w:t>)</w:t>
      </w:r>
    </w:p>
    <w:p w:rsidR="00854152" w:rsidRPr="00D62804" w:rsidRDefault="005218A6" w:rsidP="00854152">
      <w:pPr>
        <w:ind w:left="720" w:firstLine="720"/>
        <w:jc w:val="both"/>
        <w:rPr>
          <w:sz w:val="24"/>
          <w:szCs w:val="24"/>
          <w:lang w:val="el-GR"/>
        </w:rPr>
      </w:pPr>
      <w:r w:rsidRPr="00CF1D4B">
        <w:rPr>
          <w:sz w:val="24"/>
          <w:szCs w:val="24"/>
          <w:u w:val="single"/>
          <w:lang w:val="el-GR"/>
        </w:rPr>
        <w:t>ΥΤ και ΜΤ (</w:t>
      </w:r>
      <w:r w:rsidRPr="00CF1D4B">
        <w:rPr>
          <w:sz w:val="24"/>
          <w:szCs w:val="24"/>
          <w:u w:val="single"/>
        </w:rPr>
        <w:t>MVA</w:t>
      </w:r>
      <w:r w:rsidRPr="00CF1D4B">
        <w:rPr>
          <w:sz w:val="24"/>
          <w:szCs w:val="24"/>
          <w:u w:val="single"/>
          <w:lang w:val="el-GR"/>
        </w:rPr>
        <w:t>)</w:t>
      </w:r>
      <w:r>
        <w:rPr>
          <w:sz w:val="24"/>
          <w:szCs w:val="24"/>
          <w:lang w:val="el-GR"/>
        </w:rPr>
        <w:tab/>
      </w:r>
      <w:r>
        <w:rPr>
          <w:sz w:val="24"/>
          <w:szCs w:val="24"/>
          <w:lang w:val="el-GR"/>
        </w:rPr>
        <w:tab/>
      </w:r>
      <w:r>
        <w:rPr>
          <w:sz w:val="24"/>
          <w:szCs w:val="24"/>
          <w:u w:val="single"/>
          <w:lang w:val="el-GR"/>
        </w:rPr>
        <w:t>με μηδενικό φορτίο</w:t>
      </w:r>
    </w:p>
    <w:p w:rsidR="00854152" w:rsidRPr="00D62804" w:rsidRDefault="005218A6" w:rsidP="00854152">
      <w:pPr>
        <w:ind w:left="720" w:firstLine="720"/>
        <w:jc w:val="both"/>
        <w:rPr>
          <w:sz w:val="24"/>
          <w:szCs w:val="24"/>
          <w:lang w:val="el-GR"/>
        </w:rPr>
      </w:pPr>
      <w:r w:rsidRPr="00CF1D4B">
        <w:rPr>
          <w:sz w:val="24"/>
          <w:szCs w:val="24"/>
          <w:u w:val="single"/>
          <w:lang w:val="el-GR"/>
        </w:rPr>
        <w:t>(ΥΤ = ΜΤ)</w:t>
      </w:r>
      <w:r w:rsidR="00854152" w:rsidRPr="00D62804">
        <w:rPr>
          <w:sz w:val="24"/>
          <w:szCs w:val="24"/>
          <w:lang w:val="el-GR"/>
        </w:rPr>
        <w:tab/>
      </w:r>
      <w:r w:rsidRPr="00CF1D4B">
        <w:rPr>
          <w:sz w:val="24"/>
          <w:szCs w:val="24"/>
          <w:lang w:val="el-GR"/>
        </w:rPr>
        <w:tab/>
      </w:r>
      <w:r w:rsidRPr="00CF1D4B">
        <w:rPr>
          <w:sz w:val="24"/>
          <w:szCs w:val="24"/>
          <w:lang w:val="el-GR"/>
        </w:rPr>
        <w:tab/>
      </w:r>
      <w:r>
        <w:rPr>
          <w:sz w:val="24"/>
          <w:szCs w:val="24"/>
          <w:u w:val="single"/>
          <w:lang w:val="el-GR"/>
        </w:rPr>
        <w:t>στην πλευρά ΧΤ</w:t>
      </w:r>
    </w:p>
    <w:p w:rsidR="008931E8" w:rsidRPr="00CF1D4B" w:rsidRDefault="008931E8" w:rsidP="00513658">
      <w:pPr>
        <w:ind w:left="720" w:firstLine="720"/>
        <w:jc w:val="both"/>
        <w:rPr>
          <w:iCs/>
          <w:sz w:val="24"/>
          <w:szCs w:val="24"/>
          <w:lang w:val="el-GR"/>
        </w:rPr>
      </w:pPr>
    </w:p>
    <w:p w:rsidR="008931E8" w:rsidRPr="00E40BA9" w:rsidRDefault="008931E8" w:rsidP="008931E8">
      <w:pPr>
        <w:ind w:left="720" w:firstLine="720"/>
        <w:jc w:val="both"/>
        <w:rPr>
          <w:sz w:val="24"/>
          <w:szCs w:val="24"/>
          <w:lang w:val="el-GR"/>
        </w:rPr>
      </w:pPr>
      <w:r w:rsidRPr="00E40BA9">
        <w:rPr>
          <w:sz w:val="24"/>
          <w:szCs w:val="24"/>
          <w:lang w:val="el-GR"/>
        </w:rPr>
        <w:t>280</w:t>
      </w:r>
      <w:r w:rsidRPr="00E40BA9">
        <w:rPr>
          <w:sz w:val="24"/>
          <w:szCs w:val="24"/>
          <w:lang w:val="el-GR"/>
        </w:rPr>
        <w:tab/>
      </w:r>
      <w:r w:rsidR="00854152">
        <w:rPr>
          <w:sz w:val="24"/>
          <w:szCs w:val="24"/>
          <w:lang w:val="el-GR"/>
        </w:rPr>
        <w:tab/>
      </w:r>
      <w:r w:rsidR="00854152">
        <w:rPr>
          <w:sz w:val="24"/>
          <w:szCs w:val="24"/>
          <w:lang w:val="el-GR"/>
        </w:rPr>
        <w:tab/>
      </w:r>
      <w:r w:rsidR="00DD5305" w:rsidRPr="00E40BA9">
        <w:rPr>
          <w:sz w:val="24"/>
          <w:szCs w:val="24"/>
          <w:lang w:val="el-GR"/>
        </w:rPr>
        <w:tab/>
        <w:t>….....................</w:t>
      </w:r>
      <w:r w:rsidR="00934B2F" w:rsidRPr="00E40BA9">
        <w:rPr>
          <w:sz w:val="24"/>
          <w:szCs w:val="24"/>
          <w:lang w:val="el-GR"/>
        </w:rPr>
        <w:t>............</w:t>
      </w:r>
    </w:p>
    <w:p w:rsidR="008931E8" w:rsidRPr="00E40BA9" w:rsidRDefault="00DD5305" w:rsidP="008931E8">
      <w:pPr>
        <w:ind w:left="720" w:firstLine="720"/>
        <w:jc w:val="both"/>
        <w:rPr>
          <w:sz w:val="24"/>
          <w:szCs w:val="24"/>
          <w:lang w:val="el-GR"/>
        </w:rPr>
      </w:pPr>
      <w:r w:rsidRPr="00E40BA9">
        <w:rPr>
          <w:sz w:val="24"/>
          <w:szCs w:val="24"/>
          <w:lang w:val="el-GR"/>
        </w:rPr>
        <w:t>2</w:t>
      </w:r>
      <w:r w:rsidR="00854152">
        <w:rPr>
          <w:sz w:val="24"/>
          <w:szCs w:val="24"/>
          <w:lang w:val="el-GR"/>
        </w:rPr>
        <w:t>1</w:t>
      </w:r>
      <w:r w:rsidRPr="00E40BA9">
        <w:rPr>
          <w:sz w:val="24"/>
          <w:szCs w:val="24"/>
          <w:lang w:val="el-GR"/>
        </w:rPr>
        <w:t>0</w:t>
      </w:r>
      <w:r w:rsidRPr="00E40BA9">
        <w:rPr>
          <w:sz w:val="24"/>
          <w:szCs w:val="24"/>
          <w:lang w:val="el-GR"/>
        </w:rPr>
        <w:tab/>
      </w:r>
      <w:r w:rsidR="00854152">
        <w:rPr>
          <w:sz w:val="24"/>
          <w:szCs w:val="24"/>
          <w:lang w:val="el-GR"/>
        </w:rPr>
        <w:tab/>
      </w:r>
      <w:r w:rsidR="00854152">
        <w:rPr>
          <w:sz w:val="24"/>
          <w:szCs w:val="24"/>
          <w:lang w:val="el-GR"/>
        </w:rPr>
        <w:tab/>
      </w:r>
      <w:r w:rsidRPr="00E40BA9">
        <w:rPr>
          <w:sz w:val="24"/>
          <w:szCs w:val="24"/>
          <w:lang w:val="el-GR"/>
        </w:rPr>
        <w:tab/>
        <w:t>......................</w:t>
      </w:r>
      <w:r w:rsidR="00934B2F" w:rsidRPr="00E40BA9">
        <w:rPr>
          <w:sz w:val="24"/>
          <w:szCs w:val="24"/>
          <w:lang w:val="el-GR"/>
        </w:rPr>
        <w:t>..............</w:t>
      </w:r>
      <w:r w:rsidRPr="00E40BA9">
        <w:rPr>
          <w:sz w:val="24"/>
          <w:szCs w:val="24"/>
          <w:lang w:val="el-GR"/>
        </w:rPr>
        <w:t>.</w:t>
      </w:r>
    </w:p>
    <w:p w:rsidR="008931E8" w:rsidRPr="00E40BA9" w:rsidRDefault="00DD5305" w:rsidP="008931E8">
      <w:pPr>
        <w:ind w:left="720" w:firstLine="720"/>
        <w:jc w:val="both"/>
        <w:rPr>
          <w:sz w:val="24"/>
          <w:szCs w:val="24"/>
          <w:lang w:val="el-GR"/>
        </w:rPr>
      </w:pPr>
      <w:r w:rsidRPr="00E40BA9">
        <w:rPr>
          <w:sz w:val="24"/>
          <w:szCs w:val="24"/>
          <w:lang w:val="el-GR"/>
        </w:rPr>
        <w:t>1</w:t>
      </w:r>
      <w:r w:rsidR="00854152">
        <w:rPr>
          <w:sz w:val="24"/>
          <w:szCs w:val="24"/>
          <w:lang w:val="el-GR"/>
        </w:rPr>
        <w:t>4</w:t>
      </w:r>
      <w:r w:rsidRPr="00E40BA9">
        <w:rPr>
          <w:sz w:val="24"/>
          <w:szCs w:val="24"/>
          <w:lang w:val="el-GR"/>
        </w:rPr>
        <w:t>0</w:t>
      </w:r>
      <w:r w:rsidRPr="00E40BA9">
        <w:rPr>
          <w:sz w:val="24"/>
          <w:szCs w:val="24"/>
          <w:lang w:val="el-GR"/>
        </w:rPr>
        <w:tab/>
      </w:r>
      <w:r w:rsidR="00854152">
        <w:rPr>
          <w:sz w:val="24"/>
          <w:szCs w:val="24"/>
          <w:lang w:val="el-GR"/>
        </w:rPr>
        <w:tab/>
      </w:r>
      <w:r w:rsidR="00854152">
        <w:rPr>
          <w:sz w:val="24"/>
          <w:szCs w:val="24"/>
          <w:lang w:val="el-GR"/>
        </w:rPr>
        <w:tab/>
      </w:r>
      <w:r w:rsidRPr="00E40BA9">
        <w:rPr>
          <w:sz w:val="24"/>
          <w:szCs w:val="24"/>
          <w:lang w:val="el-GR"/>
        </w:rPr>
        <w:tab/>
        <w:t>......................</w:t>
      </w:r>
      <w:r w:rsidR="00934B2F" w:rsidRPr="00E40BA9">
        <w:rPr>
          <w:sz w:val="24"/>
          <w:szCs w:val="24"/>
          <w:lang w:val="el-GR"/>
        </w:rPr>
        <w:t>.............</w:t>
      </w:r>
      <w:r w:rsidRPr="00E40BA9">
        <w:rPr>
          <w:sz w:val="24"/>
          <w:szCs w:val="24"/>
          <w:lang w:val="el-GR"/>
        </w:rPr>
        <w:t>..</w:t>
      </w:r>
    </w:p>
    <w:p w:rsidR="008931E8" w:rsidRPr="00E40BA9" w:rsidRDefault="00854152" w:rsidP="008931E8">
      <w:pPr>
        <w:ind w:left="720" w:firstLine="720"/>
        <w:jc w:val="both"/>
        <w:rPr>
          <w:sz w:val="24"/>
          <w:szCs w:val="24"/>
          <w:lang w:val="el-GR"/>
        </w:rPr>
      </w:pPr>
      <w:r>
        <w:rPr>
          <w:sz w:val="24"/>
          <w:szCs w:val="24"/>
          <w:lang w:val="el-GR"/>
        </w:rPr>
        <w:t xml:space="preserve">  7</w:t>
      </w:r>
      <w:r w:rsidR="00DD5305" w:rsidRPr="00E40BA9">
        <w:rPr>
          <w:sz w:val="24"/>
          <w:szCs w:val="24"/>
          <w:lang w:val="el-GR"/>
        </w:rPr>
        <w:t>0</w:t>
      </w:r>
      <w:r w:rsidR="00DD5305" w:rsidRPr="00E40BA9">
        <w:rPr>
          <w:sz w:val="24"/>
          <w:szCs w:val="24"/>
          <w:lang w:val="el-GR"/>
        </w:rPr>
        <w:tab/>
      </w:r>
      <w:r>
        <w:rPr>
          <w:sz w:val="24"/>
          <w:szCs w:val="24"/>
          <w:lang w:val="el-GR"/>
        </w:rPr>
        <w:tab/>
      </w:r>
      <w:r>
        <w:rPr>
          <w:sz w:val="24"/>
          <w:szCs w:val="24"/>
          <w:lang w:val="el-GR"/>
        </w:rPr>
        <w:tab/>
      </w:r>
      <w:r w:rsidR="00DD5305" w:rsidRPr="00E40BA9">
        <w:rPr>
          <w:sz w:val="24"/>
          <w:szCs w:val="24"/>
          <w:lang w:val="el-GR"/>
        </w:rPr>
        <w:tab/>
        <w:t>.......................</w:t>
      </w:r>
      <w:r w:rsidR="00934B2F" w:rsidRPr="00E40BA9">
        <w:rPr>
          <w:sz w:val="24"/>
          <w:szCs w:val="24"/>
          <w:lang w:val="el-GR"/>
        </w:rPr>
        <w:t>.............</w:t>
      </w:r>
      <w:r w:rsidR="00DD5305" w:rsidRPr="00E40BA9">
        <w:rPr>
          <w:sz w:val="24"/>
          <w:szCs w:val="24"/>
          <w:lang w:val="el-GR"/>
        </w:rPr>
        <w:t>.</w:t>
      </w:r>
    </w:p>
    <w:p w:rsidR="00E00827" w:rsidRPr="00E40BA9" w:rsidRDefault="00E00827" w:rsidP="008931E8">
      <w:pPr>
        <w:ind w:left="720" w:firstLine="720"/>
        <w:jc w:val="both"/>
        <w:rPr>
          <w:sz w:val="24"/>
          <w:szCs w:val="24"/>
          <w:lang w:val="el-GR"/>
        </w:rPr>
      </w:pPr>
    </w:p>
    <w:p w:rsidR="00982080" w:rsidRPr="00E40BA9" w:rsidRDefault="00982080" w:rsidP="00982080">
      <w:pPr>
        <w:ind w:left="1418" w:hanging="698"/>
        <w:jc w:val="both"/>
        <w:rPr>
          <w:sz w:val="24"/>
          <w:szCs w:val="24"/>
          <w:lang w:val="el-GR"/>
        </w:rPr>
      </w:pPr>
      <w:r w:rsidRPr="00CF1D4B">
        <w:rPr>
          <w:bCs/>
          <w:sz w:val="24"/>
          <w:szCs w:val="24"/>
          <w:lang w:val="el-GR"/>
        </w:rPr>
        <w:t>1</w:t>
      </w:r>
      <w:r w:rsidR="005218A6" w:rsidRPr="00CF1D4B">
        <w:rPr>
          <w:bCs/>
          <w:sz w:val="24"/>
          <w:szCs w:val="24"/>
          <w:lang w:val="el-GR"/>
        </w:rPr>
        <w:t>1</w:t>
      </w:r>
      <w:r w:rsidRPr="00CF1D4B">
        <w:rPr>
          <w:bCs/>
          <w:sz w:val="24"/>
          <w:szCs w:val="24"/>
          <w:lang w:val="el-GR"/>
        </w:rPr>
        <w:t>.3</w:t>
      </w:r>
      <w:r w:rsidR="00843E3D">
        <w:rPr>
          <w:sz w:val="24"/>
          <w:szCs w:val="24"/>
          <w:lang w:val="el-GR"/>
        </w:rPr>
        <w:t>.</w:t>
      </w:r>
      <w:r w:rsidRPr="00E40BA9">
        <w:rPr>
          <w:sz w:val="24"/>
          <w:szCs w:val="24"/>
          <w:lang w:val="el-GR"/>
        </w:rPr>
        <w:tab/>
        <w:t xml:space="preserve">Απώλειες </w:t>
      </w:r>
      <w:r w:rsidR="005218A6">
        <w:rPr>
          <w:sz w:val="24"/>
          <w:szCs w:val="24"/>
          <w:lang w:val="el-GR"/>
        </w:rPr>
        <w:t>φορτίου</w:t>
      </w:r>
      <w:r w:rsidRPr="00E40BA9">
        <w:rPr>
          <w:sz w:val="24"/>
          <w:szCs w:val="24"/>
          <w:lang w:val="el-GR"/>
        </w:rPr>
        <w:t xml:space="preserve"> στην κύρια λήψη </w:t>
      </w:r>
    </w:p>
    <w:p w:rsidR="00982080" w:rsidRDefault="005218A6" w:rsidP="004F609D">
      <w:pPr>
        <w:ind w:left="1418"/>
        <w:jc w:val="both"/>
        <w:rPr>
          <w:sz w:val="24"/>
          <w:szCs w:val="24"/>
          <w:lang w:val="el-GR"/>
        </w:rPr>
      </w:pPr>
      <w:r>
        <w:rPr>
          <w:sz w:val="24"/>
          <w:szCs w:val="24"/>
          <w:lang w:val="el-GR"/>
        </w:rPr>
        <w:t>και σε 75°</w:t>
      </w:r>
      <w:r>
        <w:rPr>
          <w:sz w:val="24"/>
          <w:szCs w:val="24"/>
        </w:rPr>
        <w:t>C</w:t>
      </w:r>
      <w:r>
        <w:rPr>
          <w:sz w:val="24"/>
          <w:szCs w:val="24"/>
          <w:lang w:val="el-GR"/>
        </w:rPr>
        <w:t xml:space="preserve"> με 60 </w:t>
      </w:r>
      <w:r>
        <w:rPr>
          <w:sz w:val="24"/>
          <w:szCs w:val="24"/>
        </w:rPr>
        <w:t>MVA</w:t>
      </w:r>
      <w:r w:rsidRPr="00CF1D4B">
        <w:rPr>
          <w:sz w:val="24"/>
          <w:szCs w:val="24"/>
          <w:lang w:val="el-GR"/>
        </w:rPr>
        <w:t xml:space="preserve"> </w:t>
      </w:r>
      <w:r>
        <w:rPr>
          <w:sz w:val="24"/>
          <w:szCs w:val="24"/>
          <w:lang w:val="el-GR"/>
        </w:rPr>
        <w:t>στις πλευρές</w:t>
      </w:r>
    </w:p>
    <w:p w:rsidR="005218A6" w:rsidRDefault="005218A6" w:rsidP="004F609D">
      <w:pPr>
        <w:ind w:left="1418"/>
        <w:jc w:val="both"/>
        <w:rPr>
          <w:sz w:val="24"/>
          <w:szCs w:val="24"/>
          <w:lang w:val="el-GR"/>
        </w:rPr>
      </w:pPr>
      <w:r>
        <w:rPr>
          <w:sz w:val="24"/>
          <w:szCs w:val="24"/>
          <w:lang w:val="el-GR"/>
        </w:rPr>
        <w:t>ΥΤ και ΧΤ και μηδενικό φορτίο</w:t>
      </w:r>
    </w:p>
    <w:p w:rsidR="005218A6" w:rsidRPr="005218A6" w:rsidRDefault="005218A6" w:rsidP="004F609D">
      <w:pPr>
        <w:ind w:left="1418"/>
        <w:jc w:val="both"/>
        <w:rPr>
          <w:sz w:val="24"/>
          <w:szCs w:val="24"/>
          <w:lang w:val="el-GR"/>
        </w:rPr>
      </w:pPr>
      <w:r>
        <w:rPr>
          <w:sz w:val="24"/>
          <w:szCs w:val="24"/>
          <w:lang w:val="el-GR"/>
        </w:rPr>
        <w:t>στην πλευρά ΜΤ</w:t>
      </w:r>
      <w:r>
        <w:rPr>
          <w:sz w:val="24"/>
          <w:szCs w:val="24"/>
          <w:lang w:val="el-GR"/>
        </w:rPr>
        <w:tab/>
      </w:r>
      <w:r>
        <w:rPr>
          <w:sz w:val="24"/>
          <w:szCs w:val="24"/>
          <w:lang w:val="el-GR"/>
        </w:rPr>
        <w:tab/>
      </w:r>
      <w:r>
        <w:rPr>
          <w:sz w:val="24"/>
          <w:szCs w:val="24"/>
          <w:lang w:val="el-GR"/>
        </w:rPr>
        <w:tab/>
      </w:r>
      <w:r w:rsidRPr="00D62804">
        <w:rPr>
          <w:sz w:val="24"/>
          <w:szCs w:val="24"/>
          <w:lang w:val="el-GR"/>
        </w:rPr>
        <w:t xml:space="preserve">             :.................................. </w:t>
      </w:r>
      <w:proofErr w:type="spellStart"/>
      <w:r w:rsidRPr="00D62804">
        <w:rPr>
          <w:sz w:val="24"/>
          <w:szCs w:val="24"/>
          <w:lang w:val="el-GR"/>
        </w:rPr>
        <w:t>kW</w:t>
      </w:r>
      <w:proofErr w:type="spellEnd"/>
    </w:p>
    <w:p w:rsidR="00982080" w:rsidRPr="00E40BA9" w:rsidRDefault="00982080" w:rsidP="00982080">
      <w:pPr>
        <w:ind w:left="720" w:firstLine="720"/>
        <w:jc w:val="both"/>
        <w:rPr>
          <w:sz w:val="24"/>
          <w:szCs w:val="24"/>
          <w:lang w:val="el-GR"/>
        </w:rPr>
      </w:pPr>
    </w:p>
    <w:p w:rsidR="005218A6" w:rsidRPr="00D62804" w:rsidRDefault="005218A6" w:rsidP="005218A6">
      <w:pPr>
        <w:ind w:left="1418" w:hanging="698"/>
        <w:jc w:val="both"/>
        <w:rPr>
          <w:sz w:val="24"/>
          <w:szCs w:val="24"/>
          <w:lang w:val="el-GR"/>
        </w:rPr>
      </w:pPr>
      <w:r w:rsidRPr="00CF1D4B">
        <w:rPr>
          <w:bCs/>
          <w:sz w:val="24"/>
          <w:szCs w:val="24"/>
          <w:lang w:val="el-GR"/>
        </w:rPr>
        <w:t>11.4</w:t>
      </w:r>
      <w:r w:rsidR="00843E3D">
        <w:rPr>
          <w:sz w:val="24"/>
          <w:szCs w:val="24"/>
          <w:lang w:val="el-GR"/>
        </w:rPr>
        <w:t>.</w:t>
      </w:r>
      <w:r w:rsidRPr="00D62804">
        <w:rPr>
          <w:sz w:val="24"/>
          <w:szCs w:val="24"/>
          <w:lang w:val="el-GR"/>
        </w:rPr>
        <w:tab/>
        <w:t xml:space="preserve">Απώλειες </w:t>
      </w:r>
      <w:r>
        <w:rPr>
          <w:sz w:val="24"/>
          <w:szCs w:val="24"/>
          <w:lang w:val="el-GR"/>
        </w:rPr>
        <w:t>φορτίου</w:t>
      </w:r>
      <w:r w:rsidRPr="00D62804">
        <w:rPr>
          <w:sz w:val="24"/>
          <w:szCs w:val="24"/>
          <w:lang w:val="el-GR"/>
        </w:rPr>
        <w:t xml:space="preserve"> στην κύρια λήψη </w:t>
      </w:r>
    </w:p>
    <w:p w:rsidR="005218A6" w:rsidRDefault="005218A6" w:rsidP="005218A6">
      <w:pPr>
        <w:ind w:left="1418"/>
        <w:jc w:val="both"/>
        <w:rPr>
          <w:sz w:val="24"/>
          <w:szCs w:val="24"/>
          <w:lang w:val="el-GR"/>
        </w:rPr>
      </w:pPr>
      <w:r>
        <w:rPr>
          <w:sz w:val="24"/>
          <w:szCs w:val="24"/>
          <w:lang w:val="el-GR"/>
        </w:rPr>
        <w:t>και σε 75°</w:t>
      </w:r>
      <w:r>
        <w:rPr>
          <w:sz w:val="24"/>
          <w:szCs w:val="24"/>
        </w:rPr>
        <w:t>C</w:t>
      </w:r>
      <w:r>
        <w:rPr>
          <w:sz w:val="24"/>
          <w:szCs w:val="24"/>
          <w:lang w:val="el-GR"/>
        </w:rPr>
        <w:t xml:space="preserve"> με 60 </w:t>
      </w:r>
      <w:r>
        <w:rPr>
          <w:sz w:val="24"/>
          <w:szCs w:val="24"/>
        </w:rPr>
        <w:t>MVA</w:t>
      </w:r>
      <w:r w:rsidRPr="00D62804">
        <w:rPr>
          <w:sz w:val="24"/>
          <w:szCs w:val="24"/>
          <w:lang w:val="el-GR"/>
        </w:rPr>
        <w:t xml:space="preserve"> </w:t>
      </w:r>
      <w:r>
        <w:rPr>
          <w:sz w:val="24"/>
          <w:szCs w:val="24"/>
          <w:lang w:val="el-GR"/>
        </w:rPr>
        <w:t>στις πλευρές</w:t>
      </w:r>
    </w:p>
    <w:p w:rsidR="005218A6" w:rsidRDefault="005218A6" w:rsidP="005218A6">
      <w:pPr>
        <w:ind w:left="1418"/>
        <w:jc w:val="both"/>
        <w:rPr>
          <w:sz w:val="24"/>
          <w:szCs w:val="24"/>
          <w:lang w:val="el-GR"/>
        </w:rPr>
      </w:pPr>
      <w:r>
        <w:rPr>
          <w:sz w:val="24"/>
          <w:szCs w:val="24"/>
          <w:lang w:val="el-GR"/>
        </w:rPr>
        <w:t>ΜΤ και ΧΤ και μηδενικό φορτίο</w:t>
      </w:r>
    </w:p>
    <w:p w:rsidR="005218A6" w:rsidRPr="00D62804" w:rsidRDefault="005218A6" w:rsidP="005218A6">
      <w:pPr>
        <w:ind w:left="1418"/>
        <w:jc w:val="both"/>
        <w:rPr>
          <w:sz w:val="24"/>
          <w:szCs w:val="24"/>
          <w:lang w:val="el-GR"/>
        </w:rPr>
      </w:pPr>
      <w:r>
        <w:rPr>
          <w:sz w:val="24"/>
          <w:szCs w:val="24"/>
          <w:lang w:val="el-GR"/>
        </w:rPr>
        <w:t>στην πλευρά ΥΤ</w:t>
      </w:r>
      <w:r>
        <w:rPr>
          <w:sz w:val="24"/>
          <w:szCs w:val="24"/>
          <w:lang w:val="el-GR"/>
        </w:rPr>
        <w:tab/>
      </w:r>
      <w:r>
        <w:rPr>
          <w:sz w:val="24"/>
          <w:szCs w:val="24"/>
          <w:lang w:val="el-GR"/>
        </w:rPr>
        <w:tab/>
      </w:r>
      <w:r>
        <w:rPr>
          <w:sz w:val="24"/>
          <w:szCs w:val="24"/>
          <w:lang w:val="el-GR"/>
        </w:rPr>
        <w:tab/>
      </w:r>
      <w:r w:rsidRPr="00D62804">
        <w:rPr>
          <w:sz w:val="24"/>
          <w:szCs w:val="24"/>
          <w:lang w:val="el-GR"/>
        </w:rPr>
        <w:t xml:space="preserve">             :.................................. </w:t>
      </w:r>
      <w:proofErr w:type="spellStart"/>
      <w:r w:rsidRPr="00D62804">
        <w:rPr>
          <w:sz w:val="24"/>
          <w:szCs w:val="24"/>
          <w:lang w:val="el-GR"/>
        </w:rPr>
        <w:t>kW</w:t>
      </w:r>
      <w:proofErr w:type="spellEnd"/>
    </w:p>
    <w:p w:rsidR="005218A6" w:rsidRPr="00D62804" w:rsidRDefault="005218A6" w:rsidP="005218A6">
      <w:pPr>
        <w:ind w:left="720" w:firstLine="720"/>
        <w:jc w:val="both"/>
        <w:rPr>
          <w:sz w:val="24"/>
          <w:szCs w:val="24"/>
          <w:lang w:val="el-GR"/>
        </w:rPr>
      </w:pPr>
    </w:p>
    <w:p w:rsidR="005218A6" w:rsidRPr="00D62804" w:rsidRDefault="005218A6" w:rsidP="005218A6">
      <w:pPr>
        <w:ind w:left="1418" w:hanging="698"/>
        <w:jc w:val="both"/>
        <w:rPr>
          <w:sz w:val="24"/>
          <w:szCs w:val="24"/>
          <w:lang w:val="el-GR"/>
        </w:rPr>
      </w:pPr>
      <w:r w:rsidRPr="00CF1D4B">
        <w:rPr>
          <w:bCs/>
          <w:sz w:val="24"/>
          <w:szCs w:val="24"/>
          <w:lang w:val="el-GR"/>
        </w:rPr>
        <w:t>11.</w:t>
      </w:r>
      <w:r w:rsidR="0073325A" w:rsidRPr="00CF1D4B">
        <w:rPr>
          <w:bCs/>
          <w:sz w:val="24"/>
          <w:szCs w:val="24"/>
          <w:lang w:val="el-GR"/>
        </w:rPr>
        <w:t>5</w:t>
      </w:r>
      <w:r w:rsidR="00843E3D">
        <w:rPr>
          <w:sz w:val="24"/>
          <w:szCs w:val="24"/>
          <w:lang w:val="el-GR"/>
        </w:rPr>
        <w:t>.</w:t>
      </w:r>
      <w:r w:rsidRPr="00D62804">
        <w:rPr>
          <w:sz w:val="24"/>
          <w:szCs w:val="24"/>
          <w:lang w:val="el-GR"/>
        </w:rPr>
        <w:tab/>
      </w:r>
      <w:r>
        <w:rPr>
          <w:sz w:val="24"/>
          <w:szCs w:val="24"/>
          <w:lang w:val="el-GR"/>
        </w:rPr>
        <w:t>Ολικές α</w:t>
      </w:r>
      <w:r w:rsidRPr="00D62804">
        <w:rPr>
          <w:sz w:val="24"/>
          <w:szCs w:val="24"/>
          <w:lang w:val="el-GR"/>
        </w:rPr>
        <w:t xml:space="preserve">πώλειες στην κύρια λήψη </w:t>
      </w:r>
      <w:r w:rsidR="0073325A">
        <w:rPr>
          <w:sz w:val="24"/>
          <w:szCs w:val="24"/>
          <w:lang w:val="el-GR"/>
        </w:rPr>
        <w:t>και</w:t>
      </w:r>
    </w:p>
    <w:p w:rsidR="005218A6" w:rsidRDefault="005218A6" w:rsidP="005218A6">
      <w:pPr>
        <w:ind w:left="1418"/>
        <w:jc w:val="both"/>
        <w:rPr>
          <w:sz w:val="24"/>
          <w:szCs w:val="24"/>
          <w:lang w:val="el-GR"/>
        </w:rPr>
      </w:pPr>
      <w:r>
        <w:rPr>
          <w:sz w:val="24"/>
          <w:szCs w:val="24"/>
          <w:lang w:val="el-GR"/>
        </w:rPr>
        <w:t>σε 75°</w:t>
      </w:r>
      <w:r>
        <w:rPr>
          <w:sz w:val="24"/>
          <w:szCs w:val="24"/>
        </w:rPr>
        <w:t>C</w:t>
      </w:r>
      <w:r>
        <w:rPr>
          <w:sz w:val="24"/>
          <w:szCs w:val="24"/>
          <w:lang w:val="el-GR"/>
        </w:rPr>
        <w:t xml:space="preserve"> με 280 </w:t>
      </w:r>
      <w:r>
        <w:rPr>
          <w:sz w:val="24"/>
          <w:szCs w:val="24"/>
        </w:rPr>
        <w:t>MVA</w:t>
      </w:r>
      <w:r w:rsidRPr="00D62804">
        <w:rPr>
          <w:sz w:val="24"/>
          <w:szCs w:val="24"/>
          <w:lang w:val="el-GR"/>
        </w:rPr>
        <w:t xml:space="preserve"> </w:t>
      </w:r>
      <w:r>
        <w:rPr>
          <w:sz w:val="24"/>
          <w:szCs w:val="24"/>
          <w:lang w:val="el-GR"/>
        </w:rPr>
        <w:t>στις πλευρές</w:t>
      </w:r>
      <w:r w:rsidR="0073325A" w:rsidRPr="0073325A">
        <w:rPr>
          <w:sz w:val="24"/>
          <w:szCs w:val="24"/>
          <w:lang w:val="el-GR"/>
        </w:rPr>
        <w:t xml:space="preserve"> </w:t>
      </w:r>
      <w:r w:rsidR="0073325A">
        <w:rPr>
          <w:sz w:val="24"/>
          <w:szCs w:val="24"/>
          <w:lang w:val="el-GR"/>
        </w:rPr>
        <w:t>ΥΤ</w:t>
      </w:r>
    </w:p>
    <w:p w:rsidR="005218A6" w:rsidRPr="0073325A" w:rsidRDefault="0073325A" w:rsidP="005218A6">
      <w:pPr>
        <w:ind w:left="1418"/>
        <w:jc w:val="both"/>
        <w:rPr>
          <w:sz w:val="24"/>
          <w:szCs w:val="24"/>
          <w:lang w:val="el-GR"/>
        </w:rPr>
      </w:pPr>
      <w:r>
        <w:rPr>
          <w:sz w:val="24"/>
          <w:szCs w:val="24"/>
          <w:lang w:val="el-GR"/>
        </w:rPr>
        <w:t>και Μ</w:t>
      </w:r>
      <w:r w:rsidR="005218A6">
        <w:rPr>
          <w:sz w:val="24"/>
          <w:szCs w:val="24"/>
          <w:lang w:val="el-GR"/>
        </w:rPr>
        <w:t xml:space="preserve">Τ και </w:t>
      </w:r>
      <w:r>
        <w:rPr>
          <w:sz w:val="24"/>
          <w:szCs w:val="24"/>
          <w:lang w:val="el-GR"/>
        </w:rPr>
        <w:t xml:space="preserve">60 </w:t>
      </w:r>
      <w:r>
        <w:rPr>
          <w:sz w:val="24"/>
          <w:szCs w:val="24"/>
        </w:rPr>
        <w:t>MVA</w:t>
      </w:r>
      <w:r w:rsidRPr="0073325A">
        <w:rPr>
          <w:sz w:val="24"/>
          <w:szCs w:val="24"/>
          <w:lang w:val="el-GR"/>
        </w:rPr>
        <w:t xml:space="preserve"> </w:t>
      </w:r>
      <w:r>
        <w:rPr>
          <w:sz w:val="24"/>
          <w:szCs w:val="24"/>
          <w:lang w:val="el-GR"/>
        </w:rPr>
        <w:t>στην πλευρά ΧΤ</w:t>
      </w:r>
    </w:p>
    <w:p w:rsidR="005218A6" w:rsidRPr="00D62804" w:rsidRDefault="005218A6" w:rsidP="005218A6">
      <w:pPr>
        <w:ind w:left="1418"/>
        <w:jc w:val="both"/>
        <w:rPr>
          <w:sz w:val="24"/>
          <w:szCs w:val="24"/>
          <w:lang w:val="el-GR"/>
        </w:rPr>
      </w:pPr>
      <w:r>
        <w:rPr>
          <w:sz w:val="24"/>
          <w:szCs w:val="24"/>
          <w:lang w:val="el-GR"/>
        </w:rPr>
        <w:tab/>
      </w:r>
      <w:r w:rsidR="0073325A">
        <w:rPr>
          <w:sz w:val="24"/>
          <w:szCs w:val="24"/>
          <w:lang w:val="el-GR"/>
        </w:rPr>
        <w:t>(απώλειες εν κενώ + φορτίου)</w:t>
      </w:r>
      <w:r>
        <w:rPr>
          <w:sz w:val="24"/>
          <w:szCs w:val="24"/>
          <w:lang w:val="el-GR"/>
        </w:rPr>
        <w:tab/>
      </w:r>
      <w:r w:rsidRPr="00D62804">
        <w:rPr>
          <w:sz w:val="24"/>
          <w:szCs w:val="24"/>
          <w:lang w:val="el-GR"/>
        </w:rPr>
        <w:t xml:space="preserve">             :.................................. </w:t>
      </w:r>
      <w:proofErr w:type="spellStart"/>
      <w:r w:rsidRPr="00D62804">
        <w:rPr>
          <w:sz w:val="24"/>
          <w:szCs w:val="24"/>
          <w:lang w:val="el-GR"/>
        </w:rPr>
        <w:t>kW</w:t>
      </w:r>
      <w:proofErr w:type="spellEnd"/>
    </w:p>
    <w:p w:rsidR="005218A6" w:rsidRPr="00D62804" w:rsidRDefault="005218A6" w:rsidP="005218A6">
      <w:pPr>
        <w:ind w:left="720" w:firstLine="720"/>
        <w:jc w:val="both"/>
        <w:rPr>
          <w:sz w:val="24"/>
          <w:szCs w:val="24"/>
          <w:lang w:val="el-GR"/>
        </w:rPr>
      </w:pPr>
    </w:p>
    <w:p w:rsidR="00A741A2" w:rsidRPr="00E40BA9" w:rsidRDefault="00DD5305" w:rsidP="00DD5305">
      <w:pPr>
        <w:jc w:val="both"/>
        <w:rPr>
          <w:sz w:val="24"/>
          <w:szCs w:val="24"/>
          <w:lang w:val="el-GR"/>
        </w:rPr>
      </w:pPr>
      <w:r w:rsidRPr="00CF1D4B">
        <w:rPr>
          <w:b/>
          <w:bCs/>
          <w:iCs/>
          <w:sz w:val="24"/>
          <w:szCs w:val="24"/>
          <w:lang w:val="el-GR"/>
        </w:rPr>
        <w:t xml:space="preserve">           </w:t>
      </w:r>
      <w:r w:rsidR="00982080" w:rsidRPr="00CF1D4B">
        <w:rPr>
          <w:bCs/>
          <w:sz w:val="24"/>
          <w:szCs w:val="24"/>
          <w:lang w:val="el-GR"/>
        </w:rPr>
        <w:t>1</w:t>
      </w:r>
      <w:r w:rsidR="005218A6" w:rsidRPr="00CF1D4B">
        <w:rPr>
          <w:bCs/>
          <w:sz w:val="24"/>
          <w:szCs w:val="24"/>
          <w:lang w:val="el-GR"/>
        </w:rPr>
        <w:t>1</w:t>
      </w:r>
      <w:r w:rsidRPr="00CF1D4B">
        <w:rPr>
          <w:bCs/>
          <w:sz w:val="24"/>
          <w:szCs w:val="24"/>
          <w:lang w:val="el-GR"/>
        </w:rPr>
        <w:t>.</w:t>
      </w:r>
      <w:r w:rsidR="0073325A" w:rsidRPr="00CF1D4B">
        <w:rPr>
          <w:bCs/>
          <w:sz w:val="24"/>
          <w:szCs w:val="24"/>
          <w:lang w:val="el-GR"/>
        </w:rPr>
        <w:t>6</w:t>
      </w:r>
      <w:r w:rsidR="00843E3D">
        <w:rPr>
          <w:b/>
          <w:bCs/>
          <w:sz w:val="24"/>
          <w:szCs w:val="24"/>
          <w:lang w:val="el-GR"/>
        </w:rPr>
        <w:t>.</w:t>
      </w:r>
      <w:r w:rsidRPr="00E40BA9">
        <w:rPr>
          <w:b/>
          <w:bCs/>
          <w:sz w:val="24"/>
          <w:szCs w:val="24"/>
          <w:lang w:val="el-GR"/>
        </w:rPr>
        <w:t xml:space="preserve"> </w:t>
      </w:r>
      <w:r w:rsidR="0014418F" w:rsidRPr="00E40BA9">
        <w:rPr>
          <w:b/>
          <w:bCs/>
          <w:sz w:val="24"/>
          <w:szCs w:val="24"/>
          <w:lang w:val="el-GR"/>
        </w:rPr>
        <w:t xml:space="preserve">    </w:t>
      </w:r>
      <w:r w:rsidR="0073325A" w:rsidRPr="00CF1D4B">
        <w:rPr>
          <w:bCs/>
          <w:sz w:val="24"/>
          <w:szCs w:val="24"/>
          <w:lang w:val="el-GR"/>
        </w:rPr>
        <w:t xml:space="preserve">Ολικές </w:t>
      </w:r>
      <w:r w:rsidR="0073325A" w:rsidRPr="0073325A">
        <w:rPr>
          <w:sz w:val="24"/>
          <w:szCs w:val="24"/>
          <w:lang w:val="el-GR"/>
        </w:rPr>
        <w:t>α</w:t>
      </w:r>
      <w:r w:rsidR="0024781C" w:rsidRPr="0073325A">
        <w:rPr>
          <w:sz w:val="24"/>
          <w:szCs w:val="24"/>
          <w:lang w:val="el-GR"/>
        </w:rPr>
        <w:t>πώλειες</w:t>
      </w:r>
      <w:r w:rsidR="0073325A" w:rsidRPr="0073325A">
        <w:rPr>
          <w:sz w:val="24"/>
          <w:szCs w:val="24"/>
          <w:lang w:val="el-GR"/>
        </w:rPr>
        <w:t xml:space="preserve"> συστήματος ψύξης</w:t>
      </w:r>
      <w:r w:rsidR="0024781C" w:rsidRPr="00E40BA9">
        <w:rPr>
          <w:sz w:val="24"/>
          <w:szCs w:val="24"/>
          <w:lang w:val="el-GR"/>
        </w:rPr>
        <w:t xml:space="preserve"> </w:t>
      </w:r>
      <w:r w:rsidR="00A741A2" w:rsidRPr="00E40BA9">
        <w:rPr>
          <w:sz w:val="24"/>
          <w:szCs w:val="24"/>
          <w:lang w:val="el-GR"/>
        </w:rPr>
        <w:t xml:space="preserve">            </w:t>
      </w:r>
    </w:p>
    <w:p w:rsidR="0073325A" w:rsidRDefault="00DD5305" w:rsidP="00DD5305">
      <w:pPr>
        <w:jc w:val="both"/>
        <w:rPr>
          <w:sz w:val="24"/>
          <w:szCs w:val="24"/>
          <w:lang w:val="el-GR"/>
        </w:rPr>
      </w:pPr>
      <w:r w:rsidRPr="00E40BA9">
        <w:rPr>
          <w:sz w:val="24"/>
          <w:szCs w:val="24"/>
          <w:lang w:val="el-GR"/>
        </w:rPr>
        <w:t xml:space="preserve">                 </w:t>
      </w:r>
      <w:r w:rsidR="0014418F" w:rsidRPr="00E40BA9">
        <w:rPr>
          <w:sz w:val="24"/>
          <w:szCs w:val="24"/>
          <w:lang w:val="el-GR"/>
        </w:rPr>
        <w:t xml:space="preserve">    </w:t>
      </w:r>
      <w:r w:rsidR="0073325A">
        <w:rPr>
          <w:sz w:val="24"/>
          <w:szCs w:val="24"/>
          <w:lang w:val="el-GR"/>
        </w:rPr>
        <w:t xml:space="preserve">  (όλες οι μονάδες ψύξης σε λειτουργία,</w:t>
      </w:r>
    </w:p>
    <w:p w:rsidR="0024781C" w:rsidRPr="00E40BA9" w:rsidRDefault="0073325A" w:rsidP="00DD5305">
      <w:pPr>
        <w:jc w:val="both"/>
        <w:rPr>
          <w:sz w:val="24"/>
          <w:szCs w:val="24"/>
          <w:lang w:val="el-GR"/>
        </w:rPr>
      </w:pPr>
      <w:r>
        <w:rPr>
          <w:sz w:val="24"/>
          <w:szCs w:val="24"/>
          <w:lang w:val="el-GR"/>
        </w:rPr>
        <w:tab/>
        <w:t xml:space="preserve">           εκτός της εφεδρικής μονάδας)</w:t>
      </w:r>
      <w:r>
        <w:rPr>
          <w:sz w:val="24"/>
          <w:szCs w:val="24"/>
          <w:lang w:val="el-GR"/>
        </w:rPr>
        <w:tab/>
      </w:r>
      <w:r>
        <w:rPr>
          <w:sz w:val="24"/>
          <w:szCs w:val="24"/>
          <w:lang w:val="el-GR"/>
        </w:rPr>
        <w:tab/>
      </w:r>
      <w:r w:rsidR="00BF0921" w:rsidRPr="00E40BA9">
        <w:rPr>
          <w:sz w:val="24"/>
          <w:szCs w:val="24"/>
          <w:lang w:val="el-GR"/>
        </w:rPr>
        <w:t xml:space="preserve">              :</w:t>
      </w:r>
      <w:r w:rsidR="00DD5305" w:rsidRPr="00E40BA9">
        <w:rPr>
          <w:sz w:val="24"/>
          <w:szCs w:val="24"/>
          <w:lang w:val="el-GR"/>
        </w:rPr>
        <w:t>......................</w:t>
      </w:r>
      <w:r w:rsidR="00934B2F" w:rsidRPr="00E40BA9">
        <w:rPr>
          <w:sz w:val="24"/>
          <w:szCs w:val="24"/>
          <w:lang w:val="el-GR"/>
        </w:rPr>
        <w:t>......</w:t>
      </w:r>
      <w:r w:rsidR="00DD5305" w:rsidRPr="00E40BA9">
        <w:rPr>
          <w:sz w:val="24"/>
          <w:szCs w:val="24"/>
          <w:lang w:val="el-GR"/>
        </w:rPr>
        <w:t>......</w:t>
      </w:r>
      <w:r>
        <w:rPr>
          <w:sz w:val="24"/>
          <w:szCs w:val="24"/>
          <w:lang w:val="el-GR"/>
        </w:rPr>
        <w:t>....</w:t>
      </w:r>
      <w:r w:rsidR="00DD5305" w:rsidRPr="00E40BA9">
        <w:rPr>
          <w:sz w:val="24"/>
          <w:szCs w:val="24"/>
          <w:lang w:val="el-GR"/>
        </w:rPr>
        <w:t xml:space="preserve"> </w:t>
      </w:r>
      <w:proofErr w:type="spellStart"/>
      <w:r w:rsidR="00DD5305" w:rsidRPr="00E40BA9">
        <w:rPr>
          <w:sz w:val="24"/>
          <w:szCs w:val="24"/>
          <w:lang w:val="el-GR"/>
        </w:rPr>
        <w:t>kW</w:t>
      </w:r>
      <w:proofErr w:type="spellEnd"/>
      <w:r w:rsidR="00DD5305" w:rsidRPr="00E40BA9">
        <w:rPr>
          <w:sz w:val="24"/>
          <w:szCs w:val="24"/>
          <w:lang w:val="el-GR"/>
        </w:rPr>
        <w:t>.</w:t>
      </w:r>
    </w:p>
    <w:p w:rsidR="0073325A" w:rsidRPr="00D62804" w:rsidRDefault="0073325A" w:rsidP="0073325A">
      <w:pPr>
        <w:ind w:left="720" w:firstLine="720"/>
        <w:jc w:val="both"/>
        <w:rPr>
          <w:sz w:val="24"/>
          <w:szCs w:val="24"/>
          <w:lang w:val="el-GR"/>
        </w:rPr>
      </w:pPr>
    </w:p>
    <w:p w:rsidR="0073325A" w:rsidRDefault="0073325A" w:rsidP="0073325A">
      <w:pPr>
        <w:jc w:val="both"/>
        <w:rPr>
          <w:sz w:val="24"/>
          <w:szCs w:val="24"/>
          <w:lang w:val="el-GR"/>
        </w:rPr>
      </w:pPr>
      <w:r w:rsidRPr="00D62804">
        <w:rPr>
          <w:b/>
          <w:bCs/>
          <w:iCs/>
          <w:sz w:val="24"/>
          <w:szCs w:val="24"/>
          <w:lang w:val="el-GR"/>
        </w:rPr>
        <w:t xml:space="preserve">          </w:t>
      </w:r>
      <w:r w:rsidRPr="00CF1D4B">
        <w:rPr>
          <w:bCs/>
          <w:sz w:val="24"/>
          <w:szCs w:val="24"/>
          <w:lang w:val="el-GR"/>
        </w:rPr>
        <w:t>11.7</w:t>
      </w:r>
      <w:r w:rsidR="00843E3D">
        <w:rPr>
          <w:b/>
          <w:bCs/>
          <w:sz w:val="24"/>
          <w:szCs w:val="24"/>
          <w:lang w:val="el-GR"/>
        </w:rPr>
        <w:t>.</w:t>
      </w:r>
      <w:r>
        <w:rPr>
          <w:b/>
          <w:bCs/>
          <w:sz w:val="24"/>
          <w:szCs w:val="24"/>
          <w:lang w:val="el-GR"/>
        </w:rPr>
        <w:t xml:space="preserve"> </w:t>
      </w:r>
      <w:r w:rsidRPr="00D62804">
        <w:rPr>
          <w:b/>
          <w:bCs/>
          <w:sz w:val="24"/>
          <w:szCs w:val="24"/>
          <w:lang w:val="el-GR"/>
        </w:rPr>
        <w:t xml:space="preserve">    </w:t>
      </w:r>
      <w:r>
        <w:rPr>
          <w:bCs/>
          <w:sz w:val="24"/>
          <w:szCs w:val="24"/>
          <w:lang w:val="el-GR"/>
        </w:rPr>
        <w:t>Α</w:t>
      </w:r>
      <w:r w:rsidRPr="00D62804">
        <w:rPr>
          <w:sz w:val="24"/>
          <w:szCs w:val="24"/>
          <w:lang w:val="el-GR"/>
        </w:rPr>
        <w:t>πώλειες συστήματος ψύξης</w:t>
      </w:r>
      <w:r>
        <w:rPr>
          <w:sz w:val="24"/>
          <w:szCs w:val="24"/>
          <w:lang w:val="el-GR"/>
        </w:rPr>
        <w:t xml:space="preserve"> κατά</w:t>
      </w:r>
    </w:p>
    <w:p w:rsidR="0073325A" w:rsidRPr="00D62804" w:rsidRDefault="0073325A" w:rsidP="0073325A">
      <w:pPr>
        <w:jc w:val="both"/>
        <w:rPr>
          <w:sz w:val="24"/>
          <w:szCs w:val="24"/>
          <w:lang w:val="el-GR"/>
        </w:rPr>
      </w:pPr>
      <w:r>
        <w:rPr>
          <w:sz w:val="24"/>
          <w:szCs w:val="24"/>
          <w:lang w:val="el-GR"/>
        </w:rPr>
        <w:tab/>
      </w:r>
      <w:r>
        <w:rPr>
          <w:sz w:val="24"/>
          <w:szCs w:val="24"/>
          <w:lang w:val="el-GR"/>
        </w:rPr>
        <w:tab/>
        <w:t xml:space="preserve">την </w:t>
      </w:r>
      <w:r w:rsidR="00EC0FF9">
        <w:rPr>
          <w:sz w:val="24"/>
          <w:szCs w:val="24"/>
          <w:lang w:val="el-GR"/>
        </w:rPr>
        <w:t>εν κενώ λειτουργία</w:t>
      </w:r>
      <w:r w:rsidRPr="00CF1D4B">
        <w:rPr>
          <w:sz w:val="24"/>
          <w:szCs w:val="24"/>
          <w:lang w:val="el-GR"/>
        </w:rPr>
        <w:t xml:space="preserve"> </w:t>
      </w:r>
      <w:r>
        <w:rPr>
          <w:sz w:val="24"/>
          <w:szCs w:val="24"/>
          <w:lang w:val="el-GR"/>
        </w:rPr>
        <w:t>του ΑΜ/Σ</w:t>
      </w:r>
      <w:r w:rsidRPr="00D62804">
        <w:rPr>
          <w:sz w:val="24"/>
          <w:szCs w:val="24"/>
          <w:lang w:val="el-GR"/>
        </w:rPr>
        <w:t xml:space="preserve">             </w:t>
      </w:r>
    </w:p>
    <w:p w:rsidR="0073325A" w:rsidRDefault="0073325A" w:rsidP="0073325A">
      <w:pPr>
        <w:jc w:val="both"/>
        <w:rPr>
          <w:sz w:val="24"/>
          <w:szCs w:val="24"/>
          <w:lang w:val="el-GR"/>
        </w:rPr>
      </w:pPr>
      <w:r w:rsidRPr="00D62804">
        <w:rPr>
          <w:sz w:val="24"/>
          <w:szCs w:val="24"/>
          <w:lang w:val="el-GR"/>
        </w:rPr>
        <w:t xml:space="preserve">                     </w:t>
      </w:r>
      <w:r>
        <w:rPr>
          <w:sz w:val="24"/>
          <w:szCs w:val="24"/>
          <w:lang w:val="el-GR"/>
        </w:rPr>
        <w:t>(μόνο η πρώτη ομάδα ελέγχου ψύξης</w:t>
      </w:r>
    </w:p>
    <w:p w:rsidR="0073325A" w:rsidRPr="00D62804" w:rsidRDefault="0073325A" w:rsidP="0073325A">
      <w:pPr>
        <w:jc w:val="both"/>
        <w:rPr>
          <w:sz w:val="24"/>
          <w:szCs w:val="24"/>
          <w:lang w:val="el-GR"/>
        </w:rPr>
      </w:pPr>
      <w:r>
        <w:rPr>
          <w:sz w:val="24"/>
          <w:szCs w:val="24"/>
          <w:lang w:val="el-GR"/>
        </w:rPr>
        <w:tab/>
      </w:r>
      <w:r>
        <w:rPr>
          <w:sz w:val="24"/>
          <w:szCs w:val="24"/>
          <w:lang w:val="el-GR"/>
        </w:rPr>
        <w:tab/>
        <w:t>σε λειτουργία)</w:t>
      </w:r>
      <w:r>
        <w:rPr>
          <w:sz w:val="24"/>
          <w:szCs w:val="24"/>
          <w:lang w:val="el-GR"/>
        </w:rPr>
        <w:tab/>
      </w:r>
      <w:r>
        <w:rPr>
          <w:sz w:val="24"/>
          <w:szCs w:val="24"/>
          <w:lang w:val="el-GR"/>
        </w:rPr>
        <w:tab/>
      </w:r>
      <w:r>
        <w:rPr>
          <w:sz w:val="24"/>
          <w:szCs w:val="24"/>
          <w:lang w:val="el-GR"/>
        </w:rPr>
        <w:tab/>
      </w:r>
      <w:r>
        <w:rPr>
          <w:sz w:val="24"/>
          <w:szCs w:val="24"/>
          <w:lang w:val="el-GR"/>
        </w:rPr>
        <w:tab/>
      </w:r>
      <w:r>
        <w:rPr>
          <w:sz w:val="24"/>
          <w:szCs w:val="24"/>
          <w:lang w:val="el-GR"/>
        </w:rPr>
        <w:tab/>
      </w:r>
      <w:r w:rsidRPr="00D62804">
        <w:rPr>
          <w:sz w:val="24"/>
          <w:szCs w:val="24"/>
          <w:lang w:val="el-GR"/>
        </w:rPr>
        <w:t xml:space="preserve">  :............................</w:t>
      </w:r>
      <w:r>
        <w:rPr>
          <w:sz w:val="24"/>
          <w:szCs w:val="24"/>
          <w:lang w:val="el-GR"/>
        </w:rPr>
        <w:t>....</w:t>
      </w:r>
      <w:r w:rsidRPr="00D62804">
        <w:rPr>
          <w:sz w:val="24"/>
          <w:szCs w:val="24"/>
          <w:lang w:val="el-GR"/>
        </w:rPr>
        <w:t xml:space="preserve"> </w:t>
      </w:r>
      <w:proofErr w:type="spellStart"/>
      <w:r w:rsidRPr="00D62804">
        <w:rPr>
          <w:sz w:val="24"/>
          <w:szCs w:val="24"/>
          <w:lang w:val="el-GR"/>
        </w:rPr>
        <w:t>kW</w:t>
      </w:r>
      <w:proofErr w:type="spellEnd"/>
      <w:r w:rsidRPr="00D62804">
        <w:rPr>
          <w:sz w:val="24"/>
          <w:szCs w:val="24"/>
          <w:lang w:val="el-GR"/>
        </w:rPr>
        <w:t>.</w:t>
      </w:r>
    </w:p>
    <w:p w:rsidR="0073325A" w:rsidRPr="00D62804" w:rsidRDefault="0073325A" w:rsidP="0073325A">
      <w:pPr>
        <w:ind w:left="720" w:firstLine="720"/>
        <w:jc w:val="both"/>
        <w:rPr>
          <w:sz w:val="24"/>
          <w:szCs w:val="24"/>
          <w:lang w:val="el-GR"/>
        </w:rPr>
      </w:pPr>
    </w:p>
    <w:p w:rsidR="0073325A" w:rsidRPr="00D62804" w:rsidRDefault="0073325A" w:rsidP="0073325A">
      <w:pPr>
        <w:ind w:left="1418" w:hanging="698"/>
        <w:jc w:val="both"/>
        <w:rPr>
          <w:sz w:val="24"/>
          <w:szCs w:val="24"/>
          <w:lang w:val="el-GR"/>
        </w:rPr>
      </w:pPr>
      <w:r w:rsidRPr="00CF1D4B">
        <w:rPr>
          <w:bCs/>
          <w:sz w:val="24"/>
          <w:szCs w:val="24"/>
          <w:lang w:val="el-GR"/>
        </w:rPr>
        <w:t>11.8</w:t>
      </w:r>
      <w:r w:rsidR="00843E3D">
        <w:rPr>
          <w:sz w:val="24"/>
          <w:szCs w:val="24"/>
          <w:lang w:val="el-GR"/>
        </w:rPr>
        <w:t>.</w:t>
      </w:r>
      <w:r w:rsidRPr="00D62804">
        <w:rPr>
          <w:sz w:val="24"/>
          <w:szCs w:val="24"/>
          <w:lang w:val="el-GR"/>
        </w:rPr>
        <w:tab/>
      </w:r>
      <w:r w:rsidR="008214CD">
        <w:rPr>
          <w:sz w:val="24"/>
          <w:szCs w:val="24"/>
          <w:lang w:val="el-GR"/>
        </w:rPr>
        <w:t>Δείκτης αποδοτικότητας (</w:t>
      </w:r>
      <w:r w:rsidR="008214CD">
        <w:rPr>
          <w:sz w:val="24"/>
          <w:szCs w:val="24"/>
        </w:rPr>
        <w:t>EI</w:t>
      </w:r>
      <w:r w:rsidR="008214CD" w:rsidRPr="00CF1D4B">
        <w:rPr>
          <w:sz w:val="24"/>
          <w:szCs w:val="24"/>
          <w:lang w:val="el-GR"/>
        </w:rPr>
        <w:t>)</w:t>
      </w:r>
      <w:r w:rsidR="008214CD">
        <w:rPr>
          <w:sz w:val="24"/>
          <w:szCs w:val="24"/>
          <w:lang w:val="el-GR"/>
        </w:rPr>
        <w:t xml:space="preserve"> στην κύρια λήψη</w:t>
      </w:r>
      <w:r>
        <w:rPr>
          <w:sz w:val="24"/>
          <w:szCs w:val="24"/>
          <w:lang w:val="el-GR"/>
        </w:rPr>
        <w:t>:</w:t>
      </w:r>
    </w:p>
    <w:p w:rsidR="0073325A" w:rsidRPr="00D62804" w:rsidRDefault="0073325A" w:rsidP="0073325A">
      <w:pPr>
        <w:jc w:val="both"/>
        <w:rPr>
          <w:sz w:val="24"/>
          <w:szCs w:val="24"/>
          <w:lang w:val="el-GR"/>
        </w:rPr>
      </w:pPr>
    </w:p>
    <w:p w:rsidR="0073325A" w:rsidRPr="00D62804" w:rsidRDefault="0073325A" w:rsidP="0073325A">
      <w:pPr>
        <w:ind w:left="720" w:firstLine="720"/>
        <w:jc w:val="both"/>
        <w:rPr>
          <w:sz w:val="24"/>
          <w:szCs w:val="24"/>
          <w:lang w:val="el-GR"/>
        </w:rPr>
      </w:pPr>
      <w:r w:rsidRPr="00D62804">
        <w:rPr>
          <w:sz w:val="24"/>
          <w:szCs w:val="24"/>
          <w:u w:val="single"/>
          <w:lang w:val="el-GR"/>
        </w:rPr>
        <w:t xml:space="preserve">Φορτίο  </w:t>
      </w:r>
      <w:r>
        <w:rPr>
          <w:sz w:val="24"/>
          <w:szCs w:val="24"/>
          <w:u w:val="single"/>
          <w:lang w:val="el-GR"/>
        </w:rPr>
        <w:t>στην πλευρά</w:t>
      </w:r>
      <w:r w:rsidRPr="00D62804">
        <w:rPr>
          <w:sz w:val="24"/>
          <w:szCs w:val="24"/>
          <w:lang w:val="el-GR"/>
        </w:rPr>
        <w:tab/>
      </w:r>
      <w:r>
        <w:rPr>
          <w:sz w:val="24"/>
          <w:szCs w:val="24"/>
          <w:lang w:val="el-GR"/>
        </w:rPr>
        <w:tab/>
      </w:r>
      <w:r w:rsidR="008214CD">
        <w:rPr>
          <w:sz w:val="24"/>
          <w:szCs w:val="24"/>
          <w:u w:val="single"/>
          <w:lang w:val="el-GR"/>
        </w:rPr>
        <w:t>Δείκτης αποδοτικότητας</w:t>
      </w:r>
    </w:p>
    <w:p w:rsidR="0073325A" w:rsidRPr="00D62804" w:rsidRDefault="0073325A" w:rsidP="0073325A">
      <w:pPr>
        <w:ind w:left="720" w:firstLine="720"/>
        <w:jc w:val="both"/>
        <w:rPr>
          <w:sz w:val="24"/>
          <w:szCs w:val="24"/>
          <w:lang w:val="el-GR"/>
        </w:rPr>
      </w:pPr>
      <w:r w:rsidRPr="00D62804">
        <w:rPr>
          <w:sz w:val="24"/>
          <w:szCs w:val="24"/>
          <w:u w:val="single"/>
          <w:lang w:val="el-GR"/>
        </w:rPr>
        <w:t>ΥΤ και ΜΤ (</w:t>
      </w:r>
      <w:r w:rsidRPr="00D62804">
        <w:rPr>
          <w:sz w:val="24"/>
          <w:szCs w:val="24"/>
          <w:u w:val="single"/>
        </w:rPr>
        <w:t>MVA</w:t>
      </w:r>
      <w:r w:rsidRPr="00D62804">
        <w:rPr>
          <w:sz w:val="24"/>
          <w:szCs w:val="24"/>
          <w:u w:val="single"/>
          <w:lang w:val="el-GR"/>
        </w:rPr>
        <w:t>)</w:t>
      </w:r>
      <w:r>
        <w:rPr>
          <w:sz w:val="24"/>
          <w:szCs w:val="24"/>
          <w:lang w:val="el-GR"/>
        </w:rPr>
        <w:tab/>
      </w:r>
      <w:r>
        <w:rPr>
          <w:sz w:val="24"/>
          <w:szCs w:val="24"/>
          <w:lang w:val="el-GR"/>
        </w:rPr>
        <w:tab/>
      </w:r>
      <w:r>
        <w:rPr>
          <w:sz w:val="24"/>
          <w:szCs w:val="24"/>
          <w:u w:val="single"/>
          <w:lang w:val="el-GR"/>
        </w:rPr>
        <w:t>με μηδενικό φορτίο</w:t>
      </w:r>
    </w:p>
    <w:p w:rsidR="0073325A" w:rsidRPr="00D62804" w:rsidRDefault="0073325A" w:rsidP="0073325A">
      <w:pPr>
        <w:ind w:left="720" w:firstLine="720"/>
        <w:jc w:val="both"/>
        <w:rPr>
          <w:sz w:val="24"/>
          <w:szCs w:val="24"/>
          <w:lang w:val="el-GR"/>
        </w:rPr>
      </w:pPr>
      <w:r w:rsidRPr="00D62804">
        <w:rPr>
          <w:sz w:val="24"/>
          <w:szCs w:val="24"/>
          <w:u w:val="single"/>
          <w:lang w:val="el-GR"/>
        </w:rPr>
        <w:t>(ΥΤ = ΜΤ)</w:t>
      </w:r>
      <w:r w:rsidRPr="00D62804">
        <w:rPr>
          <w:sz w:val="24"/>
          <w:szCs w:val="24"/>
          <w:lang w:val="el-GR"/>
        </w:rPr>
        <w:tab/>
      </w:r>
      <w:r w:rsidRPr="00D62804">
        <w:rPr>
          <w:sz w:val="24"/>
          <w:szCs w:val="24"/>
          <w:lang w:val="el-GR"/>
        </w:rPr>
        <w:tab/>
      </w:r>
      <w:r w:rsidRPr="00D62804">
        <w:rPr>
          <w:sz w:val="24"/>
          <w:szCs w:val="24"/>
          <w:lang w:val="el-GR"/>
        </w:rPr>
        <w:tab/>
      </w:r>
      <w:r>
        <w:rPr>
          <w:sz w:val="24"/>
          <w:szCs w:val="24"/>
          <w:u w:val="single"/>
          <w:lang w:val="el-GR"/>
        </w:rPr>
        <w:t>στην πλευρά ΧΤ</w:t>
      </w:r>
    </w:p>
    <w:p w:rsidR="0073325A" w:rsidRPr="00D62804" w:rsidRDefault="0073325A" w:rsidP="0073325A">
      <w:pPr>
        <w:ind w:left="720" w:firstLine="720"/>
        <w:jc w:val="both"/>
        <w:rPr>
          <w:iCs/>
          <w:sz w:val="24"/>
          <w:szCs w:val="24"/>
          <w:lang w:val="el-GR"/>
        </w:rPr>
      </w:pPr>
    </w:p>
    <w:p w:rsidR="0073325A" w:rsidRPr="00D62804" w:rsidRDefault="0073325A" w:rsidP="0073325A">
      <w:pPr>
        <w:ind w:left="720" w:firstLine="720"/>
        <w:jc w:val="both"/>
        <w:rPr>
          <w:sz w:val="24"/>
          <w:szCs w:val="24"/>
          <w:lang w:val="el-GR"/>
        </w:rPr>
      </w:pPr>
      <w:r w:rsidRPr="00D62804">
        <w:rPr>
          <w:sz w:val="24"/>
          <w:szCs w:val="24"/>
          <w:lang w:val="el-GR"/>
        </w:rPr>
        <w:t>280</w:t>
      </w:r>
      <w:r w:rsidRPr="00D62804">
        <w:rPr>
          <w:sz w:val="24"/>
          <w:szCs w:val="24"/>
          <w:lang w:val="el-GR"/>
        </w:rPr>
        <w:tab/>
      </w:r>
      <w:r>
        <w:rPr>
          <w:sz w:val="24"/>
          <w:szCs w:val="24"/>
          <w:lang w:val="el-GR"/>
        </w:rPr>
        <w:tab/>
      </w:r>
      <w:r>
        <w:rPr>
          <w:sz w:val="24"/>
          <w:szCs w:val="24"/>
          <w:lang w:val="el-GR"/>
        </w:rPr>
        <w:tab/>
      </w:r>
      <w:r w:rsidRPr="00D62804">
        <w:rPr>
          <w:sz w:val="24"/>
          <w:szCs w:val="24"/>
          <w:lang w:val="el-GR"/>
        </w:rPr>
        <w:tab/>
        <w:t>….....................</w:t>
      </w:r>
      <w:r w:rsidR="008214CD">
        <w:rPr>
          <w:sz w:val="24"/>
          <w:szCs w:val="24"/>
          <w:lang w:val="el-GR"/>
        </w:rPr>
        <w:t>.........%</w:t>
      </w:r>
    </w:p>
    <w:p w:rsidR="0073325A" w:rsidRPr="00D62804" w:rsidRDefault="0073325A" w:rsidP="0073325A">
      <w:pPr>
        <w:ind w:left="720" w:firstLine="720"/>
        <w:jc w:val="both"/>
        <w:rPr>
          <w:sz w:val="24"/>
          <w:szCs w:val="24"/>
          <w:lang w:val="el-GR"/>
        </w:rPr>
      </w:pPr>
      <w:r w:rsidRPr="00D62804">
        <w:rPr>
          <w:sz w:val="24"/>
          <w:szCs w:val="24"/>
          <w:lang w:val="el-GR"/>
        </w:rPr>
        <w:t>2</w:t>
      </w:r>
      <w:r>
        <w:rPr>
          <w:sz w:val="24"/>
          <w:szCs w:val="24"/>
          <w:lang w:val="el-GR"/>
        </w:rPr>
        <w:t>1</w:t>
      </w:r>
      <w:r w:rsidRPr="00D62804">
        <w:rPr>
          <w:sz w:val="24"/>
          <w:szCs w:val="24"/>
          <w:lang w:val="el-GR"/>
        </w:rPr>
        <w:t>0</w:t>
      </w:r>
      <w:r w:rsidRPr="00D62804">
        <w:rPr>
          <w:sz w:val="24"/>
          <w:szCs w:val="24"/>
          <w:lang w:val="el-GR"/>
        </w:rPr>
        <w:tab/>
      </w:r>
      <w:r>
        <w:rPr>
          <w:sz w:val="24"/>
          <w:szCs w:val="24"/>
          <w:lang w:val="el-GR"/>
        </w:rPr>
        <w:tab/>
      </w:r>
      <w:r>
        <w:rPr>
          <w:sz w:val="24"/>
          <w:szCs w:val="24"/>
          <w:lang w:val="el-GR"/>
        </w:rPr>
        <w:tab/>
      </w:r>
      <w:r w:rsidRPr="00D62804">
        <w:rPr>
          <w:sz w:val="24"/>
          <w:szCs w:val="24"/>
          <w:lang w:val="el-GR"/>
        </w:rPr>
        <w:tab/>
        <w:t>......................</w:t>
      </w:r>
      <w:r w:rsidR="008214CD">
        <w:rPr>
          <w:sz w:val="24"/>
          <w:szCs w:val="24"/>
          <w:lang w:val="el-GR"/>
        </w:rPr>
        <w:t>............%</w:t>
      </w:r>
    </w:p>
    <w:p w:rsidR="0073325A" w:rsidRPr="00D62804" w:rsidRDefault="0073325A" w:rsidP="0073325A">
      <w:pPr>
        <w:ind w:left="720" w:firstLine="720"/>
        <w:jc w:val="both"/>
        <w:rPr>
          <w:sz w:val="24"/>
          <w:szCs w:val="24"/>
          <w:lang w:val="el-GR"/>
        </w:rPr>
      </w:pPr>
      <w:r w:rsidRPr="00D62804">
        <w:rPr>
          <w:sz w:val="24"/>
          <w:szCs w:val="24"/>
          <w:lang w:val="el-GR"/>
        </w:rPr>
        <w:t>1</w:t>
      </w:r>
      <w:r>
        <w:rPr>
          <w:sz w:val="24"/>
          <w:szCs w:val="24"/>
          <w:lang w:val="el-GR"/>
        </w:rPr>
        <w:t>4</w:t>
      </w:r>
      <w:r w:rsidRPr="00D62804">
        <w:rPr>
          <w:sz w:val="24"/>
          <w:szCs w:val="24"/>
          <w:lang w:val="el-GR"/>
        </w:rPr>
        <w:t>0</w:t>
      </w:r>
      <w:r w:rsidRPr="00D62804">
        <w:rPr>
          <w:sz w:val="24"/>
          <w:szCs w:val="24"/>
          <w:lang w:val="el-GR"/>
        </w:rPr>
        <w:tab/>
      </w:r>
      <w:r>
        <w:rPr>
          <w:sz w:val="24"/>
          <w:szCs w:val="24"/>
          <w:lang w:val="el-GR"/>
        </w:rPr>
        <w:tab/>
      </w:r>
      <w:r>
        <w:rPr>
          <w:sz w:val="24"/>
          <w:szCs w:val="24"/>
          <w:lang w:val="el-GR"/>
        </w:rPr>
        <w:tab/>
      </w:r>
      <w:r w:rsidRPr="00D62804">
        <w:rPr>
          <w:sz w:val="24"/>
          <w:szCs w:val="24"/>
          <w:lang w:val="el-GR"/>
        </w:rPr>
        <w:tab/>
        <w:t>......................</w:t>
      </w:r>
      <w:r w:rsidR="008214CD">
        <w:rPr>
          <w:sz w:val="24"/>
          <w:szCs w:val="24"/>
          <w:lang w:val="el-GR"/>
        </w:rPr>
        <w:t>............%</w:t>
      </w:r>
    </w:p>
    <w:p w:rsidR="0073325A" w:rsidRPr="00D62804" w:rsidRDefault="0073325A" w:rsidP="0073325A">
      <w:pPr>
        <w:ind w:left="720" w:firstLine="720"/>
        <w:jc w:val="both"/>
        <w:rPr>
          <w:sz w:val="24"/>
          <w:szCs w:val="24"/>
          <w:lang w:val="el-GR"/>
        </w:rPr>
      </w:pPr>
      <w:r>
        <w:rPr>
          <w:sz w:val="24"/>
          <w:szCs w:val="24"/>
          <w:lang w:val="el-GR"/>
        </w:rPr>
        <w:t xml:space="preserve">  7</w:t>
      </w:r>
      <w:r w:rsidRPr="00D62804">
        <w:rPr>
          <w:sz w:val="24"/>
          <w:szCs w:val="24"/>
          <w:lang w:val="el-GR"/>
        </w:rPr>
        <w:t>0</w:t>
      </w:r>
      <w:r w:rsidRPr="00D62804">
        <w:rPr>
          <w:sz w:val="24"/>
          <w:szCs w:val="24"/>
          <w:lang w:val="el-GR"/>
        </w:rPr>
        <w:tab/>
      </w:r>
      <w:r>
        <w:rPr>
          <w:sz w:val="24"/>
          <w:szCs w:val="24"/>
          <w:lang w:val="el-GR"/>
        </w:rPr>
        <w:tab/>
      </w:r>
      <w:r>
        <w:rPr>
          <w:sz w:val="24"/>
          <w:szCs w:val="24"/>
          <w:lang w:val="el-GR"/>
        </w:rPr>
        <w:tab/>
      </w:r>
      <w:r w:rsidRPr="00D62804">
        <w:rPr>
          <w:sz w:val="24"/>
          <w:szCs w:val="24"/>
          <w:lang w:val="el-GR"/>
        </w:rPr>
        <w:tab/>
        <w:t>.......................</w:t>
      </w:r>
      <w:r w:rsidR="008214CD">
        <w:rPr>
          <w:sz w:val="24"/>
          <w:szCs w:val="24"/>
          <w:lang w:val="el-GR"/>
        </w:rPr>
        <w:t>...........%</w:t>
      </w:r>
    </w:p>
    <w:p w:rsidR="008214CD" w:rsidRPr="00D62804" w:rsidRDefault="008214CD" w:rsidP="008214CD">
      <w:pPr>
        <w:ind w:left="720" w:firstLine="720"/>
        <w:jc w:val="both"/>
        <w:rPr>
          <w:sz w:val="24"/>
          <w:szCs w:val="24"/>
          <w:lang w:val="el-GR"/>
        </w:rPr>
      </w:pPr>
    </w:p>
    <w:p w:rsidR="008214CD" w:rsidRPr="008214CD" w:rsidRDefault="008214CD" w:rsidP="008214CD">
      <w:pPr>
        <w:ind w:left="1418" w:hanging="698"/>
        <w:jc w:val="both"/>
        <w:rPr>
          <w:sz w:val="24"/>
          <w:szCs w:val="24"/>
          <w:lang w:val="el-GR"/>
        </w:rPr>
      </w:pPr>
      <w:r w:rsidRPr="00CF1D4B">
        <w:rPr>
          <w:bCs/>
          <w:sz w:val="24"/>
          <w:szCs w:val="24"/>
          <w:lang w:val="el-GR"/>
        </w:rPr>
        <w:t>11.9</w:t>
      </w:r>
      <w:r w:rsidR="00843E3D">
        <w:rPr>
          <w:sz w:val="24"/>
          <w:szCs w:val="24"/>
          <w:lang w:val="el-GR"/>
        </w:rPr>
        <w:t>.</w:t>
      </w:r>
      <w:r w:rsidRPr="00D62804">
        <w:rPr>
          <w:sz w:val="24"/>
          <w:szCs w:val="24"/>
          <w:lang w:val="el-GR"/>
        </w:rPr>
        <w:tab/>
      </w:r>
      <w:r>
        <w:rPr>
          <w:sz w:val="24"/>
          <w:szCs w:val="24"/>
          <w:lang w:val="el-GR"/>
        </w:rPr>
        <w:t>Μέγιστος δείκτης αποδοτικότητας (</w:t>
      </w:r>
      <w:r>
        <w:rPr>
          <w:sz w:val="24"/>
          <w:szCs w:val="24"/>
        </w:rPr>
        <w:t>PEI</w:t>
      </w:r>
      <w:r w:rsidRPr="00CF1D4B">
        <w:rPr>
          <w:sz w:val="24"/>
          <w:szCs w:val="24"/>
          <w:lang w:val="el-GR"/>
        </w:rPr>
        <w:t>)</w:t>
      </w:r>
    </w:p>
    <w:p w:rsidR="008214CD" w:rsidRPr="00BC35F9" w:rsidRDefault="008214CD" w:rsidP="008214CD">
      <w:pPr>
        <w:ind w:left="1418"/>
        <w:jc w:val="both"/>
        <w:rPr>
          <w:sz w:val="24"/>
          <w:szCs w:val="24"/>
          <w:lang w:val="el-GR"/>
        </w:rPr>
      </w:pPr>
      <w:r>
        <w:rPr>
          <w:sz w:val="24"/>
          <w:szCs w:val="24"/>
          <w:lang w:val="el-GR"/>
        </w:rPr>
        <w:t xml:space="preserve">σύμφωνα με το </w:t>
      </w:r>
      <w:r>
        <w:rPr>
          <w:sz w:val="24"/>
          <w:szCs w:val="24"/>
        </w:rPr>
        <w:t>EN</w:t>
      </w:r>
      <w:r w:rsidRPr="00CF1D4B">
        <w:rPr>
          <w:sz w:val="24"/>
          <w:szCs w:val="24"/>
          <w:lang w:val="el-GR"/>
        </w:rPr>
        <w:t xml:space="preserve"> 50629</w:t>
      </w:r>
      <w:r>
        <w:rPr>
          <w:sz w:val="24"/>
          <w:szCs w:val="24"/>
          <w:lang w:val="el-GR"/>
        </w:rPr>
        <w:tab/>
      </w:r>
      <w:r w:rsidRPr="00D62804">
        <w:rPr>
          <w:sz w:val="24"/>
          <w:szCs w:val="24"/>
          <w:lang w:val="el-GR"/>
        </w:rPr>
        <w:t xml:space="preserve">             :............................</w:t>
      </w:r>
      <w:r>
        <w:rPr>
          <w:sz w:val="24"/>
          <w:szCs w:val="24"/>
          <w:lang w:val="el-GR"/>
        </w:rPr>
        <w:t>...</w:t>
      </w:r>
      <w:r w:rsidRPr="00CF1D4B">
        <w:rPr>
          <w:sz w:val="24"/>
          <w:szCs w:val="24"/>
          <w:lang w:val="el-GR"/>
        </w:rPr>
        <w:t>%</w:t>
      </w:r>
    </w:p>
    <w:p w:rsidR="008214CD" w:rsidRPr="00D62804" w:rsidRDefault="008214CD" w:rsidP="008214CD">
      <w:pPr>
        <w:ind w:left="720" w:firstLine="720"/>
        <w:jc w:val="both"/>
        <w:rPr>
          <w:sz w:val="24"/>
          <w:szCs w:val="24"/>
          <w:lang w:val="el-GR"/>
        </w:rPr>
      </w:pPr>
    </w:p>
    <w:p w:rsidR="008214CD" w:rsidRPr="008214CD" w:rsidRDefault="008214CD" w:rsidP="008214CD">
      <w:pPr>
        <w:ind w:left="1418" w:hanging="698"/>
        <w:jc w:val="both"/>
        <w:rPr>
          <w:sz w:val="24"/>
          <w:szCs w:val="24"/>
          <w:lang w:val="el-GR"/>
        </w:rPr>
      </w:pPr>
      <w:r w:rsidRPr="00CF1D4B">
        <w:rPr>
          <w:bCs/>
          <w:sz w:val="24"/>
          <w:szCs w:val="24"/>
          <w:lang w:val="el-GR"/>
        </w:rPr>
        <w:t>11.10</w:t>
      </w:r>
      <w:r w:rsidR="00843E3D">
        <w:rPr>
          <w:sz w:val="24"/>
          <w:szCs w:val="24"/>
          <w:lang w:val="el-GR"/>
        </w:rPr>
        <w:t>.</w:t>
      </w:r>
      <w:r w:rsidRPr="00D62804">
        <w:rPr>
          <w:sz w:val="24"/>
          <w:szCs w:val="24"/>
          <w:lang w:val="el-GR"/>
        </w:rPr>
        <w:tab/>
      </w:r>
      <w:r>
        <w:rPr>
          <w:sz w:val="24"/>
          <w:szCs w:val="24"/>
          <w:lang w:val="el-GR"/>
        </w:rPr>
        <w:t>Συντελεστής φορτίου</w:t>
      </w:r>
      <w:r w:rsidRPr="00CF1D4B">
        <w:rPr>
          <w:sz w:val="24"/>
          <w:szCs w:val="24"/>
          <w:lang w:val="el-GR"/>
        </w:rPr>
        <w:t xml:space="preserve"> </w:t>
      </w:r>
      <w:r>
        <w:rPr>
          <w:sz w:val="24"/>
          <w:szCs w:val="24"/>
          <w:lang w:val="el-GR"/>
        </w:rPr>
        <w:t xml:space="preserve">στους ακροδέκτες </w:t>
      </w:r>
    </w:p>
    <w:p w:rsidR="008214CD" w:rsidRPr="00CF1D4B" w:rsidRDefault="008214CD" w:rsidP="008214CD">
      <w:pPr>
        <w:ind w:left="1418"/>
        <w:jc w:val="both"/>
        <w:rPr>
          <w:sz w:val="24"/>
          <w:szCs w:val="24"/>
          <w:lang w:val="el-GR"/>
        </w:rPr>
      </w:pPr>
      <w:r>
        <w:rPr>
          <w:sz w:val="24"/>
          <w:szCs w:val="24"/>
          <w:lang w:val="el-GR"/>
        </w:rPr>
        <w:t>ΥΤ – ΜΤ,</w:t>
      </w:r>
      <w:r w:rsidRPr="00CF1D4B">
        <w:rPr>
          <w:sz w:val="24"/>
          <w:szCs w:val="24"/>
          <w:lang w:val="el-GR"/>
        </w:rPr>
        <w:t xml:space="preserve"> </w:t>
      </w:r>
      <w:r>
        <w:rPr>
          <w:sz w:val="24"/>
          <w:szCs w:val="24"/>
          <w:lang w:val="el-GR"/>
        </w:rPr>
        <w:t xml:space="preserve">στον οποίο εμφανίζεται ο </w:t>
      </w:r>
      <w:r>
        <w:rPr>
          <w:sz w:val="24"/>
          <w:szCs w:val="24"/>
        </w:rPr>
        <w:t>PEI</w:t>
      </w:r>
      <w:r w:rsidRPr="00CF1D4B">
        <w:rPr>
          <w:sz w:val="24"/>
          <w:szCs w:val="24"/>
          <w:lang w:val="el-GR"/>
        </w:rPr>
        <w:t xml:space="preserve">, </w:t>
      </w:r>
    </w:p>
    <w:p w:rsidR="008214CD" w:rsidRPr="00CF1D4B" w:rsidRDefault="008214CD" w:rsidP="008214CD">
      <w:pPr>
        <w:ind w:left="1418"/>
        <w:jc w:val="both"/>
        <w:rPr>
          <w:sz w:val="24"/>
          <w:szCs w:val="24"/>
          <w:lang w:val="el-GR"/>
        </w:rPr>
      </w:pPr>
      <w:r>
        <w:rPr>
          <w:sz w:val="24"/>
          <w:szCs w:val="24"/>
          <w:lang w:val="el-GR"/>
        </w:rPr>
        <w:t xml:space="preserve">στη βάση των 280 </w:t>
      </w:r>
      <w:r>
        <w:rPr>
          <w:sz w:val="24"/>
          <w:szCs w:val="24"/>
        </w:rPr>
        <w:t>MVA</w:t>
      </w:r>
      <w:r>
        <w:rPr>
          <w:sz w:val="24"/>
          <w:szCs w:val="24"/>
          <w:lang w:val="el-GR"/>
        </w:rPr>
        <w:tab/>
      </w:r>
      <w:r w:rsidRPr="00D62804">
        <w:rPr>
          <w:sz w:val="24"/>
          <w:szCs w:val="24"/>
          <w:lang w:val="el-GR"/>
        </w:rPr>
        <w:t xml:space="preserve">             :............................</w:t>
      </w:r>
      <w:r>
        <w:rPr>
          <w:sz w:val="24"/>
          <w:szCs w:val="24"/>
          <w:lang w:val="el-GR"/>
        </w:rPr>
        <w:t>...</w:t>
      </w:r>
      <w:proofErr w:type="spellStart"/>
      <w:r>
        <w:rPr>
          <w:sz w:val="24"/>
          <w:szCs w:val="24"/>
          <w:lang w:val="el-GR"/>
        </w:rPr>
        <w:t>αμ</w:t>
      </w:r>
      <w:proofErr w:type="spellEnd"/>
    </w:p>
    <w:p w:rsidR="0024781C" w:rsidRPr="00E40BA9" w:rsidRDefault="0024781C" w:rsidP="008931E8">
      <w:pPr>
        <w:ind w:left="720" w:firstLine="720"/>
        <w:jc w:val="both"/>
        <w:rPr>
          <w:sz w:val="24"/>
          <w:szCs w:val="24"/>
          <w:lang w:val="el-GR"/>
        </w:rPr>
      </w:pPr>
    </w:p>
    <w:p w:rsidR="00364E9E" w:rsidRDefault="007058D8" w:rsidP="00B35B78">
      <w:pPr>
        <w:jc w:val="both"/>
        <w:rPr>
          <w:sz w:val="24"/>
          <w:szCs w:val="24"/>
          <w:lang w:val="el-GR"/>
        </w:rPr>
      </w:pPr>
      <w:r w:rsidRPr="00CF1D4B">
        <w:rPr>
          <w:bCs/>
          <w:sz w:val="24"/>
          <w:szCs w:val="24"/>
          <w:lang w:val="el-GR"/>
        </w:rPr>
        <w:t>1</w:t>
      </w:r>
      <w:r w:rsidR="0088502F" w:rsidRPr="00CF1D4B">
        <w:rPr>
          <w:bCs/>
          <w:sz w:val="24"/>
          <w:szCs w:val="24"/>
          <w:lang w:val="el-GR"/>
        </w:rPr>
        <w:t>2</w:t>
      </w:r>
      <w:r w:rsidR="00B35B78" w:rsidRPr="00CF1D4B">
        <w:rPr>
          <w:bCs/>
          <w:sz w:val="24"/>
          <w:szCs w:val="24"/>
          <w:lang w:val="el-GR"/>
        </w:rPr>
        <w:t>.</w:t>
      </w:r>
      <w:r w:rsidR="00B35B78" w:rsidRPr="00E40BA9">
        <w:rPr>
          <w:sz w:val="24"/>
          <w:szCs w:val="24"/>
          <w:lang w:val="el-GR"/>
        </w:rPr>
        <w:tab/>
      </w:r>
      <w:r w:rsidR="00364E9E">
        <w:rPr>
          <w:sz w:val="24"/>
          <w:szCs w:val="24"/>
          <w:lang w:val="el-GR"/>
        </w:rPr>
        <w:t>Σύνθετη αντίσταση</w:t>
      </w:r>
      <w:r w:rsidR="00364E9E" w:rsidRPr="00E40BA9">
        <w:rPr>
          <w:sz w:val="24"/>
          <w:szCs w:val="24"/>
          <w:lang w:val="el-GR"/>
        </w:rPr>
        <w:t xml:space="preserve"> </w:t>
      </w:r>
      <w:r w:rsidR="00B35B78" w:rsidRPr="00E40BA9">
        <w:rPr>
          <w:sz w:val="24"/>
          <w:szCs w:val="24"/>
          <w:lang w:val="el-GR"/>
        </w:rPr>
        <w:t>βραχυκ</w:t>
      </w:r>
      <w:r w:rsidR="00364E9E">
        <w:rPr>
          <w:sz w:val="24"/>
          <w:szCs w:val="24"/>
          <w:lang w:val="el-GR"/>
        </w:rPr>
        <w:t>ύ</w:t>
      </w:r>
      <w:r w:rsidR="00B35B78" w:rsidRPr="00E40BA9">
        <w:rPr>
          <w:sz w:val="24"/>
          <w:szCs w:val="24"/>
          <w:lang w:val="el-GR"/>
        </w:rPr>
        <w:t>κλ</w:t>
      </w:r>
      <w:r w:rsidR="00364E9E">
        <w:rPr>
          <w:sz w:val="24"/>
          <w:szCs w:val="24"/>
          <w:lang w:val="el-GR"/>
        </w:rPr>
        <w:t>ω</w:t>
      </w:r>
      <w:r w:rsidR="00B35B78" w:rsidRPr="00E40BA9">
        <w:rPr>
          <w:sz w:val="24"/>
          <w:szCs w:val="24"/>
          <w:lang w:val="el-GR"/>
        </w:rPr>
        <w:t>σ</w:t>
      </w:r>
      <w:r w:rsidR="00364E9E">
        <w:rPr>
          <w:sz w:val="24"/>
          <w:szCs w:val="24"/>
          <w:lang w:val="el-GR"/>
        </w:rPr>
        <w:t>η</w:t>
      </w:r>
      <w:r w:rsidR="00B35B78" w:rsidRPr="00E40BA9">
        <w:rPr>
          <w:sz w:val="24"/>
          <w:szCs w:val="24"/>
          <w:lang w:val="el-GR"/>
        </w:rPr>
        <w:t>ς</w:t>
      </w:r>
      <w:r w:rsidR="005B160A" w:rsidRPr="00CF1D4B">
        <w:rPr>
          <w:sz w:val="24"/>
          <w:szCs w:val="24"/>
          <w:lang w:val="el-GR"/>
        </w:rPr>
        <w:t xml:space="preserve"> </w:t>
      </w:r>
      <w:r w:rsidR="005B160A">
        <w:rPr>
          <w:sz w:val="24"/>
          <w:szCs w:val="24"/>
          <w:lang w:val="el-GR"/>
        </w:rPr>
        <w:t>σε</w:t>
      </w:r>
      <w:r w:rsidR="00B35B78" w:rsidRPr="00E40BA9">
        <w:rPr>
          <w:sz w:val="24"/>
          <w:szCs w:val="24"/>
          <w:lang w:val="el-GR"/>
        </w:rPr>
        <w:t xml:space="preserve"> </w:t>
      </w:r>
      <w:r w:rsidR="005B160A">
        <w:rPr>
          <w:sz w:val="24"/>
          <w:szCs w:val="24"/>
          <w:lang w:val="el-GR"/>
        </w:rPr>
        <w:t>(</w:t>
      </w:r>
      <w:r w:rsidR="00B35B78" w:rsidRPr="00E40BA9">
        <w:rPr>
          <w:sz w:val="24"/>
          <w:szCs w:val="24"/>
          <w:lang w:val="el-GR"/>
        </w:rPr>
        <w:t>%</w:t>
      </w:r>
      <w:r w:rsidR="005B160A">
        <w:rPr>
          <w:sz w:val="24"/>
          <w:szCs w:val="24"/>
          <w:lang w:val="el-GR"/>
        </w:rPr>
        <w:t>)</w:t>
      </w:r>
      <w:r w:rsidR="005B160A" w:rsidRPr="00CF1D4B">
        <w:rPr>
          <w:sz w:val="24"/>
          <w:szCs w:val="24"/>
          <w:lang w:val="el-GR"/>
        </w:rPr>
        <w:t xml:space="preserve"> </w:t>
      </w:r>
      <w:r w:rsidR="005B160A">
        <w:rPr>
          <w:sz w:val="24"/>
          <w:szCs w:val="24"/>
          <w:lang w:val="el-GR"/>
        </w:rPr>
        <w:t>στην κύρια λήψη,</w:t>
      </w:r>
      <w:r w:rsidR="00B35B78" w:rsidRPr="00E40BA9">
        <w:rPr>
          <w:sz w:val="24"/>
          <w:szCs w:val="24"/>
          <w:lang w:val="el-GR"/>
        </w:rPr>
        <w:t xml:space="preserve"> </w:t>
      </w:r>
      <w:r w:rsidR="0088502F">
        <w:rPr>
          <w:sz w:val="24"/>
          <w:szCs w:val="24"/>
          <w:lang w:val="el-GR"/>
        </w:rPr>
        <w:t>σ</w:t>
      </w:r>
      <w:r w:rsidR="005B160A">
        <w:rPr>
          <w:sz w:val="24"/>
          <w:szCs w:val="24"/>
          <w:lang w:val="el-GR"/>
        </w:rPr>
        <w:t>ε</w:t>
      </w:r>
      <w:r w:rsidR="00364E9E">
        <w:rPr>
          <w:sz w:val="24"/>
          <w:szCs w:val="24"/>
          <w:lang w:val="el-GR"/>
        </w:rPr>
        <w:t xml:space="preserve"> ισχύ</w:t>
      </w:r>
      <w:r w:rsidR="00B35B78" w:rsidRPr="00E40BA9">
        <w:rPr>
          <w:sz w:val="24"/>
          <w:szCs w:val="24"/>
          <w:lang w:val="el-GR"/>
        </w:rPr>
        <w:t xml:space="preserve"> 280 MVA και </w:t>
      </w:r>
    </w:p>
    <w:p w:rsidR="00B35B78" w:rsidRPr="00E40BA9" w:rsidRDefault="00364E9E" w:rsidP="00B35B78">
      <w:pPr>
        <w:jc w:val="both"/>
        <w:rPr>
          <w:sz w:val="24"/>
          <w:szCs w:val="24"/>
          <w:lang w:val="el-GR"/>
        </w:rPr>
      </w:pPr>
      <w:r>
        <w:rPr>
          <w:sz w:val="24"/>
          <w:szCs w:val="24"/>
          <w:lang w:val="el-GR"/>
        </w:rPr>
        <w:tab/>
        <w:t xml:space="preserve">στην ονομαστική τάση, </w:t>
      </w:r>
      <w:proofErr w:type="spellStart"/>
      <w:r>
        <w:rPr>
          <w:sz w:val="24"/>
          <w:szCs w:val="24"/>
          <w:lang w:val="el-GR"/>
        </w:rPr>
        <w:t>ανηγμένη</w:t>
      </w:r>
      <w:proofErr w:type="spellEnd"/>
      <w:r>
        <w:rPr>
          <w:sz w:val="24"/>
          <w:szCs w:val="24"/>
          <w:lang w:val="el-GR"/>
        </w:rPr>
        <w:t xml:space="preserve"> στους 75°</w:t>
      </w:r>
      <w:r>
        <w:rPr>
          <w:sz w:val="24"/>
          <w:szCs w:val="24"/>
        </w:rPr>
        <w:t>C</w:t>
      </w:r>
      <w:r w:rsidRPr="00CF1D4B">
        <w:rPr>
          <w:sz w:val="24"/>
          <w:szCs w:val="24"/>
          <w:lang w:val="el-GR"/>
        </w:rPr>
        <w:t>:</w:t>
      </w:r>
    </w:p>
    <w:p w:rsidR="00982080" w:rsidRPr="00E40BA9" w:rsidRDefault="00982080" w:rsidP="00B35B78">
      <w:pPr>
        <w:ind w:firstLine="720"/>
        <w:jc w:val="both"/>
        <w:rPr>
          <w:sz w:val="24"/>
          <w:szCs w:val="24"/>
          <w:lang w:val="el-GR"/>
        </w:rPr>
      </w:pPr>
    </w:p>
    <w:p w:rsidR="00982080" w:rsidRPr="00E40BA9" w:rsidRDefault="00982080" w:rsidP="00B35B78">
      <w:pPr>
        <w:ind w:firstLine="720"/>
        <w:jc w:val="both"/>
        <w:rPr>
          <w:sz w:val="24"/>
          <w:szCs w:val="24"/>
          <w:lang w:val="el-GR"/>
        </w:rPr>
      </w:pPr>
      <w:r w:rsidRPr="00843E3D">
        <w:rPr>
          <w:sz w:val="24"/>
          <w:szCs w:val="24"/>
          <w:lang w:val="el-GR"/>
        </w:rPr>
        <w:t>1</w:t>
      </w:r>
      <w:r w:rsidR="0088502F" w:rsidRPr="00843E3D">
        <w:rPr>
          <w:sz w:val="24"/>
          <w:szCs w:val="24"/>
          <w:lang w:val="el-GR"/>
        </w:rPr>
        <w:t>2</w:t>
      </w:r>
      <w:r w:rsidRPr="00843E3D">
        <w:rPr>
          <w:sz w:val="24"/>
          <w:szCs w:val="24"/>
          <w:lang w:val="el-GR"/>
        </w:rPr>
        <w:t>.1</w:t>
      </w:r>
      <w:r w:rsidR="0088502F" w:rsidRPr="00843E3D">
        <w:rPr>
          <w:sz w:val="24"/>
          <w:szCs w:val="24"/>
          <w:lang w:val="el-GR"/>
        </w:rPr>
        <w:t>.</w:t>
      </w:r>
      <w:r w:rsidRPr="00E40BA9">
        <w:rPr>
          <w:sz w:val="24"/>
          <w:szCs w:val="24"/>
          <w:lang w:val="el-GR"/>
        </w:rPr>
        <w:tab/>
      </w:r>
      <w:r w:rsidR="00364E9E">
        <w:rPr>
          <w:sz w:val="24"/>
          <w:szCs w:val="24"/>
          <w:lang w:val="el-GR"/>
        </w:rPr>
        <w:t>Σύνθετη αντίσταση</w:t>
      </w:r>
      <w:r w:rsidR="00364E9E" w:rsidRPr="00E40BA9">
        <w:rPr>
          <w:sz w:val="24"/>
          <w:szCs w:val="24"/>
          <w:lang w:val="el-GR"/>
        </w:rPr>
        <w:t xml:space="preserve"> </w:t>
      </w:r>
      <w:r w:rsidRPr="00E40BA9">
        <w:rPr>
          <w:sz w:val="24"/>
          <w:szCs w:val="24"/>
          <w:lang w:val="el-GR"/>
        </w:rPr>
        <w:t>βραχυκύκλωσης θετικής ακολουθίας</w:t>
      </w:r>
    </w:p>
    <w:p w:rsidR="00982080" w:rsidRPr="00E40BA9" w:rsidRDefault="00982080" w:rsidP="00B35B78">
      <w:pPr>
        <w:ind w:firstLine="720"/>
        <w:jc w:val="both"/>
        <w:rPr>
          <w:sz w:val="24"/>
          <w:szCs w:val="24"/>
          <w:lang w:val="el-GR"/>
        </w:rPr>
      </w:pPr>
    </w:p>
    <w:p w:rsidR="00B35B78" w:rsidRPr="00E40BA9" w:rsidRDefault="00B35B78" w:rsidP="00B35B78">
      <w:pPr>
        <w:jc w:val="both"/>
        <w:rPr>
          <w:sz w:val="24"/>
          <w:szCs w:val="24"/>
          <w:lang w:val="el-GR"/>
        </w:rPr>
      </w:pPr>
      <w:r w:rsidRPr="00E40BA9">
        <w:rPr>
          <w:sz w:val="24"/>
          <w:szCs w:val="24"/>
          <w:lang w:val="el-GR"/>
        </w:rPr>
        <w:tab/>
        <w:t>α.</w:t>
      </w:r>
      <w:r w:rsidRPr="00E40BA9">
        <w:rPr>
          <w:sz w:val="24"/>
          <w:szCs w:val="24"/>
          <w:lang w:val="el-GR"/>
        </w:rPr>
        <w:tab/>
        <w:t>ΥΤ</w:t>
      </w:r>
      <w:r w:rsidR="0088502F">
        <w:rPr>
          <w:sz w:val="24"/>
          <w:szCs w:val="24"/>
          <w:lang w:val="el-GR"/>
        </w:rPr>
        <w:t xml:space="preserve"> </w:t>
      </w:r>
      <w:r w:rsidRPr="00E40BA9">
        <w:rPr>
          <w:sz w:val="24"/>
          <w:szCs w:val="24"/>
          <w:lang w:val="el-GR"/>
        </w:rPr>
        <w:t>/</w:t>
      </w:r>
      <w:r w:rsidR="0088502F">
        <w:rPr>
          <w:sz w:val="24"/>
          <w:szCs w:val="24"/>
          <w:lang w:val="el-GR"/>
        </w:rPr>
        <w:t xml:space="preserve"> </w:t>
      </w:r>
      <w:r w:rsidR="003D6A6D" w:rsidRPr="00E40BA9">
        <w:rPr>
          <w:sz w:val="24"/>
          <w:szCs w:val="24"/>
          <w:lang w:val="el-GR"/>
        </w:rPr>
        <w:t>ΜΤ</w:t>
      </w:r>
      <w:r w:rsidR="003D6A6D" w:rsidRPr="00E40BA9">
        <w:rPr>
          <w:sz w:val="24"/>
          <w:szCs w:val="24"/>
          <w:lang w:val="el-GR"/>
        </w:rPr>
        <w:tab/>
      </w:r>
      <w:r w:rsidR="003D6A6D" w:rsidRPr="00E40BA9">
        <w:rPr>
          <w:sz w:val="24"/>
          <w:szCs w:val="24"/>
          <w:lang w:val="el-GR"/>
        </w:rPr>
        <w:tab/>
      </w:r>
      <w:r w:rsidR="003D6A6D" w:rsidRPr="00E40BA9">
        <w:rPr>
          <w:sz w:val="24"/>
          <w:szCs w:val="24"/>
          <w:lang w:val="el-GR"/>
        </w:rPr>
        <w:tab/>
      </w:r>
      <w:r w:rsidR="003D6A6D" w:rsidRPr="00E40BA9">
        <w:rPr>
          <w:sz w:val="24"/>
          <w:szCs w:val="24"/>
          <w:lang w:val="el-GR"/>
        </w:rPr>
        <w:tab/>
        <w:t>: ………………….........................</w:t>
      </w:r>
    </w:p>
    <w:p w:rsidR="00B35B78" w:rsidRPr="00E40BA9" w:rsidRDefault="003D6A6D" w:rsidP="00B35B78">
      <w:pPr>
        <w:jc w:val="both"/>
        <w:rPr>
          <w:sz w:val="24"/>
          <w:szCs w:val="24"/>
          <w:lang w:val="el-GR"/>
        </w:rPr>
      </w:pPr>
      <w:r w:rsidRPr="00E40BA9">
        <w:rPr>
          <w:sz w:val="24"/>
          <w:szCs w:val="24"/>
          <w:lang w:val="el-GR"/>
        </w:rPr>
        <w:tab/>
        <w:t>β.</w:t>
      </w:r>
      <w:r w:rsidRPr="00E40BA9">
        <w:rPr>
          <w:sz w:val="24"/>
          <w:szCs w:val="24"/>
          <w:lang w:val="el-GR"/>
        </w:rPr>
        <w:tab/>
        <w:t>ΥΤ</w:t>
      </w:r>
      <w:r w:rsidR="0088502F">
        <w:rPr>
          <w:sz w:val="24"/>
          <w:szCs w:val="24"/>
          <w:lang w:val="el-GR"/>
        </w:rPr>
        <w:t xml:space="preserve"> </w:t>
      </w:r>
      <w:r w:rsidRPr="00E40BA9">
        <w:rPr>
          <w:sz w:val="24"/>
          <w:szCs w:val="24"/>
          <w:lang w:val="el-GR"/>
        </w:rPr>
        <w:t>/</w:t>
      </w:r>
      <w:r w:rsidR="0088502F">
        <w:rPr>
          <w:sz w:val="24"/>
          <w:szCs w:val="24"/>
          <w:lang w:val="el-GR"/>
        </w:rPr>
        <w:t xml:space="preserve"> </w:t>
      </w:r>
      <w:r w:rsidRPr="00E40BA9">
        <w:rPr>
          <w:sz w:val="24"/>
          <w:szCs w:val="24"/>
          <w:lang w:val="el-GR"/>
        </w:rPr>
        <w:t>ΧΤ</w:t>
      </w:r>
      <w:r w:rsidRPr="00E40BA9">
        <w:rPr>
          <w:sz w:val="24"/>
          <w:szCs w:val="24"/>
          <w:lang w:val="el-GR"/>
        </w:rPr>
        <w:tab/>
      </w:r>
      <w:r w:rsidRPr="00E40BA9">
        <w:rPr>
          <w:sz w:val="24"/>
          <w:szCs w:val="24"/>
          <w:lang w:val="el-GR"/>
        </w:rPr>
        <w:tab/>
      </w:r>
      <w:r w:rsidRPr="00E40BA9">
        <w:rPr>
          <w:sz w:val="24"/>
          <w:szCs w:val="24"/>
          <w:lang w:val="el-GR"/>
        </w:rPr>
        <w:tab/>
      </w:r>
      <w:r w:rsidR="00BF0921" w:rsidRPr="00E40BA9">
        <w:rPr>
          <w:sz w:val="24"/>
          <w:szCs w:val="24"/>
          <w:lang w:val="el-GR"/>
        </w:rPr>
        <w:t xml:space="preserve"> </w:t>
      </w:r>
      <w:r w:rsidRPr="00E40BA9">
        <w:rPr>
          <w:sz w:val="24"/>
          <w:szCs w:val="24"/>
          <w:lang w:val="el-GR"/>
        </w:rPr>
        <w:tab/>
        <w:t>: ………………….........................</w:t>
      </w:r>
    </w:p>
    <w:p w:rsidR="00B35B78" w:rsidRPr="00E40BA9" w:rsidRDefault="00BF0921" w:rsidP="00B35B78">
      <w:pPr>
        <w:jc w:val="both"/>
        <w:rPr>
          <w:sz w:val="24"/>
          <w:szCs w:val="24"/>
          <w:lang w:val="el-GR"/>
        </w:rPr>
      </w:pPr>
      <w:r w:rsidRPr="00E40BA9">
        <w:rPr>
          <w:sz w:val="24"/>
          <w:szCs w:val="24"/>
          <w:lang w:val="el-GR"/>
        </w:rPr>
        <w:tab/>
        <w:t>γ.</w:t>
      </w:r>
      <w:r w:rsidRPr="00E40BA9">
        <w:rPr>
          <w:sz w:val="24"/>
          <w:szCs w:val="24"/>
          <w:lang w:val="el-GR"/>
        </w:rPr>
        <w:tab/>
        <w:t>ΜΤ</w:t>
      </w:r>
      <w:r w:rsidR="0088502F">
        <w:rPr>
          <w:sz w:val="24"/>
          <w:szCs w:val="24"/>
          <w:lang w:val="el-GR"/>
        </w:rPr>
        <w:t xml:space="preserve"> </w:t>
      </w:r>
      <w:r w:rsidRPr="00E40BA9">
        <w:rPr>
          <w:sz w:val="24"/>
          <w:szCs w:val="24"/>
          <w:lang w:val="el-GR"/>
        </w:rPr>
        <w:t>/</w:t>
      </w:r>
      <w:r w:rsidR="0088502F">
        <w:rPr>
          <w:sz w:val="24"/>
          <w:szCs w:val="24"/>
          <w:lang w:val="el-GR"/>
        </w:rPr>
        <w:t xml:space="preserve"> </w:t>
      </w:r>
      <w:r w:rsidRPr="00E40BA9">
        <w:rPr>
          <w:sz w:val="24"/>
          <w:szCs w:val="24"/>
          <w:lang w:val="el-GR"/>
        </w:rPr>
        <w:t>ΧΤ</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3D6A6D" w:rsidRPr="00E40BA9">
        <w:rPr>
          <w:sz w:val="24"/>
          <w:szCs w:val="24"/>
          <w:lang w:val="el-GR"/>
        </w:rPr>
        <w:t>: ………………….........................</w:t>
      </w:r>
    </w:p>
    <w:p w:rsidR="00952FFE" w:rsidRPr="00E40BA9" w:rsidRDefault="00952FFE" w:rsidP="00B35B78">
      <w:pPr>
        <w:jc w:val="both"/>
        <w:rPr>
          <w:sz w:val="24"/>
          <w:szCs w:val="24"/>
          <w:lang w:val="el-GR"/>
        </w:rPr>
      </w:pPr>
    </w:p>
    <w:p w:rsidR="00982080" w:rsidRPr="00E40BA9" w:rsidRDefault="00982080" w:rsidP="00982080">
      <w:pPr>
        <w:ind w:firstLine="720"/>
        <w:jc w:val="both"/>
        <w:rPr>
          <w:sz w:val="24"/>
          <w:szCs w:val="24"/>
          <w:lang w:val="el-GR"/>
        </w:rPr>
      </w:pPr>
      <w:r w:rsidRPr="00843E3D">
        <w:rPr>
          <w:sz w:val="24"/>
          <w:szCs w:val="24"/>
          <w:lang w:val="el-GR"/>
        </w:rPr>
        <w:t>1</w:t>
      </w:r>
      <w:r w:rsidR="0088502F" w:rsidRPr="00CF1D4B">
        <w:rPr>
          <w:sz w:val="24"/>
          <w:szCs w:val="24"/>
          <w:lang w:val="el-GR"/>
        </w:rPr>
        <w:t>2</w:t>
      </w:r>
      <w:r w:rsidRPr="00843E3D">
        <w:rPr>
          <w:sz w:val="24"/>
          <w:szCs w:val="24"/>
          <w:lang w:val="el-GR"/>
        </w:rPr>
        <w:t>.</w:t>
      </w:r>
      <w:r w:rsidR="0088502F" w:rsidRPr="00CF1D4B">
        <w:rPr>
          <w:sz w:val="24"/>
          <w:szCs w:val="24"/>
          <w:lang w:val="el-GR"/>
        </w:rPr>
        <w:t>2</w:t>
      </w:r>
      <w:r w:rsidR="0088502F" w:rsidRPr="00843E3D">
        <w:rPr>
          <w:sz w:val="24"/>
          <w:szCs w:val="24"/>
          <w:lang w:val="el-GR"/>
        </w:rPr>
        <w:t>.</w:t>
      </w:r>
      <w:r w:rsidRPr="00E40BA9">
        <w:rPr>
          <w:sz w:val="24"/>
          <w:szCs w:val="24"/>
          <w:lang w:val="el-GR"/>
        </w:rPr>
        <w:tab/>
      </w:r>
      <w:r w:rsidR="00364E9E">
        <w:rPr>
          <w:sz w:val="24"/>
          <w:szCs w:val="24"/>
          <w:lang w:val="el-GR"/>
        </w:rPr>
        <w:t>Σύνθετη αντίσταση</w:t>
      </w:r>
      <w:r w:rsidR="00364E9E" w:rsidRPr="00E40BA9">
        <w:rPr>
          <w:sz w:val="24"/>
          <w:szCs w:val="24"/>
          <w:lang w:val="el-GR"/>
        </w:rPr>
        <w:t xml:space="preserve"> </w:t>
      </w:r>
      <w:r w:rsidRPr="00E40BA9">
        <w:rPr>
          <w:sz w:val="24"/>
          <w:szCs w:val="24"/>
          <w:lang w:val="el-GR"/>
        </w:rPr>
        <w:t>βραχυκύκλωσης μηδενικής ακολουθίας</w:t>
      </w:r>
    </w:p>
    <w:p w:rsidR="00982080" w:rsidRPr="00E40BA9" w:rsidRDefault="00982080" w:rsidP="00982080">
      <w:pPr>
        <w:ind w:firstLine="720"/>
        <w:jc w:val="both"/>
        <w:rPr>
          <w:sz w:val="24"/>
          <w:szCs w:val="24"/>
          <w:lang w:val="el-GR"/>
        </w:rPr>
      </w:pPr>
    </w:p>
    <w:p w:rsidR="00982080" w:rsidRPr="00E40BA9" w:rsidRDefault="00982080" w:rsidP="00982080">
      <w:pPr>
        <w:jc w:val="both"/>
        <w:rPr>
          <w:sz w:val="24"/>
          <w:szCs w:val="24"/>
          <w:lang w:val="el-GR"/>
        </w:rPr>
      </w:pPr>
      <w:r w:rsidRPr="00E40BA9">
        <w:rPr>
          <w:sz w:val="24"/>
          <w:szCs w:val="24"/>
          <w:lang w:val="el-GR"/>
        </w:rPr>
        <w:tab/>
        <w:t>α.</w:t>
      </w:r>
      <w:r w:rsidRPr="00E40BA9">
        <w:rPr>
          <w:sz w:val="24"/>
          <w:szCs w:val="24"/>
          <w:lang w:val="el-GR"/>
        </w:rPr>
        <w:tab/>
        <w:t>ΥΤ</w:t>
      </w:r>
      <w:r w:rsidR="0088502F">
        <w:rPr>
          <w:sz w:val="24"/>
          <w:szCs w:val="24"/>
          <w:lang w:val="el-GR"/>
        </w:rPr>
        <w:t xml:space="preserve"> (ΜΤ </w:t>
      </w:r>
      <w:proofErr w:type="spellStart"/>
      <w:r w:rsidR="0088502F">
        <w:rPr>
          <w:sz w:val="24"/>
          <w:szCs w:val="24"/>
          <w:lang w:val="el-GR"/>
        </w:rPr>
        <w:t>ανοιχτοκυκλωμένη</w:t>
      </w:r>
      <w:proofErr w:type="spellEnd"/>
      <w:r w:rsidR="0088502F">
        <w:rPr>
          <w:sz w:val="24"/>
          <w:szCs w:val="24"/>
          <w:lang w:val="el-GR"/>
        </w:rPr>
        <w:t>)</w:t>
      </w:r>
      <w:r w:rsidRPr="00E40BA9">
        <w:rPr>
          <w:sz w:val="24"/>
          <w:szCs w:val="24"/>
          <w:lang w:val="el-GR"/>
        </w:rPr>
        <w:tab/>
      </w:r>
      <w:r w:rsidRPr="00E40BA9">
        <w:rPr>
          <w:sz w:val="24"/>
          <w:szCs w:val="24"/>
          <w:lang w:val="el-GR"/>
        </w:rPr>
        <w:tab/>
        <w:t>: ………………….........................</w:t>
      </w:r>
    </w:p>
    <w:p w:rsidR="00982080" w:rsidRPr="00E40BA9" w:rsidRDefault="00982080" w:rsidP="00982080">
      <w:pPr>
        <w:jc w:val="both"/>
        <w:rPr>
          <w:sz w:val="24"/>
          <w:szCs w:val="24"/>
          <w:lang w:val="el-GR"/>
        </w:rPr>
      </w:pPr>
      <w:r w:rsidRPr="00E40BA9">
        <w:rPr>
          <w:sz w:val="24"/>
          <w:szCs w:val="24"/>
          <w:lang w:val="el-GR"/>
        </w:rPr>
        <w:tab/>
        <w:t>β.</w:t>
      </w:r>
      <w:r w:rsidRPr="00E40BA9">
        <w:rPr>
          <w:sz w:val="24"/>
          <w:szCs w:val="24"/>
          <w:lang w:val="el-GR"/>
        </w:rPr>
        <w:tab/>
        <w:t>ΥΤ</w:t>
      </w:r>
      <w:r w:rsidR="0088502F">
        <w:rPr>
          <w:sz w:val="24"/>
          <w:szCs w:val="24"/>
          <w:lang w:val="el-GR"/>
        </w:rPr>
        <w:t xml:space="preserve"> (ΜΤ βραχυκυκλωμένη)</w:t>
      </w:r>
      <w:r w:rsidRPr="00E40BA9">
        <w:rPr>
          <w:sz w:val="24"/>
          <w:szCs w:val="24"/>
          <w:lang w:val="el-GR"/>
        </w:rPr>
        <w:tab/>
        <w:t xml:space="preserve"> </w:t>
      </w:r>
      <w:r w:rsidRPr="00E40BA9">
        <w:rPr>
          <w:sz w:val="24"/>
          <w:szCs w:val="24"/>
          <w:lang w:val="el-GR"/>
        </w:rPr>
        <w:tab/>
        <w:t>: ………………….........................</w:t>
      </w:r>
    </w:p>
    <w:p w:rsidR="00982080" w:rsidRPr="00E40BA9" w:rsidRDefault="00982080" w:rsidP="00982080">
      <w:pPr>
        <w:jc w:val="both"/>
        <w:rPr>
          <w:sz w:val="24"/>
          <w:szCs w:val="24"/>
          <w:lang w:val="el-GR"/>
        </w:rPr>
      </w:pPr>
      <w:r w:rsidRPr="00E40BA9">
        <w:rPr>
          <w:sz w:val="24"/>
          <w:szCs w:val="24"/>
          <w:lang w:val="el-GR"/>
        </w:rPr>
        <w:tab/>
        <w:t>γ.</w:t>
      </w:r>
      <w:r w:rsidRPr="00E40BA9">
        <w:rPr>
          <w:sz w:val="24"/>
          <w:szCs w:val="24"/>
          <w:lang w:val="el-GR"/>
        </w:rPr>
        <w:tab/>
        <w:t>ΜΤ</w:t>
      </w:r>
      <w:r w:rsidR="0088502F">
        <w:rPr>
          <w:sz w:val="24"/>
          <w:szCs w:val="24"/>
          <w:lang w:val="el-GR"/>
        </w:rPr>
        <w:t xml:space="preserve"> (ΥΤ </w:t>
      </w:r>
      <w:proofErr w:type="spellStart"/>
      <w:r w:rsidR="0088502F">
        <w:rPr>
          <w:sz w:val="24"/>
          <w:szCs w:val="24"/>
          <w:lang w:val="el-GR"/>
        </w:rPr>
        <w:t>ανοιχτοκυκλωμένη</w:t>
      </w:r>
      <w:proofErr w:type="spellEnd"/>
      <w:r w:rsidR="0088502F">
        <w:rPr>
          <w:sz w:val="24"/>
          <w:szCs w:val="24"/>
          <w:lang w:val="el-GR"/>
        </w:rPr>
        <w:t>)</w:t>
      </w:r>
      <w:r w:rsidRPr="00E40BA9">
        <w:rPr>
          <w:sz w:val="24"/>
          <w:szCs w:val="24"/>
          <w:lang w:val="el-GR"/>
        </w:rPr>
        <w:tab/>
      </w:r>
      <w:r w:rsidRPr="00E40BA9">
        <w:rPr>
          <w:sz w:val="24"/>
          <w:szCs w:val="24"/>
          <w:lang w:val="el-GR"/>
        </w:rPr>
        <w:tab/>
        <w:t>: ………………….........................</w:t>
      </w:r>
    </w:p>
    <w:p w:rsidR="0088502F" w:rsidRPr="00D62804" w:rsidRDefault="0088502F" w:rsidP="0088502F">
      <w:pPr>
        <w:jc w:val="both"/>
        <w:rPr>
          <w:sz w:val="24"/>
          <w:szCs w:val="24"/>
          <w:lang w:val="el-GR"/>
        </w:rPr>
      </w:pPr>
      <w:r>
        <w:rPr>
          <w:sz w:val="24"/>
          <w:szCs w:val="24"/>
          <w:lang w:val="el-GR"/>
        </w:rPr>
        <w:tab/>
        <w:t>δ</w:t>
      </w:r>
      <w:r w:rsidRPr="00D62804">
        <w:rPr>
          <w:sz w:val="24"/>
          <w:szCs w:val="24"/>
          <w:lang w:val="el-GR"/>
        </w:rPr>
        <w:t>.</w:t>
      </w:r>
      <w:r w:rsidRPr="00D62804">
        <w:rPr>
          <w:sz w:val="24"/>
          <w:szCs w:val="24"/>
          <w:lang w:val="el-GR"/>
        </w:rPr>
        <w:tab/>
        <w:t>ΜΤ</w:t>
      </w:r>
      <w:r>
        <w:rPr>
          <w:sz w:val="24"/>
          <w:szCs w:val="24"/>
          <w:lang w:val="el-GR"/>
        </w:rPr>
        <w:t xml:space="preserve"> (ΥΤ βραχυκυκλωμένη)</w:t>
      </w:r>
      <w:r w:rsidRPr="00D62804">
        <w:rPr>
          <w:sz w:val="24"/>
          <w:szCs w:val="24"/>
          <w:lang w:val="el-GR"/>
        </w:rPr>
        <w:tab/>
      </w:r>
      <w:r w:rsidRPr="00D62804">
        <w:rPr>
          <w:sz w:val="24"/>
          <w:szCs w:val="24"/>
          <w:lang w:val="el-GR"/>
        </w:rPr>
        <w:tab/>
        <w:t>: ………………….........................</w:t>
      </w:r>
    </w:p>
    <w:p w:rsidR="00982080" w:rsidRPr="00E40BA9" w:rsidRDefault="00982080" w:rsidP="00982080">
      <w:pPr>
        <w:jc w:val="both"/>
        <w:rPr>
          <w:sz w:val="24"/>
          <w:szCs w:val="24"/>
          <w:lang w:val="el-GR"/>
        </w:rPr>
      </w:pPr>
    </w:p>
    <w:p w:rsidR="00D52866" w:rsidRPr="00E40BA9" w:rsidRDefault="00D52866" w:rsidP="00D52866">
      <w:pPr>
        <w:jc w:val="both"/>
        <w:rPr>
          <w:sz w:val="24"/>
          <w:szCs w:val="24"/>
          <w:lang w:val="el-GR"/>
        </w:rPr>
      </w:pPr>
      <w:r w:rsidRPr="00CF1D4B">
        <w:rPr>
          <w:bCs/>
          <w:sz w:val="24"/>
          <w:szCs w:val="24"/>
          <w:lang w:val="el-GR"/>
        </w:rPr>
        <w:t>1</w:t>
      </w:r>
      <w:r w:rsidR="00843E3D" w:rsidRPr="00CF1D4B">
        <w:rPr>
          <w:bCs/>
          <w:sz w:val="24"/>
          <w:szCs w:val="24"/>
          <w:lang w:val="el-GR"/>
        </w:rPr>
        <w:t>3</w:t>
      </w:r>
      <w:r w:rsidRPr="00CF1D4B">
        <w:rPr>
          <w:bCs/>
          <w:sz w:val="24"/>
          <w:szCs w:val="24"/>
          <w:lang w:val="el-GR"/>
        </w:rPr>
        <w:t>.</w:t>
      </w:r>
      <w:r w:rsidRPr="00E40BA9">
        <w:rPr>
          <w:sz w:val="24"/>
          <w:szCs w:val="24"/>
          <w:lang w:val="el-GR"/>
        </w:rPr>
        <w:tab/>
        <w:t xml:space="preserve"> </w:t>
      </w:r>
      <w:r w:rsidR="0088502F">
        <w:rPr>
          <w:sz w:val="24"/>
          <w:szCs w:val="24"/>
          <w:lang w:val="el-GR"/>
        </w:rPr>
        <w:t>Μέση σ</w:t>
      </w:r>
      <w:r w:rsidRPr="00E40BA9">
        <w:rPr>
          <w:sz w:val="24"/>
          <w:szCs w:val="24"/>
          <w:lang w:val="el-GR"/>
        </w:rPr>
        <w:t xml:space="preserve">τάθμη </w:t>
      </w:r>
      <w:r w:rsidR="0088502F">
        <w:rPr>
          <w:sz w:val="24"/>
          <w:szCs w:val="24"/>
          <w:lang w:val="el-GR"/>
        </w:rPr>
        <w:t>ακουστικής πίεσης</w:t>
      </w:r>
    </w:p>
    <w:p w:rsidR="00D52866" w:rsidRPr="00843E3D" w:rsidRDefault="00DD5305" w:rsidP="00D52866">
      <w:pPr>
        <w:ind w:firstLine="720"/>
        <w:jc w:val="both"/>
        <w:rPr>
          <w:sz w:val="24"/>
          <w:szCs w:val="24"/>
          <w:lang w:val="el-GR"/>
        </w:rPr>
      </w:pPr>
      <w:r w:rsidRPr="00E40BA9">
        <w:rPr>
          <w:sz w:val="24"/>
          <w:szCs w:val="24"/>
          <w:lang w:val="el-GR"/>
        </w:rPr>
        <w:t>-</w:t>
      </w:r>
      <w:r w:rsidR="00685A25" w:rsidRPr="00E40BA9">
        <w:rPr>
          <w:sz w:val="24"/>
          <w:szCs w:val="24"/>
          <w:lang w:val="el-GR"/>
        </w:rPr>
        <w:t xml:space="preserve">  </w:t>
      </w:r>
      <w:r w:rsidR="0014418F" w:rsidRPr="00E40BA9">
        <w:rPr>
          <w:sz w:val="24"/>
          <w:szCs w:val="24"/>
          <w:lang w:val="el-GR"/>
        </w:rPr>
        <w:t>ΑΜ/</w:t>
      </w:r>
      <w:r w:rsidR="00685A25" w:rsidRPr="00E40BA9">
        <w:rPr>
          <w:sz w:val="24"/>
          <w:szCs w:val="24"/>
          <w:lang w:val="el-GR"/>
        </w:rPr>
        <w:t xml:space="preserve">Σ  </w:t>
      </w:r>
      <w:r w:rsidRPr="00E40BA9">
        <w:rPr>
          <w:sz w:val="24"/>
          <w:szCs w:val="24"/>
          <w:lang w:val="el-GR"/>
        </w:rPr>
        <w:t>χωρίς ψύξη</w:t>
      </w:r>
      <w:r w:rsidR="00843E3D" w:rsidRPr="00CF1D4B">
        <w:rPr>
          <w:sz w:val="24"/>
          <w:szCs w:val="24"/>
          <w:lang w:val="el-GR"/>
        </w:rPr>
        <w:t xml:space="preserve"> (</w:t>
      </w:r>
      <w:r w:rsidR="00843E3D">
        <w:rPr>
          <w:sz w:val="24"/>
          <w:szCs w:val="24"/>
          <w:lang w:val="el-GR"/>
        </w:rPr>
        <w:t>εν κενώ)</w:t>
      </w:r>
      <w:r w:rsidR="00D52866" w:rsidRPr="00CF1D4B">
        <w:rPr>
          <w:iCs/>
          <w:sz w:val="24"/>
          <w:szCs w:val="24"/>
          <w:lang w:val="el-GR"/>
        </w:rPr>
        <w:tab/>
      </w:r>
      <w:r w:rsidR="00D52866" w:rsidRPr="00CF1D4B">
        <w:rPr>
          <w:iCs/>
          <w:sz w:val="24"/>
          <w:szCs w:val="24"/>
          <w:lang w:val="el-GR"/>
        </w:rPr>
        <w:tab/>
      </w:r>
      <w:r w:rsidR="00934B2F" w:rsidRPr="00E40BA9">
        <w:rPr>
          <w:sz w:val="24"/>
          <w:szCs w:val="24"/>
          <w:lang w:val="el-GR"/>
        </w:rPr>
        <w:t>: ………………….................</w:t>
      </w:r>
      <w:proofErr w:type="gramStart"/>
      <w:r w:rsidR="00843E3D">
        <w:rPr>
          <w:sz w:val="24"/>
          <w:szCs w:val="24"/>
        </w:rPr>
        <w:t>dB</w:t>
      </w:r>
      <w:r w:rsidR="00843E3D" w:rsidRPr="00CF1D4B">
        <w:rPr>
          <w:sz w:val="24"/>
          <w:szCs w:val="24"/>
          <w:lang w:val="el-GR"/>
        </w:rPr>
        <w:t>(</w:t>
      </w:r>
      <w:proofErr w:type="gramEnd"/>
      <w:r w:rsidR="00843E3D">
        <w:rPr>
          <w:sz w:val="24"/>
          <w:szCs w:val="24"/>
        </w:rPr>
        <w:t>A</w:t>
      </w:r>
      <w:r w:rsidR="00843E3D" w:rsidRPr="00CF1D4B">
        <w:rPr>
          <w:sz w:val="24"/>
          <w:szCs w:val="24"/>
          <w:lang w:val="el-GR"/>
        </w:rPr>
        <w:t>)</w:t>
      </w:r>
    </w:p>
    <w:p w:rsidR="00843E3D" w:rsidRDefault="00DD5305" w:rsidP="00D52866">
      <w:pPr>
        <w:ind w:firstLine="720"/>
        <w:jc w:val="both"/>
        <w:rPr>
          <w:sz w:val="24"/>
          <w:szCs w:val="24"/>
          <w:lang w:val="el-GR"/>
        </w:rPr>
      </w:pPr>
      <w:r w:rsidRPr="00E40BA9">
        <w:rPr>
          <w:sz w:val="24"/>
          <w:szCs w:val="24"/>
          <w:lang w:val="el-GR"/>
        </w:rPr>
        <w:t>-</w:t>
      </w:r>
      <w:r w:rsidR="00685A25" w:rsidRPr="00E40BA9">
        <w:rPr>
          <w:sz w:val="24"/>
          <w:szCs w:val="24"/>
          <w:lang w:val="el-GR"/>
        </w:rPr>
        <w:t xml:space="preserve"> </w:t>
      </w:r>
      <w:r w:rsidR="00843E3D">
        <w:rPr>
          <w:sz w:val="24"/>
          <w:szCs w:val="24"/>
          <w:lang w:val="el-GR"/>
        </w:rPr>
        <w:t xml:space="preserve"> </w:t>
      </w:r>
      <w:r w:rsidR="00685A25" w:rsidRPr="00E40BA9">
        <w:rPr>
          <w:sz w:val="24"/>
          <w:szCs w:val="24"/>
          <w:lang w:val="el-GR"/>
        </w:rPr>
        <w:t xml:space="preserve">Με </w:t>
      </w:r>
      <w:r w:rsidRPr="00E40BA9">
        <w:rPr>
          <w:sz w:val="24"/>
          <w:szCs w:val="24"/>
          <w:lang w:val="el-GR"/>
        </w:rPr>
        <w:t>όλ</w:t>
      </w:r>
      <w:r w:rsidR="00843E3D">
        <w:rPr>
          <w:sz w:val="24"/>
          <w:szCs w:val="24"/>
          <w:lang w:val="el-GR"/>
        </w:rPr>
        <w:t>ες τις</w:t>
      </w:r>
      <w:r w:rsidRPr="00E40BA9">
        <w:rPr>
          <w:sz w:val="24"/>
          <w:szCs w:val="24"/>
          <w:lang w:val="el-GR"/>
        </w:rPr>
        <w:t xml:space="preserve"> </w:t>
      </w:r>
      <w:proofErr w:type="spellStart"/>
      <w:r w:rsidRPr="00E40BA9">
        <w:rPr>
          <w:sz w:val="24"/>
          <w:szCs w:val="24"/>
          <w:lang w:val="el-GR"/>
        </w:rPr>
        <w:t>ψύ</w:t>
      </w:r>
      <w:r w:rsidR="00843E3D">
        <w:rPr>
          <w:sz w:val="24"/>
          <w:szCs w:val="24"/>
          <w:lang w:val="el-GR"/>
        </w:rPr>
        <w:t>κτικές</w:t>
      </w:r>
      <w:proofErr w:type="spellEnd"/>
      <w:r w:rsidR="00843E3D">
        <w:rPr>
          <w:sz w:val="24"/>
          <w:szCs w:val="24"/>
          <w:lang w:val="el-GR"/>
        </w:rPr>
        <w:t xml:space="preserve"> μονάδες</w:t>
      </w:r>
    </w:p>
    <w:p w:rsidR="00843E3D" w:rsidRDefault="00843E3D" w:rsidP="00D52866">
      <w:pPr>
        <w:ind w:firstLine="720"/>
        <w:jc w:val="both"/>
        <w:rPr>
          <w:sz w:val="24"/>
          <w:szCs w:val="24"/>
          <w:lang w:val="el-GR"/>
        </w:rPr>
      </w:pPr>
      <w:r>
        <w:rPr>
          <w:sz w:val="24"/>
          <w:szCs w:val="24"/>
          <w:lang w:val="el-GR"/>
        </w:rPr>
        <w:t xml:space="preserve">   </w:t>
      </w:r>
      <w:r w:rsidR="00DD5305" w:rsidRPr="00E40BA9">
        <w:rPr>
          <w:sz w:val="24"/>
          <w:szCs w:val="24"/>
          <w:lang w:val="el-GR"/>
        </w:rPr>
        <w:t xml:space="preserve"> σε </w:t>
      </w:r>
      <w:r>
        <w:rPr>
          <w:sz w:val="24"/>
          <w:szCs w:val="24"/>
          <w:lang w:val="el-GR"/>
        </w:rPr>
        <w:t>ονομαστική ισχύ και τάση</w:t>
      </w:r>
    </w:p>
    <w:p w:rsidR="00D52866" w:rsidRPr="00843E3D" w:rsidRDefault="00843E3D" w:rsidP="00D52866">
      <w:pPr>
        <w:ind w:firstLine="720"/>
        <w:jc w:val="both"/>
        <w:rPr>
          <w:sz w:val="24"/>
          <w:szCs w:val="24"/>
          <w:lang w:val="el-GR"/>
        </w:rPr>
      </w:pPr>
      <w:r>
        <w:rPr>
          <w:sz w:val="24"/>
          <w:szCs w:val="24"/>
          <w:lang w:val="el-GR"/>
        </w:rPr>
        <w:t xml:space="preserve">    (εκτός της εφεδρικής μονάδας)</w:t>
      </w:r>
      <w:r>
        <w:rPr>
          <w:sz w:val="24"/>
          <w:szCs w:val="24"/>
          <w:lang w:val="el-GR"/>
        </w:rPr>
        <w:tab/>
        <w:t xml:space="preserve"> </w:t>
      </w:r>
      <w:r w:rsidR="00D52866" w:rsidRPr="00CF1D4B">
        <w:rPr>
          <w:iCs/>
          <w:sz w:val="24"/>
          <w:szCs w:val="24"/>
          <w:lang w:val="el-GR"/>
        </w:rPr>
        <w:tab/>
      </w:r>
      <w:r w:rsidR="00934B2F" w:rsidRPr="00E40BA9">
        <w:rPr>
          <w:sz w:val="24"/>
          <w:szCs w:val="24"/>
          <w:lang w:val="el-GR"/>
        </w:rPr>
        <w:t>: ………………….................</w:t>
      </w:r>
      <w:proofErr w:type="gramStart"/>
      <w:r>
        <w:rPr>
          <w:sz w:val="24"/>
          <w:szCs w:val="24"/>
        </w:rPr>
        <w:t>dB</w:t>
      </w:r>
      <w:r w:rsidRPr="00CF1D4B">
        <w:rPr>
          <w:sz w:val="24"/>
          <w:szCs w:val="24"/>
          <w:lang w:val="el-GR"/>
        </w:rPr>
        <w:t>(</w:t>
      </w:r>
      <w:proofErr w:type="gramEnd"/>
      <w:r>
        <w:rPr>
          <w:sz w:val="24"/>
          <w:szCs w:val="24"/>
        </w:rPr>
        <w:t>A</w:t>
      </w:r>
      <w:r w:rsidRPr="00CF1D4B">
        <w:rPr>
          <w:sz w:val="24"/>
          <w:szCs w:val="24"/>
          <w:lang w:val="el-GR"/>
        </w:rPr>
        <w:t>)</w:t>
      </w:r>
    </w:p>
    <w:p w:rsidR="0024781C" w:rsidRPr="00E40BA9" w:rsidRDefault="0024781C" w:rsidP="00B35B78">
      <w:pPr>
        <w:tabs>
          <w:tab w:val="left" w:pos="142"/>
        </w:tabs>
        <w:jc w:val="both"/>
        <w:rPr>
          <w:sz w:val="24"/>
          <w:szCs w:val="24"/>
          <w:lang w:val="el-GR"/>
        </w:rPr>
      </w:pPr>
    </w:p>
    <w:p w:rsidR="00952FFE" w:rsidRPr="00E40BA9" w:rsidRDefault="001D7FD8" w:rsidP="00952FFE">
      <w:pPr>
        <w:jc w:val="both"/>
        <w:rPr>
          <w:sz w:val="24"/>
          <w:szCs w:val="24"/>
          <w:lang w:val="el-GR"/>
        </w:rPr>
      </w:pPr>
      <w:r w:rsidRPr="00CF1D4B">
        <w:rPr>
          <w:bCs/>
          <w:sz w:val="24"/>
          <w:szCs w:val="24"/>
          <w:lang w:val="el-GR"/>
        </w:rPr>
        <w:t>1</w:t>
      </w:r>
      <w:r w:rsidR="00843E3D" w:rsidRPr="00CF1D4B">
        <w:rPr>
          <w:bCs/>
          <w:sz w:val="24"/>
          <w:szCs w:val="24"/>
          <w:lang w:val="el-GR"/>
        </w:rPr>
        <w:t>4</w:t>
      </w:r>
      <w:r w:rsidR="00952FFE" w:rsidRPr="00CF1D4B">
        <w:rPr>
          <w:bCs/>
          <w:sz w:val="24"/>
          <w:szCs w:val="24"/>
          <w:lang w:val="el-GR"/>
        </w:rPr>
        <w:t>.</w:t>
      </w:r>
      <w:r w:rsidR="00952FFE" w:rsidRPr="00E40BA9">
        <w:rPr>
          <w:sz w:val="24"/>
          <w:szCs w:val="24"/>
          <w:lang w:val="el-GR"/>
        </w:rPr>
        <w:tab/>
        <w:t>Αρμονικές κενής λειτουργίας</w:t>
      </w:r>
    </w:p>
    <w:p w:rsidR="00952FFE" w:rsidRPr="00E40BA9" w:rsidRDefault="00952FFE" w:rsidP="00952FFE">
      <w:pPr>
        <w:jc w:val="both"/>
        <w:rPr>
          <w:sz w:val="24"/>
          <w:szCs w:val="24"/>
          <w:lang w:val="el-GR"/>
        </w:rPr>
      </w:pPr>
      <w:r w:rsidRPr="00E40BA9">
        <w:rPr>
          <w:sz w:val="24"/>
          <w:szCs w:val="24"/>
          <w:lang w:val="el-GR"/>
        </w:rPr>
        <w:tab/>
      </w:r>
      <w:r w:rsidR="00373D10" w:rsidRPr="00E40BA9">
        <w:rPr>
          <w:sz w:val="24"/>
          <w:szCs w:val="24"/>
          <w:lang w:val="el-GR"/>
        </w:rPr>
        <w:t>σ</w:t>
      </w:r>
      <w:r w:rsidRPr="00E40BA9">
        <w:rPr>
          <w:sz w:val="24"/>
          <w:szCs w:val="24"/>
          <w:lang w:val="el-GR"/>
        </w:rPr>
        <w:t xml:space="preserve">τη σχέση τάσεως 400 / 157,5 / 30kV </w:t>
      </w:r>
    </w:p>
    <w:p w:rsidR="0024781C" w:rsidRPr="00E40BA9" w:rsidRDefault="00952FFE" w:rsidP="00952FFE">
      <w:pPr>
        <w:jc w:val="both"/>
        <w:rPr>
          <w:sz w:val="24"/>
          <w:szCs w:val="24"/>
          <w:lang w:val="el-GR"/>
        </w:rPr>
      </w:pPr>
      <w:r w:rsidRPr="00E40BA9">
        <w:rPr>
          <w:sz w:val="24"/>
          <w:szCs w:val="24"/>
          <w:lang w:val="el-GR"/>
        </w:rPr>
        <w:tab/>
      </w:r>
      <w:r w:rsidR="00DD5305" w:rsidRPr="00E40BA9">
        <w:rPr>
          <w:sz w:val="24"/>
          <w:szCs w:val="24"/>
          <w:lang w:val="el-GR"/>
        </w:rPr>
        <w:t>α. Τρίτη αρμονική</w:t>
      </w:r>
      <w:r w:rsidR="00557F8A" w:rsidRPr="00557F8A">
        <w:rPr>
          <w:sz w:val="24"/>
          <w:szCs w:val="24"/>
          <w:lang w:val="el-GR"/>
        </w:rPr>
        <w:tab/>
      </w:r>
      <w:r w:rsidR="00557F8A" w:rsidRPr="00557F8A">
        <w:rPr>
          <w:sz w:val="24"/>
          <w:szCs w:val="24"/>
          <w:lang w:val="el-GR"/>
        </w:rPr>
        <w:tab/>
      </w:r>
      <w:r w:rsidR="00685A25" w:rsidRPr="00E40BA9">
        <w:rPr>
          <w:sz w:val="24"/>
          <w:szCs w:val="24"/>
          <w:lang w:val="el-GR"/>
        </w:rPr>
        <w:t xml:space="preserve">        </w:t>
      </w:r>
      <w:r w:rsidR="00FD432C" w:rsidRPr="00E40BA9">
        <w:rPr>
          <w:sz w:val="24"/>
          <w:szCs w:val="24"/>
          <w:lang w:val="el-GR"/>
        </w:rPr>
        <w:t>: ..........</w:t>
      </w:r>
      <w:r w:rsidR="00685A25" w:rsidRPr="00E40BA9">
        <w:rPr>
          <w:sz w:val="24"/>
          <w:szCs w:val="24"/>
          <w:lang w:val="el-GR"/>
        </w:rPr>
        <w:t xml:space="preserve">% του </w:t>
      </w:r>
      <w:proofErr w:type="spellStart"/>
      <w:r w:rsidR="00685A25" w:rsidRPr="00E40BA9">
        <w:rPr>
          <w:sz w:val="24"/>
          <w:szCs w:val="24"/>
          <w:lang w:val="el-GR"/>
        </w:rPr>
        <w:t>ρευμ</w:t>
      </w:r>
      <w:proofErr w:type="spellEnd"/>
      <w:r w:rsidR="00685A25" w:rsidRPr="00E40BA9">
        <w:rPr>
          <w:sz w:val="24"/>
          <w:szCs w:val="24"/>
          <w:lang w:val="el-GR"/>
        </w:rPr>
        <w:t>. κενής λειτ</w:t>
      </w:r>
      <w:r w:rsidR="00FD432C" w:rsidRPr="00E40BA9">
        <w:rPr>
          <w:sz w:val="24"/>
          <w:szCs w:val="24"/>
          <w:lang w:val="el-GR"/>
        </w:rPr>
        <w:t>ουργίας</w:t>
      </w:r>
      <w:r w:rsidR="00685A25" w:rsidRPr="00E40BA9">
        <w:rPr>
          <w:sz w:val="24"/>
          <w:szCs w:val="24"/>
          <w:lang w:val="el-GR"/>
        </w:rPr>
        <w:t>.</w:t>
      </w:r>
    </w:p>
    <w:p w:rsidR="00DD5305" w:rsidRPr="00E40BA9" w:rsidRDefault="0024781C" w:rsidP="00952FFE">
      <w:pPr>
        <w:jc w:val="both"/>
        <w:rPr>
          <w:sz w:val="24"/>
          <w:szCs w:val="24"/>
          <w:lang w:val="el-GR"/>
        </w:rPr>
      </w:pPr>
      <w:r w:rsidRPr="00E40BA9">
        <w:rPr>
          <w:sz w:val="24"/>
          <w:szCs w:val="24"/>
          <w:lang w:val="el-GR"/>
        </w:rPr>
        <w:tab/>
      </w:r>
      <w:r w:rsidR="00DD5305" w:rsidRPr="00E40BA9">
        <w:rPr>
          <w:sz w:val="24"/>
          <w:szCs w:val="24"/>
          <w:lang w:val="el-GR"/>
        </w:rPr>
        <w:t>β. Πέμπτη αρμονική</w:t>
      </w:r>
      <w:r w:rsidR="00952FFE" w:rsidRPr="00E40BA9">
        <w:rPr>
          <w:sz w:val="24"/>
          <w:szCs w:val="24"/>
          <w:lang w:val="el-GR"/>
        </w:rPr>
        <w:tab/>
      </w:r>
      <w:r w:rsidRPr="00E40BA9">
        <w:rPr>
          <w:sz w:val="24"/>
          <w:szCs w:val="24"/>
          <w:lang w:val="el-GR"/>
        </w:rPr>
        <w:tab/>
      </w:r>
      <w:r w:rsidR="00685A25" w:rsidRPr="00E40BA9">
        <w:rPr>
          <w:sz w:val="24"/>
          <w:szCs w:val="24"/>
          <w:lang w:val="el-GR"/>
        </w:rPr>
        <w:t xml:space="preserve">       </w:t>
      </w:r>
      <w:r w:rsidR="00DD5305" w:rsidRPr="00E40BA9">
        <w:rPr>
          <w:sz w:val="24"/>
          <w:szCs w:val="24"/>
          <w:lang w:val="el-GR"/>
        </w:rPr>
        <w:t xml:space="preserve"> : </w:t>
      </w:r>
      <w:r w:rsidR="00090CA3" w:rsidRPr="00E40BA9">
        <w:rPr>
          <w:sz w:val="24"/>
          <w:szCs w:val="24"/>
          <w:lang w:val="el-GR"/>
        </w:rPr>
        <w:t>.....</w:t>
      </w:r>
      <w:r w:rsidR="00FD432C" w:rsidRPr="00E40BA9">
        <w:rPr>
          <w:sz w:val="24"/>
          <w:szCs w:val="24"/>
          <w:lang w:val="el-GR"/>
        </w:rPr>
        <w:t>....</w:t>
      </w:r>
      <w:r w:rsidR="00685A25" w:rsidRPr="00E40BA9">
        <w:rPr>
          <w:sz w:val="24"/>
          <w:szCs w:val="24"/>
          <w:lang w:val="el-GR"/>
        </w:rPr>
        <w:t xml:space="preserve"> % του </w:t>
      </w:r>
      <w:proofErr w:type="spellStart"/>
      <w:r w:rsidR="00685A25" w:rsidRPr="00E40BA9">
        <w:rPr>
          <w:sz w:val="24"/>
          <w:szCs w:val="24"/>
          <w:lang w:val="el-GR"/>
        </w:rPr>
        <w:t>ρευμ</w:t>
      </w:r>
      <w:proofErr w:type="spellEnd"/>
      <w:r w:rsidR="00685A25" w:rsidRPr="00E40BA9">
        <w:rPr>
          <w:sz w:val="24"/>
          <w:szCs w:val="24"/>
          <w:lang w:val="el-GR"/>
        </w:rPr>
        <w:t>. κενής λειτ</w:t>
      </w:r>
      <w:r w:rsidR="00FD432C" w:rsidRPr="00E40BA9">
        <w:rPr>
          <w:sz w:val="24"/>
          <w:szCs w:val="24"/>
          <w:lang w:val="el-GR"/>
        </w:rPr>
        <w:t>ουργίας</w:t>
      </w:r>
      <w:r w:rsidR="00685A25" w:rsidRPr="00E40BA9">
        <w:rPr>
          <w:sz w:val="24"/>
          <w:szCs w:val="24"/>
          <w:lang w:val="el-GR"/>
        </w:rPr>
        <w:t>.</w:t>
      </w:r>
    </w:p>
    <w:p w:rsidR="0024781C" w:rsidRPr="00E40BA9" w:rsidRDefault="00DD5305" w:rsidP="00952FFE">
      <w:pPr>
        <w:jc w:val="both"/>
        <w:rPr>
          <w:sz w:val="24"/>
          <w:szCs w:val="24"/>
          <w:lang w:val="el-GR"/>
        </w:rPr>
      </w:pPr>
      <w:r w:rsidRPr="00E40BA9">
        <w:rPr>
          <w:sz w:val="24"/>
          <w:szCs w:val="24"/>
          <w:lang w:val="el-GR"/>
        </w:rPr>
        <w:t xml:space="preserve">           γ. Έβδομη αρμονική</w:t>
      </w:r>
      <w:r w:rsidR="0024781C" w:rsidRPr="00E40BA9">
        <w:rPr>
          <w:sz w:val="24"/>
          <w:szCs w:val="24"/>
          <w:lang w:val="el-GR"/>
        </w:rPr>
        <w:tab/>
      </w:r>
      <w:r w:rsidR="00685A25" w:rsidRPr="00E40BA9">
        <w:rPr>
          <w:sz w:val="24"/>
          <w:szCs w:val="24"/>
          <w:lang w:val="el-GR"/>
        </w:rPr>
        <w:tab/>
        <w:t xml:space="preserve">       </w:t>
      </w:r>
      <w:r w:rsidR="00FD432C" w:rsidRPr="00E40BA9">
        <w:rPr>
          <w:sz w:val="24"/>
          <w:szCs w:val="24"/>
          <w:lang w:val="el-GR"/>
        </w:rPr>
        <w:t xml:space="preserve"> : .........</w:t>
      </w:r>
      <w:r w:rsidR="00685A25" w:rsidRPr="00E40BA9">
        <w:rPr>
          <w:sz w:val="24"/>
          <w:szCs w:val="24"/>
          <w:lang w:val="el-GR"/>
        </w:rPr>
        <w:t xml:space="preserve"> % του </w:t>
      </w:r>
      <w:proofErr w:type="spellStart"/>
      <w:r w:rsidR="00685A25" w:rsidRPr="00E40BA9">
        <w:rPr>
          <w:sz w:val="24"/>
          <w:szCs w:val="24"/>
          <w:lang w:val="el-GR"/>
        </w:rPr>
        <w:t>ρευμ</w:t>
      </w:r>
      <w:proofErr w:type="spellEnd"/>
      <w:r w:rsidR="00685A25" w:rsidRPr="00E40BA9">
        <w:rPr>
          <w:sz w:val="24"/>
          <w:szCs w:val="24"/>
          <w:lang w:val="el-GR"/>
        </w:rPr>
        <w:t>. κενής λειτ</w:t>
      </w:r>
      <w:r w:rsidR="00FD432C" w:rsidRPr="00E40BA9">
        <w:rPr>
          <w:sz w:val="24"/>
          <w:szCs w:val="24"/>
          <w:lang w:val="el-GR"/>
        </w:rPr>
        <w:t>ουργίας</w:t>
      </w:r>
      <w:r w:rsidR="00685A25" w:rsidRPr="00E40BA9">
        <w:rPr>
          <w:sz w:val="24"/>
          <w:szCs w:val="24"/>
          <w:lang w:val="el-GR"/>
        </w:rPr>
        <w:t>.</w:t>
      </w:r>
    </w:p>
    <w:p w:rsidR="0024781C" w:rsidRPr="00E40BA9" w:rsidRDefault="0024781C" w:rsidP="00952FFE">
      <w:pPr>
        <w:jc w:val="both"/>
        <w:rPr>
          <w:sz w:val="24"/>
          <w:szCs w:val="24"/>
          <w:lang w:val="el-GR"/>
        </w:rPr>
      </w:pP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p>
    <w:p w:rsidR="00952FFE" w:rsidRPr="00E40BA9" w:rsidRDefault="00952FFE" w:rsidP="00952FFE">
      <w:pPr>
        <w:jc w:val="both"/>
        <w:rPr>
          <w:sz w:val="24"/>
          <w:szCs w:val="24"/>
          <w:lang w:val="el-GR"/>
        </w:rPr>
      </w:pPr>
      <w:r w:rsidRPr="00E40BA9">
        <w:rPr>
          <w:sz w:val="24"/>
          <w:szCs w:val="24"/>
          <w:lang w:val="el-GR"/>
        </w:rPr>
        <w:tab/>
      </w:r>
    </w:p>
    <w:p w:rsidR="00D405B7" w:rsidRPr="00E40BA9" w:rsidRDefault="001D7FD8" w:rsidP="00D405B7">
      <w:pPr>
        <w:jc w:val="both"/>
        <w:rPr>
          <w:sz w:val="24"/>
          <w:szCs w:val="24"/>
          <w:lang w:val="el-GR"/>
        </w:rPr>
      </w:pPr>
      <w:r w:rsidRPr="00CF1D4B">
        <w:rPr>
          <w:bCs/>
          <w:sz w:val="24"/>
          <w:szCs w:val="24"/>
          <w:lang w:val="el-GR"/>
        </w:rPr>
        <w:t>1</w:t>
      </w:r>
      <w:r w:rsidR="00843E3D" w:rsidRPr="00CF1D4B">
        <w:rPr>
          <w:bCs/>
          <w:sz w:val="24"/>
          <w:szCs w:val="24"/>
          <w:lang w:val="el-GR"/>
        </w:rPr>
        <w:t>5</w:t>
      </w:r>
      <w:r w:rsidR="00D405B7" w:rsidRPr="00CF1D4B">
        <w:rPr>
          <w:bCs/>
          <w:sz w:val="24"/>
          <w:szCs w:val="24"/>
          <w:lang w:val="el-GR"/>
        </w:rPr>
        <w:t>.</w:t>
      </w:r>
      <w:r w:rsidR="00D405B7" w:rsidRPr="00E40BA9">
        <w:rPr>
          <w:sz w:val="24"/>
          <w:szCs w:val="24"/>
          <w:lang w:val="el-GR"/>
        </w:rPr>
        <w:tab/>
      </w:r>
      <w:proofErr w:type="spellStart"/>
      <w:r w:rsidR="00D405B7" w:rsidRPr="00E40BA9">
        <w:rPr>
          <w:sz w:val="24"/>
          <w:szCs w:val="24"/>
          <w:lang w:val="el-GR"/>
        </w:rPr>
        <w:t>Mηχανισμός</w:t>
      </w:r>
      <w:proofErr w:type="spellEnd"/>
      <w:r w:rsidR="00D405B7" w:rsidRPr="00E40BA9">
        <w:rPr>
          <w:sz w:val="24"/>
          <w:szCs w:val="24"/>
          <w:lang w:val="el-GR"/>
        </w:rPr>
        <w:t xml:space="preserve"> αλλαγής λήψεων με φορτίο (OLTC)</w:t>
      </w:r>
    </w:p>
    <w:p w:rsidR="00982080" w:rsidRPr="00E40BA9" w:rsidRDefault="00982080" w:rsidP="00513658">
      <w:pPr>
        <w:ind w:hanging="142"/>
        <w:jc w:val="both"/>
        <w:rPr>
          <w:sz w:val="24"/>
          <w:szCs w:val="24"/>
          <w:lang w:val="el-GR"/>
        </w:rPr>
      </w:pPr>
    </w:p>
    <w:p w:rsidR="00982080" w:rsidRPr="00E40BA9" w:rsidRDefault="00982080" w:rsidP="00982080">
      <w:pPr>
        <w:ind w:hanging="142"/>
        <w:jc w:val="both"/>
        <w:rPr>
          <w:sz w:val="24"/>
          <w:szCs w:val="24"/>
          <w:lang w:val="el-GR"/>
        </w:rPr>
      </w:pPr>
      <w:r w:rsidRPr="00E40BA9">
        <w:rPr>
          <w:sz w:val="24"/>
          <w:szCs w:val="24"/>
          <w:lang w:val="el-GR"/>
        </w:rPr>
        <w:tab/>
        <w:t xml:space="preserve">      α. Κατασκευαστής και τύπος του OLTC</w:t>
      </w:r>
      <w:r w:rsidRPr="00E40BA9">
        <w:rPr>
          <w:sz w:val="24"/>
          <w:szCs w:val="24"/>
          <w:lang w:val="el-GR"/>
        </w:rPr>
        <w:tab/>
        <w:t>: ………………….........................</w:t>
      </w:r>
    </w:p>
    <w:p w:rsidR="00982080" w:rsidRPr="00E40BA9" w:rsidRDefault="00982080" w:rsidP="00513658">
      <w:pPr>
        <w:ind w:hanging="142"/>
        <w:jc w:val="both"/>
        <w:rPr>
          <w:sz w:val="24"/>
          <w:szCs w:val="24"/>
          <w:lang w:val="el-GR"/>
        </w:rPr>
      </w:pPr>
    </w:p>
    <w:p w:rsidR="00513658" w:rsidRPr="00E40BA9" w:rsidRDefault="0024781C" w:rsidP="00513658">
      <w:pPr>
        <w:ind w:hanging="142"/>
        <w:jc w:val="both"/>
        <w:rPr>
          <w:sz w:val="24"/>
          <w:szCs w:val="24"/>
          <w:lang w:val="el-GR"/>
        </w:rPr>
      </w:pPr>
      <w:r w:rsidRPr="00E40BA9">
        <w:rPr>
          <w:sz w:val="24"/>
          <w:szCs w:val="24"/>
          <w:lang w:val="el-GR"/>
        </w:rPr>
        <w:tab/>
      </w:r>
      <w:r w:rsidR="00B0443D" w:rsidRPr="00E40BA9">
        <w:rPr>
          <w:sz w:val="24"/>
          <w:szCs w:val="24"/>
          <w:lang w:val="el-GR"/>
        </w:rPr>
        <w:t xml:space="preserve">      </w:t>
      </w:r>
      <w:r w:rsidR="00982080" w:rsidRPr="00E40BA9">
        <w:rPr>
          <w:sz w:val="24"/>
          <w:szCs w:val="24"/>
          <w:lang w:val="el-GR"/>
        </w:rPr>
        <w:t>β</w:t>
      </w:r>
      <w:r w:rsidR="000D5D45" w:rsidRPr="00E40BA9">
        <w:rPr>
          <w:sz w:val="24"/>
          <w:szCs w:val="24"/>
          <w:lang w:val="el-GR"/>
        </w:rPr>
        <w:t>. Καταγράψατε όλα τα μέρη του μηχανισμού</w:t>
      </w:r>
    </w:p>
    <w:p w:rsidR="000D5D45" w:rsidRPr="00E40BA9" w:rsidRDefault="000D5D45" w:rsidP="00513658">
      <w:pPr>
        <w:jc w:val="both"/>
        <w:rPr>
          <w:sz w:val="24"/>
          <w:szCs w:val="24"/>
          <w:lang w:val="el-GR"/>
        </w:rPr>
      </w:pPr>
      <w:r w:rsidRPr="00E40BA9">
        <w:rPr>
          <w:sz w:val="24"/>
          <w:szCs w:val="24"/>
          <w:lang w:val="el-GR"/>
        </w:rPr>
        <w:t xml:space="preserve"> </w:t>
      </w:r>
      <w:r w:rsidR="00513658" w:rsidRPr="00E40BA9">
        <w:rPr>
          <w:sz w:val="24"/>
          <w:szCs w:val="24"/>
          <w:lang w:val="el-GR"/>
        </w:rPr>
        <w:t xml:space="preserve">         αλλαγής λήψεως υπό φορτίο</w:t>
      </w:r>
      <w:r w:rsidR="00513658" w:rsidRPr="00E40BA9">
        <w:rPr>
          <w:sz w:val="24"/>
          <w:szCs w:val="24"/>
          <w:lang w:val="el-GR"/>
        </w:rPr>
        <w:tab/>
      </w:r>
      <w:r w:rsidR="00513658" w:rsidRPr="00E40BA9">
        <w:rPr>
          <w:sz w:val="24"/>
          <w:szCs w:val="24"/>
          <w:lang w:val="el-GR"/>
        </w:rPr>
        <w:tab/>
      </w:r>
      <w:r w:rsidR="00934B2F" w:rsidRPr="00E40BA9">
        <w:rPr>
          <w:sz w:val="24"/>
          <w:szCs w:val="24"/>
          <w:lang w:val="el-GR"/>
        </w:rPr>
        <w:t>: ………………….........................</w:t>
      </w:r>
    </w:p>
    <w:p w:rsidR="000D5D45" w:rsidRPr="00E40BA9" w:rsidRDefault="000D5D45" w:rsidP="000D5D45">
      <w:pPr>
        <w:tabs>
          <w:tab w:val="left" w:pos="5103"/>
          <w:tab w:val="left" w:pos="5670"/>
        </w:tabs>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 xml:space="preserve"> </w:t>
      </w:r>
      <w:r w:rsidR="00934B2F" w:rsidRPr="00E40BA9">
        <w:rPr>
          <w:sz w:val="24"/>
          <w:szCs w:val="24"/>
          <w:lang w:val="el-GR"/>
        </w:rPr>
        <w:t>...........</w:t>
      </w:r>
      <w:r w:rsidRPr="00E40BA9">
        <w:rPr>
          <w:sz w:val="24"/>
          <w:szCs w:val="24"/>
          <w:lang w:val="el-GR"/>
        </w:rPr>
        <w:t>.........................................</w:t>
      </w:r>
    </w:p>
    <w:p w:rsidR="00FE24E3" w:rsidRPr="00E40BA9" w:rsidRDefault="000D5D45" w:rsidP="000D5D45">
      <w:pPr>
        <w:tabs>
          <w:tab w:val="left" w:pos="5103"/>
          <w:tab w:val="left" w:pos="5670"/>
        </w:tabs>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r w:rsidR="00FE24E3" w:rsidRPr="00E40BA9">
        <w:rPr>
          <w:sz w:val="24"/>
          <w:szCs w:val="24"/>
          <w:lang w:val="el-GR"/>
        </w:rPr>
        <w:t>.</w:t>
      </w:r>
    </w:p>
    <w:p w:rsidR="000D5D45" w:rsidRPr="00E40BA9" w:rsidRDefault="000D5D45" w:rsidP="000D5D45">
      <w:pPr>
        <w:tabs>
          <w:tab w:val="left" w:pos="5103"/>
          <w:tab w:val="left" w:pos="5670"/>
        </w:tabs>
        <w:jc w:val="both"/>
        <w:rPr>
          <w:sz w:val="24"/>
          <w:szCs w:val="24"/>
          <w:lang w:val="el-GR"/>
        </w:rPr>
      </w:pPr>
      <w:r w:rsidRPr="00E40BA9">
        <w:rPr>
          <w:sz w:val="24"/>
          <w:szCs w:val="24"/>
          <w:lang w:val="el-GR"/>
        </w:rPr>
        <w:t xml:space="preserve">                                                                    </w:t>
      </w:r>
    </w:p>
    <w:p w:rsidR="000D5D45" w:rsidRPr="00E40BA9" w:rsidRDefault="000D5D45" w:rsidP="000D5D45">
      <w:pPr>
        <w:tabs>
          <w:tab w:val="left" w:pos="5103"/>
          <w:tab w:val="left" w:pos="5670"/>
        </w:tabs>
        <w:jc w:val="both"/>
        <w:rPr>
          <w:sz w:val="24"/>
          <w:szCs w:val="24"/>
          <w:lang w:val="el-GR"/>
        </w:rPr>
      </w:pPr>
      <w:r w:rsidRPr="00E40BA9">
        <w:rPr>
          <w:sz w:val="24"/>
          <w:szCs w:val="24"/>
          <w:lang w:val="el-GR"/>
        </w:rPr>
        <w:t xml:space="preserve">      </w:t>
      </w:r>
      <w:r w:rsidR="00982080" w:rsidRPr="00E40BA9">
        <w:rPr>
          <w:sz w:val="24"/>
          <w:szCs w:val="24"/>
          <w:lang w:val="el-GR"/>
        </w:rPr>
        <w:t>γ</w:t>
      </w:r>
      <w:r w:rsidR="00700755" w:rsidRPr="00E40BA9">
        <w:rPr>
          <w:sz w:val="24"/>
          <w:szCs w:val="24"/>
          <w:lang w:val="el-GR"/>
        </w:rPr>
        <w:t>.</w:t>
      </w:r>
      <w:r w:rsidRPr="00E40BA9">
        <w:rPr>
          <w:sz w:val="24"/>
          <w:szCs w:val="24"/>
          <w:lang w:val="el-GR"/>
        </w:rPr>
        <w:t xml:space="preserve"> </w:t>
      </w:r>
      <w:r w:rsidR="00E01918">
        <w:rPr>
          <w:sz w:val="24"/>
          <w:szCs w:val="24"/>
          <w:lang w:val="el-GR"/>
        </w:rPr>
        <w:t>Είναι ο</w:t>
      </w:r>
      <w:r w:rsidRPr="00E40BA9">
        <w:rPr>
          <w:sz w:val="24"/>
          <w:szCs w:val="24"/>
          <w:lang w:val="el-GR"/>
        </w:rPr>
        <w:t xml:space="preserve"> μηχανισμ</w:t>
      </w:r>
      <w:r w:rsidR="00E01918">
        <w:rPr>
          <w:sz w:val="24"/>
          <w:szCs w:val="24"/>
          <w:lang w:val="el-GR"/>
        </w:rPr>
        <w:t>ός</w:t>
      </w:r>
      <w:r w:rsidRPr="00E40BA9">
        <w:rPr>
          <w:sz w:val="24"/>
          <w:szCs w:val="24"/>
          <w:lang w:val="el-GR"/>
        </w:rPr>
        <w:t xml:space="preserve"> αλλαγής </w:t>
      </w:r>
      <w:r w:rsidR="00E01918" w:rsidRPr="00E40BA9">
        <w:rPr>
          <w:sz w:val="24"/>
          <w:szCs w:val="24"/>
          <w:lang w:val="el-GR"/>
        </w:rPr>
        <w:t>λήψεως</w:t>
      </w:r>
    </w:p>
    <w:p w:rsidR="000D5D45" w:rsidRPr="00E40BA9" w:rsidRDefault="000D5D45" w:rsidP="00557F8A">
      <w:pPr>
        <w:jc w:val="both"/>
        <w:rPr>
          <w:sz w:val="24"/>
          <w:szCs w:val="24"/>
          <w:lang w:val="el-GR"/>
        </w:rPr>
      </w:pPr>
      <w:r w:rsidRPr="00E40BA9">
        <w:rPr>
          <w:sz w:val="24"/>
          <w:szCs w:val="24"/>
          <w:lang w:val="el-GR"/>
        </w:rPr>
        <w:t xml:space="preserve">           υπό φορτίο</w:t>
      </w:r>
      <w:r w:rsidR="00E01918">
        <w:rPr>
          <w:sz w:val="24"/>
          <w:szCs w:val="24"/>
          <w:lang w:val="el-GR"/>
        </w:rPr>
        <w:t xml:space="preserve"> τύπου διακοπής κενού;</w:t>
      </w:r>
      <w:r w:rsidR="00557F8A" w:rsidRPr="00557F8A">
        <w:rPr>
          <w:sz w:val="24"/>
          <w:szCs w:val="24"/>
          <w:lang w:val="el-GR"/>
        </w:rPr>
        <w:tab/>
      </w:r>
      <w:r w:rsidR="00934B2F" w:rsidRPr="00E40BA9">
        <w:rPr>
          <w:sz w:val="24"/>
          <w:szCs w:val="24"/>
          <w:lang w:val="el-GR"/>
        </w:rPr>
        <w:t>: ………………….........................</w:t>
      </w:r>
    </w:p>
    <w:p w:rsidR="000D5D45" w:rsidRPr="00E40BA9" w:rsidRDefault="000D5D45" w:rsidP="000D5D45">
      <w:pPr>
        <w:tabs>
          <w:tab w:val="left" w:pos="5103"/>
          <w:tab w:val="left" w:pos="5670"/>
        </w:tabs>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jc w:val="both"/>
        <w:rPr>
          <w:sz w:val="24"/>
          <w:szCs w:val="24"/>
          <w:lang w:val="el-GR"/>
        </w:rPr>
      </w:pPr>
    </w:p>
    <w:p w:rsidR="000D5D45" w:rsidRPr="00E40BA9" w:rsidRDefault="000D5D45" w:rsidP="000D5D45">
      <w:pPr>
        <w:tabs>
          <w:tab w:val="left" w:pos="426"/>
        </w:tabs>
        <w:jc w:val="both"/>
        <w:rPr>
          <w:sz w:val="24"/>
          <w:szCs w:val="24"/>
          <w:lang w:val="el-GR"/>
        </w:rPr>
      </w:pPr>
      <w:r w:rsidRPr="00E40BA9">
        <w:rPr>
          <w:sz w:val="24"/>
          <w:szCs w:val="24"/>
          <w:lang w:val="el-GR"/>
        </w:rPr>
        <w:t xml:space="preserve">       </w:t>
      </w:r>
      <w:r w:rsidR="00982080" w:rsidRPr="00E40BA9">
        <w:rPr>
          <w:sz w:val="24"/>
          <w:szCs w:val="24"/>
          <w:lang w:val="el-GR"/>
        </w:rPr>
        <w:t>δ</w:t>
      </w:r>
      <w:r w:rsidRPr="00E40BA9">
        <w:rPr>
          <w:sz w:val="24"/>
          <w:szCs w:val="24"/>
          <w:lang w:val="el-GR"/>
        </w:rPr>
        <w:t xml:space="preserve">. Αριθμός των θέσεων </w:t>
      </w:r>
      <w:r w:rsidR="00BF0921" w:rsidRPr="00E40BA9">
        <w:rPr>
          <w:sz w:val="24"/>
          <w:szCs w:val="24"/>
          <w:lang w:val="el-GR"/>
        </w:rPr>
        <w:t xml:space="preserve">λήψεως                   </w:t>
      </w:r>
      <w:r w:rsidR="00934B2F" w:rsidRPr="00E40BA9">
        <w:rPr>
          <w:sz w:val="24"/>
          <w:szCs w:val="24"/>
          <w:lang w:val="el-GR"/>
        </w:rPr>
        <w:t>: ………………….........................</w:t>
      </w:r>
    </w:p>
    <w:p w:rsidR="000D5D45" w:rsidRPr="00E40BA9" w:rsidRDefault="000D5D45" w:rsidP="000D5D45">
      <w:pPr>
        <w:tabs>
          <w:tab w:val="left" w:pos="426"/>
        </w:tabs>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s>
        <w:jc w:val="both"/>
        <w:rPr>
          <w:sz w:val="24"/>
          <w:szCs w:val="24"/>
          <w:lang w:val="el-GR"/>
        </w:rPr>
      </w:pPr>
    </w:p>
    <w:p w:rsidR="000D5D45" w:rsidRPr="00E40BA9" w:rsidRDefault="000D5D45" w:rsidP="000D5D45">
      <w:pPr>
        <w:tabs>
          <w:tab w:val="left" w:pos="426"/>
        </w:tabs>
        <w:jc w:val="both"/>
        <w:rPr>
          <w:sz w:val="24"/>
          <w:szCs w:val="24"/>
          <w:lang w:val="el-GR"/>
        </w:rPr>
      </w:pPr>
      <w:r w:rsidRPr="00E40BA9">
        <w:rPr>
          <w:sz w:val="24"/>
          <w:szCs w:val="24"/>
          <w:lang w:val="el-GR"/>
        </w:rPr>
        <w:t xml:space="preserve">       </w:t>
      </w:r>
      <w:r w:rsidR="00982080" w:rsidRPr="00E40BA9">
        <w:rPr>
          <w:sz w:val="24"/>
          <w:szCs w:val="24"/>
          <w:lang w:val="el-GR"/>
        </w:rPr>
        <w:t>ε</w:t>
      </w:r>
      <w:r w:rsidRPr="00E40BA9">
        <w:rPr>
          <w:sz w:val="24"/>
          <w:szCs w:val="24"/>
          <w:lang w:val="el-GR"/>
        </w:rPr>
        <w:t xml:space="preserve">. Θερμοκρασία λειτουργίας </w:t>
      </w:r>
    </w:p>
    <w:p w:rsidR="000D5D45" w:rsidRPr="00E40BA9" w:rsidRDefault="000D5D45" w:rsidP="000D5D45">
      <w:pPr>
        <w:numPr>
          <w:ilvl w:val="0"/>
          <w:numId w:val="20"/>
        </w:numPr>
        <w:tabs>
          <w:tab w:val="left" w:pos="426"/>
        </w:tabs>
        <w:jc w:val="both"/>
        <w:rPr>
          <w:sz w:val="24"/>
          <w:szCs w:val="24"/>
          <w:lang w:val="el-GR"/>
        </w:rPr>
      </w:pPr>
      <w:r w:rsidRPr="00E40BA9">
        <w:rPr>
          <w:sz w:val="24"/>
          <w:szCs w:val="24"/>
          <w:lang w:val="el-GR"/>
        </w:rPr>
        <w:t>Ελάχιστη</w:t>
      </w:r>
      <w:r w:rsidR="00934B2F" w:rsidRPr="00E40BA9">
        <w:rPr>
          <w:sz w:val="24"/>
          <w:szCs w:val="24"/>
          <w:lang w:val="el-GR"/>
        </w:rPr>
        <w:tab/>
      </w:r>
      <w:r w:rsidR="00934B2F" w:rsidRPr="00E40BA9">
        <w:rPr>
          <w:sz w:val="24"/>
          <w:szCs w:val="24"/>
          <w:lang w:val="el-GR"/>
        </w:rPr>
        <w:tab/>
      </w:r>
      <w:r w:rsidR="00934B2F" w:rsidRPr="00E40BA9">
        <w:rPr>
          <w:sz w:val="24"/>
          <w:szCs w:val="24"/>
          <w:lang w:val="el-GR"/>
        </w:rPr>
        <w:tab/>
      </w:r>
      <w:r w:rsidR="00934B2F" w:rsidRPr="00E40BA9">
        <w:rPr>
          <w:sz w:val="24"/>
          <w:szCs w:val="24"/>
          <w:lang w:val="el-GR"/>
        </w:rPr>
        <w:tab/>
        <w:t>: ………………….........................</w:t>
      </w:r>
    </w:p>
    <w:p w:rsidR="000D5D45" w:rsidRPr="00E40BA9" w:rsidRDefault="000D5D45" w:rsidP="000D5D45">
      <w:pPr>
        <w:numPr>
          <w:ilvl w:val="0"/>
          <w:numId w:val="20"/>
        </w:numPr>
        <w:tabs>
          <w:tab w:val="left" w:pos="426"/>
        </w:tabs>
        <w:jc w:val="both"/>
        <w:rPr>
          <w:sz w:val="24"/>
          <w:szCs w:val="24"/>
          <w:lang w:val="el-GR"/>
        </w:rPr>
      </w:pPr>
      <w:r w:rsidRPr="00E40BA9">
        <w:rPr>
          <w:sz w:val="24"/>
          <w:szCs w:val="24"/>
          <w:lang w:val="el-GR"/>
        </w:rPr>
        <w:t>Μέγιστη</w:t>
      </w:r>
      <w:r w:rsidR="00934B2F" w:rsidRPr="00E40BA9">
        <w:rPr>
          <w:sz w:val="24"/>
          <w:szCs w:val="24"/>
          <w:lang w:val="el-GR"/>
        </w:rPr>
        <w:tab/>
      </w:r>
      <w:r w:rsidR="00934B2F" w:rsidRPr="00E40BA9">
        <w:rPr>
          <w:sz w:val="24"/>
          <w:szCs w:val="24"/>
          <w:lang w:val="el-GR"/>
        </w:rPr>
        <w:tab/>
      </w:r>
      <w:r w:rsidR="00934B2F" w:rsidRPr="00E40BA9">
        <w:rPr>
          <w:sz w:val="24"/>
          <w:szCs w:val="24"/>
          <w:lang w:val="el-GR"/>
        </w:rPr>
        <w:tab/>
      </w:r>
      <w:r w:rsidR="00934B2F" w:rsidRPr="00E40BA9">
        <w:rPr>
          <w:sz w:val="24"/>
          <w:szCs w:val="24"/>
          <w:lang w:val="el-GR"/>
        </w:rPr>
        <w:tab/>
      </w:r>
      <w:r w:rsidR="00934B2F" w:rsidRPr="00E40BA9">
        <w:rPr>
          <w:sz w:val="24"/>
          <w:szCs w:val="24"/>
          <w:lang w:val="el-GR"/>
        </w:rPr>
        <w:tab/>
        <w:t>: ………………….........................</w:t>
      </w:r>
    </w:p>
    <w:p w:rsidR="00FE24E3" w:rsidRPr="00E40BA9" w:rsidRDefault="00FE24E3" w:rsidP="000D5D45">
      <w:pPr>
        <w:tabs>
          <w:tab w:val="left" w:pos="426"/>
        </w:tabs>
        <w:jc w:val="both"/>
        <w:rPr>
          <w:sz w:val="24"/>
          <w:szCs w:val="24"/>
          <w:lang w:val="el-GR"/>
        </w:rPr>
      </w:pPr>
    </w:p>
    <w:p w:rsidR="000D5D45" w:rsidRPr="00E40BA9" w:rsidRDefault="00E01918" w:rsidP="000D5D45">
      <w:pPr>
        <w:tabs>
          <w:tab w:val="left" w:pos="426"/>
        </w:tabs>
        <w:ind w:left="426"/>
        <w:jc w:val="both"/>
        <w:rPr>
          <w:sz w:val="24"/>
          <w:szCs w:val="24"/>
          <w:lang w:val="el-GR"/>
        </w:rPr>
      </w:pPr>
      <w:proofErr w:type="spellStart"/>
      <w:r>
        <w:rPr>
          <w:sz w:val="24"/>
          <w:szCs w:val="24"/>
          <w:lang w:val="el-GR"/>
        </w:rPr>
        <w:t>στ</w:t>
      </w:r>
      <w:proofErr w:type="spellEnd"/>
      <w:r w:rsidR="000D5D45" w:rsidRPr="00E40BA9">
        <w:rPr>
          <w:sz w:val="24"/>
          <w:szCs w:val="24"/>
          <w:lang w:val="el-GR"/>
        </w:rPr>
        <w:t xml:space="preserve">. Είναι ο </w:t>
      </w:r>
      <w:proofErr w:type="spellStart"/>
      <w:r w:rsidR="000D5D45" w:rsidRPr="00E40BA9">
        <w:rPr>
          <w:sz w:val="24"/>
          <w:szCs w:val="24"/>
          <w:lang w:val="el-GR"/>
        </w:rPr>
        <w:t>επιλογέας</w:t>
      </w:r>
      <w:proofErr w:type="spellEnd"/>
      <w:r w:rsidR="000D5D45" w:rsidRPr="00E40BA9">
        <w:rPr>
          <w:sz w:val="24"/>
          <w:szCs w:val="24"/>
          <w:lang w:val="el-GR"/>
        </w:rPr>
        <w:t xml:space="preserve"> λήψεως και ο </w:t>
      </w:r>
    </w:p>
    <w:p w:rsidR="000D5D45" w:rsidRPr="00E40BA9" w:rsidRDefault="000D5D45" w:rsidP="000D5D45">
      <w:pPr>
        <w:tabs>
          <w:tab w:val="left" w:pos="426"/>
        </w:tabs>
        <w:ind w:left="426"/>
        <w:jc w:val="both"/>
        <w:rPr>
          <w:sz w:val="24"/>
          <w:szCs w:val="24"/>
          <w:lang w:val="el-GR"/>
        </w:rPr>
      </w:pPr>
      <w:r w:rsidRPr="00E40BA9">
        <w:rPr>
          <w:sz w:val="24"/>
          <w:szCs w:val="24"/>
          <w:lang w:val="el-GR"/>
        </w:rPr>
        <w:t xml:space="preserve">     </w:t>
      </w:r>
      <w:proofErr w:type="spellStart"/>
      <w:r w:rsidRPr="00E40BA9">
        <w:rPr>
          <w:sz w:val="24"/>
          <w:szCs w:val="24"/>
          <w:lang w:val="el-GR"/>
        </w:rPr>
        <w:t>επιλογέας</w:t>
      </w:r>
      <w:proofErr w:type="spellEnd"/>
      <w:r w:rsidRPr="00E40BA9">
        <w:rPr>
          <w:sz w:val="24"/>
          <w:szCs w:val="24"/>
          <w:lang w:val="el-GR"/>
        </w:rPr>
        <w:t xml:space="preserve"> αντίστροφης εναλλαγής </w:t>
      </w:r>
    </w:p>
    <w:p w:rsidR="000D5D45" w:rsidRPr="00E40BA9" w:rsidRDefault="000D5D45" w:rsidP="000D5D45">
      <w:pPr>
        <w:tabs>
          <w:tab w:val="left" w:pos="426"/>
        </w:tabs>
        <w:ind w:left="426"/>
        <w:jc w:val="both"/>
        <w:rPr>
          <w:sz w:val="24"/>
          <w:szCs w:val="24"/>
          <w:lang w:val="el-GR"/>
        </w:rPr>
      </w:pPr>
      <w:r w:rsidRPr="00E40BA9">
        <w:rPr>
          <w:sz w:val="24"/>
          <w:szCs w:val="24"/>
          <w:lang w:val="el-GR"/>
        </w:rPr>
        <w:t xml:space="preserve">     εντός του δικού τους μη απόλυτα </w:t>
      </w:r>
    </w:p>
    <w:p w:rsidR="000D5D45" w:rsidRPr="00E40BA9" w:rsidRDefault="00934B2F" w:rsidP="00934B2F">
      <w:pPr>
        <w:tabs>
          <w:tab w:val="left" w:pos="426"/>
          <w:tab w:val="left" w:pos="4962"/>
          <w:tab w:val="left" w:pos="5670"/>
        </w:tabs>
        <w:ind w:left="426"/>
        <w:jc w:val="both"/>
        <w:rPr>
          <w:sz w:val="24"/>
          <w:szCs w:val="24"/>
          <w:lang w:val="el-GR"/>
        </w:rPr>
      </w:pPr>
      <w:r w:rsidRPr="00E40BA9">
        <w:rPr>
          <w:sz w:val="24"/>
          <w:szCs w:val="24"/>
          <w:lang w:val="el-GR"/>
        </w:rPr>
        <w:t xml:space="preserve">     στεγανού διαμερίσματος</w:t>
      </w:r>
      <w:r w:rsidR="000D5D45" w:rsidRPr="00E40BA9">
        <w:rPr>
          <w:sz w:val="24"/>
          <w:szCs w:val="24"/>
          <w:lang w:val="el-GR"/>
        </w:rPr>
        <w:t>;</w:t>
      </w:r>
      <w:r w:rsidRPr="00E40BA9">
        <w:rPr>
          <w:sz w:val="24"/>
          <w:szCs w:val="24"/>
          <w:lang w:val="el-GR"/>
        </w:rPr>
        <w:tab/>
        <w:t xml:space="preserve"> : ………………….........................</w:t>
      </w:r>
    </w:p>
    <w:p w:rsidR="000D5D45" w:rsidRPr="00E40BA9" w:rsidRDefault="000D5D45" w:rsidP="000D5D45">
      <w:pPr>
        <w:tabs>
          <w:tab w:val="left" w:pos="426"/>
          <w:tab w:val="left" w:pos="5670"/>
        </w:tabs>
        <w:ind w:left="426"/>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5670"/>
        </w:tabs>
        <w:ind w:left="426"/>
        <w:jc w:val="both"/>
        <w:rPr>
          <w:sz w:val="24"/>
          <w:szCs w:val="24"/>
          <w:lang w:val="el-GR"/>
        </w:rPr>
      </w:pPr>
    </w:p>
    <w:p w:rsidR="000D5D45" w:rsidRPr="00E40BA9" w:rsidRDefault="00E01918" w:rsidP="00700755">
      <w:pPr>
        <w:tabs>
          <w:tab w:val="left" w:pos="426"/>
          <w:tab w:val="left" w:pos="5670"/>
        </w:tabs>
        <w:ind w:left="426"/>
        <w:jc w:val="both"/>
        <w:rPr>
          <w:sz w:val="24"/>
          <w:szCs w:val="24"/>
          <w:lang w:val="el-GR"/>
        </w:rPr>
      </w:pPr>
      <w:r>
        <w:rPr>
          <w:sz w:val="24"/>
          <w:szCs w:val="24"/>
          <w:lang w:val="el-GR"/>
        </w:rPr>
        <w:t>ζ</w:t>
      </w:r>
      <w:r w:rsidR="00700755" w:rsidRPr="00E40BA9">
        <w:rPr>
          <w:sz w:val="24"/>
          <w:szCs w:val="24"/>
          <w:lang w:val="el-GR"/>
        </w:rPr>
        <w:t xml:space="preserve">. </w:t>
      </w:r>
      <w:r w:rsidR="000D5D45" w:rsidRPr="00E40BA9">
        <w:rPr>
          <w:sz w:val="24"/>
          <w:szCs w:val="24"/>
          <w:lang w:val="el-GR"/>
        </w:rPr>
        <w:t xml:space="preserve"> Είναι ο διακόπτης εκτροπής και οι </w:t>
      </w:r>
    </w:p>
    <w:p w:rsidR="000D5D45" w:rsidRPr="00E40BA9" w:rsidRDefault="000D5D45" w:rsidP="000D5D45">
      <w:pPr>
        <w:tabs>
          <w:tab w:val="left" w:pos="426"/>
          <w:tab w:val="left" w:pos="5670"/>
        </w:tabs>
        <w:ind w:left="426"/>
        <w:jc w:val="both"/>
        <w:rPr>
          <w:sz w:val="24"/>
          <w:szCs w:val="24"/>
          <w:lang w:val="el-GR"/>
        </w:rPr>
      </w:pPr>
      <w:r w:rsidRPr="00E40BA9">
        <w:rPr>
          <w:sz w:val="24"/>
          <w:szCs w:val="24"/>
          <w:lang w:val="el-GR"/>
        </w:rPr>
        <w:t xml:space="preserve">    αντιστάσεις διάβασης εντός του δικού </w:t>
      </w:r>
    </w:p>
    <w:p w:rsidR="000D5D45" w:rsidRPr="00E40BA9" w:rsidRDefault="000D5D45" w:rsidP="000D5D45">
      <w:pPr>
        <w:tabs>
          <w:tab w:val="left" w:pos="426"/>
          <w:tab w:val="left" w:pos="5670"/>
        </w:tabs>
        <w:ind w:left="426"/>
        <w:jc w:val="both"/>
        <w:rPr>
          <w:sz w:val="24"/>
          <w:szCs w:val="24"/>
          <w:lang w:val="el-GR"/>
        </w:rPr>
      </w:pPr>
      <w:r w:rsidRPr="00E40BA9">
        <w:rPr>
          <w:sz w:val="24"/>
          <w:szCs w:val="24"/>
          <w:lang w:val="el-GR"/>
        </w:rPr>
        <w:t xml:space="preserve">    τους ερμητικά κλειστού διαμερίσματος</w:t>
      </w:r>
    </w:p>
    <w:p w:rsidR="000D5D45" w:rsidRPr="00E40BA9" w:rsidRDefault="000D5D45" w:rsidP="007357E1">
      <w:pPr>
        <w:tabs>
          <w:tab w:val="left" w:pos="426"/>
          <w:tab w:val="left" w:pos="4536"/>
        </w:tabs>
        <w:ind w:left="426"/>
        <w:jc w:val="both"/>
        <w:rPr>
          <w:sz w:val="24"/>
          <w:szCs w:val="24"/>
          <w:lang w:val="el-GR"/>
        </w:rPr>
      </w:pPr>
      <w:r w:rsidRPr="00E40BA9">
        <w:rPr>
          <w:sz w:val="24"/>
          <w:szCs w:val="24"/>
          <w:lang w:val="el-GR"/>
        </w:rPr>
        <w:t xml:space="preserve">    και εντός λαδιού;</w:t>
      </w:r>
      <w:r w:rsidR="00E01918">
        <w:rPr>
          <w:sz w:val="24"/>
          <w:szCs w:val="24"/>
          <w:lang w:val="el-GR"/>
        </w:rPr>
        <w:tab/>
      </w:r>
      <w:r w:rsidR="00557F8A" w:rsidRPr="0037135E">
        <w:rPr>
          <w:sz w:val="24"/>
          <w:szCs w:val="24"/>
          <w:lang w:val="el-GR"/>
        </w:rPr>
        <w:t xml:space="preserve"> </w:t>
      </w:r>
      <w:r w:rsidR="00934B2F" w:rsidRPr="00E40BA9">
        <w:rPr>
          <w:sz w:val="24"/>
          <w:szCs w:val="24"/>
          <w:lang w:val="el-GR"/>
        </w:rPr>
        <w:t xml:space="preserve"> : ………………….........................</w:t>
      </w:r>
    </w:p>
    <w:p w:rsidR="000D5D45" w:rsidRPr="00E40BA9" w:rsidRDefault="00FE24E3" w:rsidP="00FE24E3">
      <w:pPr>
        <w:tabs>
          <w:tab w:val="left" w:pos="426"/>
          <w:tab w:val="left" w:pos="5670"/>
        </w:tabs>
        <w:jc w:val="both"/>
        <w:rPr>
          <w:sz w:val="24"/>
          <w:szCs w:val="24"/>
          <w:lang w:val="el-GR"/>
        </w:rPr>
      </w:pPr>
      <w:r w:rsidRPr="00E40BA9">
        <w:rPr>
          <w:sz w:val="24"/>
          <w:szCs w:val="24"/>
          <w:lang w:val="el-GR"/>
        </w:rPr>
        <w:t xml:space="preserve">        </w:t>
      </w:r>
      <w:r w:rsidR="000D5D45" w:rsidRPr="00E40BA9">
        <w:rPr>
          <w:sz w:val="24"/>
          <w:szCs w:val="24"/>
          <w:lang w:val="el-GR"/>
        </w:rPr>
        <w:t xml:space="preserve">                                                                </w:t>
      </w:r>
    </w:p>
    <w:p w:rsidR="000D5D45" w:rsidRPr="00E40BA9" w:rsidRDefault="00E01918" w:rsidP="000D5D45">
      <w:pPr>
        <w:tabs>
          <w:tab w:val="left" w:pos="426"/>
          <w:tab w:val="left" w:pos="709"/>
          <w:tab w:val="left" w:pos="5670"/>
        </w:tabs>
        <w:ind w:left="426"/>
        <w:jc w:val="both"/>
        <w:rPr>
          <w:sz w:val="24"/>
          <w:szCs w:val="24"/>
          <w:lang w:val="el-GR"/>
        </w:rPr>
      </w:pPr>
      <w:r>
        <w:rPr>
          <w:sz w:val="24"/>
          <w:szCs w:val="24"/>
          <w:lang w:val="el-GR"/>
        </w:rPr>
        <w:t>η</w:t>
      </w:r>
      <w:r w:rsidR="000D5D45" w:rsidRPr="00E40BA9">
        <w:rPr>
          <w:sz w:val="24"/>
          <w:szCs w:val="24"/>
          <w:lang w:val="el-GR"/>
        </w:rPr>
        <w:t>. Είναι ο μηχανισμός αλλαγής λήψεως</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υπό φορτίο εφοδιασμένος με το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δικό του δοχείο διαστολή</w:t>
      </w:r>
      <w:r w:rsidR="00BF0921" w:rsidRPr="00E40BA9">
        <w:rPr>
          <w:sz w:val="24"/>
          <w:szCs w:val="24"/>
          <w:lang w:val="el-GR"/>
        </w:rPr>
        <w:t>ς;</w:t>
      </w:r>
      <w:r w:rsidR="00934B2F" w:rsidRPr="00E40BA9">
        <w:rPr>
          <w:sz w:val="24"/>
          <w:szCs w:val="24"/>
          <w:lang w:val="el-GR"/>
        </w:rPr>
        <w:t xml:space="preserve"> </w:t>
      </w:r>
      <w:r w:rsidR="00BF0921" w:rsidRPr="00E40BA9">
        <w:rPr>
          <w:sz w:val="24"/>
          <w:szCs w:val="24"/>
          <w:lang w:val="el-GR"/>
        </w:rPr>
        <w:t xml:space="preserve">                    </w:t>
      </w:r>
      <w:r w:rsidR="00934B2F" w:rsidRPr="00E40BA9">
        <w:rPr>
          <w:sz w:val="24"/>
          <w:szCs w:val="24"/>
          <w:lang w:val="el-GR"/>
        </w:rPr>
        <w:t xml:space="preserve"> </w:t>
      </w:r>
      <w:r w:rsidR="00BF0921" w:rsidRPr="00E40BA9">
        <w:rPr>
          <w:sz w:val="24"/>
          <w:szCs w:val="24"/>
          <w:lang w:val="el-GR"/>
        </w:rPr>
        <w:t xml:space="preserve"> </w:t>
      </w:r>
      <w:r w:rsidR="00934B2F" w:rsidRPr="00E40BA9">
        <w:rPr>
          <w:sz w:val="24"/>
          <w:szCs w:val="24"/>
          <w:lang w:val="el-GR"/>
        </w:rPr>
        <w:t>: ………………….........................</w:t>
      </w:r>
    </w:p>
    <w:p w:rsidR="001C4E57" w:rsidRPr="00E40BA9" w:rsidRDefault="001C4E57" w:rsidP="000D5D45">
      <w:pPr>
        <w:tabs>
          <w:tab w:val="left" w:pos="426"/>
          <w:tab w:val="left" w:pos="709"/>
          <w:tab w:val="left" w:pos="5670"/>
        </w:tabs>
        <w:ind w:left="426"/>
        <w:jc w:val="both"/>
        <w:rPr>
          <w:sz w:val="24"/>
          <w:szCs w:val="24"/>
          <w:lang w:val="el-GR"/>
        </w:rPr>
      </w:pPr>
    </w:p>
    <w:p w:rsidR="00BB71A6" w:rsidRPr="00E40BA9" w:rsidRDefault="00E01918" w:rsidP="00413673">
      <w:pPr>
        <w:tabs>
          <w:tab w:val="left" w:pos="426"/>
          <w:tab w:val="left" w:pos="709"/>
          <w:tab w:val="left" w:pos="5670"/>
        </w:tabs>
        <w:ind w:left="426"/>
        <w:jc w:val="both"/>
        <w:rPr>
          <w:sz w:val="24"/>
          <w:szCs w:val="24"/>
          <w:lang w:val="el-GR"/>
        </w:rPr>
      </w:pPr>
      <w:r>
        <w:rPr>
          <w:sz w:val="24"/>
          <w:szCs w:val="24"/>
          <w:lang w:val="el-GR"/>
        </w:rPr>
        <w:t>θ</w:t>
      </w:r>
      <w:r w:rsidR="001C4E57" w:rsidRPr="00E40BA9">
        <w:rPr>
          <w:sz w:val="24"/>
          <w:szCs w:val="24"/>
          <w:lang w:val="el-GR"/>
        </w:rPr>
        <w:t>.</w:t>
      </w:r>
      <w:r w:rsidR="008E313D" w:rsidRPr="00E40BA9">
        <w:rPr>
          <w:sz w:val="24"/>
          <w:szCs w:val="24"/>
          <w:lang w:val="el-GR"/>
        </w:rPr>
        <w:t xml:space="preserve">  </w:t>
      </w:r>
      <w:r w:rsidR="001C4E57" w:rsidRPr="00E40BA9">
        <w:rPr>
          <w:sz w:val="24"/>
          <w:szCs w:val="24"/>
          <w:lang w:val="el-GR"/>
        </w:rPr>
        <w:t>Είνα</w:t>
      </w:r>
      <w:r w:rsidR="00413673" w:rsidRPr="00E40BA9">
        <w:rPr>
          <w:sz w:val="24"/>
          <w:szCs w:val="24"/>
          <w:lang w:val="el-GR"/>
        </w:rPr>
        <w:t>ι το λάδι του μηχανισμού αλλαγή</w:t>
      </w:r>
      <w:r w:rsidR="00AD422F">
        <w:rPr>
          <w:sz w:val="24"/>
          <w:szCs w:val="24"/>
          <w:lang w:val="el-GR"/>
        </w:rPr>
        <w:t>ς</w:t>
      </w:r>
      <w:r w:rsidR="00413673" w:rsidRPr="00E40BA9">
        <w:rPr>
          <w:sz w:val="24"/>
          <w:szCs w:val="24"/>
          <w:lang w:val="el-GR"/>
        </w:rPr>
        <w:t xml:space="preserve"> </w:t>
      </w:r>
    </w:p>
    <w:p w:rsidR="00413673" w:rsidRPr="00E40BA9" w:rsidRDefault="00BB71A6" w:rsidP="00413673">
      <w:pPr>
        <w:tabs>
          <w:tab w:val="left" w:pos="426"/>
          <w:tab w:val="left" w:pos="709"/>
          <w:tab w:val="left" w:pos="5670"/>
        </w:tabs>
        <w:ind w:left="426"/>
        <w:jc w:val="both"/>
        <w:rPr>
          <w:sz w:val="24"/>
          <w:szCs w:val="24"/>
          <w:lang w:val="el-GR"/>
        </w:rPr>
      </w:pPr>
      <w:r w:rsidRPr="00E40BA9">
        <w:rPr>
          <w:sz w:val="24"/>
          <w:szCs w:val="24"/>
          <w:lang w:val="el-GR"/>
        </w:rPr>
        <w:t xml:space="preserve">    </w:t>
      </w:r>
      <w:r w:rsidR="00AD422F">
        <w:rPr>
          <w:sz w:val="24"/>
          <w:szCs w:val="24"/>
          <w:lang w:val="el-GR"/>
        </w:rPr>
        <w:t>λήψη</w:t>
      </w:r>
      <w:r w:rsidR="001C4E57" w:rsidRPr="00E40BA9">
        <w:rPr>
          <w:sz w:val="24"/>
          <w:szCs w:val="24"/>
          <w:lang w:val="el-GR"/>
        </w:rPr>
        <w:t>ς</w:t>
      </w:r>
      <w:r w:rsidRPr="00E40BA9">
        <w:rPr>
          <w:sz w:val="24"/>
          <w:szCs w:val="24"/>
          <w:lang w:val="el-GR"/>
        </w:rPr>
        <w:t xml:space="preserve"> υπό φορτίο κατάλληλο για</w:t>
      </w:r>
    </w:p>
    <w:p w:rsidR="00413673" w:rsidRPr="00E40BA9" w:rsidRDefault="00413673" w:rsidP="000D5D45">
      <w:pPr>
        <w:tabs>
          <w:tab w:val="left" w:pos="426"/>
          <w:tab w:val="left" w:pos="709"/>
          <w:tab w:val="left" w:pos="5670"/>
        </w:tabs>
        <w:ind w:left="426"/>
        <w:jc w:val="both"/>
        <w:rPr>
          <w:sz w:val="24"/>
          <w:szCs w:val="24"/>
          <w:lang w:val="el-GR"/>
        </w:rPr>
      </w:pPr>
      <w:r w:rsidRPr="00E40BA9">
        <w:rPr>
          <w:sz w:val="24"/>
          <w:szCs w:val="24"/>
          <w:lang w:val="el-GR"/>
        </w:rPr>
        <w:tab/>
      </w:r>
      <w:r w:rsidR="00BB71A6" w:rsidRPr="00E40BA9">
        <w:rPr>
          <w:sz w:val="24"/>
          <w:szCs w:val="24"/>
          <w:lang w:val="el-GR"/>
        </w:rPr>
        <w:t xml:space="preserve">μετασχηματιστές, </w:t>
      </w:r>
      <w:r w:rsidR="001C4E57" w:rsidRPr="00E40BA9">
        <w:rPr>
          <w:sz w:val="24"/>
          <w:szCs w:val="24"/>
          <w:lang w:val="el-GR"/>
        </w:rPr>
        <w:t xml:space="preserve">άνευ </w:t>
      </w:r>
      <w:r w:rsidR="001C4E57" w:rsidRPr="00E40BA9">
        <w:rPr>
          <w:sz w:val="24"/>
          <w:szCs w:val="24"/>
        </w:rPr>
        <w:t>PCBs</w:t>
      </w:r>
      <w:r w:rsidR="001C4E57" w:rsidRPr="00E40BA9">
        <w:rPr>
          <w:sz w:val="24"/>
          <w:szCs w:val="24"/>
          <w:lang w:val="el-GR"/>
        </w:rPr>
        <w:t xml:space="preserve"> ή </w:t>
      </w:r>
      <w:r w:rsidR="00BB71A6" w:rsidRPr="00E40BA9">
        <w:rPr>
          <w:sz w:val="24"/>
          <w:szCs w:val="24"/>
        </w:rPr>
        <w:t>PCTs</w:t>
      </w:r>
      <w:r w:rsidR="00BB71A6" w:rsidRPr="00E40BA9">
        <w:rPr>
          <w:sz w:val="24"/>
          <w:szCs w:val="24"/>
          <w:lang w:val="el-GR"/>
        </w:rPr>
        <w:t xml:space="preserve"> και</w:t>
      </w:r>
    </w:p>
    <w:p w:rsidR="001C4E57" w:rsidRPr="00E40BA9" w:rsidRDefault="00413673" w:rsidP="00934B2F">
      <w:pPr>
        <w:tabs>
          <w:tab w:val="left" w:pos="426"/>
          <w:tab w:val="left" w:pos="709"/>
          <w:tab w:val="left" w:pos="5103"/>
        </w:tabs>
        <w:ind w:left="426"/>
        <w:jc w:val="both"/>
        <w:rPr>
          <w:sz w:val="24"/>
          <w:szCs w:val="24"/>
          <w:lang w:val="el-GR"/>
        </w:rPr>
      </w:pPr>
      <w:r w:rsidRPr="00E40BA9">
        <w:rPr>
          <w:sz w:val="24"/>
          <w:szCs w:val="24"/>
          <w:lang w:val="el-GR"/>
        </w:rPr>
        <w:tab/>
      </w:r>
      <w:r w:rsidR="00BB71A6" w:rsidRPr="00E40BA9">
        <w:rPr>
          <w:sz w:val="24"/>
          <w:szCs w:val="24"/>
          <w:lang w:val="el-GR"/>
        </w:rPr>
        <w:t xml:space="preserve">σύμφωνα </w:t>
      </w:r>
      <w:r w:rsidR="001C4E57" w:rsidRPr="00E40BA9">
        <w:rPr>
          <w:sz w:val="24"/>
          <w:szCs w:val="24"/>
          <w:lang w:val="el-GR"/>
        </w:rPr>
        <w:t xml:space="preserve">με τον κανονισμό </w:t>
      </w:r>
      <w:r w:rsidR="001C4E57" w:rsidRPr="00E40BA9">
        <w:rPr>
          <w:sz w:val="24"/>
          <w:szCs w:val="24"/>
        </w:rPr>
        <w:t>IEC</w:t>
      </w:r>
      <w:r w:rsidR="00C0049B">
        <w:rPr>
          <w:sz w:val="24"/>
          <w:szCs w:val="24"/>
          <w:lang w:val="el-GR"/>
        </w:rPr>
        <w:t xml:space="preserve"> </w:t>
      </w:r>
      <w:r w:rsidR="001C4E57" w:rsidRPr="00E40BA9">
        <w:rPr>
          <w:sz w:val="24"/>
          <w:szCs w:val="24"/>
          <w:lang w:val="el-GR"/>
        </w:rPr>
        <w:t>60296;</w:t>
      </w:r>
      <w:r w:rsidR="00BB71A6" w:rsidRPr="00E40BA9">
        <w:rPr>
          <w:sz w:val="24"/>
          <w:szCs w:val="24"/>
          <w:lang w:val="el-GR"/>
        </w:rPr>
        <w:t xml:space="preserve">   </w:t>
      </w:r>
      <w:r w:rsidR="00934B2F" w:rsidRPr="00E40BA9">
        <w:rPr>
          <w:sz w:val="24"/>
          <w:szCs w:val="24"/>
          <w:lang w:val="el-GR"/>
        </w:rPr>
        <w:t>: ………………….........................</w:t>
      </w:r>
    </w:p>
    <w:p w:rsidR="000D5D45" w:rsidRPr="00E40BA9" w:rsidRDefault="00934B2F" w:rsidP="00934B2F">
      <w:pPr>
        <w:tabs>
          <w:tab w:val="left" w:pos="426"/>
          <w:tab w:val="left" w:pos="5670"/>
        </w:tabs>
        <w:ind w:left="426"/>
        <w:jc w:val="both"/>
        <w:rPr>
          <w:sz w:val="24"/>
          <w:szCs w:val="24"/>
          <w:lang w:val="el-GR"/>
        </w:rPr>
      </w:pPr>
      <w:r w:rsidRPr="00E40BA9">
        <w:rPr>
          <w:sz w:val="24"/>
          <w:szCs w:val="24"/>
          <w:lang w:val="el-GR"/>
        </w:rPr>
        <w:tab/>
      </w:r>
    </w:p>
    <w:p w:rsidR="000D5D45" w:rsidRPr="00E40BA9" w:rsidRDefault="00982080" w:rsidP="000D5D45">
      <w:pPr>
        <w:tabs>
          <w:tab w:val="left" w:pos="426"/>
          <w:tab w:val="left" w:pos="709"/>
          <w:tab w:val="left" w:pos="5670"/>
        </w:tabs>
        <w:ind w:left="426"/>
        <w:jc w:val="both"/>
        <w:rPr>
          <w:sz w:val="24"/>
          <w:szCs w:val="24"/>
          <w:lang w:val="el-GR"/>
        </w:rPr>
      </w:pPr>
      <w:r w:rsidRPr="00E40BA9">
        <w:rPr>
          <w:sz w:val="24"/>
          <w:szCs w:val="24"/>
          <w:lang w:val="el-GR"/>
        </w:rPr>
        <w:t>ι</w:t>
      </w:r>
      <w:r w:rsidR="000D5D45" w:rsidRPr="00E40BA9">
        <w:rPr>
          <w:sz w:val="24"/>
          <w:szCs w:val="24"/>
          <w:lang w:val="el-GR"/>
        </w:rPr>
        <w:t xml:space="preserve">. </w:t>
      </w:r>
      <w:r w:rsidR="008E313D" w:rsidRPr="00E40BA9">
        <w:rPr>
          <w:sz w:val="24"/>
          <w:szCs w:val="24"/>
          <w:lang w:val="el-GR"/>
        </w:rPr>
        <w:t xml:space="preserve"> </w:t>
      </w:r>
      <w:r w:rsidR="000D5D45" w:rsidRPr="00E40BA9">
        <w:rPr>
          <w:sz w:val="24"/>
          <w:szCs w:val="24"/>
          <w:lang w:val="el-GR"/>
        </w:rPr>
        <w:t xml:space="preserve">Είναι το δοχείο διαστολής εφοδιασμένο </w:t>
      </w:r>
    </w:p>
    <w:p w:rsidR="000D5D45" w:rsidRPr="00E40BA9" w:rsidRDefault="001C4E57" w:rsidP="00557F8A">
      <w:pPr>
        <w:tabs>
          <w:tab w:val="left" w:pos="426"/>
          <w:tab w:val="left" w:pos="709"/>
        </w:tabs>
        <w:ind w:left="426"/>
        <w:jc w:val="both"/>
        <w:rPr>
          <w:sz w:val="24"/>
          <w:szCs w:val="24"/>
          <w:lang w:val="el-GR"/>
        </w:rPr>
      </w:pPr>
      <w:r w:rsidRPr="00E40BA9">
        <w:rPr>
          <w:sz w:val="24"/>
          <w:szCs w:val="24"/>
          <w:lang w:val="el-GR"/>
        </w:rPr>
        <w:t xml:space="preserve">    </w:t>
      </w:r>
      <w:r w:rsidR="008E313D" w:rsidRPr="00E40BA9">
        <w:rPr>
          <w:sz w:val="24"/>
          <w:szCs w:val="24"/>
          <w:lang w:val="el-GR"/>
        </w:rPr>
        <w:t xml:space="preserve"> </w:t>
      </w:r>
      <w:r w:rsidRPr="00E40BA9">
        <w:rPr>
          <w:sz w:val="24"/>
          <w:szCs w:val="24"/>
          <w:lang w:val="el-GR"/>
        </w:rPr>
        <w:t>με δείκτη</w:t>
      </w:r>
      <w:r w:rsidR="000D5D45" w:rsidRPr="00E40BA9">
        <w:rPr>
          <w:sz w:val="24"/>
          <w:szCs w:val="24"/>
          <w:lang w:val="el-GR"/>
        </w:rPr>
        <w:t xml:space="preserve"> στάθμης λαδιού</w:t>
      </w:r>
      <w:r w:rsidR="00E576E0" w:rsidRPr="00E576E0">
        <w:rPr>
          <w:sz w:val="24"/>
          <w:szCs w:val="24"/>
          <w:lang w:val="el-GR"/>
        </w:rPr>
        <w:t xml:space="preserve"> </w:t>
      </w:r>
      <w:r w:rsidR="00E576E0">
        <w:rPr>
          <w:sz w:val="24"/>
          <w:szCs w:val="24"/>
          <w:lang w:val="el-GR"/>
        </w:rPr>
        <w:t>και αναπνευστήρα</w:t>
      </w:r>
      <w:r w:rsidR="00934B2F" w:rsidRPr="00E40BA9">
        <w:rPr>
          <w:sz w:val="24"/>
          <w:szCs w:val="24"/>
          <w:lang w:val="el-GR"/>
        </w:rPr>
        <w:t>;</w:t>
      </w:r>
      <w:r w:rsidR="00557F8A" w:rsidRPr="0037135E">
        <w:rPr>
          <w:sz w:val="24"/>
          <w:szCs w:val="24"/>
          <w:lang w:val="el-GR"/>
        </w:rPr>
        <w:t xml:space="preserve"> </w:t>
      </w:r>
      <w:r w:rsidR="00934B2F" w:rsidRPr="00E40BA9">
        <w:rPr>
          <w:sz w:val="24"/>
          <w:szCs w:val="24"/>
          <w:lang w:val="el-GR"/>
        </w:rPr>
        <w:t xml:space="preserve">: </w:t>
      </w:r>
      <w:r w:rsidR="00E576E0">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982080" w:rsidP="000D5D45">
      <w:pPr>
        <w:tabs>
          <w:tab w:val="left" w:pos="426"/>
          <w:tab w:val="left" w:pos="709"/>
          <w:tab w:val="left" w:pos="5670"/>
        </w:tabs>
        <w:ind w:left="426"/>
        <w:jc w:val="both"/>
        <w:rPr>
          <w:sz w:val="24"/>
          <w:szCs w:val="24"/>
          <w:lang w:val="el-GR"/>
        </w:rPr>
      </w:pPr>
      <w:proofErr w:type="spellStart"/>
      <w:r w:rsidRPr="00E40BA9">
        <w:rPr>
          <w:sz w:val="24"/>
          <w:szCs w:val="24"/>
          <w:lang w:val="el-GR"/>
        </w:rPr>
        <w:t>ι</w:t>
      </w:r>
      <w:r w:rsidR="00E01918">
        <w:rPr>
          <w:sz w:val="24"/>
          <w:szCs w:val="24"/>
          <w:lang w:val="el-GR"/>
        </w:rPr>
        <w:t>α</w:t>
      </w:r>
      <w:proofErr w:type="spellEnd"/>
      <w:r w:rsidR="000D5D45" w:rsidRPr="00E40BA9">
        <w:rPr>
          <w:sz w:val="24"/>
          <w:szCs w:val="24"/>
          <w:lang w:val="el-GR"/>
        </w:rPr>
        <w:t>.</w:t>
      </w:r>
      <w:r w:rsidR="008E313D" w:rsidRPr="00E40BA9">
        <w:rPr>
          <w:sz w:val="24"/>
          <w:szCs w:val="24"/>
          <w:lang w:val="el-GR"/>
        </w:rPr>
        <w:t xml:space="preserve">  </w:t>
      </w:r>
      <w:r w:rsidR="000D5D45" w:rsidRPr="00E40BA9">
        <w:rPr>
          <w:sz w:val="24"/>
          <w:szCs w:val="24"/>
          <w:lang w:val="el-GR"/>
        </w:rPr>
        <w:t xml:space="preserve">Είναι το διαμέρισμα του διακόπτη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εκτροπής και των αντιστάσεων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διάβασης εφοδιασμένο με πώμα</w:t>
      </w:r>
    </w:p>
    <w:p w:rsidR="000D5D45" w:rsidRPr="00E40BA9" w:rsidRDefault="000D5D45" w:rsidP="00557F8A">
      <w:pPr>
        <w:tabs>
          <w:tab w:val="left" w:pos="426"/>
          <w:tab w:val="left" w:pos="709"/>
        </w:tabs>
        <w:ind w:left="426"/>
        <w:jc w:val="both"/>
        <w:rPr>
          <w:sz w:val="24"/>
          <w:szCs w:val="24"/>
          <w:lang w:val="el-GR"/>
        </w:rPr>
      </w:pPr>
      <w:r w:rsidRPr="00E40BA9">
        <w:rPr>
          <w:sz w:val="24"/>
          <w:szCs w:val="24"/>
          <w:lang w:val="el-GR"/>
        </w:rPr>
        <w:t xml:space="preserve">     πλήρωσης και αδειάσματος</w:t>
      </w:r>
      <w:r w:rsidR="00934B2F" w:rsidRPr="00E40BA9">
        <w:rPr>
          <w:sz w:val="24"/>
          <w:szCs w:val="24"/>
          <w:lang w:val="el-GR"/>
        </w:rPr>
        <w:t>;</w:t>
      </w:r>
      <w:r w:rsidR="00557F8A" w:rsidRPr="0037135E">
        <w:rPr>
          <w:sz w:val="24"/>
          <w:szCs w:val="24"/>
          <w:lang w:val="el-GR"/>
        </w:rPr>
        <w:tab/>
      </w:r>
      <w:r w:rsidR="00557F8A" w:rsidRPr="0037135E">
        <w:rPr>
          <w:sz w:val="24"/>
          <w:szCs w:val="24"/>
          <w:lang w:val="el-GR"/>
        </w:rPr>
        <w:tab/>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982080" w:rsidP="000D5D45">
      <w:pPr>
        <w:tabs>
          <w:tab w:val="left" w:pos="426"/>
          <w:tab w:val="left" w:pos="709"/>
          <w:tab w:val="left" w:pos="5670"/>
        </w:tabs>
        <w:ind w:left="426"/>
        <w:jc w:val="both"/>
        <w:rPr>
          <w:sz w:val="24"/>
          <w:szCs w:val="24"/>
          <w:lang w:val="el-GR"/>
        </w:rPr>
      </w:pPr>
      <w:proofErr w:type="spellStart"/>
      <w:r w:rsidRPr="00E40BA9">
        <w:rPr>
          <w:sz w:val="24"/>
          <w:szCs w:val="24"/>
          <w:lang w:val="el-GR"/>
        </w:rPr>
        <w:t>ι</w:t>
      </w:r>
      <w:r w:rsidR="00E01918">
        <w:rPr>
          <w:sz w:val="24"/>
          <w:szCs w:val="24"/>
          <w:lang w:val="el-GR"/>
        </w:rPr>
        <w:t>β</w:t>
      </w:r>
      <w:proofErr w:type="spellEnd"/>
      <w:r w:rsidR="000D5D45" w:rsidRPr="00E40BA9">
        <w:rPr>
          <w:sz w:val="24"/>
          <w:szCs w:val="24"/>
          <w:lang w:val="el-GR"/>
        </w:rPr>
        <w:t>.</w:t>
      </w:r>
      <w:r w:rsidR="008E313D" w:rsidRPr="00E40BA9">
        <w:rPr>
          <w:sz w:val="24"/>
          <w:szCs w:val="24"/>
          <w:lang w:val="el-GR"/>
        </w:rPr>
        <w:t xml:space="preserve">  </w:t>
      </w:r>
      <w:r w:rsidR="000D5D45" w:rsidRPr="00E40BA9">
        <w:rPr>
          <w:sz w:val="24"/>
          <w:szCs w:val="24"/>
          <w:lang w:val="el-GR"/>
        </w:rPr>
        <w:t xml:space="preserve"> Αποτελείται ο μηχανισμός αλλαγής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λήψεως υπό φορτίο από μία </w:t>
      </w:r>
    </w:p>
    <w:p w:rsidR="000D5D45" w:rsidRPr="00E40BA9" w:rsidRDefault="000D5D45" w:rsidP="008E313D">
      <w:pPr>
        <w:tabs>
          <w:tab w:val="left" w:pos="426"/>
          <w:tab w:val="left" w:pos="709"/>
          <w:tab w:val="left" w:pos="5670"/>
        </w:tabs>
        <w:ind w:left="426"/>
        <w:jc w:val="both"/>
        <w:rPr>
          <w:sz w:val="24"/>
          <w:szCs w:val="24"/>
          <w:lang w:val="el-GR"/>
        </w:rPr>
      </w:pPr>
      <w:r w:rsidRPr="00E40BA9">
        <w:rPr>
          <w:sz w:val="24"/>
          <w:szCs w:val="24"/>
          <w:lang w:val="el-GR"/>
        </w:rPr>
        <w:t xml:space="preserve">      </w:t>
      </w:r>
      <w:proofErr w:type="spellStart"/>
      <w:r w:rsidRPr="00E40BA9">
        <w:rPr>
          <w:sz w:val="24"/>
          <w:szCs w:val="24"/>
          <w:lang w:val="el-GR"/>
        </w:rPr>
        <w:t>τριπολική</w:t>
      </w:r>
      <w:proofErr w:type="spellEnd"/>
      <w:r w:rsidRPr="00E40BA9">
        <w:rPr>
          <w:sz w:val="24"/>
          <w:szCs w:val="24"/>
          <w:lang w:val="el-GR"/>
        </w:rPr>
        <w:t xml:space="preserve"> (τριφασική)</w:t>
      </w:r>
      <w:r w:rsidR="00934B2F" w:rsidRPr="00E40BA9">
        <w:rPr>
          <w:sz w:val="24"/>
          <w:szCs w:val="24"/>
          <w:lang w:val="el-GR"/>
        </w:rPr>
        <w:t xml:space="preserve"> μονάδα</w:t>
      </w:r>
      <w:r w:rsidR="00BF0921" w:rsidRPr="00E40BA9">
        <w:rPr>
          <w:sz w:val="24"/>
          <w:szCs w:val="24"/>
          <w:lang w:val="el-GR"/>
        </w:rPr>
        <w:t xml:space="preserve">;               </w:t>
      </w:r>
      <w:r w:rsidR="00934B2F" w:rsidRPr="00E40BA9">
        <w:rPr>
          <w:sz w:val="24"/>
          <w:szCs w:val="24"/>
          <w:lang w:val="el-GR"/>
        </w:rPr>
        <w:t xml:space="preserve"> : ………………….........................</w:t>
      </w:r>
    </w:p>
    <w:p w:rsidR="00FA6CB4" w:rsidRPr="00E40BA9" w:rsidRDefault="00FA6CB4" w:rsidP="00FA6CB4">
      <w:pPr>
        <w:tabs>
          <w:tab w:val="left" w:pos="426"/>
          <w:tab w:val="left" w:pos="709"/>
          <w:tab w:val="left" w:pos="5670"/>
        </w:tabs>
        <w:ind w:left="426"/>
        <w:jc w:val="both"/>
        <w:rPr>
          <w:sz w:val="24"/>
          <w:szCs w:val="24"/>
          <w:lang w:val="el-GR"/>
        </w:rPr>
      </w:pPr>
    </w:p>
    <w:p w:rsidR="00FA6CB4" w:rsidRPr="00E40BA9" w:rsidRDefault="00FA6CB4" w:rsidP="00FA6CB4">
      <w:pPr>
        <w:tabs>
          <w:tab w:val="left" w:pos="426"/>
          <w:tab w:val="left" w:pos="709"/>
          <w:tab w:val="left" w:pos="5670"/>
        </w:tabs>
        <w:ind w:left="426"/>
        <w:jc w:val="both"/>
        <w:rPr>
          <w:sz w:val="24"/>
          <w:szCs w:val="24"/>
          <w:lang w:val="el-GR"/>
        </w:rPr>
      </w:pPr>
      <w:proofErr w:type="spellStart"/>
      <w:r w:rsidRPr="00E40BA9">
        <w:rPr>
          <w:sz w:val="24"/>
          <w:szCs w:val="24"/>
          <w:lang w:val="el-GR"/>
        </w:rPr>
        <w:t>ι</w:t>
      </w:r>
      <w:r w:rsidR="00E01918">
        <w:rPr>
          <w:sz w:val="24"/>
          <w:szCs w:val="24"/>
          <w:lang w:val="el-GR"/>
        </w:rPr>
        <w:t>γ</w:t>
      </w:r>
      <w:proofErr w:type="spellEnd"/>
      <w:r w:rsidRPr="00E40BA9">
        <w:rPr>
          <w:sz w:val="24"/>
          <w:szCs w:val="24"/>
          <w:lang w:val="el-GR"/>
        </w:rPr>
        <w:t xml:space="preserve">.   Είναι ο μηχανισμός αλλαγής λήψεως υπό </w:t>
      </w:r>
    </w:p>
    <w:p w:rsidR="00FA6CB4" w:rsidRPr="00E40BA9" w:rsidRDefault="00FA6CB4" w:rsidP="00FA6CB4">
      <w:pPr>
        <w:tabs>
          <w:tab w:val="left" w:pos="426"/>
          <w:tab w:val="left" w:pos="709"/>
          <w:tab w:val="left" w:pos="5670"/>
        </w:tabs>
        <w:ind w:left="426"/>
        <w:jc w:val="both"/>
        <w:rPr>
          <w:sz w:val="24"/>
          <w:szCs w:val="24"/>
          <w:lang w:val="el-GR"/>
        </w:rPr>
      </w:pPr>
      <w:r w:rsidRPr="00E40BA9">
        <w:rPr>
          <w:sz w:val="24"/>
          <w:szCs w:val="24"/>
          <w:lang w:val="el-GR"/>
        </w:rPr>
        <w:t xml:space="preserve">      φορτίο εφοδιασμένος με ηλεκτρονόμο </w:t>
      </w:r>
    </w:p>
    <w:p w:rsidR="00FA6CB4" w:rsidRPr="00E40BA9" w:rsidRDefault="00FA6CB4" w:rsidP="00FA6CB4">
      <w:pPr>
        <w:tabs>
          <w:tab w:val="left" w:pos="426"/>
          <w:tab w:val="left" w:pos="709"/>
          <w:tab w:val="left" w:pos="5670"/>
        </w:tabs>
        <w:ind w:left="426"/>
        <w:jc w:val="both"/>
        <w:rPr>
          <w:sz w:val="24"/>
          <w:szCs w:val="24"/>
          <w:lang w:val="el-GR"/>
        </w:rPr>
      </w:pPr>
      <w:r w:rsidRPr="00E40BA9">
        <w:rPr>
          <w:sz w:val="24"/>
          <w:szCs w:val="24"/>
          <w:lang w:val="el-GR"/>
        </w:rPr>
        <w:t xml:space="preserve">      ελέγχου ροής λαδιού;                               : ………………….........................</w:t>
      </w:r>
    </w:p>
    <w:p w:rsidR="00FA6CB4" w:rsidRPr="00E40BA9" w:rsidRDefault="00FA6CB4" w:rsidP="00FA6CB4">
      <w:pPr>
        <w:tabs>
          <w:tab w:val="left" w:pos="426"/>
          <w:tab w:val="left" w:pos="709"/>
          <w:tab w:val="left" w:pos="5670"/>
        </w:tabs>
        <w:ind w:left="426"/>
        <w:jc w:val="both"/>
        <w:rPr>
          <w:sz w:val="24"/>
          <w:szCs w:val="24"/>
          <w:lang w:val="el-GR"/>
        </w:rPr>
      </w:pPr>
      <w:r w:rsidRPr="00E40BA9">
        <w:rPr>
          <w:sz w:val="24"/>
          <w:szCs w:val="24"/>
          <w:lang w:val="el-GR"/>
        </w:rPr>
        <w:tab/>
        <w:t>-Περιγράψτε πού είναι εγκατεστημένος   :………………………………</w:t>
      </w:r>
    </w:p>
    <w:p w:rsidR="000D5D45" w:rsidRPr="00E40BA9" w:rsidRDefault="00FA6CB4" w:rsidP="00FA6CB4">
      <w:pPr>
        <w:tabs>
          <w:tab w:val="left" w:pos="426"/>
          <w:tab w:val="left" w:pos="709"/>
          <w:tab w:val="left" w:pos="5670"/>
        </w:tabs>
        <w:ind w:left="426"/>
        <w:jc w:val="both"/>
        <w:rPr>
          <w:sz w:val="24"/>
          <w:szCs w:val="24"/>
          <w:lang w:val="el-GR"/>
        </w:rPr>
      </w:pPr>
      <w:r w:rsidRPr="00E40BA9">
        <w:rPr>
          <w:sz w:val="24"/>
          <w:szCs w:val="24"/>
          <w:lang w:val="el-GR"/>
        </w:rPr>
        <w:tab/>
        <w:t>-Τύπος και κατασκευαστής                       :………………………………</w:t>
      </w:r>
    </w:p>
    <w:p w:rsidR="00FA6CB4" w:rsidRPr="00E40BA9" w:rsidRDefault="00FA6CB4" w:rsidP="000D5D45">
      <w:pPr>
        <w:tabs>
          <w:tab w:val="left" w:pos="426"/>
          <w:tab w:val="left" w:pos="709"/>
          <w:tab w:val="left" w:pos="5670"/>
        </w:tabs>
        <w:ind w:left="426"/>
        <w:jc w:val="both"/>
        <w:rPr>
          <w:sz w:val="24"/>
          <w:szCs w:val="24"/>
          <w:lang w:val="el-GR"/>
        </w:rPr>
      </w:pP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1</w:t>
      </w:r>
      <w:r w:rsidR="00843E3D" w:rsidRPr="00CF1D4B">
        <w:rPr>
          <w:sz w:val="24"/>
          <w:szCs w:val="24"/>
          <w:lang w:val="el-GR"/>
        </w:rPr>
        <w:t>6</w:t>
      </w:r>
      <w:r w:rsidRPr="00E40BA9">
        <w:rPr>
          <w:sz w:val="24"/>
          <w:szCs w:val="24"/>
          <w:lang w:val="el-GR"/>
        </w:rPr>
        <w:t>. Διάταξη λήψ</w:t>
      </w:r>
      <w:r w:rsidR="00843E3D">
        <w:rPr>
          <w:sz w:val="24"/>
          <w:szCs w:val="24"/>
          <w:lang w:val="el-GR"/>
        </w:rPr>
        <w:t>η</w:t>
      </w:r>
      <w:r w:rsidRPr="00E40BA9">
        <w:rPr>
          <w:sz w:val="24"/>
          <w:szCs w:val="24"/>
          <w:lang w:val="el-GR"/>
        </w:rPr>
        <w:t xml:space="preserve">ς     </w:t>
      </w:r>
      <w:r w:rsidR="00934B2F" w:rsidRPr="00E40BA9">
        <w:rPr>
          <w:sz w:val="24"/>
          <w:szCs w:val="24"/>
          <w:lang w:val="el-GR"/>
        </w:rPr>
        <w:t xml:space="preserve">   </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1</w:t>
      </w:r>
      <w:r w:rsidR="00843E3D">
        <w:rPr>
          <w:sz w:val="24"/>
          <w:szCs w:val="24"/>
          <w:lang w:val="el-GR"/>
        </w:rPr>
        <w:t>7</w:t>
      </w:r>
      <w:r w:rsidR="000D5D45" w:rsidRPr="00E40BA9">
        <w:rPr>
          <w:sz w:val="24"/>
          <w:szCs w:val="24"/>
          <w:lang w:val="el-GR"/>
        </w:rPr>
        <w:t xml:space="preserve">. Θέση του </w:t>
      </w:r>
      <w:r w:rsidR="00843E3D">
        <w:rPr>
          <w:sz w:val="24"/>
          <w:szCs w:val="24"/>
          <w:lang w:val="el-GR"/>
        </w:rPr>
        <w:t>τυλίγματος ρύθμισης</w:t>
      </w:r>
      <w:r w:rsidR="00934B2F" w:rsidRPr="00E40BA9">
        <w:rPr>
          <w:sz w:val="24"/>
          <w:szCs w:val="24"/>
          <w:lang w:val="el-GR"/>
        </w:rPr>
        <w:t xml:space="preserve">            </w:t>
      </w:r>
      <w:r w:rsidR="00BF0921" w:rsidRPr="00E40BA9">
        <w:rPr>
          <w:sz w:val="24"/>
          <w:szCs w:val="24"/>
          <w:lang w:val="el-GR"/>
        </w:rPr>
        <w:t>:</w:t>
      </w:r>
      <w:r w:rsidR="000D5D45" w:rsidRPr="00E40BA9">
        <w:rPr>
          <w:sz w:val="24"/>
          <w:szCs w:val="24"/>
          <w:lang w:val="el-GR"/>
        </w:rPr>
        <w:t>...........</w:t>
      </w:r>
      <w:r w:rsidR="00934B2F" w:rsidRPr="00E40BA9">
        <w:rPr>
          <w:sz w:val="24"/>
          <w:szCs w:val="24"/>
          <w:lang w:val="el-GR"/>
        </w:rPr>
        <w:t>...........</w:t>
      </w:r>
      <w:r w:rsidR="000D5D45"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FA6CB4"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1</w:t>
      </w:r>
      <w:r w:rsidR="00843E3D">
        <w:rPr>
          <w:sz w:val="24"/>
          <w:szCs w:val="24"/>
          <w:lang w:val="el-GR"/>
        </w:rPr>
        <w:t>8</w:t>
      </w:r>
      <w:r w:rsidR="000D5D45" w:rsidRPr="00E40BA9">
        <w:rPr>
          <w:sz w:val="24"/>
          <w:szCs w:val="24"/>
          <w:lang w:val="el-GR"/>
        </w:rPr>
        <w:t>. Μέγιστο ονομασ</w:t>
      </w:r>
      <w:r w:rsidR="00BF0921" w:rsidRPr="00E40BA9">
        <w:rPr>
          <w:sz w:val="24"/>
          <w:szCs w:val="24"/>
          <w:lang w:val="el-GR"/>
        </w:rPr>
        <w:t xml:space="preserve">τικό ρεύμα </w:t>
      </w:r>
    </w:p>
    <w:p w:rsidR="000D5D45" w:rsidRPr="00E40BA9" w:rsidRDefault="00FA6CB4" w:rsidP="00557F8A">
      <w:pPr>
        <w:tabs>
          <w:tab w:val="left" w:pos="426"/>
          <w:tab w:val="left" w:pos="851"/>
        </w:tabs>
        <w:ind w:left="426"/>
        <w:jc w:val="both"/>
        <w:rPr>
          <w:sz w:val="24"/>
          <w:szCs w:val="24"/>
          <w:lang w:val="el-GR"/>
        </w:rPr>
      </w:pPr>
      <w:r w:rsidRPr="00E40BA9">
        <w:rPr>
          <w:sz w:val="24"/>
          <w:szCs w:val="24"/>
          <w:lang w:val="el-GR"/>
        </w:rPr>
        <w:tab/>
      </w:r>
      <w:r w:rsidR="00BF0921" w:rsidRPr="00E40BA9">
        <w:rPr>
          <w:sz w:val="24"/>
          <w:szCs w:val="24"/>
          <w:lang w:val="el-GR"/>
        </w:rPr>
        <w:t>διάβασης</w:t>
      </w:r>
      <w:r w:rsidRPr="00E40BA9">
        <w:rPr>
          <w:sz w:val="24"/>
          <w:szCs w:val="24"/>
          <w:lang w:val="el-GR"/>
        </w:rPr>
        <w:t xml:space="preserve"> του </w:t>
      </w:r>
      <w:r w:rsidRPr="00E40BA9">
        <w:rPr>
          <w:sz w:val="24"/>
          <w:szCs w:val="24"/>
        </w:rPr>
        <w:t>OLTC</w:t>
      </w:r>
      <w:r w:rsidR="00934B2F" w:rsidRPr="00E40BA9">
        <w:rPr>
          <w:sz w:val="24"/>
          <w:szCs w:val="24"/>
          <w:lang w:val="el-GR"/>
        </w:rPr>
        <w:t xml:space="preserve">      </w:t>
      </w:r>
      <w:r w:rsidR="00557F8A" w:rsidRPr="00557F8A">
        <w:rPr>
          <w:sz w:val="24"/>
          <w:szCs w:val="24"/>
          <w:lang w:val="el-GR"/>
        </w:rPr>
        <w:tab/>
      </w:r>
      <w:r w:rsidR="00557F8A" w:rsidRPr="00557F8A">
        <w:rPr>
          <w:sz w:val="24"/>
          <w:szCs w:val="24"/>
          <w:lang w:val="el-GR"/>
        </w:rPr>
        <w:tab/>
      </w:r>
      <w:r w:rsidR="00557F8A" w:rsidRPr="0037135E">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FA6CB4" w:rsidRPr="00E40BA9" w:rsidRDefault="00FA6CB4" w:rsidP="004F609D">
      <w:pPr>
        <w:tabs>
          <w:tab w:val="left" w:pos="426"/>
          <w:tab w:val="left" w:pos="709"/>
          <w:tab w:val="left" w:pos="5670"/>
        </w:tabs>
        <w:ind w:left="426"/>
        <w:jc w:val="both"/>
        <w:rPr>
          <w:sz w:val="24"/>
          <w:szCs w:val="24"/>
          <w:lang w:val="el-GR"/>
        </w:rPr>
      </w:pPr>
      <w:r w:rsidRPr="00E40BA9">
        <w:rPr>
          <w:sz w:val="24"/>
          <w:szCs w:val="24"/>
          <w:lang w:val="el-GR"/>
        </w:rPr>
        <w:lastRenderedPageBreak/>
        <w:t>1</w:t>
      </w:r>
      <w:r w:rsidR="00843E3D">
        <w:rPr>
          <w:sz w:val="24"/>
          <w:szCs w:val="24"/>
          <w:lang w:val="el-GR"/>
        </w:rPr>
        <w:t>9</w:t>
      </w:r>
      <w:r w:rsidRPr="00E40BA9">
        <w:rPr>
          <w:sz w:val="24"/>
          <w:szCs w:val="24"/>
          <w:lang w:val="el-GR"/>
        </w:rPr>
        <w:t xml:space="preserve">. Μέγιστη ονομαστική τάση βήματος </w:t>
      </w:r>
    </w:p>
    <w:p w:rsidR="00FA6CB4" w:rsidRPr="00E40BA9" w:rsidRDefault="00FA6CB4" w:rsidP="004F609D">
      <w:pPr>
        <w:tabs>
          <w:tab w:val="left" w:pos="426"/>
          <w:tab w:val="left" w:pos="851"/>
          <w:tab w:val="left" w:pos="4678"/>
        </w:tabs>
        <w:ind w:left="426"/>
        <w:jc w:val="both"/>
        <w:rPr>
          <w:sz w:val="24"/>
          <w:szCs w:val="24"/>
          <w:lang w:val="el-GR"/>
        </w:rPr>
      </w:pPr>
      <w:r w:rsidRPr="00E40BA9">
        <w:rPr>
          <w:sz w:val="24"/>
          <w:szCs w:val="24"/>
          <w:lang w:val="el-GR"/>
        </w:rPr>
        <w:tab/>
        <w:t xml:space="preserve">του OLTC </w:t>
      </w:r>
      <w:r w:rsidRPr="00E40BA9">
        <w:rPr>
          <w:sz w:val="24"/>
          <w:szCs w:val="24"/>
          <w:lang w:val="el-GR"/>
        </w:rPr>
        <w:tab/>
        <w:t>: ………………….........................</w:t>
      </w:r>
    </w:p>
    <w:p w:rsidR="00FA6CB4" w:rsidRPr="00E40BA9" w:rsidRDefault="00FA6CB4" w:rsidP="00FA6CB4">
      <w:pPr>
        <w:tabs>
          <w:tab w:val="left" w:pos="426"/>
          <w:tab w:val="left" w:pos="709"/>
          <w:tab w:val="left" w:pos="5670"/>
        </w:tabs>
        <w:ind w:left="426"/>
        <w:jc w:val="both"/>
        <w:rPr>
          <w:sz w:val="24"/>
          <w:szCs w:val="24"/>
          <w:lang w:val="el-GR"/>
        </w:rPr>
      </w:pPr>
    </w:p>
    <w:p w:rsidR="000D5D45" w:rsidRPr="00E40BA9" w:rsidRDefault="00843E3D" w:rsidP="000D5D45">
      <w:pPr>
        <w:tabs>
          <w:tab w:val="left" w:pos="426"/>
          <w:tab w:val="left" w:pos="709"/>
          <w:tab w:val="left" w:pos="5670"/>
        </w:tabs>
        <w:ind w:left="426"/>
        <w:jc w:val="both"/>
        <w:rPr>
          <w:sz w:val="24"/>
          <w:szCs w:val="24"/>
          <w:lang w:val="el-GR"/>
        </w:rPr>
      </w:pPr>
      <w:r>
        <w:rPr>
          <w:sz w:val="24"/>
          <w:szCs w:val="24"/>
          <w:lang w:val="el-GR"/>
        </w:rPr>
        <w:t>20</w:t>
      </w:r>
      <w:r w:rsidR="000D5D45" w:rsidRPr="00E40BA9">
        <w:rPr>
          <w:sz w:val="24"/>
          <w:szCs w:val="24"/>
          <w:lang w:val="el-GR"/>
        </w:rPr>
        <w:t>. Ονομαστική συχνότητα</w:t>
      </w:r>
      <w:r w:rsidR="00FA6CB4" w:rsidRPr="00E40BA9">
        <w:rPr>
          <w:sz w:val="24"/>
          <w:szCs w:val="24"/>
          <w:lang w:val="el-GR"/>
        </w:rPr>
        <w:t xml:space="preserve"> του </w:t>
      </w:r>
      <w:r w:rsidR="00FA6CB4" w:rsidRPr="00E40BA9">
        <w:rPr>
          <w:sz w:val="24"/>
          <w:szCs w:val="24"/>
        </w:rPr>
        <w:t>OLTC</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8C50AC" w:rsidP="000D5D45">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1</w:t>
      </w:r>
      <w:r w:rsidR="000D5D45" w:rsidRPr="00E40BA9">
        <w:rPr>
          <w:sz w:val="24"/>
          <w:szCs w:val="24"/>
          <w:lang w:val="el-GR"/>
        </w:rPr>
        <w:t>. Ονομαστική τάση</w:t>
      </w:r>
      <w:r w:rsidR="00FA6CB4" w:rsidRPr="00E40BA9">
        <w:rPr>
          <w:sz w:val="24"/>
          <w:szCs w:val="24"/>
          <w:lang w:val="el-GR"/>
        </w:rPr>
        <w:t xml:space="preserve"> του </w:t>
      </w:r>
      <w:r w:rsidR="00FA6CB4" w:rsidRPr="00E40BA9">
        <w:rPr>
          <w:sz w:val="24"/>
          <w:szCs w:val="24"/>
        </w:rPr>
        <w:t>OLTC</w:t>
      </w:r>
      <w:r w:rsidR="00934B2F" w:rsidRPr="00E40BA9">
        <w:rPr>
          <w:sz w:val="24"/>
          <w:szCs w:val="24"/>
          <w:lang w:val="el-GR"/>
        </w:rPr>
        <w:t xml:space="preserve">                 </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FA6CB4" w:rsidRPr="00E40BA9" w:rsidRDefault="008C50AC" w:rsidP="004F609D">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2</w:t>
      </w:r>
      <w:r w:rsidRPr="00E40BA9">
        <w:rPr>
          <w:sz w:val="24"/>
          <w:szCs w:val="24"/>
          <w:lang w:val="el-GR"/>
        </w:rPr>
        <w:t xml:space="preserve">. </w:t>
      </w:r>
      <w:r w:rsidR="00FA6CB4" w:rsidRPr="00E40BA9">
        <w:rPr>
          <w:sz w:val="24"/>
          <w:szCs w:val="24"/>
          <w:lang w:val="el-GR"/>
        </w:rPr>
        <w:t xml:space="preserve">Τάση τροφοδοσίας των κυκλωμάτων </w:t>
      </w:r>
    </w:p>
    <w:p w:rsidR="00FA6CB4" w:rsidRPr="00E40BA9" w:rsidRDefault="008C50AC" w:rsidP="004F609D">
      <w:pPr>
        <w:tabs>
          <w:tab w:val="left" w:pos="426"/>
          <w:tab w:val="left" w:pos="851"/>
          <w:tab w:val="left" w:pos="4678"/>
        </w:tabs>
        <w:ind w:left="426"/>
        <w:jc w:val="both"/>
        <w:rPr>
          <w:sz w:val="24"/>
          <w:szCs w:val="24"/>
          <w:lang w:val="el-GR"/>
        </w:rPr>
      </w:pPr>
      <w:r w:rsidRPr="00E40BA9">
        <w:rPr>
          <w:sz w:val="24"/>
          <w:szCs w:val="24"/>
          <w:lang w:val="el-GR"/>
        </w:rPr>
        <w:tab/>
      </w:r>
      <w:r w:rsidR="00FA6CB4" w:rsidRPr="00E40BA9">
        <w:rPr>
          <w:sz w:val="24"/>
          <w:szCs w:val="24"/>
          <w:lang w:val="el-GR"/>
        </w:rPr>
        <w:t>ελέγχου του μηχανισμού οδήγησης</w:t>
      </w:r>
      <w:r w:rsidR="00FA6CB4" w:rsidRPr="00E40BA9">
        <w:rPr>
          <w:sz w:val="24"/>
          <w:szCs w:val="24"/>
          <w:lang w:val="el-GR"/>
        </w:rPr>
        <w:tab/>
        <w:t>: ……………………………...</w:t>
      </w:r>
    </w:p>
    <w:p w:rsidR="00FA6CB4" w:rsidRPr="00E40BA9" w:rsidRDefault="00FA6CB4"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3</w:t>
      </w:r>
      <w:r w:rsidR="000D5D45" w:rsidRPr="00E40BA9">
        <w:rPr>
          <w:sz w:val="24"/>
          <w:szCs w:val="24"/>
          <w:lang w:val="el-GR"/>
        </w:rPr>
        <w:t xml:space="preserve">. Ονομαστική τάση αντοχής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συχνότητας δικτύου                       </w:t>
      </w:r>
      <w:r w:rsidR="00BF0921" w:rsidRPr="00E40BA9">
        <w:rPr>
          <w:sz w:val="24"/>
          <w:szCs w:val="24"/>
          <w:lang w:val="el-GR"/>
        </w:rPr>
        <w:t xml:space="preserve">         </w:t>
      </w:r>
      <w:r w:rsidR="00934B2F" w:rsidRPr="00E40BA9">
        <w:rPr>
          <w:sz w:val="24"/>
          <w:szCs w:val="24"/>
          <w:lang w:val="el-GR"/>
        </w:rPr>
        <w:t xml:space="preserve"> :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4</w:t>
      </w:r>
      <w:r w:rsidR="000D5D45" w:rsidRPr="00E40BA9">
        <w:rPr>
          <w:sz w:val="24"/>
          <w:szCs w:val="24"/>
          <w:lang w:val="el-GR"/>
        </w:rPr>
        <w:t xml:space="preserve">. Ονομαστική </w:t>
      </w:r>
      <w:proofErr w:type="spellStart"/>
      <w:r w:rsidR="000D5D45" w:rsidRPr="00E40BA9">
        <w:rPr>
          <w:sz w:val="24"/>
          <w:szCs w:val="24"/>
          <w:lang w:val="el-GR"/>
        </w:rPr>
        <w:t>κεραυνική</w:t>
      </w:r>
      <w:proofErr w:type="spellEnd"/>
      <w:r w:rsidR="000D5D45" w:rsidRPr="00E40BA9">
        <w:rPr>
          <w:sz w:val="24"/>
          <w:szCs w:val="24"/>
          <w:lang w:val="el-GR"/>
        </w:rPr>
        <w:t xml:space="preserve"> κρουστική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τάση αντοχής (1,2/50μς)</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5</w:t>
      </w:r>
      <w:r w:rsidR="000D5D45" w:rsidRPr="00E40BA9">
        <w:rPr>
          <w:sz w:val="24"/>
          <w:szCs w:val="24"/>
          <w:lang w:val="el-GR"/>
        </w:rPr>
        <w:t xml:space="preserve">. Περιγραφή του ηλεκτρονόμου ροής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ελέγχου λαδιού και τη</w:t>
      </w:r>
      <w:r w:rsidR="00F77B98" w:rsidRPr="00E40BA9">
        <w:rPr>
          <w:sz w:val="24"/>
          <w:szCs w:val="24"/>
          <w:lang w:val="el-GR"/>
        </w:rPr>
        <w:t>ς</w:t>
      </w:r>
      <w:r w:rsidRPr="00E40BA9">
        <w:rPr>
          <w:sz w:val="24"/>
          <w:szCs w:val="24"/>
          <w:lang w:val="el-GR"/>
        </w:rPr>
        <w:t xml:space="preserve"> θέση</w:t>
      </w:r>
      <w:r w:rsidR="00F77B98" w:rsidRPr="00E40BA9">
        <w:rPr>
          <w:sz w:val="24"/>
          <w:szCs w:val="24"/>
          <w:lang w:val="el-GR"/>
        </w:rPr>
        <w:t>ς</w:t>
      </w:r>
      <w:r w:rsidRPr="00E40BA9">
        <w:rPr>
          <w:sz w:val="24"/>
          <w:szCs w:val="24"/>
          <w:lang w:val="el-GR"/>
        </w:rPr>
        <w:t xml:space="preserve">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εγκατάστασής του          </w:t>
      </w:r>
      <w:r w:rsidR="00934B2F" w:rsidRPr="00E40BA9">
        <w:rPr>
          <w:sz w:val="24"/>
          <w:szCs w:val="24"/>
          <w:lang w:val="el-GR"/>
        </w:rPr>
        <w:t xml:space="preserve">    </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00413673"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934B2F"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843E3D">
        <w:rPr>
          <w:sz w:val="24"/>
          <w:szCs w:val="24"/>
          <w:lang w:val="el-GR"/>
        </w:rPr>
        <w:t>6</w:t>
      </w:r>
      <w:r w:rsidR="000D5D45" w:rsidRPr="00E40BA9">
        <w:rPr>
          <w:sz w:val="24"/>
          <w:szCs w:val="24"/>
          <w:lang w:val="el-GR"/>
        </w:rPr>
        <w:t xml:space="preserve">. Αριθμός </w:t>
      </w:r>
      <w:r w:rsidR="00C0049B">
        <w:rPr>
          <w:sz w:val="24"/>
          <w:szCs w:val="24"/>
          <w:lang w:val="el-GR"/>
        </w:rPr>
        <w:t>ανοικτών</w:t>
      </w:r>
      <w:r w:rsidR="000D5D45" w:rsidRPr="00E40BA9">
        <w:rPr>
          <w:sz w:val="24"/>
          <w:szCs w:val="24"/>
          <w:lang w:val="el-GR"/>
        </w:rPr>
        <w:t xml:space="preserve"> επαφών εξόδου </w:t>
      </w:r>
    </w:p>
    <w:p w:rsidR="000D5D45" w:rsidRPr="00E40BA9" w:rsidRDefault="000D5D45" w:rsidP="00BA5D33">
      <w:pPr>
        <w:tabs>
          <w:tab w:val="left" w:pos="426"/>
          <w:tab w:val="left" w:pos="709"/>
          <w:tab w:val="left" w:pos="5245"/>
          <w:tab w:val="left" w:pos="5670"/>
        </w:tabs>
        <w:ind w:left="426"/>
        <w:jc w:val="both"/>
        <w:rPr>
          <w:sz w:val="24"/>
          <w:szCs w:val="24"/>
          <w:lang w:val="el-GR"/>
        </w:rPr>
      </w:pPr>
      <w:r w:rsidRPr="00E40BA9">
        <w:rPr>
          <w:sz w:val="24"/>
          <w:szCs w:val="24"/>
          <w:lang w:val="el-GR"/>
        </w:rPr>
        <w:t xml:space="preserve">      </w:t>
      </w:r>
      <w:r w:rsidR="00C0049B" w:rsidRPr="00525FAD">
        <w:rPr>
          <w:sz w:val="24"/>
          <w:szCs w:val="24"/>
          <w:lang w:val="el-GR"/>
        </w:rPr>
        <w:t>του Η/Ν</w:t>
      </w:r>
      <w:r w:rsidR="00C0049B" w:rsidRPr="00E40BA9">
        <w:rPr>
          <w:sz w:val="24"/>
          <w:szCs w:val="24"/>
          <w:lang w:val="el-GR"/>
        </w:rPr>
        <w:t xml:space="preserve"> </w:t>
      </w:r>
      <w:r w:rsidRPr="00E40BA9">
        <w:rPr>
          <w:sz w:val="24"/>
          <w:szCs w:val="24"/>
          <w:lang w:val="el-GR"/>
        </w:rPr>
        <w:t>ροής ελέγχου λαδιού</w:t>
      </w:r>
      <w:r w:rsidR="00BF0921" w:rsidRPr="00E40BA9">
        <w:rPr>
          <w:sz w:val="24"/>
          <w:szCs w:val="24"/>
          <w:lang w:val="el-GR"/>
        </w:rPr>
        <w:t xml:space="preserve">                   </w:t>
      </w:r>
      <w:r w:rsidR="00934B2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934B2F" w:rsidRPr="00E40BA9">
        <w:rPr>
          <w:sz w:val="24"/>
          <w:szCs w:val="24"/>
          <w:lang w:val="el-GR"/>
        </w:rPr>
        <w:t xml:space="preserve">                          </w:t>
      </w: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C0049B">
        <w:rPr>
          <w:sz w:val="24"/>
          <w:szCs w:val="24"/>
          <w:lang w:val="el-GR"/>
        </w:rPr>
        <w:t>7</w:t>
      </w:r>
      <w:r w:rsidR="000D5D45" w:rsidRPr="00E40BA9">
        <w:rPr>
          <w:sz w:val="24"/>
          <w:szCs w:val="24"/>
          <w:lang w:val="el-GR"/>
        </w:rPr>
        <w:t>. Περιγραφή της συσκευής εκτόνωσης</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π</w:t>
      </w:r>
      <w:r w:rsidR="00C0049B">
        <w:rPr>
          <w:sz w:val="24"/>
          <w:szCs w:val="24"/>
          <w:lang w:val="el-GR"/>
        </w:rPr>
        <w:t>ίε</w:t>
      </w:r>
      <w:r w:rsidRPr="00E40BA9">
        <w:rPr>
          <w:sz w:val="24"/>
          <w:szCs w:val="24"/>
          <w:lang w:val="el-GR"/>
        </w:rPr>
        <w:t>σ</w:t>
      </w:r>
      <w:r w:rsidR="00C0049B">
        <w:rPr>
          <w:sz w:val="24"/>
          <w:szCs w:val="24"/>
          <w:lang w:val="el-GR"/>
        </w:rPr>
        <w:t>η</w:t>
      </w:r>
      <w:r w:rsidRPr="00E40BA9">
        <w:rPr>
          <w:sz w:val="24"/>
          <w:szCs w:val="24"/>
          <w:lang w:val="el-GR"/>
        </w:rPr>
        <w:t>ς και θέση</w:t>
      </w:r>
      <w:r w:rsidR="00F77B98" w:rsidRPr="00E40BA9">
        <w:rPr>
          <w:sz w:val="24"/>
          <w:szCs w:val="24"/>
          <w:lang w:val="el-GR"/>
        </w:rPr>
        <w:t>ς</w:t>
      </w:r>
      <w:r w:rsidR="00BA5D33" w:rsidRPr="00E40BA9">
        <w:rPr>
          <w:sz w:val="24"/>
          <w:szCs w:val="24"/>
          <w:lang w:val="el-GR"/>
        </w:rPr>
        <w:t xml:space="preserve"> εγκατάστασής της</w:t>
      </w:r>
      <w:r w:rsidR="00C0049B">
        <w:rPr>
          <w:sz w:val="24"/>
          <w:szCs w:val="24"/>
          <w:lang w:val="el-GR"/>
        </w:rPr>
        <w:t xml:space="preserve">  </w:t>
      </w:r>
      <w:r w:rsidR="00BA5D33" w:rsidRPr="00E40BA9">
        <w:rPr>
          <w:sz w:val="24"/>
          <w:szCs w:val="24"/>
          <w:lang w:val="el-GR"/>
        </w:rPr>
        <w:t xml:space="preserve">  </w:t>
      </w:r>
      <w:r w:rsidR="00BF0921" w:rsidRPr="00E40BA9">
        <w:rPr>
          <w:sz w:val="24"/>
          <w:szCs w:val="24"/>
          <w:lang w:val="el-GR"/>
        </w:rPr>
        <w:t xml:space="preserve">      </w:t>
      </w:r>
      <w:r w:rsidR="00BA5D33"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BA5D33"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BA5D33"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BA5D33"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BA5D33"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C0049B">
        <w:rPr>
          <w:sz w:val="24"/>
          <w:szCs w:val="24"/>
          <w:lang w:val="el-GR"/>
        </w:rPr>
        <w:t>8</w:t>
      </w:r>
      <w:r w:rsidR="000D5D45" w:rsidRPr="00E40BA9">
        <w:rPr>
          <w:sz w:val="24"/>
          <w:szCs w:val="24"/>
          <w:lang w:val="el-GR"/>
        </w:rPr>
        <w:t xml:space="preserve">. Αριθμός </w:t>
      </w:r>
      <w:r w:rsidR="00C0049B">
        <w:rPr>
          <w:sz w:val="24"/>
          <w:szCs w:val="24"/>
          <w:lang w:val="el-GR"/>
        </w:rPr>
        <w:t>ανοικτών</w:t>
      </w:r>
      <w:r w:rsidR="000D5D45" w:rsidRPr="00E40BA9">
        <w:rPr>
          <w:sz w:val="24"/>
          <w:szCs w:val="24"/>
          <w:lang w:val="el-GR"/>
        </w:rPr>
        <w:t xml:space="preserve"> επαφών εξόδου της </w:t>
      </w:r>
    </w:p>
    <w:p w:rsidR="000D5D45" w:rsidRPr="00E40BA9" w:rsidRDefault="000D5D45" w:rsidP="00557F8A">
      <w:pPr>
        <w:tabs>
          <w:tab w:val="left" w:pos="426"/>
          <w:tab w:val="left" w:pos="709"/>
        </w:tabs>
        <w:ind w:left="426"/>
        <w:jc w:val="both"/>
        <w:rPr>
          <w:sz w:val="24"/>
          <w:szCs w:val="24"/>
          <w:lang w:val="el-GR"/>
        </w:rPr>
      </w:pPr>
      <w:r w:rsidRPr="00E40BA9">
        <w:rPr>
          <w:sz w:val="24"/>
          <w:szCs w:val="24"/>
          <w:lang w:val="el-GR"/>
        </w:rPr>
        <w:t xml:space="preserve">      συσκευής εκτόνωσης πιέσεω</w:t>
      </w:r>
      <w:r w:rsidR="00F6187F" w:rsidRPr="00E40BA9">
        <w:rPr>
          <w:sz w:val="24"/>
          <w:szCs w:val="24"/>
          <w:lang w:val="el-GR"/>
        </w:rPr>
        <w:t>ς</w:t>
      </w:r>
      <w:r w:rsidR="00557F8A" w:rsidRPr="00557F8A">
        <w:rPr>
          <w:sz w:val="24"/>
          <w:szCs w:val="24"/>
          <w:lang w:val="el-GR"/>
        </w:rPr>
        <w:tab/>
      </w:r>
      <w:r w:rsidR="00557F8A" w:rsidRPr="0037135E">
        <w:rPr>
          <w:sz w:val="24"/>
          <w:szCs w:val="24"/>
          <w:lang w:val="el-GR"/>
        </w:rPr>
        <w:t xml:space="preserve">       </w:t>
      </w:r>
      <w:r w:rsidR="00F6187F" w:rsidRPr="00E40BA9">
        <w:rPr>
          <w:sz w:val="24"/>
          <w:szCs w:val="24"/>
          <w:lang w:val="el-GR"/>
        </w:rPr>
        <w:t xml:space="preserve"> :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2</w:t>
      </w:r>
      <w:r w:rsidR="009321A3">
        <w:rPr>
          <w:sz w:val="24"/>
          <w:szCs w:val="24"/>
          <w:lang w:val="el-GR"/>
        </w:rPr>
        <w:t>9</w:t>
      </w:r>
      <w:r w:rsidR="000D5D45" w:rsidRPr="00E40BA9">
        <w:rPr>
          <w:sz w:val="24"/>
          <w:szCs w:val="24"/>
          <w:lang w:val="el-GR"/>
        </w:rPr>
        <w:t xml:space="preserve">. Χρόνος αντίδρασης της συσκευής </w:t>
      </w:r>
    </w:p>
    <w:p w:rsidR="000D5D45" w:rsidRPr="00E40BA9" w:rsidRDefault="000D5D45" w:rsidP="00557F8A">
      <w:pPr>
        <w:tabs>
          <w:tab w:val="left" w:pos="426"/>
          <w:tab w:val="left" w:pos="709"/>
        </w:tabs>
        <w:ind w:left="426"/>
        <w:jc w:val="both"/>
        <w:rPr>
          <w:sz w:val="24"/>
          <w:szCs w:val="24"/>
          <w:lang w:val="el-GR"/>
        </w:rPr>
      </w:pPr>
      <w:r w:rsidRPr="00E40BA9">
        <w:rPr>
          <w:sz w:val="24"/>
          <w:szCs w:val="24"/>
          <w:lang w:val="el-GR"/>
        </w:rPr>
        <w:t xml:space="preserve">      εκτόνωσης πιέσεως</w:t>
      </w:r>
      <w:r w:rsidR="00557F8A" w:rsidRPr="0037135E">
        <w:rPr>
          <w:sz w:val="24"/>
          <w:szCs w:val="24"/>
          <w:lang w:val="el-GR"/>
        </w:rPr>
        <w:tab/>
      </w:r>
      <w:r w:rsidR="00557F8A" w:rsidRPr="0037135E">
        <w:rPr>
          <w:sz w:val="24"/>
          <w:szCs w:val="24"/>
          <w:lang w:val="el-GR"/>
        </w:rPr>
        <w:tab/>
      </w:r>
      <w:r w:rsidR="00F6187F" w:rsidRPr="00E40BA9">
        <w:rPr>
          <w:sz w:val="24"/>
          <w:szCs w:val="24"/>
          <w:lang w:val="el-GR"/>
        </w:rPr>
        <w:tab/>
      </w:r>
      <w:r w:rsidR="00557F8A" w:rsidRPr="0037135E">
        <w:rPr>
          <w:sz w:val="24"/>
          <w:szCs w:val="24"/>
          <w:lang w:val="el-GR"/>
        </w:rPr>
        <w:t xml:space="preserve">       </w:t>
      </w:r>
      <w:r w:rsidR="00F6187F" w:rsidRPr="00E40BA9">
        <w:rPr>
          <w:sz w:val="24"/>
          <w:szCs w:val="24"/>
          <w:lang w:val="el-GR"/>
        </w:rPr>
        <w:t xml:space="preserve"> :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9321A3" w:rsidP="000D5D45">
      <w:pPr>
        <w:tabs>
          <w:tab w:val="left" w:pos="426"/>
          <w:tab w:val="left" w:pos="709"/>
          <w:tab w:val="left" w:pos="5670"/>
        </w:tabs>
        <w:ind w:left="426"/>
        <w:jc w:val="both"/>
        <w:rPr>
          <w:sz w:val="24"/>
          <w:szCs w:val="24"/>
          <w:lang w:val="el-GR"/>
        </w:rPr>
      </w:pPr>
      <w:r>
        <w:rPr>
          <w:sz w:val="24"/>
          <w:szCs w:val="24"/>
          <w:lang w:val="el-GR"/>
        </w:rPr>
        <w:t>30</w:t>
      </w:r>
      <w:r w:rsidR="000D5D45" w:rsidRPr="00E40BA9">
        <w:rPr>
          <w:sz w:val="24"/>
          <w:szCs w:val="24"/>
          <w:lang w:val="el-GR"/>
        </w:rPr>
        <w:t xml:space="preserve">. Τιμές πίεσης ή κενού του διαμερίσματος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του διακόπτη εκτροπής και αντιστάσεων</w:t>
      </w:r>
    </w:p>
    <w:p w:rsidR="000D5D45" w:rsidRPr="00E40BA9" w:rsidRDefault="000D5D45" w:rsidP="001D6F80">
      <w:pPr>
        <w:tabs>
          <w:tab w:val="left" w:pos="426"/>
          <w:tab w:val="left" w:pos="709"/>
          <w:tab w:val="left" w:pos="5670"/>
        </w:tabs>
        <w:ind w:left="426"/>
        <w:jc w:val="both"/>
        <w:rPr>
          <w:sz w:val="24"/>
          <w:szCs w:val="24"/>
          <w:lang w:val="el-GR"/>
        </w:rPr>
      </w:pPr>
      <w:r w:rsidRPr="00E40BA9">
        <w:rPr>
          <w:sz w:val="24"/>
          <w:szCs w:val="24"/>
          <w:lang w:val="el-GR"/>
        </w:rPr>
        <w:t xml:space="preserve">      διάβασης</w:t>
      </w:r>
      <w:r w:rsidR="001D6F80" w:rsidRPr="00E40BA9">
        <w:rPr>
          <w:sz w:val="24"/>
          <w:szCs w:val="24"/>
          <w:lang w:val="el-GR"/>
        </w:rPr>
        <w:t xml:space="preserve">                                                    </w:t>
      </w:r>
      <w:r w:rsidR="00F6187F" w:rsidRPr="00E40BA9">
        <w:rPr>
          <w:sz w:val="24"/>
          <w:szCs w:val="24"/>
          <w:lang w:val="el-GR"/>
        </w:rPr>
        <w:t>: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8C50AC" w:rsidP="000D5D45">
      <w:pPr>
        <w:tabs>
          <w:tab w:val="left" w:pos="426"/>
          <w:tab w:val="left" w:pos="709"/>
          <w:tab w:val="left" w:pos="5670"/>
        </w:tabs>
        <w:ind w:left="426"/>
        <w:jc w:val="both"/>
        <w:rPr>
          <w:sz w:val="24"/>
          <w:szCs w:val="24"/>
          <w:lang w:val="el-GR"/>
        </w:rPr>
      </w:pPr>
      <w:r w:rsidRPr="00E40BA9">
        <w:rPr>
          <w:sz w:val="24"/>
          <w:szCs w:val="24"/>
          <w:lang w:val="el-GR"/>
        </w:rPr>
        <w:t>3</w:t>
      </w:r>
      <w:r w:rsidR="009321A3">
        <w:rPr>
          <w:sz w:val="24"/>
          <w:szCs w:val="24"/>
          <w:lang w:val="el-GR"/>
        </w:rPr>
        <w:t>1</w:t>
      </w:r>
      <w:r w:rsidR="000D5D45" w:rsidRPr="00E40BA9">
        <w:rPr>
          <w:sz w:val="24"/>
          <w:szCs w:val="24"/>
          <w:lang w:val="el-GR"/>
        </w:rPr>
        <w:t xml:space="preserve">. Χρόνος αντίδρασης του Η/Ν ροής </w:t>
      </w:r>
    </w:p>
    <w:p w:rsidR="000D5D45" w:rsidRPr="00E40BA9" w:rsidRDefault="000D5D45" w:rsidP="00CF1D4B">
      <w:pPr>
        <w:tabs>
          <w:tab w:val="left" w:pos="426"/>
          <w:tab w:val="left" w:pos="709"/>
        </w:tabs>
        <w:ind w:left="426"/>
        <w:jc w:val="both"/>
        <w:rPr>
          <w:sz w:val="24"/>
          <w:szCs w:val="24"/>
          <w:lang w:val="el-GR"/>
        </w:rPr>
      </w:pPr>
      <w:r w:rsidRPr="00E40BA9">
        <w:rPr>
          <w:sz w:val="24"/>
          <w:szCs w:val="24"/>
          <w:lang w:val="el-GR"/>
        </w:rPr>
        <w:t xml:space="preserve">      ελέγχου λαδιού</w:t>
      </w:r>
      <w:r w:rsidR="009321A3">
        <w:rPr>
          <w:sz w:val="24"/>
          <w:szCs w:val="24"/>
          <w:lang w:val="el-GR"/>
        </w:rPr>
        <w:tab/>
      </w:r>
      <w:r w:rsidR="009321A3">
        <w:rPr>
          <w:sz w:val="24"/>
          <w:szCs w:val="24"/>
          <w:lang w:val="el-GR"/>
        </w:rPr>
        <w:tab/>
      </w:r>
      <w:r w:rsidR="009321A3">
        <w:rPr>
          <w:sz w:val="24"/>
          <w:szCs w:val="24"/>
          <w:lang w:val="el-GR"/>
        </w:rPr>
        <w:tab/>
      </w:r>
      <w:r w:rsidR="00557F8A" w:rsidRPr="0037135E">
        <w:rPr>
          <w:sz w:val="24"/>
          <w:szCs w:val="24"/>
          <w:lang w:val="el-GR"/>
        </w:rPr>
        <w:t xml:space="preserve">      </w:t>
      </w:r>
      <w:r w:rsidR="001D6F80" w:rsidRPr="00E40BA9">
        <w:rPr>
          <w:sz w:val="24"/>
          <w:szCs w:val="24"/>
          <w:lang w:val="el-GR"/>
        </w:rPr>
        <w:t xml:space="preserve">  : ………………….........................</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D97E32" w:rsidP="000D5D45">
      <w:pPr>
        <w:tabs>
          <w:tab w:val="left" w:pos="426"/>
          <w:tab w:val="left" w:pos="709"/>
          <w:tab w:val="left" w:pos="5670"/>
        </w:tabs>
        <w:ind w:left="426"/>
        <w:jc w:val="both"/>
        <w:rPr>
          <w:sz w:val="24"/>
          <w:szCs w:val="24"/>
          <w:lang w:val="el-GR"/>
        </w:rPr>
      </w:pPr>
      <w:r w:rsidRPr="00E40BA9">
        <w:rPr>
          <w:sz w:val="24"/>
          <w:szCs w:val="24"/>
          <w:lang w:val="el-GR"/>
        </w:rPr>
        <w:t>3</w:t>
      </w:r>
      <w:r w:rsidR="009321A3">
        <w:rPr>
          <w:sz w:val="24"/>
          <w:szCs w:val="24"/>
          <w:lang w:val="el-GR"/>
        </w:rPr>
        <w:t>2</w:t>
      </w:r>
      <w:r w:rsidR="000D5D45" w:rsidRPr="00E40BA9">
        <w:rPr>
          <w:sz w:val="24"/>
          <w:szCs w:val="24"/>
          <w:lang w:val="el-GR"/>
        </w:rPr>
        <w:t xml:space="preserve">. Είναι η μονάδα του μηχανισμού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οδήγησης κατάλληλη για τοπική/</w:t>
      </w:r>
    </w:p>
    <w:p w:rsidR="000D5D45" w:rsidRPr="00E40BA9" w:rsidRDefault="000D5D45" w:rsidP="00CF1D4B">
      <w:pPr>
        <w:tabs>
          <w:tab w:val="left" w:pos="426"/>
          <w:tab w:val="left" w:pos="709"/>
        </w:tabs>
        <w:ind w:left="426"/>
        <w:jc w:val="both"/>
        <w:rPr>
          <w:sz w:val="24"/>
          <w:szCs w:val="24"/>
          <w:lang w:val="el-GR"/>
        </w:rPr>
      </w:pPr>
      <w:r w:rsidRPr="00E40BA9">
        <w:rPr>
          <w:sz w:val="24"/>
          <w:szCs w:val="24"/>
          <w:lang w:val="el-GR"/>
        </w:rPr>
        <w:lastRenderedPageBreak/>
        <w:t xml:space="preserve">      ή εξ’</w:t>
      </w:r>
      <w:r w:rsidR="00C74114" w:rsidRPr="00E40BA9">
        <w:rPr>
          <w:sz w:val="24"/>
          <w:szCs w:val="24"/>
          <w:lang w:val="el-GR"/>
        </w:rPr>
        <w:t xml:space="preserve"> </w:t>
      </w:r>
      <w:r w:rsidRPr="00E40BA9">
        <w:rPr>
          <w:sz w:val="24"/>
          <w:szCs w:val="24"/>
          <w:lang w:val="el-GR"/>
        </w:rPr>
        <w:t>αποστάσεως λειτουργί</w:t>
      </w:r>
      <w:r w:rsidR="001D6F80" w:rsidRPr="00E40BA9">
        <w:rPr>
          <w:sz w:val="24"/>
          <w:szCs w:val="24"/>
          <w:lang w:val="el-GR"/>
        </w:rPr>
        <w:t>α</w:t>
      </w:r>
      <w:r w:rsidR="00BF0921" w:rsidRPr="00E40BA9">
        <w:rPr>
          <w:sz w:val="24"/>
          <w:szCs w:val="24"/>
          <w:lang w:val="el-GR"/>
        </w:rPr>
        <w:t>;</w:t>
      </w:r>
      <w:r w:rsidR="009321A3">
        <w:rPr>
          <w:sz w:val="24"/>
          <w:szCs w:val="24"/>
          <w:lang w:val="el-GR"/>
        </w:rPr>
        <w:tab/>
      </w:r>
      <w:r w:rsidR="001D6F80" w:rsidRPr="00E40BA9">
        <w:rPr>
          <w:sz w:val="24"/>
          <w:szCs w:val="24"/>
          <w:lang w:val="el-GR"/>
        </w:rPr>
        <w:t xml:space="preserve"> </w:t>
      </w:r>
      <w:r w:rsidR="00557F8A" w:rsidRPr="0037135E">
        <w:rPr>
          <w:sz w:val="24"/>
          <w:szCs w:val="24"/>
          <w:lang w:val="el-GR"/>
        </w:rPr>
        <w:t xml:space="preserve">      </w:t>
      </w:r>
      <w:r w:rsidR="001D6F80" w:rsidRPr="00E40BA9">
        <w:rPr>
          <w:sz w:val="24"/>
          <w:szCs w:val="24"/>
          <w:lang w:val="el-GR"/>
        </w:rPr>
        <w:t xml:space="preserve"> :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3</w:t>
      </w:r>
      <w:r w:rsidR="009321A3">
        <w:rPr>
          <w:sz w:val="24"/>
          <w:szCs w:val="24"/>
          <w:lang w:val="el-GR"/>
        </w:rPr>
        <w:t>3</w:t>
      </w:r>
      <w:r w:rsidR="000D5D45" w:rsidRPr="00E40BA9">
        <w:rPr>
          <w:sz w:val="24"/>
          <w:szCs w:val="24"/>
          <w:lang w:val="el-GR"/>
        </w:rPr>
        <w:t xml:space="preserve">. Είναι η μονάδα του μηχανισμού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οδήγησης εφοδιασμένη με επείγουσα</w:t>
      </w:r>
    </w:p>
    <w:p w:rsidR="000D5D45" w:rsidRPr="00E40BA9" w:rsidRDefault="000D5D45" w:rsidP="00CF1D4B">
      <w:pPr>
        <w:tabs>
          <w:tab w:val="left" w:pos="426"/>
          <w:tab w:val="left" w:pos="709"/>
        </w:tabs>
        <w:ind w:left="426"/>
        <w:jc w:val="both"/>
        <w:rPr>
          <w:sz w:val="24"/>
          <w:szCs w:val="24"/>
          <w:lang w:val="el-GR"/>
        </w:rPr>
      </w:pPr>
      <w:r w:rsidRPr="00E40BA9">
        <w:rPr>
          <w:sz w:val="24"/>
          <w:szCs w:val="24"/>
          <w:lang w:val="el-GR"/>
        </w:rPr>
        <w:t xml:space="preserve">      κράτηση</w:t>
      </w:r>
      <w:r w:rsidR="001D6F80" w:rsidRPr="00E40BA9">
        <w:rPr>
          <w:sz w:val="24"/>
          <w:szCs w:val="24"/>
          <w:lang w:val="el-GR"/>
        </w:rPr>
        <w:t>;</w:t>
      </w:r>
      <w:r w:rsidR="009321A3">
        <w:rPr>
          <w:sz w:val="24"/>
          <w:szCs w:val="24"/>
          <w:lang w:val="el-GR"/>
        </w:rPr>
        <w:tab/>
      </w:r>
      <w:r w:rsidR="009321A3">
        <w:rPr>
          <w:sz w:val="24"/>
          <w:szCs w:val="24"/>
          <w:lang w:val="el-GR"/>
        </w:rPr>
        <w:tab/>
      </w:r>
      <w:r w:rsidR="009321A3">
        <w:rPr>
          <w:sz w:val="24"/>
          <w:szCs w:val="24"/>
          <w:lang w:val="el-GR"/>
        </w:rPr>
        <w:tab/>
      </w:r>
      <w:r w:rsidR="009321A3">
        <w:rPr>
          <w:sz w:val="24"/>
          <w:szCs w:val="24"/>
          <w:lang w:val="el-GR"/>
        </w:rPr>
        <w:tab/>
      </w:r>
      <w:r w:rsidR="001D6F80" w:rsidRPr="00E40BA9">
        <w:rPr>
          <w:sz w:val="24"/>
          <w:szCs w:val="24"/>
          <w:lang w:val="el-GR"/>
        </w:rPr>
        <w:tab/>
        <w:t>: ………………….........................</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5670"/>
        </w:tabs>
        <w:ind w:left="426"/>
        <w:jc w:val="both"/>
        <w:rPr>
          <w:sz w:val="24"/>
          <w:szCs w:val="24"/>
          <w:lang w:val="el-GR"/>
        </w:rPr>
      </w:pPr>
    </w:p>
    <w:p w:rsidR="000D5D45" w:rsidRPr="00E40BA9" w:rsidRDefault="001C4E57" w:rsidP="000D5D45">
      <w:pPr>
        <w:tabs>
          <w:tab w:val="left" w:pos="426"/>
          <w:tab w:val="left" w:pos="709"/>
          <w:tab w:val="left" w:pos="5670"/>
        </w:tabs>
        <w:ind w:left="426"/>
        <w:jc w:val="both"/>
        <w:rPr>
          <w:sz w:val="24"/>
          <w:szCs w:val="24"/>
          <w:lang w:val="el-GR"/>
        </w:rPr>
      </w:pPr>
      <w:r w:rsidRPr="00E40BA9">
        <w:rPr>
          <w:sz w:val="24"/>
          <w:szCs w:val="24"/>
          <w:lang w:val="el-GR"/>
        </w:rPr>
        <w:t>3</w:t>
      </w:r>
      <w:r w:rsidR="009321A3">
        <w:rPr>
          <w:sz w:val="24"/>
          <w:szCs w:val="24"/>
          <w:lang w:val="el-GR"/>
        </w:rPr>
        <w:t>4</w:t>
      </w:r>
      <w:r w:rsidR="000D5D45" w:rsidRPr="00E40BA9">
        <w:rPr>
          <w:sz w:val="24"/>
          <w:szCs w:val="24"/>
          <w:lang w:val="el-GR"/>
        </w:rPr>
        <w:t xml:space="preserve">. Να υποδειχθεί η θέση εγκατάστασης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της μονάδας </w:t>
      </w:r>
      <w:r w:rsidR="001D6F80" w:rsidRPr="00E40BA9">
        <w:rPr>
          <w:sz w:val="24"/>
          <w:szCs w:val="24"/>
          <w:lang w:val="el-GR"/>
        </w:rPr>
        <w:t>του μηχανισμού οδήγησης</w:t>
      </w:r>
      <w:r w:rsidR="00BF0921" w:rsidRPr="00E40BA9">
        <w:rPr>
          <w:sz w:val="24"/>
          <w:szCs w:val="24"/>
          <w:lang w:val="el-GR"/>
        </w:rPr>
        <w:t xml:space="preserve">     </w:t>
      </w:r>
      <w:r w:rsidR="001D6F80" w:rsidRPr="00E40BA9">
        <w:rPr>
          <w:sz w:val="24"/>
          <w:szCs w:val="24"/>
          <w:lang w:val="el-GR"/>
        </w:rPr>
        <w:t>: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1D6F80"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12E00" w:rsidRPr="00E40BA9" w:rsidRDefault="001C4E57" w:rsidP="000D5D45">
      <w:pPr>
        <w:tabs>
          <w:tab w:val="left" w:pos="426"/>
          <w:tab w:val="left" w:pos="709"/>
          <w:tab w:val="left" w:pos="851"/>
          <w:tab w:val="left" w:pos="5670"/>
        </w:tabs>
        <w:ind w:left="426"/>
        <w:jc w:val="both"/>
        <w:rPr>
          <w:sz w:val="24"/>
          <w:szCs w:val="24"/>
          <w:lang w:val="el-GR"/>
        </w:rPr>
      </w:pPr>
      <w:r w:rsidRPr="00E40BA9">
        <w:rPr>
          <w:sz w:val="24"/>
          <w:szCs w:val="24"/>
          <w:lang w:val="el-GR"/>
        </w:rPr>
        <w:t>3</w:t>
      </w:r>
      <w:r w:rsidR="009321A3">
        <w:rPr>
          <w:sz w:val="24"/>
          <w:szCs w:val="24"/>
          <w:lang w:val="el-GR"/>
        </w:rPr>
        <w:t>5</w:t>
      </w:r>
      <w:r w:rsidR="000D5D45" w:rsidRPr="00E40BA9">
        <w:rPr>
          <w:sz w:val="24"/>
          <w:szCs w:val="24"/>
          <w:lang w:val="el-GR"/>
        </w:rPr>
        <w:t xml:space="preserve">. Τάση τροφοδοσίας </w:t>
      </w:r>
      <w:r w:rsidR="00012E00" w:rsidRPr="00E40BA9">
        <w:rPr>
          <w:sz w:val="24"/>
          <w:szCs w:val="24"/>
          <w:lang w:val="el-GR"/>
        </w:rPr>
        <w:t xml:space="preserve">του κινητήρα </w:t>
      </w:r>
      <w:r w:rsidR="000D5D45" w:rsidRPr="00E40BA9">
        <w:rPr>
          <w:sz w:val="24"/>
          <w:szCs w:val="24"/>
          <w:lang w:val="el-GR"/>
        </w:rPr>
        <w:t xml:space="preserve">της </w:t>
      </w:r>
    </w:p>
    <w:p w:rsidR="000D5D45" w:rsidRPr="0037135E" w:rsidRDefault="00012E00" w:rsidP="00557F8A">
      <w:pPr>
        <w:tabs>
          <w:tab w:val="left" w:pos="709"/>
          <w:tab w:val="left" w:pos="851"/>
        </w:tabs>
        <w:ind w:left="851" w:hanging="425"/>
        <w:jc w:val="both"/>
        <w:rPr>
          <w:sz w:val="24"/>
          <w:szCs w:val="24"/>
          <w:lang w:val="el-GR"/>
        </w:rPr>
      </w:pPr>
      <w:r w:rsidRPr="00E40BA9">
        <w:rPr>
          <w:sz w:val="24"/>
          <w:szCs w:val="24"/>
          <w:lang w:val="el-GR"/>
        </w:rPr>
        <w:t xml:space="preserve">       μονάδας του </w:t>
      </w:r>
      <w:r w:rsidR="000D5D45" w:rsidRPr="00E40BA9">
        <w:rPr>
          <w:sz w:val="24"/>
          <w:szCs w:val="24"/>
          <w:lang w:val="el-GR"/>
        </w:rPr>
        <w:t>μηχανισμού ο</w:t>
      </w:r>
      <w:r w:rsidRPr="00E40BA9">
        <w:rPr>
          <w:sz w:val="24"/>
          <w:szCs w:val="24"/>
          <w:lang w:val="el-GR"/>
        </w:rPr>
        <w:t>δήγησης</w:t>
      </w:r>
      <w:r w:rsidR="001D6F80" w:rsidRPr="00E40BA9">
        <w:rPr>
          <w:sz w:val="24"/>
          <w:szCs w:val="24"/>
          <w:lang w:val="el-GR"/>
        </w:rPr>
        <w:t xml:space="preserve">     </w:t>
      </w:r>
      <w:r w:rsidR="00557F8A" w:rsidRPr="0037135E">
        <w:rPr>
          <w:sz w:val="24"/>
          <w:szCs w:val="24"/>
          <w:lang w:val="el-GR"/>
        </w:rPr>
        <w:tab/>
        <w:t xml:space="preserve">      </w:t>
      </w:r>
      <w:r w:rsidR="001D6F80" w:rsidRPr="00E40BA9">
        <w:rPr>
          <w:sz w:val="24"/>
          <w:szCs w:val="24"/>
          <w:lang w:val="el-GR"/>
        </w:rPr>
        <w:t xml:space="preserve">     : </w:t>
      </w:r>
      <w:r w:rsidR="00557F8A">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12E00" w:rsidRPr="00E40BA9" w:rsidRDefault="00012E00" w:rsidP="000D5D45">
      <w:pPr>
        <w:tabs>
          <w:tab w:val="left" w:pos="426"/>
          <w:tab w:val="left" w:pos="709"/>
          <w:tab w:val="left" w:pos="851"/>
          <w:tab w:val="left" w:pos="5670"/>
        </w:tabs>
        <w:ind w:left="426"/>
        <w:jc w:val="both"/>
        <w:rPr>
          <w:sz w:val="24"/>
          <w:szCs w:val="24"/>
          <w:lang w:val="el-GR"/>
        </w:rPr>
      </w:pPr>
      <w:r w:rsidRPr="00E40BA9">
        <w:rPr>
          <w:sz w:val="24"/>
          <w:szCs w:val="24"/>
          <w:lang w:val="el-GR"/>
        </w:rPr>
        <w:t>3</w:t>
      </w:r>
      <w:r w:rsidR="009321A3">
        <w:rPr>
          <w:sz w:val="24"/>
          <w:szCs w:val="24"/>
          <w:lang w:val="el-GR"/>
        </w:rPr>
        <w:t>6</w:t>
      </w:r>
      <w:r w:rsidR="000D5D45" w:rsidRPr="00E40BA9">
        <w:rPr>
          <w:sz w:val="24"/>
          <w:szCs w:val="24"/>
          <w:lang w:val="el-GR"/>
        </w:rPr>
        <w:t>. Συχνότητα</w:t>
      </w:r>
      <w:r w:rsidRPr="00E40BA9">
        <w:rPr>
          <w:sz w:val="24"/>
          <w:szCs w:val="24"/>
          <w:lang w:val="el-GR"/>
        </w:rPr>
        <w:t xml:space="preserve"> του κινητήρα</w:t>
      </w:r>
      <w:r w:rsidR="000D5D45" w:rsidRPr="00E40BA9">
        <w:rPr>
          <w:sz w:val="24"/>
          <w:szCs w:val="24"/>
          <w:lang w:val="el-GR"/>
        </w:rPr>
        <w:t xml:space="preserve"> της μονάδας </w:t>
      </w:r>
    </w:p>
    <w:p w:rsidR="000D5D45" w:rsidRPr="00E40BA9" w:rsidRDefault="00012E00"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0D5D45" w:rsidRPr="00E40BA9">
        <w:rPr>
          <w:sz w:val="24"/>
          <w:szCs w:val="24"/>
          <w:lang w:val="el-GR"/>
        </w:rPr>
        <w:t>του μηχανισμού ο</w:t>
      </w:r>
      <w:r w:rsidRPr="00E40BA9">
        <w:rPr>
          <w:sz w:val="24"/>
          <w:szCs w:val="24"/>
          <w:lang w:val="el-GR"/>
        </w:rPr>
        <w:t xml:space="preserve">δήγησης                   </w:t>
      </w:r>
      <w:r w:rsidR="00BF0921" w:rsidRPr="00E40BA9">
        <w:rPr>
          <w:sz w:val="24"/>
          <w:szCs w:val="24"/>
          <w:lang w:val="el-GR"/>
        </w:rPr>
        <w:t xml:space="preserve">        </w:t>
      </w:r>
      <w:r w:rsidR="00413673" w:rsidRPr="00E40BA9">
        <w:rPr>
          <w:sz w:val="24"/>
          <w:szCs w:val="24"/>
          <w:lang w:val="el-GR"/>
        </w:rPr>
        <w:tab/>
      </w:r>
      <w:r w:rsidRPr="00E40BA9">
        <w:rPr>
          <w:sz w:val="24"/>
          <w:szCs w:val="24"/>
          <w:lang w:val="el-GR"/>
        </w:rPr>
        <w:t xml:space="preserve"> </w:t>
      </w:r>
      <w:r w:rsidR="00BF0921" w:rsidRPr="00E40BA9">
        <w:rPr>
          <w:sz w:val="24"/>
          <w:szCs w:val="24"/>
          <w:lang w:val="el-GR"/>
        </w:rPr>
        <w:t>:</w:t>
      </w:r>
      <w:r w:rsidR="000D5D45"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A65F4" w:rsidRPr="00E40BA9" w:rsidRDefault="00012E00" w:rsidP="000D5D45">
      <w:pPr>
        <w:tabs>
          <w:tab w:val="left" w:pos="426"/>
          <w:tab w:val="left" w:pos="709"/>
          <w:tab w:val="left" w:pos="851"/>
          <w:tab w:val="left" w:pos="5670"/>
        </w:tabs>
        <w:ind w:left="426"/>
        <w:jc w:val="both"/>
        <w:rPr>
          <w:sz w:val="24"/>
          <w:szCs w:val="24"/>
          <w:lang w:val="el-GR"/>
        </w:rPr>
      </w:pPr>
      <w:r w:rsidRPr="00E40BA9">
        <w:rPr>
          <w:sz w:val="24"/>
          <w:szCs w:val="24"/>
          <w:lang w:val="el-GR"/>
        </w:rPr>
        <w:t>3</w:t>
      </w:r>
      <w:r w:rsidR="009321A3">
        <w:rPr>
          <w:sz w:val="24"/>
          <w:szCs w:val="24"/>
          <w:lang w:val="el-GR"/>
        </w:rPr>
        <w:t>7</w:t>
      </w:r>
      <w:r w:rsidR="000D5D45" w:rsidRPr="00E40BA9">
        <w:rPr>
          <w:sz w:val="24"/>
          <w:szCs w:val="24"/>
          <w:lang w:val="el-GR"/>
        </w:rPr>
        <w:t>. Κλάση προστασίας ΙΡ</w:t>
      </w:r>
      <w:r w:rsidR="009321A3">
        <w:rPr>
          <w:sz w:val="24"/>
          <w:szCs w:val="24"/>
          <w:lang w:val="el-GR"/>
        </w:rPr>
        <w:t xml:space="preserve"> </w:t>
      </w:r>
      <w:r w:rsidR="0076712F" w:rsidRPr="00E40BA9">
        <w:rPr>
          <w:sz w:val="24"/>
          <w:szCs w:val="24"/>
          <w:lang w:val="el-GR"/>
        </w:rPr>
        <w:t>του</w:t>
      </w:r>
      <w:r w:rsidR="000A65F4" w:rsidRPr="00E40BA9">
        <w:rPr>
          <w:sz w:val="24"/>
          <w:szCs w:val="24"/>
          <w:lang w:val="el-GR"/>
        </w:rPr>
        <w:t xml:space="preserve"> </w:t>
      </w:r>
      <w:r w:rsidR="0076712F" w:rsidRPr="00E40BA9">
        <w:rPr>
          <w:sz w:val="24"/>
          <w:szCs w:val="24"/>
          <w:lang w:val="el-GR"/>
        </w:rPr>
        <w:t>πίνακα</w:t>
      </w:r>
    </w:p>
    <w:p w:rsidR="000D5D45" w:rsidRPr="00E40BA9" w:rsidRDefault="000A65F4" w:rsidP="00191BD9">
      <w:pPr>
        <w:tabs>
          <w:tab w:val="left" w:pos="426"/>
          <w:tab w:val="left" w:pos="709"/>
          <w:tab w:val="left" w:pos="851"/>
          <w:tab w:val="left" w:pos="5670"/>
        </w:tabs>
        <w:ind w:left="426"/>
        <w:jc w:val="both"/>
        <w:rPr>
          <w:sz w:val="24"/>
          <w:szCs w:val="24"/>
          <w:lang w:val="el-GR"/>
        </w:rPr>
      </w:pPr>
      <w:r w:rsidRPr="00E40BA9">
        <w:rPr>
          <w:sz w:val="24"/>
          <w:szCs w:val="24"/>
          <w:lang w:val="el-GR"/>
        </w:rPr>
        <w:tab/>
      </w:r>
      <w:r w:rsidR="000D5D45" w:rsidRPr="00E40BA9">
        <w:rPr>
          <w:sz w:val="24"/>
          <w:szCs w:val="24"/>
          <w:lang w:val="el-GR"/>
        </w:rPr>
        <w:t xml:space="preserve"> της μονάδας του</w:t>
      </w:r>
      <w:r w:rsidRPr="00E40BA9">
        <w:rPr>
          <w:sz w:val="24"/>
          <w:szCs w:val="24"/>
          <w:lang w:val="el-GR"/>
        </w:rPr>
        <w:t xml:space="preserve"> </w:t>
      </w:r>
      <w:r w:rsidR="000D5D45" w:rsidRPr="00E40BA9">
        <w:rPr>
          <w:sz w:val="24"/>
          <w:szCs w:val="24"/>
          <w:lang w:val="el-GR"/>
        </w:rPr>
        <w:t>μηχανισμού οδήγησης</w:t>
      </w:r>
      <w:r w:rsidRPr="00E40BA9">
        <w:rPr>
          <w:sz w:val="24"/>
          <w:szCs w:val="24"/>
          <w:lang w:val="el-GR"/>
        </w:rPr>
        <w:tab/>
        <w:t xml:space="preserve">:......................................  </w:t>
      </w:r>
      <w:r w:rsidR="000D5D45" w:rsidRPr="00E40BA9">
        <w:rPr>
          <w:sz w:val="24"/>
          <w:szCs w:val="24"/>
          <w:lang w:val="el-GR"/>
        </w:rPr>
        <w:t xml:space="preserve"> </w:t>
      </w:r>
      <w:r w:rsidRPr="00E40BA9">
        <w:rPr>
          <w:sz w:val="24"/>
          <w:szCs w:val="24"/>
          <w:lang w:val="el-GR"/>
        </w:rPr>
        <w:t xml:space="preserve">    </w:t>
      </w:r>
      <w:r w:rsidR="000D5D45" w:rsidRPr="00E40BA9">
        <w:rPr>
          <w:sz w:val="24"/>
          <w:szCs w:val="24"/>
          <w:lang w:val="el-GR"/>
        </w:rPr>
        <w:t xml:space="preserve">  </w:t>
      </w:r>
      <w:r w:rsidR="00BF0921" w:rsidRPr="00E40BA9">
        <w:rPr>
          <w:sz w:val="24"/>
          <w:szCs w:val="24"/>
          <w:lang w:val="el-GR"/>
        </w:rPr>
        <w:t xml:space="preserve">                            </w:t>
      </w:r>
      <w:r w:rsidR="00413673" w:rsidRPr="00E40BA9">
        <w:rPr>
          <w:sz w:val="24"/>
          <w:szCs w:val="24"/>
          <w:lang w:val="el-GR"/>
        </w:rPr>
        <w:tab/>
      </w:r>
      <w:r w:rsidR="00BF0921" w:rsidRPr="00E40BA9">
        <w:rPr>
          <w:sz w:val="24"/>
          <w:szCs w:val="24"/>
          <w:lang w:val="el-GR"/>
        </w:rPr>
        <w:t xml:space="preserve"> </w:t>
      </w:r>
    </w:p>
    <w:p w:rsidR="00152041" w:rsidRPr="00E40BA9" w:rsidRDefault="00012E00" w:rsidP="000D5D45">
      <w:pPr>
        <w:tabs>
          <w:tab w:val="left" w:pos="426"/>
          <w:tab w:val="left" w:pos="709"/>
          <w:tab w:val="left" w:pos="851"/>
          <w:tab w:val="left" w:pos="5670"/>
        </w:tabs>
        <w:ind w:left="426"/>
        <w:jc w:val="both"/>
        <w:rPr>
          <w:sz w:val="24"/>
          <w:szCs w:val="24"/>
          <w:lang w:val="el-GR"/>
        </w:rPr>
      </w:pPr>
      <w:r w:rsidRPr="00E40BA9">
        <w:rPr>
          <w:sz w:val="24"/>
          <w:szCs w:val="24"/>
          <w:lang w:val="el-GR"/>
        </w:rPr>
        <w:t>3</w:t>
      </w:r>
      <w:r w:rsidR="009321A3">
        <w:rPr>
          <w:sz w:val="24"/>
          <w:szCs w:val="24"/>
          <w:lang w:val="el-GR"/>
        </w:rPr>
        <w:t>8</w:t>
      </w:r>
      <w:r w:rsidR="000D5D45" w:rsidRPr="00E40BA9">
        <w:rPr>
          <w:sz w:val="24"/>
          <w:szCs w:val="24"/>
          <w:lang w:val="el-GR"/>
        </w:rPr>
        <w:t>. Είναι ο πίνακας της μονάδας μηχανισμού</w:t>
      </w:r>
    </w:p>
    <w:p w:rsidR="000D5D45" w:rsidRPr="00E40BA9" w:rsidRDefault="00152041" w:rsidP="000D5D45">
      <w:pPr>
        <w:tabs>
          <w:tab w:val="left" w:pos="426"/>
          <w:tab w:val="left" w:pos="709"/>
          <w:tab w:val="left" w:pos="851"/>
          <w:tab w:val="left" w:pos="5670"/>
        </w:tabs>
        <w:ind w:left="426"/>
        <w:jc w:val="both"/>
        <w:rPr>
          <w:sz w:val="24"/>
          <w:szCs w:val="24"/>
          <w:lang w:val="el-GR"/>
        </w:rPr>
      </w:pPr>
      <w:r w:rsidRPr="00E40BA9">
        <w:rPr>
          <w:sz w:val="24"/>
          <w:szCs w:val="24"/>
          <w:lang w:val="el-GR"/>
        </w:rPr>
        <w:tab/>
      </w:r>
      <w:r w:rsidR="000D5D45" w:rsidRPr="00E40BA9">
        <w:rPr>
          <w:sz w:val="24"/>
          <w:szCs w:val="24"/>
          <w:lang w:val="el-GR"/>
        </w:rPr>
        <w:t xml:space="preserve"> οδήγησης εφοδιασμένος με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α. Διακόπτη επιλογής χειρισμού</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τοπικά/ εξ’</w:t>
      </w:r>
      <w:r w:rsidR="00C74114" w:rsidRPr="00E40BA9">
        <w:rPr>
          <w:sz w:val="24"/>
          <w:szCs w:val="24"/>
          <w:lang w:val="el-GR"/>
        </w:rPr>
        <w:t xml:space="preserve"> </w:t>
      </w:r>
      <w:r w:rsidRPr="00E40BA9">
        <w:rPr>
          <w:sz w:val="24"/>
          <w:szCs w:val="24"/>
          <w:lang w:val="el-GR"/>
        </w:rPr>
        <w:t xml:space="preserve">αποστάσεως   </w:t>
      </w:r>
      <w:r w:rsidR="0034638C" w:rsidRPr="00E40BA9">
        <w:rPr>
          <w:sz w:val="24"/>
          <w:szCs w:val="24"/>
          <w:lang w:val="el-GR"/>
        </w:rPr>
        <w:t xml:space="preserve">              </w:t>
      </w:r>
      <w:r w:rsidR="00557F8A" w:rsidRPr="0037135E">
        <w:rPr>
          <w:sz w:val="24"/>
          <w:szCs w:val="24"/>
          <w:lang w:val="el-GR"/>
        </w:rPr>
        <w:t xml:space="preserve">    </w:t>
      </w:r>
      <w:r w:rsidR="0034638C" w:rsidRPr="00E40BA9">
        <w:rPr>
          <w:sz w:val="24"/>
          <w:szCs w:val="24"/>
          <w:lang w:val="el-GR"/>
        </w:rPr>
        <w:t xml:space="preserve">                 </w:t>
      </w:r>
      <w:r w:rsidR="009321A3">
        <w:rPr>
          <w:sz w:val="24"/>
          <w:szCs w:val="24"/>
          <w:lang w:val="el-GR"/>
        </w:rPr>
        <w:t xml:space="preserve">     </w:t>
      </w:r>
      <w:r w:rsidR="0034638C" w:rsidRPr="00E40BA9">
        <w:rPr>
          <w:sz w:val="24"/>
          <w:szCs w:val="24"/>
          <w:lang w:val="el-GR"/>
        </w:rPr>
        <w:t>:</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β. </w:t>
      </w:r>
      <w:r w:rsidR="0076712F" w:rsidRPr="00E40BA9">
        <w:rPr>
          <w:sz w:val="24"/>
          <w:szCs w:val="24"/>
          <w:lang w:val="el-GR"/>
        </w:rPr>
        <w:t xml:space="preserve">Τρία (3) </w:t>
      </w:r>
      <w:proofErr w:type="spellStart"/>
      <w:r w:rsidR="0076712F" w:rsidRPr="00E40BA9">
        <w:rPr>
          <w:sz w:val="24"/>
          <w:szCs w:val="24"/>
          <w:lang w:val="el-GR"/>
        </w:rPr>
        <w:t>μ</w:t>
      </w:r>
      <w:r w:rsidRPr="00E40BA9">
        <w:rPr>
          <w:sz w:val="24"/>
          <w:szCs w:val="24"/>
          <w:lang w:val="el-GR"/>
        </w:rPr>
        <w:t>πουτόν</w:t>
      </w:r>
      <w:proofErr w:type="spellEnd"/>
      <w:r w:rsidRPr="00E40BA9">
        <w:rPr>
          <w:sz w:val="24"/>
          <w:szCs w:val="24"/>
          <w:lang w:val="el-GR"/>
        </w:rPr>
        <w:t xml:space="preserve"> για αύξηση, μείωση</w:t>
      </w:r>
    </w:p>
    <w:p w:rsidR="000D5D45" w:rsidRPr="00E40BA9" w:rsidRDefault="000D5D45" w:rsidP="00CF1D4B">
      <w:pPr>
        <w:tabs>
          <w:tab w:val="left" w:pos="426"/>
          <w:tab w:val="left" w:pos="709"/>
          <w:tab w:val="left" w:pos="851"/>
        </w:tabs>
        <w:ind w:left="426"/>
        <w:jc w:val="both"/>
        <w:rPr>
          <w:sz w:val="24"/>
          <w:szCs w:val="24"/>
          <w:lang w:val="el-GR"/>
        </w:rPr>
      </w:pPr>
      <w:r w:rsidRPr="00E40BA9">
        <w:rPr>
          <w:sz w:val="24"/>
          <w:szCs w:val="24"/>
          <w:lang w:val="el-GR"/>
        </w:rPr>
        <w:t xml:space="preserve">      και επείγουσα κράτηση</w:t>
      </w:r>
      <w:r w:rsidR="009321A3">
        <w:rPr>
          <w:sz w:val="24"/>
          <w:szCs w:val="24"/>
          <w:lang w:val="el-GR"/>
        </w:rPr>
        <w:tab/>
      </w:r>
      <w:r w:rsidR="009321A3">
        <w:rPr>
          <w:sz w:val="24"/>
          <w:szCs w:val="24"/>
          <w:lang w:val="el-GR"/>
        </w:rPr>
        <w:tab/>
      </w:r>
      <w:r w:rsidR="009321A3">
        <w:rPr>
          <w:sz w:val="24"/>
          <w:szCs w:val="24"/>
          <w:lang w:val="el-GR"/>
        </w:rPr>
        <w:tab/>
      </w:r>
      <w:r w:rsidR="00413673" w:rsidRPr="00E40BA9">
        <w:rPr>
          <w:sz w:val="24"/>
          <w:szCs w:val="24"/>
          <w:lang w:val="el-GR"/>
        </w:rPr>
        <w:tab/>
      </w:r>
      <w:r w:rsidR="0034638C" w:rsidRPr="00E40BA9">
        <w:rPr>
          <w:sz w:val="24"/>
          <w:szCs w:val="24"/>
          <w:lang w:val="el-GR"/>
        </w:rPr>
        <w:t>:</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413673" w:rsidRPr="00E40BA9">
        <w:rPr>
          <w:sz w:val="24"/>
          <w:szCs w:val="24"/>
          <w:lang w:val="el-GR"/>
        </w:rPr>
        <w:tab/>
      </w:r>
      <w:r w:rsidRPr="00E40BA9">
        <w:rPr>
          <w:sz w:val="24"/>
          <w:szCs w:val="24"/>
          <w:lang w:val="el-GR"/>
        </w:rPr>
        <w:t xml:space="preserve">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γ. Δείκτη θέσεως λήψ</w:t>
      </w:r>
      <w:r w:rsidR="0034638C" w:rsidRPr="00E40BA9">
        <w:rPr>
          <w:sz w:val="24"/>
          <w:szCs w:val="24"/>
          <w:lang w:val="el-GR"/>
        </w:rPr>
        <w:t xml:space="preserve">εως (βήματος)                </w:t>
      </w:r>
      <w:r w:rsidR="00413673" w:rsidRPr="00E40BA9">
        <w:rPr>
          <w:sz w:val="24"/>
          <w:szCs w:val="24"/>
          <w:lang w:val="el-GR"/>
        </w:rPr>
        <w:tab/>
      </w:r>
      <w:r w:rsidR="0034638C"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δ. Μετρητή λειτουργιών αλλαγής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λήψεως (βήματος)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ε. Αντιστάσεις </w:t>
      </w:r>
      <w:proofErr w:type="spellStart"/>
      <w:r w:rsidRPr="00E40BA9">
        <w:rPr>
          <w:sz w:val="24"/>
          <w:szCs w:val="24"/>
          <w:lang w:val="el-GR"/>
        </w:rPr>
        <w:t>αντισυμπύκνωσης</w:t>
      </w:r>
      <w:proofErr w:type="spellEnd"/>
      <w:r w:rsidRPr="00E40BA9">
        <w:rPr>
          <w:sz w:val="24"/>
          <w:szCs w:val="24"/>
          <w:lang w:val="el-GR"/>
        </w:rPr>
        <w:t xml:space="preserve">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ελεγχόμενης μέσω θερμοστάτ</w:t>
      </w:r>
      <w:r w:rsidR="00F77B98" w:rsidRPr="00E40BA9">
        <w:rPr>
          <w:sz w:val="24"/>
          <w:szCs w:val="24"/>
          <w:lang w:val="el-GR"/>
        </w:rPr>
        <w:t>η</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Pr="00E40BA9">
        <w:rPr>
          <w:sz w:val="24"/>
          <w:szCs w:val="24"/>
          <w:lang w:val="el-GR"/>
        </w:rPr>
        <w:t>......................................</w:t>
      </w:r>
    </w:p>
    <w:p w:rsidR="000D5D45" w:rsidRPr="00E40BA9" w:rsidRDefault="00413673" w:rsidP="000D5D45">
      <w:pPr>
        <w:tabs>
          <w:tab w:val="left" w:pos="426"/>
          <w:tab w:val="left" w:pos="709"/>
          <w:tab w:val="left" w:pos="851"/>
          <w:tab w:val="left" w:pos="5670"/>
        </w:tabs>
        <w:ind w:left="426"/>
        <w:jc w:val="both"/>
        <w:rPr>
          <w:sz w:val="24"/>
          <w:szCs w:val="24"/>
          <w:lang w:val="el-GR"/>
        </w:rPr>
      </w:pPr>
      <w:r w:rsidRPr="00E40BA9">
        <w:rPr>
          <w:sz w:val="24"/>
          <w:szCs w:val="24"/>
          <w:lang w:val="el-GR"/>
        </w:rPr>
        <w:tab/>
      </w:r>
    </w:p>
    <w:p w:rsidR="000D5D45" w:rsidRPr="00E40BA9" w:rsidRDefault="000D5D45" w:rsidP="000D5D45">
      <w:pPr>
        <w:tabs>
          <w:tab w:val="left" w:pos="426"/>
          <w:tab w:val="left" w:pos="709"/>
          <w:tab w:val="left" w:pos="851"/>
          <w:tab w:val="left" w:pos="5670"/>
        </w:tabs>
        <w:ind w:left="426"/>
        <w:jc w:val="both"/>
        <w:rPr>
          <w:sz w:val="24"/>
          <w:szCs w:val="24"/>
          <w:lang w:val="el-GR"/>
        </w:rPr>
      </w:pPr>
      <w:proofErr w:type="spellStart"/>
      <w:r w:rsidRPr="00E40BA9">
        <w:rPr>
          <w:sz w:val="24"/>
          <w:szCs w:val="24"/>
          <w:lang w:val="el-GR"/>
        </w:rPr>
        <w:t>στ</w:t>
      </w:r>
      <w:proofErr w:type="spellEnd"/>
      <w:r w:rsidRPr="00E40BA9">
        <w:rPr>
          <w:sz w:val="24"/>
          <w:szCs w:val="24"/>
          <w:lang w:val="el-GR"/>
        </w:rPr>
        <w:t>. Τάση αντιστάσεω</w:t>
      </w:r>
      <w:r w:rsidR="00F77B98" w:rsidRPr="00E40BA9">
        <w:rPr>
          <w:sz w:val="24"/>
          <w:szCs w:val="24"/>
          <w:lang w:val="el-GR"/>
        </w:rPr>
        <w:t>ν</w:t>
      </w:r>
      <w:r w:rsidR="0034638C" w:rsidRPr="00E40BA9">
        <w:rPr>
          <w:sz w:val="24"/>
          <w:szCs w:val="24"/>
          <w:lang w:val="el-GR"/>
        </w:rPr>
        <w:t xml:space="preserve"> </w:t>
      </w:r>
      <w:proofErr w:type="spellStart"/>
      <w:r w:rsidR="0034638C" w:rsidRPr="00E40BA9">
        <w:rPr>
          <w:sz w:val="24"/>
          <w:szCs w:val="24"/>
          <w:lang w:val="el-GR"/>
        </w:rPr>
        <w:t>αντισυμπύκνωσης</w:t>
      </w:r>
      <w:proofErr w:type="spellEnd"/>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0D5D45" w:rsidRPr="00E40BA9" w:rsidRDefault="00FB4E88" w:rsidP="000D5D45">
      <w:pPr>
        <w:tabs>
          <w:tab w:val="left" w:pos="426"/>
          <w:tab w:val="left" w:pos="709"/>
          <w:tab w:val="left" w:pos="851"/>
          <w:tab w:val="left" w:pos="5670"/>
        </w:tabs>
        <w:ind w:left="426"/>
        <w:jc w:val="both"/>
        <w:rPr>
          <w:sz w:val="24"/>
          <w:szCs w:val="24"/>
          <w:lang w:val="el-GR"/>
        </w:rPr>
      </w:pPr>
      <w:r w:rsidRPr="00E40BA9">
        <w:rPr>
          <w:sz w:val="24"/>
          <w:szCs w:val="24"/>
          <w:lang w:val="el-GR"/>
        </w:rPr>
        <w:t>3</w:t>
      </w:r>
      <w:r w:rsidR="009321A3">
        <w:rPr>
          <w:sz w:val="24"/>
          <w:szCs w:val="24"/>
          <w:lang w:val="el-GR"/>
        </w:rPr>
        <w:t>9</w:t>
      </w:r>
      <w:r w:rsidR="000D5D45" w:rsidRPr="00E40BA9">
        <w:rPr>
          <w:sz w:val="24"/>
          <w:szCs w:val="24"/>
          <w:lang w:val="el-GR"/>
        </w:rPr>
        <w:t>. Μπορεί η μονάδα του μηχανισμού</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οδήγησης να ελ</w:t>
      </w:r>
      <w:r w:rsidR="0034638C" w:rsidRPr="00E40BA9">
        <w:rPr>
          <w:sz w:val="24"/>
          <w:szCs w:val="24"/>
          <w:lang w:val="el-GR"/>
        </w:rPr>
        <w:t>εγχθεί εξ’</w:t>
      </w:r>
      <w:r w:rsidR="00C74114" w:rsidRPr="00E40BA9">
        <w:rPr>
          <w:sz w:val="24"/>
          <w:szCs w:val="24"/>
          <w:lang w:val="el-GR"/>
        </w:rPr>
        <w:t xml:space="preserve"> </w:t>
      </w:r>
      <w:r w:rsidR="0034638C" w:rsidRPr="00E40BA9">
        <w:rPr>
          <w:sz w:val="24"/>
          <w:szCs w:val="24"/>
          <w:lang w:val="el-GR"/>
        </w:rPr>
        <w:t xml:space="preserve">αποστάσεως;         </w:t>
      </w:r>
      <w:r w:rsidR="00413673" w:rsidRPr="00E40BA9">
        <w:rPr>
          <w:sz w:val="24"/>
          <w:szCs w:val="24"/>
          <w:lang w:val="el-GR"/>
        </w:rPr>
        <w:tab/>
      </w:r>
      <w:r w:rsidR="0034638C"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413673" w:rsidRPr="00E40BA9">
        <w:rPr>
          <w:sz w:val="24"/>
          <w:szCs w:val="24"/>
          <w:lang w:val="el-GR"/>
        </w:rPr>
        <w:tab/>
      </w:r>
      <w:r w:rsidRPr="00E40BA9">
        <w:rPr>
          <w:sz w:val="24"/>
          <w:szCs w:val="24"/>
          <w:lang w:val="el-GR"/>
        </w:rPr>
        <w:t xml:space="preserve"> ......................................</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191BD9" w:rsidRPr="00E40BA9" w:rsidRDefault="009321A3" w:rsidP="000D5D45">
      <w:pPr>
        <w:tabs>
          <w:tab w:val="left" w:pos="426"/>
          <w:tab w:val="left" w:pos="709"/>
          <w:tab w:val="left" w:pos="851"/>
          <w:tab w:val="left" w:pos="5670"/>
        </w:tabs>
        <w:ind w:left="426"/>
        <w:jc w:val="both"/>
        <w:rPr>
          <w:sz w:val="24"/>
          <w:szCs w:val="24"/>
          <w:lang w:val="el-GR"/>
        </w:rPr>
      </w:pPr>
      <w:r>
        <w:rPr>
          <w:sz w:val="24"/>
          <w:szCs w:val="24"/>
          <w:lang w:val="el-GR"/>
        </w:rPr>
        <w:t>40</w:t>
      </w:r>
      <w:r w:rsidR="000D5D45" w:rsidRPr="00E40BA9">
        <w:rPr>
          <w:sz w:val="24"/>
          <w:szCs w:val="24"/>
          <w:lang w:val="el-GR"/>
        </w:rPr>
        <w:t>. Μπορεί η θέση λήψεως (βήματος) ο αριθμός</w:t>
      </w:r>
    </w:p>
    <w:p w:rsidR="00191BD9" w:rsidRPr="00E40BA9" w:rsidRDefault="00191BD9" w:rsidP="00191BD9">
      <w:pPr>
        <w:tabs>
          <w:tab w:val="left" w:pos="426"/>
          <w:tab w:val="left" w:pos="709"/>
          <w:tab w:val="left" w:pos="851"/>
          <w:tab w:val="left" w:pos="5670"/>
        </w:tabs>
        <w:ind w:left="426"/>
        <w:jc w:val="both"/>
        <w:rPr>
          <w:sz w:val="24"/>
          <w:szCs w:val="24"/>
          <w:lang w:val="el-GR"/>
        </w:rPr>
      </w:pPr>
      <w:r w:rsidRPr="00E40BA9">
        <w:rPr>
          <w:sz w:val="24"/>
          <w:szCs w:val="24"/>
          <w:lang w:val="el-GR"/>
        </w:rPr>
        <w:tab/>
      </w:r>
      <w:r w:rsidR="000D5D45" w:rsidRPr="00E40BA9">
        <w:rPr>
          <w:sz w:val="24"/>
          <w:szCs w:val="24"/>
          <w:lang w:val="el-GR"/>
        </w:rPr>
        <w:t xml:space="preserve"> λειτουργιών και οι όποιες σημάνσεις να </w:t>
      </w:r>
      <w:r w:rsidRPr="00E40BA9">
        <w:rPr>
          <w:sz w:val="24"/>
          <w:szCs w:val="24"/>
          <w:lang w:val="el-GR"/>
        </w:rPr>
        <w:t>δ</w:t>
      </w:r>
      <w:r w:rsidR="000D5D45" w:rsidRPr="00E40BA9">
        <w:rPr>
          <w:sz w:val="24"/>
          <w:szCs w:val="24"/>
          <w:lang w:val="el-GR"/>
        </w:rPr>
        <w:t>ειχθούν</w:t>
      </w:r>
    </w:p>
    <w:p w:rsidR="000D5D45" w:rsidRPr="00E40BA9" w:rsidRDefault="00191BD9" w:rsidP="00191BD9">
      <w:pPr>
        <w:tabs>
          <w:tab w:val="left" w:pos="426"/>
          <w:tab w:val="left" w:pos="709"/>
          <w:tab w:val="left" w:pos="851"/>
          <w:tab w:val="left" w:pos="5670"/>
        </w:tabs>
        <w:ind w:left="426"/>
        <w:jc w:val="both"/>
        <w:rPr>
          <w:sz w:val="24"/>
          <w:szCs w:val="24"/>
          <w:lang w:val="el-GR"/>
        </w:rPr>
      </w:pPr>
      <w:r w:rsidRPr="00E40BA9">
        <w:rPr>
          <w:sz w:val="24"/>
          <w:szCs w:val="24"/>
          <w:lang w:val="el-GR"/>
        </w:rPr>
        <w:tab/>
      </w:r>
      <w:r w:rsidR="000D5D45" w:rsidRPr="00E40BA9">
        <w:rPr>
          <w:sz w:val="24"/>
          <w:szCs w:val="24"/>
          <w:lang w:val="el-GR"/>
        </w:rPr>
        <w:t xml:space="preserve"> σε κάποια</w:t>
      </w:r>
      <w:r w:rsidRPr="00E40BA9">
        <w:rPr>
          <w:sz w:val="24"/>
          <w:szCs w:val="24"/>
          <w:lang w:val="el-GR"/>
        </w:rPr>
        <w:t xml:space="preserve"> απόμακρη θέση;</w:t>
      </w:r>
      <w:r w:rsidRPr="00E40BA9">
        <w:rPr>
          <w:sz w:val="24"/>
          <w:szCs w:val="24"/>
          <w:lang w:val="el-GR"/>
        </w:rPr>
        <w:tab/>
        <w:t>:......................................</w:t>
      </w:r>
      <w:r w:rsidR="000D5D45" w:rsidRPr="00E40BA9">
        <w:rPr>
          <w:sz w:val="24"/>
          <w:szCs w:val="24"/>
          <w:lang w:val="el-GR"/>
        </w:rPr>
        <w:t xml:space="preserve">    </w:t>
      </w:r>
      <w:r w:rsidR="0034638C" w:rsidRPr="00E40BA9">
        <w:rPr>
          <w:sz w:val="24"/>
          <w:szCs w:val="24"/>
          <w:lang w:val="el-GR"/>
        </w:rPr>
        <w:t xml:space="preserve">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413673" w:rsidRPr="00E40BA9">
        <w:rPr>
          <w:sz w:val="24"/>
          <w:szCs w:val="24"/>
          <w:lang w:val="el-GR"/>
        </w:rPr>
        <w:tab/>
      </w:r>
      <w:r w:rsidRPr="00E40BA9">
        <w:rPr>
          <w:sz w:val="24"/>
          <w:szCs w:val="24"/>
          <w:lang w:val="el-GR"/>
        </w:rPr>
        <w:t xml:space="preserve">  ......................................</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lastRenderedPageBreak/>
        <w:t xml:space="preserve">                                                                            </w:t>
      </w:r>
      <w:r w:rsidR="00413673" w:rsidRPr="00E40BA9">
        <w:rPr>
          <w:sz w:val="24"/>
          <w:szCs w:val="24"/>
          <w:lang w:val="el-GR"/>
        </w:rPr>
        <w:tab/>
      </w:r>
      <w:r w:rsidRPr="00E40BA9">
        <w:rPr>
          <w:sz w:val="24"/>
          <w:szCs w:val="24"/>
          <w:lang w:val="el-GR"/>
        </w:rPr>
        <w:t xml:space="preserve">  ......................................</w:t>
      </w:r>
    </w:p>
    <w:p w:rsidR="00191BD9" w:rsidRPr="00E40BA9" w:rsidRDefault="00D97E32" w:rsidP="000D5D45">
      <w:pPr>
        <w:tabs>
          <w:tab w:val="left" w:pos="426"/>
          <w:tab w:val="left" w:pos="709"/>
          <w:tab w:val="left" w:pos="851"/>
          <w:tab w:val="left" w:pos="5670"/>
        </w:tabs>
        <w:ind w:left="426"/>
        <w:jc w:val="both"/>
        <w:rPr>
          <w:sz w:val="24"/>
          <w:szCs w:val="24"/>
          <w:lang w:val="el-GR"/>
        </w:rPr>
      </w:pPr>
      <w:r w:rsidRPr="00E40BA9">
        <w:rPr>
          <w:sz w:val="24"/>
          <w:szCs w:val="24"/>
          <w:lang w:val="el-GR"/>
        </w:rPr>
        <w:t>4</w:t>
      </w:r>
      <w:r w:rsidR="009321A3">
        <w:rPr>
          <w:sz w:val="24"/>
          <w:szCs w:val="24"/>
          <w:lang w:val="el-GR"/>
        </w:rPr>
        <w:t>1</w:t>
      </w:r>
      <w:r w:rsidR="000D5D45" w:rsidRPr="00E40BA9">
        <w:rPr>
          <w:sz w:val="24"/>
          <w:szCs w:val="24"/>
          <w:lang w:val="el-GR"/>
        </w:rPr>
        <w:t>. Τάση αντοχής συχνότητας δικτύου των</w:t>
      </w:r>
    </w:p>
    <w:p w:rsidR="00191BD9" w:rsidRPr="00E40BA9" w:rsidRDefault="00191BD9" w:rsidP="000D5D45">
      <w:pPr>
        <w:tabs>
          <w:tab w:val="left" w:pos="426"/>
          <w:tab w:val="left" w:pos="709"/>
          <w:tab w:val="left" w:pos="851"/>
          <w:tab w:val="left" w:pos="5670"/>
        </w:tabs>
        <w:ind w:left="426"/>
        <w:jc w:val="both"/>
        <w:rPr>
          <w:sz w:val="24"/>
          <w:szCs w:val="24"/>
          <w:lang w:val="el-GR"/>
        </w:rPr>
      </w:pPr>
      <w:r w:rsidRPr="00E40BA9">
        <w:rPr>
          <w:sz w:val="24"/>
          <w:szCs w:val="24"/>
          <w:lang w:val="el-GR"/>
        </w:rPr>
        <w:tab/>
      </w:r>
      <w:r w:rsidR="000D5D45" w:rsidRPr="00E40BA9">
        <w:rPr>
          <w:sz w:val="24"/>
          <w:szCs w:val="24"/>
          <w:lang w:val="el-GR"/>
        </w:rPr>
        <w:t xml:space="preserve"> βοηθητικών κυκλωμάτων</w:t>
      </w:r>
      <w:r w:rsidRPr="00E40BA9">
        <w:rPr>
          <w:sz w:val="24"/>
          <w:szCs w:val="24"/>
          <w:lang w:val="el-GR"/>
        </w:rPr>
        <w:t xml:space="preserve"> </w:t>
      </w:r>
      <w:r w:rsidR="000D5D45" w:rsidRPr="00E40BA9">
        <w:rPr>
          <w:sz w:val="24"/>
          <w:szCs w:val="24"/>
          <w:lang w:val="el-GR"/>
        </w:rPr>
        <w:t>της μονάδας</w:t>
      </w:r>
    </w:p>
    <w:p w:rsidR="00191BD9" w:rsidRPr="00E40BA9" w:rsidRDefault="00191BD9" w:rsidP="00191BD9">
      <w:pPr>
        <w:tabs>
          <w:tab w:val="left" w:pos="426"/>
          <w:tab w:val="left" w:pos="709"/>
          <w:tab w:val="left" w:pos="851"/>
          <w:tab w:val="left" w:pos="5670"/>
        </w:tabs>
        <w:ind w:left="426"/>
        <w:jc w:val="both"/>
        <w:rPr>
          <w:sz w:val="24"/>
          <w:szCs w:val="24"/>
          <w:lang w:val="el-GR"/>
        </w:rPr>
      </w:pPr>
      <w:r w:rsidRPr="00E40BA9">
        <w:rPr>
          <w:sz w:val="24"/>
          <w:szCs w:val="24"/>
          <w:lang w:val="el-GR"/>
        </w:rPr>
        <w:tab/>
        <w:t xml:space="preserve"> </w:t>
      </w:r>
      <w:r w:rsidR="000D5D45" w:rsidRPr="00E40BA9">
        <w:rPr>
          <w:sz w:val="24"/>
          <w:szCs w:val="24"/>
          <w:lang w:val="el-GR"/>
        </w:rPr>
        <w:t xml:space="preserve">του μηχανισμού οδήγησης       </w:t>
      </w:r>
      <w:r w:rsidRPr="00E40BA9">
        <w:rPr>
          <w:sz w:val="24"/>
          <w:szCs w:val="24"/>
          <w:lang w:val="el-GR"/>
        </w:rPr>
        <w:tab/>
      </w:r>
      <w:r w:rsidR="000D5D45" w:rsidRPr="00E40BA9">
        <w:rPr>
          <w:sz w:val="24"/>
          <w:szCs w:val="24"/>
          <w:lang w:val="el-GR"/>
        </w:rPr>
        <w:t xml:space="preserve">  </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p>
    <w:p w:rsidR="000D5D45" w:rsidRPr="00E40BA9" w:rsidRDefault="00D97E32" w:rsidP="000D5D45">
      <w:pPr>
        <w:tabs>
          <w:tab w:val="left" w:pos="426"/>
          <w:tab w:val="left" w:pos="709"/>
          <w:tab w:val="left" w:pos="851"/>
          <w:tab w:val="left" w:pos="5670"/>
        </w:tabs>
        <w:ind w:left="426"/>
        <w:jc w:val="both"/>
        <w:rPr>
          <w:sz w:val="24"/>
          <w:szCs w:val="24"/>
          <w:lang w:val="el-GR"/>
        </w:rPr>
      </w:pPr>
      <w:r w:rsidRPr="00E40BA9">
        <w:rPr>
          <w:sz w:val="24"/>
          <w:szCs w:val="24"/>
          <w:lang w:val="el-GR"/>
        </w:rPr>
        <w:t>4</w:t>
      </w:r>
      <w:r w:rsidR="009321A3">
        <w:rPr>
          <w:sz w:val="24"/>
          <w:szCs w:val="24"/>
          <w:lang w:val="el-GR"/>
        </w:rPr>
        <w:t>2</w:t>
      </w:r>
      <w:r w:rsidR="000D5D45" w:rsidRPr="00E40BA9">
        <w:rPr>
          <w:sz w:val="24"/>
          <w:szCs w:val="24"/>
          <w:lang w:val="el-GR"/>
        </w:rPr>
        <w:t xml:space="preserve">. Όροι </w:t>
      </w:r>
      <w:r w:rsidR="007058D8" w:rsidRPr="00E40BA9">
        <w:rPr>
          <w:sz w:val="24"/>
          <w:szCs w:val="24"/>
          <w:lang w:val="el-GR"/>
        </w:rPr>
        <w:t>Ε</w:t>
      </w:r>
      <w:r w:rsidR="000D5D45" w:rsidRPr="00E40BA9">
        <w:rPr>
          <w:sz w:val="24"/>
          <w:szCs w:val="24"/>
          <w:lang w:val="el-GR"/>
        </w:rPr>
        <w:t>γγύησης</w:t>
      </w:r>
      <w:r w:rsidR="009321A3">
        <w:rPr>
          <w:sz w:val="24"/>
          <w:szCs w:val="24"/>
          <w:lang w:val="el-GR"/>
        </w:rPr>
        <w:t xml:space="preserve"> του </w:t>
      </w:r>
      <w:r w:rsidR="009321A3">
        <w:rPr>
          <w:sz w:val="24"/>
          <w:szCs w:val="24"/>
        </w:rPr>
        <w:t>OLTC</w:t>
      </w:r>
      <w:r w:rsidR="000D5D45" w:rsidRPr="00E40BA9">
        <w:rPr>
          <w:sz w:val="24"/>
          <w:szCs w:val="24"/>
          <w:lang w:val="el-GR"/>
        </w:rPr>
        <w:t xml:space="preserve">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D5D45" w:rsidRPr="00E40BA9">
        <w:rPr>
          <w:sz w:val="24"/>
          <w:szCs w:val="24"/>
          <w:lang w:val="el-GR"/>
        </w:rPr>
        <w:t>....................................</w:t>
      </w:r>
    </w:p>
    <w:p w:rsidR="000D5D45" w:rsidRPr="00E40BA9" w:rsidRDefault="000D5D45" w:rsidP="00557F8A">
      <w:pPr>
        <w:tabs>
          <w:tab w:val="left" w:pos="426"/>
          <w:tab w:val="left" w:pos="709"/>
          <w:tab w:val="left" w:pos="851"/>
        </w:tabs>
        <w:ind w:left="426"/>
        <w:jc w:val="both"/>
        <w:rPr>
          <w:sz w:val="24"/>
          <w:szCs w:val="24"/>
          <w:lang w:val="el-GR"/>
        </w:rPr>
      </w:pPr>
      <w:r w:rsidRPr="00E40BA9">
        <w:rPr>
          <w:sz w:val="24"/>
          <w:szCs w:val="24"/>
          <w:lang w:val="el-GR"/>
        </w:rPr>
        <w:t xml:space="preserve">                                               </w:t>
      </w:r>
      <w:r w:rsidR="00557F8A" w:rsidRPr="0037135E">
        <w:rPr>
          <w:sz w:val="24"/>
          <w:szCs w:val="24"/>
          <w:lang w:val="el-GR"/>
        </w:rPr>
        <w:tab/>
      </w:r>
      <w:r w:rsidRPr="00E40BA9">
        <w:rPr>
          <w:sz w:val="24"/>
          <w:szCs w:val="24"/>
          <w:lang w:val="el-GR"/>
        </w:rPr>
        <w:t xml:space="preserve">     </w:t>
      </w:r>
      <w:r w:rsidR="00557F8A" w:rsidRPr="0037135E">
        <w:rPr>
          <w:sz w:val="24"/>
          <w:szCs w:val="24"/>
          <w:lang w:val="el-GR"/>
        </w:rPr>
        <w:t xml:space="preserve">     </w:t>
      </w:r>
      <w:r w:rsidRPr="00E40BA9">
        <w:rPr>
          <w:sz w:val="24"/>
          <w:szCs w:val="24"/>
          <w:lang w:val="el-GR"/>
        </w:rPr>
        <w:t xml:space="preserve">                           ..................................</w:t>
      </w:r>
      <w:r w:rsidR="00152041" w:rsidRPr="00E40BA9">
        <w:rPr>
          <w:sz w:val="24"/>
          <w:szCs w:val="24"/>
          <w:lang w:val="el-GR"/>
        </w:rPr>
        <w:t>.</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r w:rsidRPr="00E40BA9">
        <w:rPr>
          <w:sz w:val="24"/>
          <w:szCs w:val="24"/>
          <w:lang w:val="el-GR"/>
        </w:rPr>
        <w:t xml:space="preserve">                                                  </w:t>
      </w:r>
      <w:r w:rsidR="00557F8A" w:rsidRPr="0037135E">
        <w:rPr>
          <w:sz w:val="24"/>
          <w:szCs w:val="24"/>
          <w:lang w:val="el-GR"/>
        </w:rPr>
        <w:t xml:space="preserve">            </w:t>
      </w:r>
      <w:r w:rsidRPr="00E40BA9">
        <w:rPr>
          <w:sz w:val="24"/>
          <w:szCs w:val="24"/>
          <w:lang w:val="el-GR"/>
        </w:rPr>
        <w:t xml:space="preserve">                            ...............................</w:t>
      </w:r>
      <w:r w:rsidR="00152041" w:rsidRPr="00E40BA9">
        <w:rPr>
          <w:sz w:val="24"/>
          <w:szCs w:val="24"/>
          <w:lang w:val="el-GR"/>
        </w:rPr>
        <w:t>.</w:t>
      </w:r>
      <w:r w:rsidRPr="00E40BA9">
        <w:rPr>
          <w:sz w:val="24"/>
          <w:szCs w:val="24"/>
          <w:lang w:val="el-GR"/>
        </w:rPr>
        <w:t>......</w:t>
      </w:r>
    </w:p>
    <w:p w:rsidR="000D5D45" w:rsidRPr="00E40BA9" w:rsidRDefault="000D5D45" w:rsidP="000D5D45">
      <w:pPr>
        <w:tabs>
          <w:tab w:val="left" w:pos="426"/>
          <w:tab w:val="left" w:pos="709"/>
          <w:tab w:val="left" w:pos="851"/>
          <w:tab w:val="left" w:pos="5670"/>
        </w:tabs>
        <w:ind w:left="426"/>
        <w:jc w:val="both"/>
        <w:rPr>
          <w:sz w:val="24"/>
          <w:szCs w:val="24"/>
          <w:lang w:val="el-GR"/>
        </w:rPr>
      </w:pPr>
    </w:p>
    <w:p w:rsidR="00D405B7" w:rsidRPr="00E40BA9" w:rsidRDefault="0014094F" w:rsidP="0014094F">
      <w:pPr>
        <w:ind w:left="426"/>
        <w:jc w:val="both"/>
        <w:rPr>
          <w:sz w:val="24"/>
          <w:szCs w:val="24"/>
          <w:u w:val="single"/>
          <w:lang w:val="el-GR"/>
        </w:rPr>
      </w:pPr>
      <w:r w:rsidRPr="00E40BA9">
        <w:rPr>
          <w:sz w:val="24"/>
          <w:szCs w:val="24"/>
          <w:lang w:val="el-GR"/>
        </w:rPr>
        <w:t>4</w:t>
      </w:r>
      <w:r w:rsidR="009321A3" w:rsidRPr="00CF1D4B">
        <w:rPr>
          <w:sz w:val="24"/>
          <w:szCs w:val="24"/>
          <w:lang w:val="el-GR"/>
        </w:rPr>
        <w:t>3</w:t>
      </w:r>
      <w:r w:rsidRPr="00E40BA9">
        <w:rPr>
          <w:sz w:val="24"/>
          <w:szCs w:val="24"/>
          <w:lang w:val="el-GR"/>
        </w:rPr>
        <w:t xml:space="preserve">. </w:t>
      </w:r>
      <w:r w:rsidR="00F35974" w:rsidRPr="00CC654B">
        <w:rPr>
          <w:sz w:val="24"/>
          <w:szCs w:val="24"/>
          <w:lang w:val="el-GR"/>
        </w:rPr>
        <w:t>Σ</w:t>
      </w:r>
      <w:r w:rsidR="00FB4E88" w:rsidRPr="00CC654B">
        <w:rPr>
          <w:sz w:val="24"/>
          <w:szCs w:val="24"/>
          <w:lang w:val="el-GR"/>
        </w:rPr>
        <w:t>ύστημα ψύξεως</w:t>
      </w:r>
      <w:r w:rsidR="00D405B7" w:rsidRPr="00E40BA9">
        <w:rPr>
          <w:sz w:val="24"/>
          <w:szCs w:val="24"/>
          <w:lang w:val="el-GR"/>
        </w:rPr>
        <w:tab/>
      </w:r>
      <w:r w:rsidR="00D405B7" w:rsidRPr="00E40BA9">
        <w:rPr>
          <w:sz w:val="24"/>
          <w:szCs w:val="24"/>
          <w:lang w:val="el-GR"/>
        </w:rPr>
        <w:tab/>
      </w:r>
    </w:p>
    <w:p w:rsidR="00FB4E88" w:rsidRPr="00E40BA9" w:rsidRDefault="00FB4E88" w:rsidP="00FB4E88">
      <w:pPr>
        <w:ind w:left="709"/>
        <w:jc w:val="both"/>
        <w:rPr>
          <w:sz w:val="24"/>
          <w:szCs w:val="24"/>
          <w:lang w:val="el-GR"/>
        </w:rPr>
      </w:pPr>
      <w:r w:rsidRPr="00E40BA9">
        <w:rPr>
          <w:sz w:val="24"/>
          <w:szCs w:val="24"/>
          <w:lang w:val="el-GR"/>
        </w:rPr>
        <w:t>α. Τύπος του</w:t>
      </w:r>
      <w:r w:rsidR="0034638C" w:rsidRPr="00E40BA9">
        <w:rPr>
          <w:sz w:val="24"/>
          <w:szCs w:val="24"/>
          <w:lang w:val="el-GR"/>
        </w:rPr>
        <w:t xml:space="preserve"> συστήματος ψύξεως                 </w:t>
      </w:r>
      <w:r w:rsidR="00413673" w:rsidRPr="00E40BA9">
        <w:rPr>
          <w:sz w:val="24"/>
          <w:szCs w:val="24"/>
          <w:lang w:val="el-GR"/>
        </w:rPr>
        <w:tab/>
      </w:r>
      <w:r w:rsidR="000633B5" w:rsidRPr="00E40BA9">
        <w:rPr>
          <w:sz w:val="24"/>
          <w:szCs w:val="24"/>
          <w:lang w:val="el-GR"/>
        </w:rPr>
        <w:tab/>
      </w:r>
      <w:r w:rsidR="0034638C" w:rsidRPr="00E40BA9">
        <w:rPr>
          <w:sz w:val="24"/>
          <w:szCs w:val="24"/>
          <w:lang w:val="el-GR"/>
        </w:rPr>
        <w:t>:</w:t>
      </w:r>
      <w:r w:rsidRPr="00E40BA9">
        <w:rPr>
          <w:sz w:val="24"/>
          <w:szCs w:val="24"/>
          <w:lang w:val="el-GR"/>
        </w:rPr>
        <w:t>…………………………</w:t>
      </w:r>
    </w:p>
    <w:p w:rsidR="008C498B" w:rsidRPr="00E40BA9" w:rsidRDefault="008C498B" w:rsidP="00FB4E88">
      <w:pPr>
        <w:ind w:left="709"/>
        <w:jc w:val="both"/>
        <w:rPr>
          <w:sz w:val="24"/>
          <w:szCs w:val="24"/>
          <w:lang w:val="el-GR"/>
        </w:rPr>
      </w:pPr>
    </w:p>
    <w:p w:rsidR="00FB4E88" w:rsidRPr="00E40BA9" w:rsidRDefault="00FB4E88" w:rsidP="00D405B7">
      <w:pPr>
        <w:jc w:val="both"/>
        <w:rPr>
          <w:sz w:val="24"/>
          <w:szCs w:val="24"/>
          <w:lang w:val="el-GR"/>
        </w:rPr>
      </w:pPr>
      <w:r w:rsidRPr="00E40BA9">
        <w:rPr>
          <w:sz w:val="24"/>
          <w:szCs w:val="24"/>
          <w:lang w:val="el-GR"/>
        </w:rPr>
        <w:tab/>
        <w:t xml:space="preserve">β. Είναι τα ψυκτικά σώματα ανεξάρτητα </w:t>
      </w:r>
    </w:p>
    <w:p w:rsidR="00FB4E88" w:rsidRPr="00E40BA9" w:rsidRDefault="00FB4E88" w:rsidP="00D405B7">
      <w:pPr>
        <w:jc w:val="both"/>
        <w:rPr>
          <w:sz w:val="24"/>
          <w:szCs w:val="24"/>
          <w:lang w:val="el-GR"/>
        </w:rPr>
      </w:pPr>
      <w:r w:rsidRPr="00E40BA9">
        <w:rPr>
          <w:sz w:val="24"/>
          <w:szCs w:val="24"/>
          <w:lang w:val="el-GR"/>
        </w:rPr>
        <w:t xml:space="preserve">              και όχι πάνω στα τοιχώματα του</w:t>
      </w:r>
    </w:p>
    <w:p w:rsidR="00D405B7" w:rsidRPr="00E40BA9" w:rsidRDefault="00FB4E88" w:rsidP="00D405B7">
      <w:pPr>
        <w:jc w:val="both"/>
        <w:rPr>
          <w:sz w:val="24"/>
          <w:szCs w:val="24"/>
          <w:lang w:val="el-GR"/>
        </w:rPr>
      </w:pPr>
      <w:r w:rsidRPr="00E40BA9">
        <w:rPr>
          <w:sz w:val="24"/>
          <w:szCs w:val="24"/>
          <w:lang w:val="el-GR"/>
        </w:rPr>
        <w:t xml:space="preserve">              </w:t>
      </w:r>
      <w:proofErr w:type="spellStart"/>
      <w:r w:rsidRPr="00E40BA9">
        <w:rPr>
          <w:sz w:val="24"/>
          <w:szCs w:val="24"/>
          <w:lang w:val="el-GR"/>
        </w:rPr>
        <w:t>αυτομετασχηματιστή</w:t>
      </w:r>
      <w:proofErr w:type="spellEnd"/>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0034638C" w:rsidRPr="00E40BA9">
        <w:rPr>
          <w:sz w:val="24"/>
          <w:szCs w:val="24"/>
          <w:lang w:val="el-GR"/>
        </w:rPr>
        <w:t>:</w:t>
      </w:r>
      <w:r w:rsidRPr="00E40BA9">
        <w:rPr>
          <w:sz w:val="24"/>
          <w:szCs w:val="24"/>
          <w:lang w:val="el-GR"/>
        </w:rPr>
        <w:t>…………………………</w:t>
      </w:r>
    </w:p>
    <w:p w:rsidR="008C498B" w:rsidRPr="00E40BA9" w:rsidRDefault="008C498B" w:rsidP="00D405B7">
      <w:pPr>
        <w:jc w:val="both"/>
        <w:rPr>
          <w:sz w:val="24"/>
          <w:szCs w:val="24"/>
          <w:lang w:val="el-GR"/>
        </w:rPr>
      </w:pPr>
    </w:p>
    <w:p w:rsidR="00FB4E88" w:rsidRPr="00E40BA9" w:rsidRDefault="00371B95" w:rsidP="00371B95">
      <w:pPr>
        <w:jc w:val="both"/>
        <w:rPr>
          <w:sz w:val="24"/>
          <w:szCs w:val="24"/>
          <w:lang w:val="el-GR"/>
        </w:rPr>
      </w:pPr>
      <w:r w:rsidRPr="00E40BA9">
        <w:rPr>
          <w:sz w:val="24"/>
          <w:szCs w:val="24"/>
          <w:lang w:val="el-GR"/>
        </w:rPr>
        <w:tab/>
      </w:r>
      <w:r w:rsidR="00FB4E88" w:rsidRPr="00E40BA9">
        <w:rPr>
          <w:sz w:val="24"/>
          <w:szCs w:val="24"/>
          <w:lang w:val="el-GR"/>
        </w:rPr>
        <w:t>γ. Είναι ο ΑΜ/Σ εφοδιασμένος με</w:t>
      </w:r>
    </w:p>
    <w:p w:rsidR="00FB4E88" w:rsidRPr="00E40BA9" w:rsidRDefault="00FB4E88" w:rsidP="00371B95">
      <w:pPr>
        <w:jc w:val="both"/>
        <w:rPr>
          <w:sz w:val="24"/>
          <w:szCs w:val="24"/>
          <w:lang w:val="el-GR"/>
        </w:rPr>
      </w:pPr>
      <w:r w:rsidRPr="00E40BA9">
        <w:rPr>
          <w:sz w:val="24"/>
          <w:szCs w:val="24"/>
          <w:lang w:val="el-GR"/>
        </w:rPr>
        <w:t xml:space="preserve">              έξι (6) ανεξάρτητες μονάδες</w:t>
      </w:r>
    </w:p>
    <w:p w:rsidR="00FB4E88" w:rsidRPr="00E40BA9" w:rsidRDefault="00FB4E88" w:rsidP="00371B95">
      <w:pPr>
        <w:jc w:val="both"/>
        <w:rPr>
          <w:sz w:val="24"/>
          <w:szCs w:val="24"/>
          <w:lang w:val="el-GR"/>
        </w:rPr>
      </w:pPr>
      <w:r w:rsidRPr="00E40BA9">
        <w:rPr>
          <w:sz w:val="24"/>
          <w:szCs w:val="24"/>
          <w:lang w:val="el-GR"/>
        </w:rPr>
        <w:t xml:space="preserve">              ψύξεως εκ των οποίων</w:t>
      </w:r>
      <w:r w:rsidR="008C498B" w:rsidRPr="00E40BA9">
        <w:rPr>
          <w:sz w:val="24"/>
          <w:szCs w:val="24"/>
          <w:lang w:val="el-GR"/>
        </w:rPr>
        <w:t xml:space="preserve"> η μία</w:t>
      </w:r>
    </w:p>
    <w:p w:rsidR="008C498B" w:rsidRPr="00E40BA9" w:rsidRDefault="008C498B" w:rsidP="00371B95">
      <w:pPr>
        <w:jc w:val="both"/>
        <w:rPr>
          <w:sz w:val="24"/>
          <w:szCs w:val="24"/>
          <w:lang w:val="el-GR"/>
        </w:rPr>
      </w:pPr>
      <w:r w:rsidRPr="00E40BA9">
        <w:rPr>
          <w:sz w:val="24"/>
          <w:szCs w:val="24"/>
          <w:lang w:val="el-GR"/>
        </w:rPr>
        <w:t xml:space="preserve">              να είναι σε κατά</w:t>
      </w:r>
      <w:r w:rsidR="0034638C" w:rsidRPr="00E40BA9">
        <w:rPr>
          <w:sz w:val="24"/>
          <w:szCs w:val="24"/>
          <w:lang w:val="el-GR"/>
        </w:rPr>
        <w:t xml:space="preserve">σταση ετοιμότητας;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0034638C" w:rsidRPr="00E40BA9">
        <w:rPr>
          <w:sz w:val="24"/>
          <w:szCs w:val="24"/>
          <w:lang w:val="el-GR"/>
        </w:rPr>
        <w:t>:</w:t>
      </w:r>
      <w:r w:rsidRPr="00E40BA9">
        <w:rPr>
          <w:sz w:val="24"/>
          <w:szCs w:val="24"/>
          <w:lang w:val="el-GR"/>
        </w:rPr>
        <w:t xml:space="preserve">………………………… </w:t>
      </w:r>
    </w:p>
    <w:p w:rsidR="008C498B" w:rsidRPr="00E40BA9" w:rsidRDefault="008C498B" w:rsidP="00371B95">
      <w:pPr>
        <w:jc w:val="both"/>
        <w:rPr>
          <w:sz w:val="24"/>
          <w:szCs w:val="24"/>
          <w:lang w:val="el-GR"/>
        </w:rPr>
      </w:pPr>
    </w:p>
    <w:p w:rsidR="008C498B" w:rsidRPr="00E40BA9" w:rsidRDefault="008C498B" w:rsidP="00371B95">
      <w:pPr>
        <w:jc w:val="both"/>
        <w:rPr>
          <w:sz w:val="24"/>
          <w:szCs w:val="24"/>
          <w:lang w:val="el-GR"/>
        </w:rPr>
      </w:pPr>
      <w:r w:rsidRPr="00E40BA9">
        <w:rPr>
          <w:sz w:val="24"/>
          <w:szCs w:val="24"/>
          <w:lang w:val="el-GR"/>
        </w:rPr>
        <w:t xml:space="preserve">          δ. Καλύπτει το σύστημα ψύξεως τις</w:t>
      </w:r>
    </w:p>
    <w:p w:rsidR="008C498B" w:rsidRPr="00E40BA9" w:rsidRDefault="008C498B" w:rsidP="00371B95">
      <w:pPr>
        <w:jc w:val="both"/>
        <w:rPr>
          <w:sz w:val="24"/>
          <w:szCs w:val="24"/>
          <w:lang w:val="el-GR"/>
        </w:rPr>
      </w:pPr>
      <w:r w:rsidRPr="00E40BA9">
        <w:rPr>
          <w:sz w:val="24"/>
          <w:szCs w:val="24"/>
          <w:lang w:val="el-GR"/>
        </w:rPr>
        <w:t xml:space="preserve">              απαιτήσεις της παραγράφου </w:t>
      </w:r>
      <w:r w:rsidRPr="00E40BA9">
        <w:rPr>
          <w:sz w:val="24"/>
          <w:szCs w:val="24"/>
        </w:rPr>
        <w:t>IX</w:t>
      </w:r>
      <w:r w:rsidRPr="00E40BA9">
        <w:rPr>
          <w:sz w:val="24"/>
          <w:szCs w:val="24"/>
          <w:lang w:val="el-GR"/>
        </w:rPr>
        <w:t>-</w:t>
      </w:r>
      <w:r w:rsidR="003E4797" w:rsidRPr="00E40BA9">
        <w:rPr>
          <w:sz w:val="24"/>
          <w:szCs w:val="24"/>
          <w:lang w:val="el-GR"/>
        </w:rPr>
        <w:t>1</w:t>
      </w:r>
      <w:r w:rsidRPr="00E40BA9">
        <w:rPr>
          <w:sz w:val="24"/>
          <w:szCs w:val="24"/>
          <w:lang w:val="el-GR"/>
        </w:rPr>
        <w:t xml:space="preserve">δ; </w:t>
      </w:r>
      <w:r w:rsidR="0034638C" w:rsidRPr="00E40BA9">
        <w:rPr>
          <w:sz w:val="24"/>
          <w:szCs w:val="24"/>
          <w:lang w:val="el-GR"/>
        </w:rPr>
        <w:t xml:space="preserve">          </w:t>
      </w:r>
      <w:r w:rsidR="00413673" w:rsidRPr="00E40BA9">
        <w:rPr>
          <w:sz w:val="24"/>
          <w:szCs w:val="24"/>
          <w:lang w:val="el-GR"/>
        </w:rPr>
        <w:tab/>
      </w:r>
      <w:r w:rsidR="000633B5" w:rsidRPr="00E40BA9">
        <w:rPr>
          <w:sz w:val="24"/>
          <w:szCs w:val="24"/>
          <w:lang w:val="el-GR"/>
        </w:rPr>
        <w:tab/>
      </w:r>
      <w:r w:rsidR="0034638C" w:rsidRPr="00E40BA9">
        <w:rPr>
          <w:sz w:val="24"/>
          <w:szCs w:val="24"/>
          <w:lang w:val="el-GR"/>
        </w:rPr>
        <w:t>:</w:t>
      </w:r>
      <w:r w:rsidRPr="00E40BA9">
        <w:rPr>
          <w:sz w:val="24"/>
          <w:szCs w:val="24"/>
          <w:lang w:val="el-GR"/>
        </w:rPr>
        <w:t>…………………………</w:t>
      </w:r>
    </w:p>
    <w:p w:rsidR="008C498B" w:rsidRPr="00E40BA9" w:rsidRDefault="008C498B" w:rsidP="00371B95">
      <w:pPr>
        <w:jc w:val="both"/>
        <w:rPr>
          <w:sz w:val="24"/>
          <w:szCs w:val="24"/>
          <w:lang w:val="el-GR"/>
        </w:rPr>
      </w:pPr>
    </w:p>
    <w:p w:rsidR="008C498B" w:rsidRPr="00E40BA9" w:rsidRDefault="008C498B" w:rsidP="00371B95">
      <w:pPr>
        <w:jc w:val="both"/>
        <w:rPr>
          <w:sz w:val="24"/>
          <w:szCs w:val="24"/>
          <w:lang w:val="el-GR"/>
        </w:rPr>
      </w:pPr>
      <w:r w:rsidRPr="00E40BA9">
        <w:rPr>
          <w:sz w:val="24"/>
          <w:szCs w:val="24"/>
          <w:lang w:val="el-GR"/>
        </w:rPr>
        <w:t xml:space="preserve">          ε. Καλύπτει το σύστημα ψύξεως τις </w:t>
      </w:r>
    </w:p>
    <w:p w:rsidR="008C498B" w:rsidRPr="00E40BA9" w:rsidRDefault="008C498B" w:rsidP="00371B95">
      <w:pPr>
        <w:jc w:val="both"/>
        <w:rPr>
          <w:sz w:val="24"/>
          <w:szCs w:val="24"/>
          <w:lang w:val="el-GR"/>
        </w:rPr>
      </w:pPr>
      <w:r w:rsidRPr="00E40BA9">
        <w:rPr>
          <w:sz w:val="24"/>
          <w:szCs w:val="24"/>
          <w:lang w:val="el-GR"/>
        </w:rPr>
        <w:t xml:space="preserve">              απαιτήσεις της παραγράφου </w:t>
      </w:r>
      <w:r w:rsidRPr="00E40BA9">
        <w:rPr>
          <w:sz w:val="24"/>
          <w:szCs w:val="24"/>
        </w:rPr>
        <w:t>IX</w:t>
      </w:r>
      <w:r w:rsidRPr="00E40BA9">
        <w:rPr>
          <w:sz w:val="24"/>
          <w:szCs w:val="24"/>
          <w:lang w:val="el-GR"/>
        </w:rPr>
        <w:t>-</w:t>
      </w:r>
      <w:r w:rsidR="003E4797" w:rsidRPr="00E40BA9">
        <w:rPr>
          <w:sz w:val="24"/>
          <w:szCs w:val="24"/>
          <w:lang w:val="el-GR"/>
        </w:rPr>
        <w:t>1</w:t>
      </w:r>
      <w:r w:rsidRPr="00E40BA9">
        <w:rPr>
          <w:sz w:val="24"/>
          <w:szCs w:val="24"/>
          <w:lang w:val="el-GR"/>
        </w:rPr>
        <w:t xml:space="preserve">ε;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0034638C" w:rsidRPr="00E40BA9">
        <w:rPr>
          <w:sz w:val="24"/>
          <w:szCs w:val="24"/>
          <w:lang w:val="el-GR"/>
        </w:rPr>
        <w:t>:</w:t>
      </w:r>
      <w:r w:rsidRPr="00E40BA9">
        <w:rPr>
          <w:sz w:val="24"/>
          <w:szCs w:val="24"/>
          <w:lang w:val="el-GR"/>
        </w:rPr>
        <w:t>…………………………</w:t>
      </w:r>
    </w:p>
    <w:p w:rsidR="008C498B" w:rsidRPr="00E40BA9" w:rsidRDefault="008C498B" w:rsidP="00371B95">
      <w:pPr>
        <w:jc w:val="both"/>
        <w:rPr>
          <w:sz w:val="24"/>
          <w:szCs w:val="24"/>
          <w:lang w:val="el-GR"/>
        </w:rPr>
      </w:pPr>
    </w:p>
    <w:p w:rsidR="008C498B" w:rsidRPr="00E40BA9" w:rsidRDefault="008C498B" w:rsidP="00371B95">
      <w:pPr>
        <w:jc w:val="both"/>
        <w:rPr>
          <w:sz w:val="24"/>
          <w:szCs w:val="24"/>
          <w:lang w:val="el-GR"/>
        </w:rPr>
      </w:pPr>
      <w:r w:rsidRPr="00E40BA9">
        <w:rPr>
          <w:sz w:val="24"/>
          <w:szCs w:val="24"/>
          <w:lang w:val="el-GR"/>
        </w:rPr>
        <w:t xml:space="preserve">          </w:t>
      </w:r>
      <w:proofErr w:type="spellStart"/>
      <w:r w:rsidRPr="00E40BA9">
        <w:rPr>
          <w:sz w:val="24"/>
          <w:szCs w:val="24"/>
          <w:lang w:val="el-GR"/>
        </w:rPr>
        <w:t>στ</w:t>
      </w:r>
      <w:proofErr w:type="spellEnd"/>
      <w:r w:rsidRPr="00E40BA9">
        <w:rPr>
          <w:sz w:val="24"/>
          <w:szCs w:val="24"/>
          <w:lang w:val="el-GR"/>
        </w:rPr>
        <w:t>. Καλύπτει το σύστημα ψύξεως τις</w:t>
      </w:r>
    </w:p>
    <w:p w:rsidR="008C498B" w:rsidRPr="00E40BA9" w:rsidRDefault="008C498B" w:rsidP="00371B95">
      <w:pPr>
        <w:jc w:val="both"/>
        <w:rPr>
          <w:sz w:val="24"/>
          <w:szCs w:val="24"/>
          <w:lang w:val="el-GR"/>
        </w:rPr>
      </w:pPr>
      <w:r w:rsidRPr="00E40BA9">
        <w:rPr>
          <w:sz w:val="24"/>
          <w:szCs w:val="24"/>
          <w:lang w:val="el-GR"/>
        </w:rPr>
        <w:t xml:space="preserve">                απαιτήσεις της παραγράφου </w:t>
      </w:r>
      <w:r w:rsidRPr="00E40BA9">
        <w:rPr>
          <w:sz w:val="24"/>
          <w:szCs w:val="24"/>
        </w:rPr>
        <w:t>IX</w:t>
      </w:r>
      <w:r w:rsidRPr="00E40BA9">
        <w:rPr>
          <w:sz w:val="24"/>
          <w:szCs w:val="24"/>
          <w:lang w:val="el-GR"/>
        </w:rPr>
        <w:t>-</w:t>
      </w:r>
      <w:r w:rsidR="003E4797" w:rsidRPr="00E40BA9">
        <w:rPr>
          <w:sz w:val="24"/>
          <w:szCs w:val="24"/>
          <w:lang w:val="el-GR"/>
        </w:rPr>
        <w:t>1</w:t>
      </w:r>
      <w:r w:rsidRPr="00E40BA9">
        <w:rPr>
          <w:sz w:val="24"/>
          <w:szCs w:val="24"/>
          <w:lang w:val="el-GR"/>
        </w:rPr>
        <w:t xml:space="preserve">στ;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0034638C" w:rsidRPr="00E40BA9">
        <w:rPr>
          <w:sz w:val="24"/>
          <w:szCs w:val="24"/>
          <w:lang w:val="el-GR"/>
        </w:rPr>
        <w:t>:</w:t>
      </w:r>
      <w:r w:rsidRPr="00E40BA9">
        <w:rPr>
          <w:sz w:val="24"/>
          <w:szCs w:val="24"/>
          <w:lang w:val="el-GR"/>
        </w:rPr>
        <w:t>…………………………</w:t>
      </w:r>
    </w:p>
    <w:p w:rsidR="003E4797" w:rsidRPr="00E40BA9" w:rsidRDefault="003E4797" w:rsidP="00371B95">
      <w:pPr>
        <w:jc w:val="both"/>
        <w:rPr>
          <w:sz w:val="24"/>
          <w:szCs w:val="24"/>
          <w:lang w:val="el-GR"/>
        </w:rPr>
      </w:pPr>
    </w:p>
    <w:p w:rsidR="00191BD9" w:rsidRPr="00E40BA9" w:rsidRDefault="003E4797" w:rsidP="00371B95">
      <w:pPr>
        <w:jc w:val="both"/>
        <w:rPr>
          <w:sz w:val="24"/>
          <w:szCs w:val="24"/>
          <w:lang w:val="el-GR"/>
        </w:rPr>
      </w:pPr>
      <w:r w:rsidRPr="00E40BA9">
        <w:rPr>
          <w:sz w:val="24"/>
          <w:szCs w:val="24"/>
          <w:lang w:val="el-GR"/>
        </w:rPr>
        <w:t xml:space="preserve">           ζ. Καλύπτει το σύστημα ψύξεως</w:t>
      </w:r>
      <w:r w:rsidR="00191BD9" w:rsidRPr="00E40BA9">
        <w:rPr>
          <w:sz w:val="24"/>
          <w:szCs w:val="24"/>
          <w:lang w:val="el-GR"/>
        </w:rPr>
        <w:t xml:space="preserve"> </w:t>
      </w:r>
      <w:r w:rsidRPr="00E40BA9">
        <w:rPr>
          <w:sz w:val="24"/>
          <w:szCs w:val="24"/>
          <w:lang w:val="el-GR"/>
        </w:rPr>
        <w:t>τις απαιτήσεις</w:t>
      </w:r>
    </w:p>
    <w:p w:rsidR="003E4797" w:rsidRPr="00E40BA9" w:rsidRDefault="00191BD9" w:rsidP="00191BD9">
      <w:pPr>
        <w:ind w:left="720"/>
        <w:rPr>
          <w:sz w:val="24"/>
          <w:szCs w:val="24"/>
          <w:lang w:val="el-GR"/>
        </w:rPr>
      </w:pPr>
      <w:r w:rsidRPr="00E40BA9">
        <w:rPr>
          <w:sz w:val="24"/>
          <w:szCs w:val="24"/>
          <w:lang w:val="el-GR"/>
        </w:rPr>
        <w:t xml:space="preserve">   </w:t>
      </w:r>
      <w:r w:rsidR="003E4797" w:rsidRPr="00E40BA9">
        <w:rPr>
          <w:sz w:val="24"/>
          <w:szCs w:val="24"/>
          <w:lang w:val="el-GR"/>
        </w:rPr>
        <w:t xml:space="preserve"> των παραγράφων</w:t>
      </w:r>
      <w:r w:rsidRPr="00E40BA9">
        <w:rPr>
          <w:sz w:val="24"/>
          <w:szCs w:val="24"/>
          <w:lang w:val="el-GR"/>
        </w:rPr>
        <w:t xml:space="preserve"> </w:t>
      </w:r>
      <w:r w:rsidR="00694119" w:rsidRPr="00E40BA9">
        <w:rPr>
          <w:sz w:val="24"/>
          <w:szCs w:val="24"/>
        </w:rPr>
        <w:t>IX</w:t>
      </w:r>
      <w:r w:rsidRPr="00E40BA9">
        <w:rPr>
          <w:sz w:val="24"/>
          <w:szCs w:val="24"/>
          <w:lang w:val="el-GR"/>
        </w:rPr>
        <w:t>-1-ζ,η,θ,ι,</w:t>
      </w:r>
      <w:r w:rsidR="00024D19">
        <w:rPr>
          <w:sz w:val="24"/>
          <w:szCs w:val="24"/>
          <w:lang w:val="el-GR"/>
        </w:rPr>
        <w:t>ια</w:t>
      </w:r>
      <w:r w:rsidRPr="00E40BA9">
        <w:rPr>
          <w:sz w:val="24"/>
          <w:szCs w:val="24"/>
          <w:lang w:val="el-GR"/>
        </w:rPr>
        <w:t>,</w:t>
      </w:r>
      <w:r w:rsidR="00024D19">
        <w:rPr>
          <w:sz w:val="24"/>
          <w:szCs w:val="24"/>
          <w:lang w:val="el-GR"/>
        </w:rPr>
        <w:t xml:space="preserve">ιβ και </w:t>
      </w:r>
      <w:proofErr w:type="spellStart"/>
      <w:r w:rsidR="00024D19">
        <w:rPr>
          <w:sz w:val="24"/>
          <w:szCs w:val="24"/>
          <w:lang w:val="el-GR"/>
        </w:rPr>
        <w:t>ιγ</w:t>
      </w:r>
      <w:proofErr w:type="spellEnd"/>
      <w:r w:rsidRPr="00E40BA9">
        <w:rPr>
          <w:sz w:val="24"/>
          <w:szCs w:val="24"/>
          <w:lang w:val="el-GR"/>
        </w:rPr>
        <w:t>;</w:t>
      </w:r>
      <w:r w:rsidRPr="00E40BA9">
        <w:rPr>
          <w:sz w:val="24"/>
          <w:szCs w:val="24"/>
          <w:lang w:val="el-GR"/>
        </w:rPr>
        <w:tab/>
      </w:r>
      <w:r w:rsidR="000633B5" w:rsidRPr="00E40BA9">
        <w:rPr>
          <w:sz w:val="24"/>
          <w:szCs w:val="24"/>
          <w:lang w:val="el-GR"/>
        </w:rPr>
        <w:tab/>
      </w:r>
      <w:r w:rsidRPr="00E40BA9">
        <w:rPr>
          <w:sz w:val="24"/>
          <w:szCs w:val="24"/>
          <w:lang w:val="el-GR"/>
        </w:rPr>
        <w:t>:…………………………</w:t>
      </w:r>
      <w:r w:rsidR="0034638C" w:rsidRPr="00E40BA9">
        <w:rPr>
          <w:sz w:val="24"/>
          <w:szCs w:val="24"/>
          <w:lang w:val="el-GR"/>
        </w:rPr>
        <w:t xml:space="preserve">                             </w:t>
      </w:r>
    </w:p>
    <w:p w:rsidR="003E4797" w:rsidRPr="00E40BA9" w:rsidRDefault="003E4797" w:rsidP="00371B95">
      <w:pPr>
        <w:jc w:val="both"/>
        <w:rPr>
          <w:sz w:val="24"/>
          <w:szCs w:val="24"/>
          <w:lang w:val="el-GR"/>
        </w:rPr>
      </w:pPr>
      <w:r w:rsidRPr="00E40BA9">
        <w:rPr>
          <w:sz w:val="24"/>
          <w:szCs w:val="24"/>
          <w:lang w:val="el-GR"/>
        </w:rPr>
        <w:t xml:space="preserve">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Pr="00E40BA9">
        <w:rPr>
          <w:sz w:val="24"/>
          <w:szCs w:val="24"/>
          <w:lang w:val="el-GR"/>
        </w:rPr>
        <w:t>…………………………</w:t>
      </w:r>
    </w:p>
    <w:p w:rsidR="003E4797" w:rsidRPr="00E40BA9" w:rsidRDefault="003E4797" w:rsidP="00371B95">
      <w:pPr>
        <w:jc w:val="both"/>
        <w:rPr>
          <w:sz w:val="24"/>
          <w:szCs w:val="24"/>
          <w:lang w:val="el-GR"/>
        </w:rPr>
      </w:pPr>
      <w:r w:rsidRPr="00E40BA9">
        <w:rPr>
          <w:sz w:val="24"/>
          <w:szCs w:val="24"/>
          <w:lang w:val="el-GR"/>
        </w:rPr>
        <w:t xml:space="preserve">                                                                         </w:t>
      </w:r>
      <w:r w:rsidR="0034638C" w:rsidRPr="00E40BA9">
        <w:rPr>
          <w:sz w:val="24"/>
          <w:szCs w:val="24"/>
          <w:lang w:val="el-GR"/>
        </w:rPr>
        <w:t xml:space="preserve">        </w:t>
      </w:r>
      <w:r w:rsidR="00413673" w:rsidRPr="00E40BA9">
        <w:rPr>
          <w:sz w:val="24"/>
          <w:szCs w:val="24"/>
          <w:lang w:val="el-GR"/>
        </w:rPr>
        <w:tab/>
      </w:r>
      <w:r w:rsidR="0034638C" w:rsidRPr="00E40BA9">
        <w:rPr>
          <w:sz w:val="24"/>
          <w:szCs w:val="24"/>
          <w:lang w:val="el-GR"/>
        </w:rPr>
        <w:t xml:space="preserve"> </w:t>
      </w:r>
      <w:r w:rsidR="000633B5" w:rsidRPr="00E40BA9">
        <w:rPr>
          <w:sz w:val="24"/>
          <w:szCs w:val="24"/>
          <w:lang w:val="el-GR"/>
        </w:rPr>
        <w:tab/>
      </w:r>
      <w:r w:rsidRPr="00E40BA9">
        <w:rPr>
          <w:sz w:val="24"/>
          <w:szCs w:val="24"/>
          <w:lang w:val="el-GR"/>
        </w:rPr>
        <w:t>…………………………</w:t>
      </w:r>
    </w:p>
    <w:p w:rsidR="00E92063" w:rsidRPr="00E40BA9" w:rsidRDefault="00E92063" w:rsidP="00371B95">
      <w:pPr>
        <w:jc w:val="both"/>
        <w:rPr>
          <w:sz w:val="24"/>
          <w:szCs w:val="24"/>
          <w:lang w:val="el-GR"/>
        </w:rPr>
      </w:pPr>
    </w:p>
    <w:p w:rsidR="003E4797" w:rsidRPr="00E40BA9" w:rsidRDefault="00E92063" w:rsidP="00371B95">
      <w:pPr>
        <w:jc w:val="both"/>
        <w:rPr>
          <w:sz w:val="24"/>
          <w:szCs w:val="24"/>
          <w:lang w:val="el-GR"/>
        </w:rPr>
      </w:pPr>
      <w:r w:rsidRPr="00E40BA9">
        <w:rPr>
          <w:sz w:val="24"/>
          <w:szCs w:val="24"/>
          <w:lang w:val="el-GR"/>
        </w:rPr>
        <w:t xml:space="preserve">           η. Δεδομένα μονάδας ψύξεως       </w:t>
      </w:r>
      <w:r w:rsidR="005B46C4" w:rsidRPr="00E40BA9">
        <w:rPr>
          <w:sz w:val="24"/>
          <w:szCs w:val="24"/>
          <w:lang w:val="el-GR"/>
        </w:rPr>
        <w:t xml:space="preserve">                     </w:t>
      </w:r>
    </w:p>
    <w:p w:rsidR="008C498B" w:rsidRPr="00E40BA9" w:rsidRDefault="008C498B" w:rsidP="009321A3">
      <w:pPr>
        <w:ind w:left="993"/>
        <w:jc w:val="both"/>
        <w:rPr>
          <w:sz w:val="24"/>
          <w:szCs w:val="24"/>
          <w:lang w:val="el-GR"/>
        </w:rPr>
      </w:pPr>
      <w:r w:rsidRPr="00E40BA9">
        <w:rPr>
          <w:sz w:val="24"/>
          <w:szCs w:val="24"/>
          <w:lang w:val="el-GR"/>
        </w:rPr>
        <w:t>1. Αριθμός ανεμιστήρων ανά μονάδα ψύξεως</w:t>
      </w:r>
      <w:r w:rsidR="00413673" w:rsidRPr="00E40BA9">
        <w:rPr>
          <w:sz w:val="24"/>
          <w:szCs w:val="24"/>
          <w:lang w:val="el-GR"/>
        </w:rPr>
        <w:tab/>
      </w:r>
      <w:r w:rsidR="001D46DB" w:rsidRPr="00E40BA9">
        <w:rPr>
          <w:sz w:val="24"/>
          <w:szCs w:val="24"/>
          <w:lang w:val="el-GR"/>
        </w:rPr>
        <w:t>…………………………</w:t>
      </w:r>
    </w:p>
    <w:p w:rsidR="001D46DB" w:rsidRPr="00E40BA9" w:rsidRDefault="008C498B" w:rsidP="009321A3">
      <w:pPr>
        <w:tabs>
          <w:tab w:val="left" w:pos="5245"/>
        </w:tabs>
        <w:ind w:left="993"/>
        <w:jc w:val="both"/>
        <w:rPr>
          <w:sz w:val="24"/>
          <w:szCs w:val="24"/>
          <w:lang w:val="el-GR"/>
        </w:rPr>
      </w:pPr>
      <w:r w:rsidRPr="00E40BA9">
        <w:rPr>
          <w:sz w:val="24"/>
          <w:szCs w:val="24"/>
          <w:lang w:val="el-GR"/>
        </w:rPr>
        <w:t xml:space="preserve">2. </w:t>
      </w:r>
      <w:r w:rsidR="009321A3">
        <w:rPr>
          <w:sz w:val="24"/>
          <w:szCs w:val="24"/>
          <w:lang w:val="el-GR"/>
        </w:rPr>
        <w:t>Ονομαστική ι</w:t>
      </w:r>
      <w:r w:rsidRPr="00E40BA9">
        <w:rPr>
          <w:sz w:val="24"/>
          <w:szCs w:val="24"/>
          <w:lang w:val="el-GR"/>
        </w:rPr>
        <w:t>σχύς κινητήρα ανεμιστήρα</w:t>
      </w:r>
      <w:r w:rsidR="009321A3">
        <w:rPr>
          <w:sz w:val="24"/>
          <w:szCs w:val="24"/>
          <w:lang w:val="el-GR"/>
        </w:rPr>
        <w:tab/>
      </w:r>
      <w:r w:rsidR="009321A3">
        <w:rPr>
          <w:sz w:val="24"/>
          <w:szCs w:val="24"/>
          <w:lang w:val="el-GR"/>
        </w:rPr>
        <w:tab/>
      </w:r>
      <w:r w:rsidR="001D46DB" w:rsidRPr="00E40BA9">
        <w:rPr>
          <w:sz w:val="24"/>
          <w:szCs w:val="24"/>
          <w:lang w:val="el-GR"/>
        </w:rPr>
        <w:t>………………………</w:t>
      </w:r>
      <w:r w:rsidR="009321A3">
        <w:rPr>
          <w:sz w:val="24"/>
          <w:szCs w:val="24"/>
        </w:rPr>
        <w:t>W</w:t>
      </w:r>
    </w:p>
    <w:p w:rsidR="001D46DB" w:rsidRPr="009321A3" w:rsidRDefault="003E4797" w:rsidP="009321A3">
      <w:pPr>
        <w:tabs>
          <w:tab w:val="left" w:pos="5103"/>
        </w:tabs>
        <w:ind w:left="993"/>
        <w:jc w:val="both"/>
        <w:rPr>
          <w:sz w:val="24"/>
          <w:szCs w:val="24"/>
          <w:lang w:val="el-GR"/>
        </w:rPr>
      </w:pPr>
      <w:r w:rsidRPr="00E40BA9">
        <w:rPr>
          <w:sz w:val="24"/>
          <w:szCs w:val="24"/>
          <w:lang w:val="el-GR"/>
        </w:rPr>
        <w:t>3. Ισχύς κινητήρα ανεμιστήρα σε</w:t>
      </w:r>
      <w:r w:rsidR="00413673" w:rsidRPr="00E40BA9">
        <w:rPr>
          <w:sz w:val="24"/>
          <w:szCs w:val="24"/>
          <w:lang w:val="el-GR"/>
        </w:rPr>
        <w:t xml:space="preserve"> λειτουργία</w:t>
      </w:r>
      <w:r w:rsidR="00413673" w:rsidRPr="00E40BA9">
        <w:rPr>
          <w:sz w:val="24"/>
          <w:szCs w:val="24"/>
          <w:lang w:val="el-GR"/>
        </w:rPr>
        <w:tab/>
      </w:r>
      <w:r w:rsidR="001D46DB" w:rsidRPr="00E40BA9">
        <w:rPr>
          <w:sz w:val="24"/>
          <w:szCs w:val="24"/>
          <w:lang w:val="el-GR"/>
        </w:rPr>
        <w:t>………………………</w:t>
      </w:r>
      <w:r w:rsidR="009321A3">
        <w:rPr>
          <w:sz w:val="24"/>
          <w:szCs w:val="24"/>
        </w:rPr>
        <w:t>W</w:t>
      </w:r>
    </w:p>
    <w:p w:rsidR="001D46DB" w:rsidRPr="00E40BA9" w:rsidRDefault="001D46DB" w:rsidP="009321A3">
      <w:pPr>
        <w:ind w:left="993"/>
        <w:jc w:val="both"/>
        <w:rPr>
          <w:sz w:val="24"/>
          <w:szCs w:val="24"/>
          <w:lang w:val="el-GR"/>
        </w:rPr>
      </w:pPr>
      <w:r w:rsidRPr="00E40BA9">
        <w:rPr>
          <w:sz w:val="24"/>
          <w:szCs w:val="24"/>
          <w:lang w:val="el-GR"/>
        </w:rPr>
        <w:t>4. Αριθμός αντλιών α</w:t>
      </w:r>
      <w:r w:rsidR="0034638C" w:rsidRPr="00E40BA9">
        <w:rPr>
          <w:sz w:val="24"/>
          <w:szCs w:val="24"/>
          <w:lang w:val="el-GR"/>
        </w:rPr>
        <w:t>νά μονάδ</w:t>
      </w:r>
      <w:r w:rsidR="005B46C4" w:rsidRPr="00E40BA9">
        <w:rPr>
          <w:sz w:val="24"/>
          <w:szCs w:val="24"/>
          <w:lang w:val="el-GR"/>
        </w:rPr>
        <w:t>α ψύξεως</w:t>
      </w:r>
      <w:r w:rsidR="00413673" w:rsidRPr="00E40BA9">
        <w:rPr>
          <w:sz w:val="24"/>
          <w:szCs w:val="24"/>
          <w:lang w:val="el-GR"/>
        </w:rPr>
        <w:tab/>
      </w:r>
      <w:r w:rsidR="00413673" w:rsidRPr="00E40BA9">
        <w:rPr>
          <w:sz w:val="24"/>
          <w:szCs w:val="24"/>
          <w:lang w:val="el-GR"/>
        </w:rPr>
        <w:tab/>
      </w:r>
      <w:r w:rsidRPr="00E40BA9">
        <w:rPr>
          <w:sz w:val="24"/>
          <w:szCs w:val="24"/>
          <w:lang w:val="el-GR"/>
        </w:rPr>
        <w:t>…………………………</w:t>
      </w:r>
    </w:p>
    <w:p w:rsidR="001D46DB" w:rsidRPr="00E40BA9" w:rsidRDefault="001D46DB" w:rsidP="009321A3">
      <w:pPr>
        <w:ind w:left="993"/>
        <w:jc w:val="both"/>
        <w:rPr>
          <w:sz w:val="24"/>
          <w:szCs w:val="24"/>
          <w:lang w:val="el-GR"/>
        </w:rPr>
      </w:pPr>
      <w:r w:rsidRPr="00E40BA9">
        <w:rPr>
          <w:sz w:val="24"/>
          <w:szCs w:val="24"/>
          <w:lang w:val="el-GR"/>
        </w:rPr>
        <w:t xml:space="preserve">5. </w:t>
      </w:r>
      <w:r w:rsidR="009321A3">
        <w:rPr>
          <w:sz w:val="24"/>
          <w:szCs w:val="24"/>
          <w:lang w:val="el-GR"/>
        </w:rPr>
        <w:t>Ονομαστική ι</w:t>
      </w:r>
      <w:r w:rsidRPr="00E40BA9">
        <w:rPr>
          <w:sz w:val="24"/>
          <w:szCs w:val="24"/>
          <w:lang w:val="el-GR"/>
        </w:rPr>
        <w:t>σχύς κινητήρα αντ</w:t>
      </w:r>
      <w:r w:rsidR="0034638C" w:rsidRPr="00E40BA9">
        <w:rPr>
          <w:sz w:val="24"/>
          <w:szCs w:val="24"/>
          <w:lang w:val="el-GR"/>
        </w:rPr>
        <w:t>λίας</w:t>
      </w:r>
      <w:r w:rsidR="009321A3">
        <w:rPr>
          <w:sz w:val="24"/>
          <w:szCs w:val="24"/>
          <w:lang w:val="el-GR"/>
        </w:rPr>
        <w:tab/>
      </w:r>
      <w:r w:rsidR="00413673" w:rsidRPr="00E40BA9">
        <w:rPr>
          <w:sz w:val="24"/>
          <w:szCs w:val="24"/>
          <w:lang w:val="el-GR"/>
        </w:rPr>
        <w:tab/>
      </w:r>
      <w:r w:rsidRPr="00E40BA9">
        <w:rPr>
          <w:sz w:val="24"/>
          <w:szCs w:val="24"/>
          <w:lang w:val="el-GR"/>
        </w:rPr>
        <w:t>………………………</w:t>
      </w:r>
      <w:r w:rsidR="009321A3">
        <w:rPr>
          <w:sz w:val="24"/>
          <w:szCs w:val="24"/>
        </w:rPr>
        <w:t>W</w:t>
      </w:r>
    </w:p>
    <w:p w:rsidR="00D405B7" w:rsidRPr="00E40BA9" w:rsidRDefault="003E4797" w:rsidP="009321A3">
      <w:pPr>
        <w:tabs>
          <w:tab w:val="left" w:pos="5245"/>
        </w:tabs>
        <w:ind w:left="993" w:right="-99"/>
        <w:jc w:val="both"/>
        <w:rPr>
          <w:sz w:val="24"/>
          <w:szCs w:val="24"/>
          <w:lang w:val="el-GR"/>
        </w:rPr>
      </w:pPr>
      <w:r w:rsidRPr="00E40BA9">
        <w:rPr>
          <w:sz w:val="24"/>
          <w:szCs w:val="24"/>
          <w:lang w:val="el-GR"/>
        </w:rPr>
        <w:t>6. Ισχύς κινητήρα αντλίας σε</w:t>
      </w:r>
      <w:r w:rsidR="001D46DB" w:rsidRPr="00E40BA9">
        <w:rPr>
          <w:sz w:val="24"/>
          <w:szCs w:val="24"/>
          <w:lang w:val="el-GR"/>
        </w:rPr>
        <w:t xml:space="preserve"> λειτουργία</w:t>
      </w:r>
      <w:r w:rsidR="00413673" w:rsidRPr="00E40BA9">
        <w:rPr>
          <w:sz w:val="24"/>
          <w:szCs w:val="24"/>
          <w:lang w:val="el-GR"/>
        </w:rPr>
        <w:tab/>
      </w:r>
      <w:r w:rsidR="00413673" w:rsidRPr="00E40BA9">
        <w:rPr>
          <w:sz w:val="24"/>
          <w:szCs w:val="24"/>
          <w:lang w:val="el-GR"/>
        </w:rPr>
        <w:tab/>
        <w:t>....……………………</w:t>
      </w:r>
      <w:r w:rsidR="009321A3">
        <w:rPr>
          <w:sz w:val="24"/>
          <w:szCs w:val="24"/>
        </w:rPr>
        <w:t>W</w:t>
      </w:r>
    </w:p>
    <w:p w:rsidR="002917C8" w:rsidRPr="002917C8" w:rsidRDefault="002917C8" w:rsidP="002917C8">
      <w:pPr>
        <w:tabs>
          <w:tab w:val="left" w:pos="5245"/>
        </w:tabs>
        <w:ind w:left="993" w:right="-99"/>
        <w:jc w:val="both"/>
        <w:rPr>
          <w:sz w:val="24"/>
          <w:szCs w:val="24"/>
          <w:lang w:val="el-GR"/>
        </w:rPr>
      </w:pPr>
      <w:r>
        <w:rPr>
          <w:sz w:val="24"/>
          <w:szCs w:val="24"/>
          <w:lang w:val="el-GR"/>
        </w:rPr>
        <w:t>7. Ροή λαδιού μονάδας</w:t>
      </w:r>
      <w:r w:rsidRPr="00D62804">
        <w:rPr>
          <w:sz w:val="24"/>
          <w:szCs w:val="24"/>
          <w:lang w:val="el-GR"/>
        </w:rPr>
        <w:t xml:space="preserve"> σε λειτουργία</w:t>
      </w:r>
      <w:r w:rsidRPr="00D62804">
        <w:rPr>
          <w:sz w:val="24"/>
          <w:szCs w:val="24"/>
          <w:lang w:val="el-GR"/>
        </w:rPr>
        <w:tab/>
      </w:r>
      <w:r w:rsidRPr="00D62804">
        <w:rPr>
          <w:sz w:val="24"/>
          <w:szCs w:val="24"/>
          <w:lang w:val="el-GR"/>
        </w:rPr>
        <w:tab/>
        <w:t>....……………………</w:t>
      </w:r>
      <w:proofErr w:type="spellStart"/>
      <w:proofErr w:type="gramStart"/>
      <w:r>
        <w:rPr>
          <w:sz w:val="24"/>
          <w:szCs w:val="24"/>
        </w:rPr>
        <w:t>lt</w:t>
      </w:r>
      <w:proofErr w:type="spellEnd"/>
      <w:r w:rsidRPr="00CF1D4B">
        <w:rPr>
          <w:sz w:val="24"/>
          <w:szCs w:val="24"/>
          <w:lang w:val="el-GR"/>
        </w:rPr>
        <w:t>/</w:t>
      </w:r>
      <w:r>
        <w:rPr>
          <w:sz w:val="24"/>
          <w:szCs w:val="24"/>
        </w:rPr>
        <w:t>min</w:t>
      </w:r>
      <w:proofErr w:type="gramEnd"/>
    </w:p>
    <w:p w:rsidR="00191BD9" w:rsidRPr="00E40BA9" w:rsidRDefault="00191BD9" w:rsidP="006701AA">
      <w:pPr>
        <w:jc w:val="both"/>
        <w:rPr>
          <w:sz w:val="24"/>
          <w:szCs w:val="24"/>
          <w:lang w:val="el-GR"/>
        </w:rPr>
      </w:pPr>
    </w:p>
    <w:p w:rsidR="00D405B7" w:rsidRPr="00E40BA9" w:rsidRDefault="0014094F">
      <w:pPr>
        <w:jc w:val="both"/>
        <w:rPr>
          <w:sz w:val="24"/>
          <w:szCs w:val="24"/>
          <w:lang w:val="el-GR"/>
        </w:rPr>
      </w:pPr>
      <w:r w:rsidRPr="00E40BA9">
        <w:rPr>
          <w:sz w:val="24"/>
          <w:szCs w:val="24"/>
          <w:lang w:val="el-GR"/>
        </w:rPr>
        <w:t>4</w:t>
      </w:r>
      <w:r w:rsidR="002917C8" w:rsidRPr="00CF1D4B">
        <w:rPr>
          <w:sz w:val="24"/>
          <w:szCs w:val="24"/>
          <w:lang w:val="el-GR"/>
        </w:rPr>
        <w:t>4</w:t>
      </w:r>
      <w:r w:rsidRPr="00E40BA9">
        <w:rPr>
          <w:sz w:val="24"/>
          <w:szCs w:val="24"/>
          <w:lang w:val="el-GR"/>
        </w:rPr>
        <w:t>.</w:t>
      </w:r>
      <w:r w:rsidR="001D46DB" w:rsidRPr="00E40BA9">
        <w:rPr>
          <w:sz w:val="24"/>
          <w:szCs w:val="24"/>
          <w:lang w:val="el-GR"/>
        </w:rPr>
        <w:tab/>
      </w:r>
      <w:r w:rsidR="008233C7" w:rsidRPr="00E40BA9">
        <w:rPr>
          <w:sz w:val="24"/>
          <w:szCs w:val="24"/>
          <w:lang w:val="el-GR"/>
        </w:rPr>
        <w:t xml:space="preserve"> </w:t>
      </w:r>
      <w:r w:rsidR="001D46DB" w:rsidRPr="00E40BA9">
        <w:rPr>
          <w:sz w:val="24"/>
          <w:szCs w:val="24"/>
          <w:lang w:val="el-GR"/>
        </w:rPr>
        <w:t>Κ</w:t>
      </w:r>
      <w:r w:rsidR="00985C43" w:rsidRPr="00E40BA9">
        <w:rPr>
          <w:sz w:val="24"/>
          <w:szCs w:val="24"/>
          <w:lang w:val="el-GR"/>
        </w:rPr>
        <w:t>έλυ</w:t>
      </w:r>
      <w:r w:rsidR="00F77B98" w:rsidRPr="00E40BA9">
        <w:rPr>
          <w:sz w:val="24"/>
          <w:szCs w:val="24"/>
          <w:lang w:val="el-GR"/>
        </w:rPr>
        <w:t>φος</w:t>
      </w:r>
      <w:r w:rsidR="008233C7" w:rsidRPr="00E40BA9">
        <w:rPr>
          <w:sz w:val="24"/>
          <w:szCs w:val="24"/>
          <w:lang w:val="el-GR"/>
        </w:rPr>
        <w:t xml:space="preserve"> </w:t>
      </w:r>
      <w:r w:rsidR="001D46DB" w:rsidRPr="00E40BA9">
        <w:rPr>
          <w:sz w:val="24"/>
          <w:szCs w:val="24"/>
          <w:lang w:val="el-GR"/>
        </w:rPr>
        <w:t xml:space="preserve"> του </w:t>
      </w:r>
      <w:proofErr w:type="spellStart"/>
      <w:r w:rsidR="008233C7" w:rsidRPr="00E40BA9">
        <w:rPr>
          <w:sz w:val="24"/>
          <w:szCs w:val="24"/>
          <w:lang w:val="el-GR"/>
        </w:rPr>
        <w:t>αυτομετασχηματιστή</w:t>
      </w:r>
      <w:proofErr w:type="spellEnd"/>
      <w:r w:rsidR="008233C7" w:rsidRPr="00E40BA9">
        <w:rPr>
          <w:sz w:val="24"/>
          <w:szCs w:val="24"/>
          <w:lang w:val="el-GR"/>
        </w:rPr>
        <w:tab/>
      </w:r>
      <w:r w:rsidR="008233C7" w:rsidRPr="00E40BA9">
        <w:rPr>
          <w:sz w:val="24"/>
          <w:szCs w:val="24"/>
          <w:lang w:val="el-GR"/>
        </w:rPr>
        <w:tab/>
      </w:r>
      <w:r w:rsidR="00E149ED" w:rsidRPr="00E40BA9">
        <w:rPr>
          <w:sz w:val="24"/>
          <w:szCs w:val="24"/>
          <w:lang w:val="el-GR"/>
        </w:rPr>
        <w:tab/>
      </w:r>
      <w:r w:rsidR="00E149ED" w:rsidRPr="00E40BA9">
        <w:rPr>
          <w:sz w:val="24"/>
          <w:szCs w:val="24"/>
          <w:lang w:val="el-GR"/>
        </w:rPr>
        <w:tab/>
      </w:r>
    </w:p>
    <w:p w:rsidR="00E149ED" w:rsidRPr="00E40BA9" w:rsidRDefault="00E149ED">
      <w:pPr>
        <w:jc w:val="both"/>
        <w:rPr>
          <w:sz w:val="24"/>
          <w:szCs w:val="24"/>
          <w:lang w:val="el-GR"/>
        </w:rPr>
      </w:pPr>
      <w:r w:rsidRPr="00E40BA9">
        <w:rPr>
          <w:sz w:val="24"/>
          <w:szCs w:val="24"/>
          <w:lang w:val="el-GR"/>
        </w:rPr>
        <w:tab/>
      </w:r>
      <w:r w:rsidR="00C363DA" w:rsidRPr="00E40BA9">
        <w:rPr>
          <w:sz w:val="24"/>
          <w:szCs w:val="24"/>
          <w:lang w:val="el-GR"/>
        </w:rPr>
        <w:t>α.</w:t>
      </w:r>
      <w:r w:rsidR="001D46DB" w:rsidRPr="00E40BA9">
        <w:rPr>
          <w:sz w:val="24"/>
          <w:szCs w:val="24"/>
          <w:lang w:val="el-GR"/>
        </w:rPr>
        <w:t xml:space="preserve"> Τύπος</w:t>
      </w:r>
      <w:r w:rsidRPr="00E40BA9">
        <w:rPr>
          <w:sz w:val="24"/>
          <w:szCs w:val="24"/>
          <w:lang w:val="el-GR"/>
        </w:rPr>
        <w:t xml:space="preserve"> </w:t>
      </w:r>
      <w:r w:rsidR="009E7642" w:rsidRPr="00E40BA9">
        <w:rPr>
          <w:sz w:val="24"/>
          <w:szCs w:val="24"/>
          <w:lang w:val="el-GR"/>
        </w:rPr>
        <w:tab/>
      </w:r>
      <w:r w:rsidR="009E7642" w:rsidRPr="00E40BA9">
        <w:rPr>
          <w:sz w:val="24"/>
          <w:szCs w:val="24"/>
          <w:lang w:val="el-GR"/>
        </w:rPr>
        <w:tab/>
      </w:r>
      <w:r w:rsidR="00B27C1B" w:rsidRPr="00E40BA9">
        <w:rPr>
          <w:sz w:val="24"/>
          <w:szCs w:val="24"/>
          <w:lang w:val="el-GR"/>
        </w:rPr>
        <w:tab/>
      </w:r>
      <w:r w:rsidR="00B27C1B" w:rsidRPr="00E40BA9">
        <w:rPr>
          <w:sz w:val="24"/>
          <w:szCs w:val="24"/>
          <w:lang w:val="el-GR"/>
        </w:rPr>
        <w:tab/>
      </w:r>
      <w:r w:rsidR="0034638C" w:rsidRPr="00E40BA9">
        <w:rPr>
          <w:sz w:val="24"/>
          <w:szCs w:val="24"/>
          <w:lang w:val="el-GR"/>
        </w:rPr>
        <w:t xml:space="preserve">              </w:t>
      </w:r>
      <w:r w:rsidR="00413673" w:rsidRPr="00E40BA9">
        <w:rPr>
          <w:sz w:val="24"/>
          <w:szCs w:val="24"/>
          <w:lang w:val="el-GR"/>
        </w:rPr>
        <w:t xml:space="preserve"> </w:t>
      </w:r>
      <w:r w:rsidR="000633B5" w:rsidRPr="00E40BA9">
        <w:rPr>
          <w:sz w:val="24"/>
          <w:szCs w:val="24"/>
          <w:lang w:val="el-GR"/>
        </w:rPr>
        <w:tab/>
      </w:r>
      <w:r w:rsidR="00413673" w:rsidRPr="00E40BA9">
        <w:rPr>
          <w:sz w:val="24"/>
          <w:szCs w:val="24"/>
          <w:lang w:val="el-GR"/>
        </w:rPr>
        <w:t>:…………………………</w:t>
      </w:r>
    </w:p>
    <w:p w:rsidR="00E149ED" w:rsidRPr="00E40BA9" w:rsidRDefault="00C363DA">
      <w:pPr>
        <w:jc w:val="both"/>
        <w:rPr>
          <w:sz w:val="24"/>
          <w:szCs w:val="24"/>
          <w:lang w:val="el-GR"/>
        </w:rPr>
      </w:pPr>
      <w:r w:rsidRPr="00E40BA9">
        <w:rPr>
          <w:sz w:val="24"/>
          <w:szCs w:val="24"/>
          <w:lang w:val="el-GR"/>
        </w:rPr>
        <w:tab/>
        <w:t>β.</w:t>
      </w:r>
      <w:r w:rsidR="001D46DB" w:rsidRPr="00E40BA9">
        <w:rPr>
          <w:sz w:val="24"/>
          <w:szCs w:val="24"/>
          <w:lang w:val="el-GR"/>
        </w:rPr>
        <w:t xml:space="preserve"> Υλικό κατασκευής</w:t>
      </w:r>
      <w:r w:rsidR="00B27C1B" w:rsidRPr="00E40BA9">
        <w:rPr>
          <w:sz w:val="24"/>
          <w:szCs w:val="24"/>
          <w:lang w:val="el-GR"/>
        </w:rPr>
        <w:tab/>
      </w:r>
      <w:r w:rsidR="009E7642" w:rsidRPr="00E40BA9">
        <w:rPr>
          <w:sz w:val="24"/>
          <w:szCs w:val="24"/>
          <w:lang w:val="el-GR"/>
        </w:rPr>
        <w:tab/>
      </w:r>
      <w:r w:rsidR="00B27C1B" w:rsidRPr="00E40BA9">
        <w:rPr>
          <w:sz w:val="24"/>
          <w:szCs w:val="24"/>
          <w:lang w:val="el-GR"/>
        </w:rPr>
        <w:tab/>
      </w:r>
      <w:r w:rsidR="0034638C" w:rsidRPr="00E40BA9">
        <w:rPr>
          <w:sz w:val="24"/>
          <w:szCs w:val="24"/>
          <w:lang w:val="el-GR"/>
        </w:rPr>
        <w:t xml:space="preserve">             </w:t>
      </w:r>
      <w:r w:rsidR="001D46DB" w:rsidRPr="00E40BA9">
        <w:rPr>
          <w:sz w:val="24"/>
          <w:szCs w:val="24"/>
          <w:lang w:val="el-GR"/>
        </w:rPr>
        <w:t xml:space="preserve"> </w:t>
      </w:r>
      <w:r w:rsidR="000633B5" w:rsidRPr="00E40BA9">
        <w:rPr>
          <w:sz w:val="24"/>
          <w:szCs w:val="24"/>
          <w:lang w:val="el-GR"/>
        </w:rPr>
        <w:tab/>
      </w:r>
      <w:r w:rsidR="00413673" w:rsidRPr="00E40BA9">
        <w:rPr>
          <w:sz w:val="24"/>
          <w:szCs w:val="24"/>
          <w:lang w:val="el-GR"/>
        </w:rPr>
        <w:t>:…………………………</w:t>
      </w:r>
    </w:p>
    <w:p w:rsidR="00E149ED" w:rsidRPr="00E40BA9" w:rsidRDefault="00C363DA">
      <w:pPr>
        <w:jc w:val="both"/>
        <w:rPr>
          <w:sz w:val="24"/>
          <w:szCs w:val="24"/>
          <w:lang w:val="el-GR"/>
        </w:rPr>
      </w:pPr>
      <w:r w:rsidRPr="00E40BA9">
        <w:rPr>
          <w:sz w:val="24"/>
          <w:szCs w:val="24"/>
          <w:lang w:val="el-GR"/>
        </w:rPr>
        <w:tab/>
        <w:t>γ.</w:t>
      </w:r>
      <w:r w:rsidR="001D46DB" w:rsidRPr="00E40BA9">
        <w:rPr>
          <w:sz w:val="24"/>
          <w:szCs w:val="24"/>
          <w:lang w:val="el-GR"/>
        </w:rPr>
        <w:t xml:space="preserve"> Είναι το κέλυφος σύμφωνα με τις </w:t>
      </w:r>
    </w:p>
    <w:p w:rsidR="001D46DB" w:rsidRPr="00E40BA9" w:rsidRDefault="001D46DB">
      <w:pPr>
        <w:jc w:val="both"/>
        <w:rPr>
          <w:sz w:val="24"/>
          <w:szCs w:val="24"/>
          <w:lang w:val="el-GR"/>
        </w:rPr>
      </w:pPr>
      <w:r w:rsidRPr="00E40BA9">
        <w:rPr>
          <w:sz w:val="24"/>
          <w:szCs w:val="24"/>
          <w:lang w:val="el-GR"/>
        </w:rPr>
        <w:tab/>
        <w:t xml:space="preserve"> </w:t>
      </w:r>
      <w:r w:rsidR="00C363DA" w:rsidRPr="00E40BA9">
        <w:rPr>
          <w:sz w:val="24"/>
          <w:szCs w:val="24"/>
          <w:lang w:val="el-GR"/>
        </w:rPr>
        <w:t xml:space="preserve">  α</w:t>
      </w:r>
      <w:r w:rsidRPr="00E40BA9">
        <w:rPr>
          <w:sz w:val="24"/>
          <w:szCs w:val="24"/>
          <w:lang w:val="el-GR"/>
        </w:rPr>
        <w:t>παιτήσεις των παραγράφων</w:t>
      </w:r>
    </w:p>
    <w:p w:rsidR="00E149ED" w:rsidRPr="00E40BA9" w:rsidRDefault="001D46DB">
      <w:pPr>
        <w:jc w:val="both"/>
        <w:rPr>
          <w:sz w:val="24"/>
          <w:szCs w:val="24"/>
          <w:lang w:val="el-GR"/>
        </w:rPr>
      </w:pPr>
      <w:r w:rsidRPr="00E40BA9">
        <w:rPr>
          <w:sz w:val="24"/>
          <w:szCs w:val="24"/>
          <w:lang w:val="el-GR"/>
        </w:rPr>
        <w:t xml:space="preserve">            </w:t>
      </w:r>
      <w:r w:rsidR="00C363DA" w:rsidRPr="00E40BA9">
        <w:rPr>
          <w:sz w:val="24"/>
          <w:szCs w:val="24"/>
          <w:lang w:val="el-GR"/>
        </w:rPr>
        <w:t xml:space="preserve">  </w:t>
      </w:r>
      <w:r w:rsidRPr="00E40BA9">
        <w:rPr>
          <w:sz w:val="24"/>
          <w:szCs w:val="24"/>
        </w:rPr>
        <w:t>IX</w:t>
      </w:r>
      <w:r w:rsidR="00985C43" w:rsidRPr="00E40BA9">
        <w:rPr>
          <w:sz w:val="24"/>
          <w:szCs w:val="24"/>
          <w:lang w:val="el-GR"/>
        </w:rPr>
        <w:t>-2</w:t>
      </w:r>
      <w:r w:rsidRPr="00E40BA9">
        <w:rPr>
          <w:sz w:val="24"/>
          <w:szCs w:val="24"/>
          <w:lang w:val="el-GR"/>
        </w:rPr>
        <w:t>β,</w:t>
      </w:r>
      <w:r w:rsidR="00C74114" w:rsidRPr="00E40BA9">
        <w:rPr>
          <w:sz w:val="24"/>
          <w:szCs w:val="24"/>
          <w:lang w:val="el-GR"/>
        </w:rPr>
        <w:t xml:space="preserve"> </w:t>
      </w:r>
      <w:r w:rsidRPr="00E40BA9">
        <w:rPr>
          <w:sz w:val="24"/>
          <w:szCs w:val="24"/>
          <w:lang w:val="el-GR"/>
        </w:rPr>
        <w:t>γ,</w:t>
      </w:r>
      <w:r w:rsidR="00C74114" w:rsidRPr="00E40BA9">
        <w:rPr>
          <w:sz w:val="24"/>
          <w:szCs w:val="24"/>
          <w:lang w:val="el-GR"/>
        </w:rPr>
        <w:t xml:space="preserve"> </w:t>
      </w:r>
      <w:r w:rsidRPr="00E40BA9">
        <w:rPr>
          <w:sz w:val="24"/>
          <w:szCs w:val="24"/>
          <w:lang w:val="el-GR"/>
        </w:rPr>
        <w:t>δ,</w:t>
      </w:r>
      <w:r w:rsidR="00C74114" w:rsidRPr="00E40BA9">
        <w:rPr>
          <w:sz w:val="24"/>
          <w:szCs w:val="24"/>
          <w:lang w:val="el-GR"/>
        </w:rPr>
        <w:t xml:space="preserve"> ε, </w:t>
      </w:r>
      <w:proofErr w:type="spellStart"/>
      <w:r w:rsidR="00C74114" w:rsidRPr="00E40BA9">
        <w:rPr>
          <w:sz w:val="24"/>
          <w:szCs w:val="24"/>
          <w:lang w:val="el-GR"/>
        </w:rPr>
        <w:t>στ</w:t>
      </w:r>
      <w:proofErr w:type="spellEnd"/>
      <w:r w:rsidR="00985C43" w:rsidRPr="00E40BA9">
        <w:rPr>
          <w:sz w:val="24"/>
          <w:szCs w:val="24"/>
          <w:lang w:val="el-GR"/>
        </w:rPr>
        <w:t xml:space="preserve"> και </w:t>
      </w:r>
      <w:proofErr w:type="gramStart"/>
      <w:r w:rsidR="00985C43" w:rsidRPr="00E40BA9">
        <w:rPr>
          <w:sz w:val="24"/>
          <w:szCs w:val="24"/>
          <w:lang w:val="el-GR"/>
        </w:rPr>
        <w:t>ζ</w:t>
      </w:r>
      <w:r w:rsidR="00C74114" w:rsidRPr="00E40BA9">
        <w:rPr>
          <w:sz w:val="24"/>
          <w:szCs w:val="24"/>
          <w:lang w:val="el-GR"/>
        </w:rPr>
        <w:t>;</w:t>
      </w:r>
      <w:r w:rsidR="00E149ED" w:rsidRPr="00E40BA9">
        <w:rPr>
          <w:sz w:val="24"/>
          <w:szCs w:val="24"/>
          <w:lang w:val="el-GR"/>
        </w:rPr>
        <w:t xml:space="preserve"> </w:t>
      </w:r>
      <w:r w:rsidRPr="00E40BA9">
        <w:rPr>
          <w:sz w:val="24"/>
          <w:szCs w:val="24"/>
          <w:lang w:val="el-GR"/>
        </w:rPr>
        <w:t xml:space="preserve">          </w:t>
      </w:r>
      <w:r w:rsidR="0034638C" w:rsidRPr="00E40BA9">
        <w:rPr>
          <w:sz w:val="24"/>
          <w:szCs w:val="24"/>
          <w:lang w:val="el-GR"/>
        </w:rPr>
        <w:t xml:space="preserve">                               </w:t>
      </w:r>
      <w:r w:rsidR="000633B5" w:rsidRPr="00E40BA9">
        <w:rPr>
          <w:sz w:val="24"/>
          <w:szCs w:val="24"/>
          <w:lang w:val="el-GR"/>
        </w:rPr>
        <w:tab/>
      </w:r>
      <w:r w:rsidR="00413673" w:rsidRPr="00E40BA9">
        <w:rPr>
          <w:sz w:val="24"/>
          <w:szCs w:val="24"/>
          <w:lang w:val="el-GR"/>
        </w:rPr>
        <w:t>:…………………………</w:t>
      </w:r>
      <w:proofErr w:type="gramEnd"/>
    </w:p>
    <w:p w:rsidR="003E4797" w:rsidRPr="00E40BA9" w:rsidRDefault="00024D19">
      <w:pPr>
        <w:jc w:val="both"/>
        <w:rPr>
          <w:sz w:val="24"/>
          <w:szCs w:val="24"/>
          <w:lang w:val="el-GR"/>
        </w:rPr>
      </w:pPr>
      <w:r>
        <w:rPr>
          <w:sz w:val="24"/>
          <w:szCs w:val="24"/>
          <w:lang w:val="el-GR"/>
        </w:rPr>
        <w:lastRenderedPageBreak/>
        <w:t xml:space="preserve"> </w:t>
      </w:r>
      <w:r w:rsidR="003E4797" w:rsidRPr="00E40BA9">
        <w:rPr>
          <w:sz w:val="24"/>
          <w:szCs w:val="24"/>
          <w:lang w:val="el-GR"/>
        </w:rPr>
        <w:t xml:space="preserve">                                                                  </w:t>
      </w:r>
      <w:r w:rsidR="0034638C" w:rsidRPr="00E40BA9">
        <w:rPr>
          <w:sz w:val="24"/>
          <w:szCs w:val="24"/>
          <w:lang w:val="el-GR"/>
        </w:rPr>
        <w:t xml:space="preserve">                         </w:t>
      </w:r>
      <w:r>
        <w:rPr>
          <w:sz w:val="24"/>
          <w:szCs w:val="24"/>
          <w:lang w:val="el-GR"/>
        </w:rPr>
        <w:t xml:space="preserve">         </w:t>
      </w:r>
      <w:r w:rsidR="00413673" w:rsidRPr="00E40BA9">
        <w:rPr>
          <w:sz w:val="24"/>
          <w:szCs w:val="24"/>
          <w:lang w:val="el-GR"/>
        </w:rPr>
        <w:t>...........</w:t>
      </w:r>
      <w:r w:rsidR="003E4797" w:rsidRPr="00E40BA9">
        <w:rPr>
          <w:sz w:val="24"/>
          <w:szCs w:val="24"/>
          <w:lang w:val="el-GR"/>
        </w:rPr>
        <w:t>........................</w:t>
      </w:r>
    </w:p>
    <w:p w:rsidR="003E4797" w:rsidRPr="00E40BA9" w:rsidRDefault="003E4797">
      <w:pPr>
        <w:jc w:val="both"/>
        <w:rPr>
          <w:sz w:val="24"/>
          <w:szCs w:val="24"/>
          <w:lang w:val="el-GR"/>
        </w:rPr>
      </w:pPr>
      <w:r w:rsidRPr="00E40BA9">
        <w:rPr>
          <w:sz w:val="24"/>
          <w:szCs w:val="24"/>
          <w:lang w:val="el-GR"/>
        </w:rPr>
        <w:t xml:space="preserve">                                                                   </w:t>
      </w:r>
      <w:r w:rsidR="0034638C" w:rsidRPr="00E40BA9">
        <w:rPr>
          <w:sz w:val="24"/>
          <w:szCs w:val="24"/>
          <w:lang w:val="el-GR"/>
        </w:rPr>
        <w:t xml:space="preserve">                        </w:t>
      </w:r>
      <w:r w:rsidR="00024D19">
        <w:rPr>
          <w:sz w:val="24"/>
          <w:szCs w:val="24"/>
          <w:lang w:val="el-GR"/>
        </w:rPr>
        <w:t xml:space="preserve">          </w:t>
      </w:r>
      <w:r w:rsidR="00413673" w:rsidRPr="00E40BA9">
        <w:rPr>
          <w:sz w:val="24"/>
          <w:szCs w:val="24"/>
          <w:lang w:val="el-GR"/>
        </w:rPr>
        <w:t>...........</w:t>
      </w:r>
      <w:r w:rsidRPr="00E40BA9">
        <w:rPr>
          <w:sz w:val="24"/>
          <w:szCs w:val="24"/>
          <w:lang w:val="el-GR"/>
        </w:rPr>
        <w:t>........................</w:t>
      </w:r>
    </w:p>
    <w:p w:rsidR="008233C7" w:rsidRPr="00E40BA9" w:rsidRDefault="008233C7">
      <w:pPr>
        <w:jc w:val="both"/>
        <w:rPr>
          <w:sz w:val="24"/>
          <w:szCs w:val="24"/>
          <w:lang w:val="el-GR"/>
        </w:rPr>
      </w:pPr>
    </w:p>
    <w:p w:rsidR="00B27C1B" w:rsidRPr="00E40BA9" w:rsidRDefault="0014094F">
      <w:pPr>
        <w:jc w:val="both"/>
        <w:rPr>
          <w:sz w:val="24"/>
          <w:szCs w:val="24"/>
          <w:lang w:val="el-GR"/>
        </w:rPr>
      </w:pPr>
      <w:r w:rsidRPr="00E40BA9">
        <w:rPr>
          <w:sz w:val="24"/>
          <w:szCs w:val="24"/>
          <w:lang w:val="el-GR"/>
        </w:rPr>
        <w:t>4</w:t>
      </w:r>
      <w:r w:rsidR="002917C8" w:rsidRPr="00CF1D4B">
        <w:rPr>
          <w:sz w:val="24"/>
          <w:szCs w:val="24"/>
          <w:lang w:val="el-GR"/>
        </w:rPr>
        <w:t>5</w:t>
      </w:r>
      <w:r w:rsidRPr="00E40BA9">
        <w:rPr>
          <w:sz w:val="24"/>
          <w:szCs w:val="24"/>
          <w:lang w:val="el-GR"/>
        </w:rPr>
        <w:t>.</w:t>
      </w:r>
      <w:r w:rsidR="00ED677C" w:rsidRPr="00E40BA9">
        <w:rPr>
          <w:sz w:val="24"/>
          <w:szCs w:val="24"/>
          <w:lang w:val="el-GR"/>
        </w:rPr>
        <w:tab/>
        <w:t>Δοχε</w:t>
      </w:r>
      <w:r w:rsidR="00694119" w:rsidRPr="00E40BA9">
        <w:rPr>
          <w:sz w:val="24"/>
          <w:szCs w:val="24"/>
          <w:lang w:val="el-GR"/>
        </w:rPr>
        <w:t xml:space="preserve">ίο διαστολής </w:t>
      </w:r>
      <w:proofErr w:type="spellStart"/>
      <w:r w:rsidR="00694119" w:rsidRPr="00E40BA9">
        <w:rPr>
          <w:sz w:val="24"/>
          <w:szCs w:val="24"/>
          <w:lang w:val="el-GR"/>
        </w:rPr>
        <w:t>αυτομετασχηματιστή</w:t>
      </w:r>
      <w:proofErr w:type="spellEnd"/>
      <w:r w:rsidR="008233C7" w:rsidRPr="00E40BA9">
        <w:rPr>
          <w:sz w:val="24"/>
          <w:szCs w:val="24"/>
          <w:lang w:val="el-GR"/>
        </w:rPr>
        <w:tab/>
      </w:r>
      <w:r w:rsidR="00B27C1B" w:rsidRPr="00E40BA9">
        <w:rPr>
          <w:sz w:val="24"/>
          <w:szCs w:val="24"/>
          <w:lang w:val="el-GR"/>
        </w:rPr>
        <w:tab/>
      </w:r>
      <w:r w:rsidR="00B27C1B" w:rsidRPr="00E40BA9">
        <w:rPr>
          <w:sz w:val="24"/>
          <w:szCs w:val="24"/>
          <w:lang w:val="el-GR"/>
        </w:rPr>
        <w:tab/>
      </w:r>
      <w:r w:rsidR="00B27C1B" w:rsidRPr="00E40BA9">
        <w:rPr>
          <w:sz w:val="24"/>
          <w:szCs w:val="24"/>
          <w:lang w:val="el-GR"/>
        </w:rPr>
        <w:tab/>
      </w:r>
      <w:r w:rsidR="00B27C1B" w:rsidRPr="00E40BA9">
        <w:rPr>
          <w:sz w:val="24"/>
          <w:szCs w:val="24"/>
          <w:lang w:val="el-GR"/>
        </w:rPr>
        <w:tab/>
      </w:r>
      <w:r w:rsidR="00B27C1B" w:rsidRPr="00E40BA9">
        <w:rPr>
          <w:sz w:val="24"/>
          <w:szCs w:val="24"/>
          <w:lang w:val="el-GR"/>
        </w:rPr>
        <w:tab/>
      </w:r>
    </w:p>
    <w:p w:rsidR="00B27C1B" w:rsidRPr="00E40BA9" w:rsidRDefault="00B27C1B">
      <w:pPr>
        <w:jc w:val="both"/>
        <w:rPr>
          <w:sz w:val="24"/>
          <w:szCs w:val="24"/>
          <w:lang w:val="el-GR"/>
        </w:rPr>
      </w:pPr>
      <w:r w:rsidRPr="00E40BA9">
        <w:rPr>
          <w:sz w:val="24"/>
          <w:szCs w:val="24"/>
          <w:lang w:val="el-GR"/>
        </w:rPr>
        <w:tab/>
      </w:r>
      <w:r w:rsidR="00ED677C" w:rsidRPr="00E40BA9">
        <w:rPr>
          <w:sz w:val="24"/>
          <w:szCs w:val="24"/>
          <w:lang w:val="el-GR"/>
        </w:rPr>
        <w:t>α.</w:t>
      </w:r>
      <w:r w:rsidR="00C74114" w:rsidRPr="00E40BA9">
        <w:rPr>
          <w:sz w:val="24"/>
          <w:szCs w:val="24"/>
          <w:lang w:val="el-GR"/>
        </w:rPr>
        <w:t xml:space="preserve"> </w:t>
      </w:r>
      <w:r w:rsidRPr="00E40BA9">
        <w:rPr>
          <w:sz w:val="24"/>
          <w:szCs w:val="24"/>
          <w:lang w:val="el-GR"/>
        </w:rPr>
        <w:t>Τύπος</w:t>
      </w:r>
      <w:r w:rsidR="00ED677C" w:rsidRPr="00E40BA9">
        <w:rPr>
          <w:sz w:val="24"/>
          <w:szCs w:val="24"/>
          <w:lang w:val="el-GR"/>
        </w:rPr>
        <w:t xml:space="preserve">                     </w:t>
      </w:r>
      <w:r w:rsidR="00557F8A" w:rsidRPr="00557F8A">
        <w:rPr>
          <w:sz w:val="24"/>
          <w:szCs w:val="24"/>
          <w:lang w:val="el-GR"/>
        </w:rPr>
        <w:tab/>
      </w:r>
      <w:r w:rsidR="00557F8A" w:rsidRPr="00557F8A">
        <w:rPr>
          <w:sz w:val="24"/>
          <w:szCs w:val="24"/>
          <w:lang w:val="el-GR"/>
        </w:rPr>
        <w:tab/>
      </w:r>
      <w:r w:rsidR="00ED677C" w:rsidRPr="00E40BA9">
        <w:rPr>
          <w:sz w:val="24"/>
          <w:szCs w:val="24"/>
          <w:lang w:val="el-GR"/>
        </w:rPr>
        <w:t xml:space="preserve">            </w:t>
      </w:r>
      <w:r w:rsidR="0034638C" w:rsidRPr="00E40BA9">
        <w:rPr>
          <w:sz w:val="24"/>
          <w:szCs w:val="24"/>
          <w:lang w:val="el-GR"/>
        </w:rPr>
        <w:t xml:space="preserve">                            </w:t>
      </w:r>
      <w:r w:rsidR="00ED677C" w:rsidRPr="00E40BA9">
        <w:rPr>
          <w:sz w:val="24"/>
          <w:szCs w:val="24"/>
          <w:lang w:val="el-GR"/>
        </w:rPr>
        <w:t xml:space="preserve"> </w:t>
      </w:r>
      <w:r w:rsidR="000633B5" w:rsidRPr="00E40BA9">
        <w:rPr>
          <w:sz w:val="24"/>
          <w:szCs w:val="24"/>
          <w:lang w:val="el-GR"/>
        </w:rPr>
        <w:t xml:space="preserve"> </w:t>
      </w:r>
      <w:r w:rsidR="00ED677C" w:rsidRPr="00E40BA9">
        <w:rPr>
          <w:sz w:val="24"/>
          <w:szCs w:val="24"/>
          <w:lang w:val="el-GR"/>
        </w:rPr>
        <w:t>: ………………</w:t>
      </w:r>
      <w:r w:rsidR="000633B5" w:rsidRPr="00E40BA9">
        <w:rPr>
          <w:sz w:val="24"/>
          <w:szCs w:val="24"/>
          <w:lang w:val="el-GR"/>
        </w:rPr>
        <w:t>………</w:t>
      </w:r>
      <w:r w:rsidR="00ED677C" w:rsidRPr="00E40BA9">
        <w:rPr>
          <w:sz w:val="24"/>
          <w:szCs w:val="24"/>
          <w:lang w:val="el-GR"/>
        </w:rPr>
        <w:t>…</w:t>
      </w:r>
    </w:p>
    <w:p w:rsidR="00B27C1B" w:rsidRPr="00E40BA9" w:rsidRDefault="00ED677C">
      <w:pPr>
        <w:jc w:val="both"/>
        <w:rPr>
          <w:sz w:val="24"/>
          <w:szCs w:val="24"/>
          <w:lang w:val="el-GR"/>
        </w:rPr>
      </w:pPr>
      <w:r w:rsidRPr="00E40BA9">
        <w:rPr>
          <w:sz w:val="24"/>
          <w:szCs w:val="24"/>
          <w:lang w:val="el-GR"/>
        </w:rPr>
        <w:tab/>
        <w:t xml:space="preserve">β. Αποτελείται το δοχείο από ένα μόνο τεμάχιο; </w:t>
      </w:r>
      <w:r w:rsidR="009321A3" w:rsidRPr="00CF1D4B">
        <w:rPr>
          <w:sz w:val="24"/>
          <w:szCs w:val="24"/>
          <w:lang w:val="el-GR"/>
        </w:rPr>
        <w:t xml:space="preserve">    </w:t>
      </w:r>
      <w:r w:rsidR="0034638C" w:rsidRPr="00E40BA9">
        <w:rPr>
          <w:sz w:val="24"/>
          <w:szCs w:val="24"/>
          <w:lang w:val="el-GR"/>
        </w:rPr>
        <w:t xml:space="preserve">    </w:t>
      </w:r>
      <w:r w:rsidR="00191BD9" w:rsidRPr="00E40BA9">
        <w:rPr>
          <w:sz w:val="24"/>
          <w:szCs w:val="24"/>
          <w:lang w:val="el-GR"/>
        </w:rPr>
        <w:t xml:space="preserve"> </w:t>
      </w:r>
      <w:r w:rsidR="0034638C" w:rsidRPr="00E40BA9">
        <w:rPr>
          <w:sz w:val="24"/>
          <w:szCs w:val="24"/>
          <w:lang w:val="el-GR"/>
        </w:rPr>
        <w:t xml:space="preserve">  </w:t>
      </w:r>
      <w:r w:rsidR="000633B5" w:rsidRPr="00E40BA9">
        <w:rPr>
          <w:sz w:val="24"/>
          <w:szCs w:val="24"/>
          <w:lang w:val="el-GR"/>
        </w:rPr>
        <w:t xml:space="preserve"> : …………………………</w:t>
      </w:r>
    </w:p>
    <w:p w:rsidR="00ED677C" w:rsidRPr="00E40BA9" w:rsidRDefault="003E4797">
      <w:pPr>
        <w:jc w:val="both"/>
        <w:rPr>
          <w:sz w:val="24"/>
          <w:szCs w:val="24"/>
          <w:lang w:val="el-GR"/>
        </w:rPr>
      </w:pPr>
      <w:r w:rsidRPr="00E40BA9">
        <w:rPr>
          <w:sz w:val="24"/>
          <w:szCs w:val="24"/>
          <w:lang w:val="el-GR"/>
        </w:rPr>
        <w:tab/>
        <w:t xml:space="preserve">γ. Να </w:t>
      </w:r>
      <w:proofErr w:type="spellStart"/>
      <w:r w:rsidRPr="00E40BA9">
        <w:rPr>
          <w:sz w:val="24"/>
          <w:szCs w:val="24"/>
          <w:lang w:val="el-GR"/>
        </w:rPr>
        <w:t>περιγραφθεί</w:t>
      </w:r>
      <w:proofErr w:type="spellEnd"/>
      <w:r w:rsidRPr="00E40BA9">
        <w:rPr>
          <w:sz w:val="24"/>
          <w:szCs w:val="24"/>
          <w:lang w:val="el-GR"/>
        </w:rPr>
        <w:t xml:space="preserve"> ο τρόπος</w:t>
      </w:r>
      <w:r w:rsidR="00ED677C" w:rsidRPr="00E40BA9">
        <w:rPr>
          <w:sz w:val="24"/>
          <w:szCs w:val="24"/>
          <w:lang w:val="el-GR"/>
        </w:rPr>
        <w:t xml:space="preserve"> προστασίας</w:t>
      </w:r>
    </w:p>
    <w:p w:rsidR="00B27C1B" w:rsidRPr="00E40BA9" w:rsidRDefault="00ED677C">
      <w:pPr>
        <w:jc w:val="both"/>
        <w:rPr>
          <w:sz w:val="24"/>
          <w:szCs w:val="24"/>
          <w:lang w:val="el-GR"/>
        </w:rPr>
      </w:pPr>
      <w:r w:rsidRPr="00E40BA9">
        <w:rPr>
          <w:sz w:val="24"/>
          <w:szCs w:val="24"/>
          <w:lang w:val="el-GR"/>
        </w:rPr>
        <w:t xml:space="preserve">              έναντι υγρασίας</w:t>
      </w:r>
      <w:r w:rsidR="00B27C1B" w:rsidRPr="00E40BA9">
        <w:rPr>
          <w:sz w:val="24"/>
          <w:szCs w:val="24"/>
          <w:lang w:val="el-GR"/>
        </w:rPr>
        <w:tab/>
      </w:r>
      <w:r w:rsidR="00B27C1B" w:rsidRPr="00E40BA9">
        <w:rPr>
          <w:sz w:val="24"/>
          <w:szCs w:val="24"/>
          <w:lang w:val="el-GR"/>
        </w:rPr>
        <w:tab/>
      </w:r>
      <w:r w:rsidR="00B27C1B" w:rsidRPr="00E40BA9">
        <w:rPr>
          <w:sz w:val="24"/>
          <w:szCs w:val="24"/>
          <w:lang w:val="el-GR"/>
        </w:rPr>
        <w:tab/>
      </w:r>
      <w:r w:rsidR="00B27C1B" w:rsidRPr="00E40BA9">
        <w:rPr>
          <w:sz w:val="24"/>
          <w:szCs w:val="24"/>
          <w:lang w:val="el-GR"/>
        </w:rPr>
        <w:tab/>
      </w:r>
      <w:r w:rsidR="0034638C" w:rsidRPr="00E40BA9">
        <w:rPr>
          <w:sz w:val="24"/>
          <w:szCs w:val="24"/>
          <w:lang w:val="el-GR"/>
        </w:rPr>
        <w:t xml:space="preserve">                </w:t>
      </w:r>
      <w:r w:rsidR="000633B5" w:rsidRPr="00E40BA9">
        <w:rPr>
          <w:sz w:val="24"/>
          <w:szCs w:val="24"/>
          <w:lang w:val="el-GR"/>
        </w:rPr>
        <w:t xml:space="preserve"> </w:t>
      </w:r>
      <w:r w:rsidR="0034638C" w:rsidRPr="00E40BA9">
        <w:rPr>
          <w:sz w:val="24"/>
          <w:szCs w:val="24"/>
          <w:lang w:val="el-GR"/>
        </w:rPr>
        <w:t xml:space="preserve"> </w:t>
      </w:r>
      <w:r w:rsidR="000633B5" w:rsidRPr="00E40BA9">
        <w:rPr>
          <w:sz w:val="24"/>
          <w:szCs w:val="24"/>
          <w:lang w:val="el-GR"/>
        </w:rPr>
        <w:t>: …………………………</w:t>
      </w:r>
    </w:p>
    <w:p w:rsidR="00ED677C" w:rsidRPr="00E40BA9" w:rsidRDefault="00ED677C">
      <w:pPr>
        <w:jc w:val="both"/>
        <w:rPr>
          <w:sz w:val="24"/>
          <w:szCs w:val="24"/>
          <w:lang w:val="el-GR"/>
        </w:rPr>
      </w:pPr>
      <w:r w:rsidRPr="00E40BA9">
        <w:rPr>
          <w:sz w:val="24"/>
          <w:szCs w:val="24"/>
          <w:lang w:val="el-GR"/>
        </w:rPr>
        <w:tab/>
        <w:t xml:space="preserve">δ. Καλύπτει το δοχείο διαστολής </w:t>
      </w:r>
    </w:p>
    <w:p w:rsidR="003E4797" w:rsidRPr="00E40BA9" w:rsidRDefault="003E4797">
      <w:pPr>
        <w:jc w:val="both"/>
        <w:rPr>
          <w:sz w:val="24"/>
          <w:szCs w:val="24"/>
          <w:lang w:val="el-GR"/>
        </w:rPr>
      </w:pPr>
      <w:r w:rsidRPr="00E40BA9">
        <w:rPr>
          <w:sz w:val="24"/>
          <w:szCs w:val="24"/>
          <w:lang w:val="el-GR"/>
        </w:rPr>
        <w:t xml:space="preserve">             τι</w:t>
      </w:r>
      <w:r w:rsidR="00ED677C" w:rsidRPr="00E40BA9">
        <w:rPr>
          <w:sz w:val="24"/>
          <w:szCs w:val="24"/>
          <w:lang w:val="el-GR"/>
        </w:rPr>
        <w:t xml:space="preserve">ς απαιτήσεις των παραγράφων </w:t>
      </w:r>
      <w:r w:rsidR="00ED677C" w:rsidRPr="00E40BA9">
        <w:rPr>
          <w:sz w:val="24"/>
          <w:szCs w:val="24"/>
        </w:rPr>
        <w:t>IX</w:t>
      </w:r>
      <w:r w:rsidR="00ED677C" w:rsidRPr="00E40BA9">
        <w:rPr>
          <w:sz w:val="24"/>
          <w:szCs w:val="24"/>
          <w:lang w:val="el-GR"/>
        </w:rPr>
        <w:t xml:space="preserve">-3; </w:t>
      </w:r>
      <w:r w:rsidR="00B27C1B" w:rsidRPr="00E40BA9">
        <w:rPr>
          <w:sz w:val="24"/>
          <w:szCs w:val="24"/>
          <w:lang w:val="el-GR"/>
        </w:rPr>
        <w:tab/>
      </w:r>
      <w:r w:rsidR="00ED677C" w:rsidRPr="00E40BA9">
        <w:rPr>
          <w:sz w:val="24"/>
          <w:szCs w:val="24"/>
          <w:lang w:val="el-GR"/>
        </w:rPr>
        <w:t xml:space="preserve">        </w:t>
      </w:r>
      <w:r w:rsidR="0034638C" w:rsidRPr="00E40BA9">
        <w:rPr>
          <w:sz w:val="24"/>
          <w:szCs w:val="24"/>
          <w:lang w:val="el-GR"/>
        </w:rPr>
        <w:t xml:space="preserve">        </w:t>
      </w:r>
      <w:r w:rsidRPr="00E40BA9">
        <w:rPr>
          <w:sz w:val="24"/>
          <w:szCs w:val="24"/>
          <w:lang w:val="el-GR"/>
        </w:rPr>
        <w:t xml:space="preserve"> </w:t>
      </w:r>
      <w:r w:rsidR="000633B5" w:rsidRPr="00E40BA9">
        <w:rPr>
          <w:sz w:val="24"/>
          <w:szCs w:val="24"/>
          <w:lang w:val="el-GR"/>
        </w:rPr>
        <w:t xml:space="preserve"> : …………………………</w:t>
      </w:r>
      <w:r w:rsidRPr="00E40BA9">
        <w:rPr>
          <w:sz w:val="24"/>
          <w:szCs w:val="24"/>
          <w:lang w:val="el-GR"/>
        </w:rPr>
        <w:t xml:space="preserve">                                                                                        </w:t>
      </w:r>
      <w:r w:rsidR="0034638C" w:rsidRPr="00E40BA9">
        <w:rPr>
          <w:sz w:val="24"/>
          <w:szCs w:val="24"/>
          <w:lang w:val="el-GR"/>
        </w:rPr>
        <w:t xml:space="preserve">      </w:t>
      </w:r>
      <w:r w:rsidRPr="00E40BA9">
        <w:rPr>
          <w:sz w:val="24"/>
          <w:szCs w:val="24"/>
          <w:lang w:val="el-GR"/>
        </w:rPr>
        <w:t xml:space="preserve">                                                                                           </w:t>
      </w:r>
      <w:r w:rsidR="00694119" w:rsidRPr="00E40BA9">
        <w:rPr>
          <w:sz w:val="24"/>
          <w:szCs w:val="24"/>
          <w:lang w:val="el-GR"/>
        </w:rPr>
        <w:t xml:space="preserve">       </w:t>
      </w:r>
    </w:p>
    <w:p w:rsidR="008233C7" w:rsidRPr="00E40BA9" w:rsidRDefault="008233C7">
      <w:pPr>
        <w:jc w:val="both"/>
        <w:rPr>
          <w:sz w:val="24"/>
          <w:szCs w:val="24"/>
          <w:lang w:val="el-GR"/>
        </w:rPr>
      </w:pPr>
      <w:r w:rsidRPr="00E40BA9">
        <w:rPr>
          <w:sz w:val="24"/>
          <w:szCs w:val="24"/>
          <w:lang w:val="el-GR"/>
        </w:rPr>
        <w:tab/>
      </w:r>
      <w:r w:rsidR="00B27C1B" w:rsidRPr="00E40BA9">
        <w:rPr>
          <w:sz w:val="24"/>
          <w:szCs w:val="24"/>
          <w:lang w:val="el-GR"/>
        </w:rPr>
        <w:tab/>
      </w:r>
      <w:r w:rsidR="00B27C1B" w:rsidRPr="00E40BA9">
        <w:rPr>
          <w:sz w:val="24"/>
          <w:szCs w:val="24"/>
          <w:lang w:val="el-GR"/>
        </w:rPr>
        <w:tab/>
      </w:r>
    </w:p>
    <w:p w:rsidR="008233C7" w:rsidRPr="00E40BA9" w:rsidRDefault="0014094F" w:rsidP="003E4797">
      <w:pPr>
        <w:jc w:val="both"/>
        <w:rPr>
          <w:sz w:val="24"/>
          <w:szCs w:val="24"/>
          <w:lang w:val="el-GR"/>
        </w:rPr>
      </w:pPr>
      <w:r w:rsidRPr="00E40BA9">
        <w:rPr>
          <w:sz w:val="24"/>
          <w:szCs w:val="24"/>
          <w:lang w:val="el-GR"/>
        </w:rPr>
        <w:t>4</w:t>
      </w:r>
      <w:r w:rsidR="00024D19">
        <w:rPr>
          <w:sz w:val="24"/>
          <w:szCs w:val="24"/>
          <w:lang w:val="el-GR"/>
        </w:rPr>
        <w:t>6</w:t>
      </w:r>
      <w:r w:rsidRPr="00E40BA9">
        <w:rPr>
          <w:sz w:val="24"/>
          <w:szCs w:val="24"/>
          <w:lang w:val="el-GR"/>
        </w:rPr>
        <w:t>.</w:t>
      </w:r>
      <w:r w:rsidR="00C7517C" w:rsidRPr="00E40BA9">
        <w:rPr>
          <w:b/>
          <w:bCs/>
          <w:sz w:val="24"/>
          <w:szCs w:val="24"/>
          <w:lang w:val="el-GR"/>
        </w:rPr>
        <w:t xml:space="preserve">      </w:t>
      </w:r>
      <w:r w:rsidR="009E7642" w:rsidRPr="00E40BA9">
        <w:rPr>
          <w:sz w:val="24"/>
          <w:szCs w:val="24"/>
          <w:lang w:val="el-GR"/>
        </w:rPr>
        <w:t>Συσκευή</w:t>
      </w:r>
      <w:r w:rsidR="008233C7" w:rsidRPr="00E40BA9">
        <w:rPr>
          <w:sz w:val="24"/>
          <w:szCs w:val="24"/>
          <w:lang w:val="el-GR"/>
        </w:rPr>
        <w:t xml:space="preserve"> ανακουφίσεως</w:t>
      </w:r>
      <w:r w:rsidR="00121971" w:rsidRPr="00E40BA9">
        <w:rPr>
          <w:sz w:val="24"/>
          <w:szCs w:val="24"/>
          <w:lang w:val="el-GR"/>
        </w:rPr>
        <w:t xml:space="preserve"> πίεσης</w:t>
      </w:r>
      <w:r w:rsidR="00694119" w:rsidRPr="00E40BA9">
        <w:rPr>
          <w:sz w:val="24"/>
          <w:szCs w:val="24"/>
          <w:lang w:val="el-GR"/>
        </w:rPr>
        <w:t xml:space="preserve"> του κελύφους</w:t>
      </w:r>
    </w:p>
    <w:p w:rsidR="00847AD7" w:rsidRPr="00E40BA9" w:rsidRDefault="00694119" w:rsidP="00847AD7">
      <w:pPr>
        <w:ind w:left="360"/>
        <w:jc w:val="both"/>
        <w:rPr>
          <w:sz w:val="24"/>
          <w:szCs w:val="24"/>
          <w:lang w:val="el-GR"/>
        </w:rPr>
      </w:pPr>
      <w:r w:rsidRPr="00E40BA9">
        <w:rPr>
          <w:sz w:val="24"/>
          <w:szCs w:val="24"/>
          <w:lang w:val="el-GR"/>
        </w:rPr>
        <w:t xml:space="preserve">      </w:t>
      </w:r>
      <w:r w:rsidR="00847AD7" w:rsidRPr="00E40BA9">
        <w:rPr>
          <w:sz w:val="24"/>
          <w:szCs w:val="24"/>
          <w:lang w:val="el-GR"/>
        </w:rPr>
        <w:t xml:space="preserve"> του ΑΜ/Σ </w:t>
      </w:r>
    </w:p>
    <w:p w:rsidR="00121971" w:rsidRPr="00E40BA9" w:rsidRDefault="008233C7" w:rsidP="00386C2D">
      <w:pPr>
        <w:jc w:val="both"/>
        <w:rPr>
          <w:sz w:val="24"/>
          <w:szCs w:val="24"/>
          <w:lang w:val="el-GR"/>
        </w:rPr>
      </w:pPr>
      <w:r w:rsidRPr="00E40BA9">
        <w:rPr>
          <w:sz w:val="24"/>
          <w:szCs w:val="24"/>
          <w:lang w:val="el-GR"/>
        </w:rPr>
        <w:tab/>
        <w:t xml:space="preserve">Τύπος </w:t>
      </w:r>
      <w:r w:rsidR="009E7642" w:rsidRPr="00E40BA9">
        <w:rPr>
          <w:sz w:val="24"/>
          <w:szCs w:val="24"/>
          <w:lang w:val="el-GR"/>
        </w:rPr>
        <w:tab/>
      </w:r>
      <w:r w:rsidR="009E7642" w:rsidRPr="00E40BA9">
        <w:rPr>
          <w:sz w:val="24"/>
          <w:szCs w:val="24"/>
          <w:lang w:val="el-GR"/>
        </w:rPr>
        <w:tab/>
      </w:r>
      <w:r w:rsidR="009321A3" w:rsidRPr="00CF1D4B">
        <w:rPr>
          <w:sz w:val="24"/>
          <w:szCs w:val="24"/>
          <w:lang w:val="el-GR"/>
        </w:rPr>
        <w:tab/>
      </w:r>
      <w:r w:rsidR="009E7642" w:rsidRPr="00E40BA9">
        <w:rPr>
          <w:sz w:val="24"/>
          <w:szCs w:val="24"/>
          <w:lang w:val="el-GR"/>
        </w:rPr>
        <w:tab/>
      </w:r>
      <w:r w:rsidR="009E7642" w:rsidRPr="00E40BA9">
        <w:rPr>
          <w:sz w:val="24"/>
          <w:szCs w:val="24"/>
          <w:lang w:val="el-GR"/>
        </w:rPr>
        <w:tab/>
      </w:r>
      <w:r w:rsidR="009E7642" w:rsidRPr="00E40BA9">
        <w:rPr>
          <w:sz w:val="24"/>
          <w:szCs w:val="24"/>
          <w:lang w:val="el-GR"/>
        </w:rPr>
        <w:tab/>
      </w:r>
      <w:r w:rsidR="009E7642" w:rsidRPr="00E40BA9">
        <w:rPr>
          <w:sz w:val="24"/>
          <w:szCs w:val="24"/>
          <w:lang w:val="el-GR"/>
        </w:rPr>
        <w:tab/>
      </w:r>
      <w:r w:rsidR="0034638C" w:rsidRPr="00E40BA9">
        <w:rPr>
          <w:sz w:val="24"/>
          <w:szCs w:val="24"/>
          <w:lang w:val="el-GR"/>
        </w:rPr>
        <w:t xml:space="preserve">         </w:t>
      </w:r>
      <w:r w:rsidR="000633B5" w:rsidRPr="00E40BA9">
        <w:rPr>
          <w:sz w:val="24"/>
          <w:szCs w:val="24"/>
          <w:lang w:val="el-GR"/>
        </w:rPr>
        <w:t>: …………………………</w:t>
      </w:r>
    </w:p>
    <w:p w:rsidR="00386C2D" w:rsidRPr="00E40BA9" w:rsidRDefault="008233C7" w:rsidP="00386C2D">
      <w:pPr>
        <w:jc w:val="both"/>
        <w:rPr>
          <w:sz w:val="24"/>
          <w:szCs w:val="24"/>
          <w:lang w:val="el-GR"/>
        </w:rPr>
      </w:pPr>
      <w:r w:rsidRPr="00E40BA9">
        <w:rPr>
          <w:sz w:val="24"/>
          <w:szCs w:val="24"/>
          <w:lang w:val="el-GR"/>
        </w:rPr>
        <w:t xml:space="preserve">          </w:t>
      </w:r>
      <w:r w:rsidR="009E7642" w:rsidRPr="00E40BA9">
        <w:rPr>
          <w:sz w:val="24"/>
          <w:szCs w:val="24"/>
          <w:lang w:val="el-GR"/>
        </w:rPr>
        <w:t xml:space="preserve"> </w:t>
      </w:r>
      <w:r w:rsidR="003E4797" w:rsidRPr="00E40BA9">
        <w:rPr>
          <w:sz w:val="24"/>
          <w:szCs w:val="24"/>
          <w:lang w:val="el-GR"/>
        </w:rPr>
        <w:t>Θ</w:t>
      </w:r>
      <w:r w:rsidR="00121971" w:rsidRPr="00E40BA9">
        <w:rPr>
          <w:sz w:val="24"/>
          <w:szCs w:val="24"/>
          <w:lang w:val="el-GR"/>
        </w:rPr>
        <w:t>έση</w:t>
      </w:r>
      <w:r w:rsidRPr="00E40BA9">
        <w:rPr>
          <w:sz w:val="24"/>
          <w:szCs w:val="24"/>
          <w:lang w:val="el-GR"/>
        </w:rPr>
        <w:t xml:space="preserve"> </w:t>
      </w:r>
      <w:r w:rsidR="00ED677C" w:rsidRPr="00E40BA9">
        <w:rPr>
          <w:sz w:val="24"/>
          <w:szCs w:val="24"/>
          <w:lang w:val="el-GR"/>
        </w:rPr>
        <w:t xml:space="preserve"> εγκατάστασης</w:t>
      </w:r>
      <w:r w:rsidRPr="00E40BA9">
        <w:rPr>
          <w:sz w:val="24"/>
          <w:szCs w:val="24"/>
          <w:lang w:val="el-GR"/>
        </w:rPr>
        <w:t xml:space="preserve">                                         </w:t>
      </w:r>
      <w:r w:rsidR="0034638C" w:rsidRPr="00E40BA9">
        <w:rPr>
          <w:sz w:val="24"/>
          <w:szCs w:val="24"/>
          <w:lang w:val="el-GR"/>
        </w:rPr>
        <w:tab/>
        <w:t xml:space="preserve">         </w:t>
      </w:r>
      <w:r w:rsidR="000633B5" w:rsidRPr="00E40BA9">
        <w:rPr>
          <w:sz w:val="24"/>
          <w:szCs w:val="24"/>
          <w:lang w:val="el-GR"/>
        </w:rPr>
        <w:t>: …………………………</w:t>
      </w:r>
    </w:p>
    <w:p w:rsidR="00386C2D" w:rsidRPr="00E40BA9" w:rsidRDefault="008233C7" w:rsidP="00386C2D">
      <w:pPr>
        <w:jc w:val="both"/>
        <w:rPr>
          <w:sz w:val="24"/>
          <w:szCs w:val="24"/>
          <w:lang w:val="el-GR"/>
        </w:rPr>
      </w:pPr>
      <w:r w:rsidRPr="00E40BA9">
        <w:rPr>
          <w:sz w:val="24"/>
          <w:szCs w:val="24"/>
          <w:lang w:val="el-GR"/>
        </w:rPr>
        <w:tab/>
        <w:t>Επαφές σημάνσεως</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320F95" w:rsidRPr="0037135E">
        <w:rPr>
          <w:sz w:val="24"/>
          <w:szCs w:val="24"/>
          <w:lang w:val="el-GR"/>
        </w:rPr>
        <w:t xml:space="preserve"> </w:t>
      </w:r>
      <w:r w:rsidR="0034638C" w:rsidRPr="00E40BA9">
        <w:rPr>
          <w:sz w:val="24"/>
          <w:szCs w:val="24"/>
          <w:lang w:val="el-GR"/>
        </w:rPr>
        <w:t xml:space="preserve">                   </w:t>
      </w:r>
      <w:r w:rsidR="000633B5" w:rsidRPr="00E40BA9">
        <w:rPr>
          <w:sz w:val="24"/>
          <w:szCs w:val="24"/>
          <w:lang w:val="el-GR"/>
        </w:rPr>
        <w:t xml:space="preserve"> : …………………………</w:t>
      </w:r>
    </w:p>
    <w:p w:rsidR="008233C7" w:rsidRPr="00E40BA9" w:rsidRDefault="008233C7">
      <w:pPr>
        <w:jc w:val="both"/>
        <w:rPr>
          <w:sz w:val="24"/>
          <w:szCs w:val="24"/>
          <w:lang w:val="el-GR"/>
        </w:rPr>
      </w:pPr>
    </w:p>
    <w:p w:rsidR="00953802" w:rsidRPr="00E40BA9" w:rsidRDefault="00953802">
      <w:pPr>
        <w:jc w:val="both"/>
        <w:rPr>
          <w:sz w:val="24"/>
          <w:szCs w:val="24"/>
          <w:lang w:val="el-GR"/>
        </w:rPr>
      </w:pPr>
    </w:p>
    <w:p w:rsidR="008233C7" w:rsidRPr="00E40BA9" w:rsidRDefault="0014094F" w:rsidP="008233C7">
      <w:pPr>
        <w:jc w:val="both"/>
        <w:rPr>
          <w:sz w:val="24"/>
          <w:szCs w:val="24"/>
          <w:lang w:val="el-GR"/>
        </w:rPr>
      </w:pPr>
      <w:r w:rsidRPr="00E40BA9">
        <w:rPr>
          <w:sz w:val="24"/>
          <w:szCs w:val="24"/>
          <w:lang w:val="el-GR"/>
        </w:rPr>
        <w:t>4</w:t>
      </w:r>
      <w:r w:rsidR="00024D19">
        <w:rPr>
          <w:sz w:val="24"/>
          <w:szCs w:val="24"/>
          <w:lang w:val="el-GR"/>
        </w:rPr>
        <w:t>7</w:t>
      </w:r>
      <w:r w:rsidRPr="00E40BA9">
        <w:rPr>
          <w:sz w:val="24"/>
          <w:szCs w:val="24"/>
          <w:lang w:val="el-GR"/>
        </w:rPr>
        <w:t>.</w:t>
      </w:r>
      <w:r w:rsidR="008233C7" w:rsidRPr="00E40BA9">
        <w:rPr>
          <w:sz w:val="24"/>
          <w:szCs w:val="24"/>
          <w:lang w:val="el-GR"/>
        </w:rPr>
        <w:tab/>
        <w:t>Βαλβίδες</w:t>
      </w:r>
      <w:r w:rsidR="00847AD7" w:rsidRPr="00E40BA9">
        <w:rPr>
          <w:sz w:val="24"/>
          <w:szCs w:val="24"/>
          <w:lang w:val="el-GR"/>
        </w:rPr>
        <w:t xml:space="preserve"> </w:t>
      </w:r>
      <w:r w:rsidR="00AB013D" w:rsidRPr="00CF1D4B">
        <w:rPr>
          <w:sz w:val="24"/>
          <w:szCs w:val="24"/>
          <w:lang w:val="el-GR"/>
        </w:rPr>
        <w:tab/>
      </w:r>
      <w:r w:rsidR="00847AD7" w:rsidRPr="00E40BA9">
        <w:rPr>
          <w:sz w:val="24"/>
          <w:szCs w:val="24"/>
          <w:lang w:val="el-GR"/>
        </w:rPr>
        <w:t xml:space="preserve">                                     </w:t>
      </w:r>
      <w:r w:rsidR="0034638C" w:rsidRPr="00E40BA9">
        <w:rPr>
          <w:sz w:val="24"/>
          <w:szCs w:val="24"/>
          <w:lang w:val="el-GR"/>
        </w:rPr>
        <w:t xml:space="preserve">                              </w:t>
      </w:r>
      <w:r w:rsidR="00847AD7" w:rsidRPr="00E40BA9">
        <w:rPr>
          <w:sz w:val="24"/>
          <w:szCs w:val="24"/>
          <w:lang w:val="el-GR"/>
        </w:rPr>
        <w:t xml:space="preserve"> </w:t>
      </w:r>
      <w:r w:rsidR="000633B5" w:rsidRPr="00E40BA9">
        <w:rPr>
          <w:sz w:val="24"/>
          <w:szCs w:val="24"/>
          <w:lang w:val="el-GR"/>
        </w:rPr>
        <w:t>: …………………………</w:t>
      </w:r>
    </w:p>
    <w:p w:rsidR="008233C7" w:rsidRPr="00E40BA9" w:rsidRDefault="008233C7" w:rsidP="000633B5">
      <w:pPr>
        <w:ind w:right="42"/>
        <w:jc w:val="both"/>
        <w:rPr>
          <w:sz w:val="24"/>
          <w:szCs w:val="24"/>
          <w:lang w:val="el-GR"/>
        </w:rPr>
      </w:pPr>
      <w:r w:rsidRPr="00E40BA9">
        <w:rPr>
          <w:sz w:val="24"/>
          <w:szCs w:val="24"/>
          <w:lang w:val="el-GR"/>
        </w:rPr>
        <w:tab/>
        <w:t xml:space="preserve">Τύπος                                                     </w:t>
      </w:r>
      <w:r w:rsidR="00386C2D" w:rsidRPr="00E40BA9">
        <w:rPr>
          <w:sz w:val="24"/>
          <w:szCs w:val="24"/>
          <w:lang w:val="el-GR"/>
        </w:rPr>
        <w:tab/>
      </w:r>
      <w:r w:rsidR="0034638C" w:rsidRPr="00E40BA9">
        <w:rPr>
          <w:sz w:val="24"/>
          <w:szCs w:val="24"/>
          <w:lang w:val="el-GR"/>
        </w:rPr>
        <w:t xml:space="preserve">                    </w:t>
      </w:r>
      <w:r w:rsidR="000633B5" w:rsidRPr="00E40BA9">
        <w:rPr>
          <w:sz w:val="24"/>
          <w:szCs w:val="24"/>
          <w:lang w:val="el-GR"/>
        </w:rPr>
        <w:t>: …………………………</w:t>
      </w:r>
    </w:p>
    <w:p w:rsidR="008233C7" w:rsidRPr="00E40BA9" w:rsidRDefault="008233C7">
      <w:pPr>
        <w:jc w:val="both"/>
        <w:rPr>
          <w:sz w:val="24"/>
          <w:szCs w:val="24"/>
          <w:lang w:val="el-GR"/>
        </w:rPr>
      </w:pPr>
      <w:r w:rsidRPr="00E40BA9">
        <w:rPr>
          <w:sz w:val="24"/>
          <w:szCs w:val="24"/>
          <w:lang w:val="el-GR"/>
        </w:rPr>
        <w:tab/>
        <w:t>Χρήση</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t xml:space="preserve">                     </w:t>
      </w:r>
      <w:r w:rsidR="00386C2D" w:rsidRPr="00E40BA9">
        <w:rPr>
          <w:sz w:val="24"/>
          <w:szCs w:val="24"/>
          <w:lang w:val="el-GR"/>
        </w:rPr>
        <w:tab/>
      </w:r>
      <w:r w:rsidR="0034638C" w:rsidRPr="00E40BA9">
        <w:rPr>
          <w:sz w:val="24"/>
          <w:szCs w:val="24"/>
          <w:lang w:val="el-GR"/>
        </w:rPr>
        <w:t xml:space="preserve">                    </w:t>
      </w:r>
      <w:r w:rsidR="000633B5" w:rsidRPr="00E40BA9">
        <w:rPr>
          <w:sz w:val="24"/>
          <w:szCs w:val="24"/>
          <w:lang w:val="el-GR"/>
        </w:rPr>
        <w:t>: …………………………</w:t>
      </w:r>
    </w:p>
    <w:p w:rsidR="00E92063" w:rsidRPr="00E40BA9" w:rsidRDefault="00E92063" w:rsidP="00E92063">
      <w:pPr>
        <w:ind w:left="6379" w:hanging="6379"/>
        <w:jc w:val="both"/>
        <w:rPr>
          <w:sz w:val="24"/>
          <w:szCs w:val="24"/>
          <w:lang w:val="el-GR"/>
        </w:rPr>
      </w:pPr>
      <w:r w:rsidRPr="00E40BA9">
        <w:rPr>
          <w:sz w:val="24"/>
          <w:szCs w:val="24"/>
          <w:lang w:val="el-GR"/>
        </w:rPr>
        <w:t xml:space="preserve">                                                                                                      </w:t>
      </w:r>
      <w:r w:rsidR="00AB013D" w:rsidRPr="00CF1D4B">
        <w:rPr>
          <w:sz w:val="24"/>
          <w:szCs w:val="24"/>
          <w:lang w:val="el-GR"/>
        </w:rPr>
        <w:t xml:space="preserve">    </w:t>
      </w:r>
      <w:r w:rsidR="000633B5" w:rsidRPr="00E40BA9">
        <w:rPr>
          <w:sz w:val="24"/>
          <w:szCs w:val="24"/>
          <w:lang w:val="el-GR"/>
        </w:rPr>
        <w:t xml:space="preserve"> …………………………</w:t>
      </w:r>
      <w:r w:rsidRPr="00E40BA9">
        <w:rPr>
          <w:sz w:val="24"/>
          <w:szCs w:val="24"/>
          <w:lang w:val="el-GR"/>
        </w:rPr>
        <w:t xml:space="preserve">                                                                                                            </w:t>
      </w:r>
      <w:r w:rsidR="00AB013D" w:rsidRPr="00CF1D4B">
        <w:rPr>
          <w:sz w:val="24"/>
          <w:szCs w:val="24"/>
          <w:lang w:val="el-GR"/>
        </w:rPr>
        <w:t xml:space="preserve"> </w:t>
      </w:r>
      <w:r w:rsidR="000633B5" w:rsidRPr="00E40BA9">
        <w:rPr>
          <w:sz w:val="24"/>
          <w:szCs w:val="24"/>
          <w:lang w:val="el-GR"/>
        </w:rPr>
        <w:t xml:space="preserve"> </w:t>
      </w:r>
      <w:r w:rsidR="00AB013D" w:rsidRPr="00CF1D4B">
        <w:rPr>
          <w:sz w:val="24"/>
          <w:szCs w:val="24"/>
          <w:lang w:val="el-GR"/>
        </w:rPr>
        <w:t xml:space="preserve">  </w:t>
      </w:r>
      <w:r w:rsidR="000633B5" w:rsidRPr="00E40BA9">
        <w:rPr>
          <w:sz w:val="24"/>
          <w:szCs w:val="24"/>
          <w:lang w:val="el-GR"/>
        </w:rPr>
        <w:t>…………………………</w:t>
      </w:r>
    </w:p>
    <w:p w:rsidR="00E92063" w:rsidRPr="00E40BA9" w:rsidRDefault="00E92063">
      <w:pPr>
        <w:jc w:val="both"/>
        <w:rPr>
          <w:sz w:val="24"/>
          <w:szCs w:val="24"/>
          <w:lang w:val="el-GR"/>
        </w:rPr>
      </w:pPr>
    </w:p>
    <w:p w:rsidR="008233C7" w:rsidRPr="00E40BA9" w:rsidRDefault="0014094F" w:rsidP="008233C7">
      <w:pPr>
        <w:jc w:val="both"/>
        <w:rPr>
          <w:sz w:val="24"/>
          <w:szCs w:val="24"/>
          <w:lang w:val="el-GR"/>
        </w:rPr>
      </w:pPr>
      <w:r w:rsidRPr="00E40BA9">
        <w:rPr>
          <w:sz w:val="24"/>
          <w:szCs w:val="24"/>
          <w:lang w:val="el-GR"/>
        </w:rPr>
        <w:t>4</w:t>
      </w:r>
      <w:r w:rsidR="00024D19">
        <w:rPr>
          <w:sz w:val="24"/>
          <w:szCs w:val="24"/>
          <w:lang w:val="el-GR"/>
        </w:rPr>
        <w:t>8</w:t>
      </w:r>
      <w:r w:rsidRPr="00E40BA9">
        <w:rPr>
          <w:sz w:val="24"/>
          <w:szCs w:val="24"/>
          <w:lang w:val="el-GR"/>
        </w:rPr>
        <w:t>.</w:t>
      </w:r>
      <w:r w:rsidR="00847AD7" w:rsidRPr="00E40BA9">
        <w:rPr>
          <w:sz w:val="24"/>
          <w:szCs w:val="24"/>
          <w:lang w:val="el-GR"/>
        </w:rPr>
        <w:tab/>
        <w:t xml:space="preserve">Λάδι του </w:t>
      </w:r>
      <w:proofErr w:type="spellStart"/>
      <w:r w:rsidR="00847AD7" w:rsidRPr="00E40BA9">
        <w:rPr>
          <w:sz w:val="24"/>
          <w:szCs w:val="24"/>
          <w:lang w:val="el-GR"/>
        </w:rPr>
        <w:t>αυτομετασχηματιστή</w:t>
      </w:r>
      <w:proofErr w:type="spellEnd"/>
    </w:p>
    <w:p w:rsidR="00386C2D" w:rsidRPr="00CF1D4B" w:rsidRDefault="00847AD7" w:rsidP="00386C2D">
      <w:pPr>
        <w:jc w:val="both"/>
        <w:rPr>
          <w:iCs/>
          <w:sz w:val="24"/>
          <w:szCs w:val="24"/>
          <w:lang w:val="el-GR"/>
        </w:rPr>
      </w:pPr>
      <w:r w:rsidRPr="00E40BA9">
        <w:rPr>
          <w:sz w:val="24"/>
          <w:szCs w:val="24"/>
          <w:lang w:val="el-GR"/>
        </w:rPr>
        <w:tab/>
        <w:t>α. Τύπος και κατασκευαστής</w:t>
      </w:r>
      <w:r w:rsidR="008233C7" w:rsidRPr="00E40BA9">
        <w:rPr>
          <w:sz w:val="24"/>
          <w:szCs w:val="24"/>
          <w:lang w:val="el-GR"/>
        </w:rPr>
        <w:tab/>
      </w:r>
      <w:r w:rsidR="008233C7" w:rsidRPr="00E40BA9">
        <w:rPr>
          <w:sz w:val="24"/>
          <w:szCs w:val="24"/>
          <w:lang w:val="el-GR"/>
        </w:rPr>
        <w:tab/>
      </w:r>
      <w:r w:rsidR="008233C7" w:rsidRPr="00E40BA9">
        <w:rPr>
          <w:sz w:val="24"/>
          <w:szCs w:val="24"/>
          <w:lang w:val="el-GR"/>
        </w:rPr>
        <w:tab/>
      </w:r>
      <w:r w:rsidR="00320F95" w:rsidRPr="0037135E">
        <w:rPr>
          <w:sz w:val="24"/>
          <w:szCs w:val="24"/>
          <w:lang w:val="el-GR"/>
        </w:rPr>
        <w:t xml:space="preserve">         </w:t>
      </w:r>
      <w:r w:rsidR="0034638C" w:rsidRPr="00E40BA9">
        <w:rPr>
          <w:sz w:val="24"/>
          <w:szCs w:val="24"/>
          <w:lang w:val="el-GR"/>
        </w:rPr>
        <w:t xml:space="preserve">   </w:t>
      </w:r>
      <w:r w:rsidRPr="00E40BA9">
        <w:rPr>
          <w:sz w:val="24"/>
          <w:szCs w:val="24"/>
          <w:lang w:val="el-GR"/>
        </w:rPr>
        <w:t xml:space="preserve"> </w:t>
      </w:r>
      <w:r w:rsidR="0034638C" w:rsidRPr="00E40BA9">
        <w:rPr>
          <w:sz w:val="24"/>
          <w:szCs w:val="24"/>
          <w:lang w:val="el-GR"/>
        </w:rPr>
        <w:t xml:space="preserve">      </w:t>
      </w:r>
      <w:r w:rsidR="000633B5" w:rsidRPr="00E40BA9">
        <w:rPr>
          <w:sz w:val="24"/>
          <w:szCs w:val="24"/>
          <w:lang w:val="el-GR"/>
        </w:rPr>
        <w:t>: …………………………</w:t>
      </w:r>
    </w:p>
    <w:p w:rsidR="00024D19" w:rsidRDefault="00847AD7" w:rsidP="008233C7">
      <w:pPr>
        <w:jc w:val="both"/>
        <w:rPr>
          <w:sz w:val="24"/>
          <w:szCs w:val="24"/>
          <w:lang w:val="el-GR"/>
        </w:rPr>
      </w:pPr>
      <w:r w:rsidRPr="00E40BA9">
        <w:rPr>
          <w:sz w:val="24"/>
          <w:szCs w:val="24"/>
          <w:lang w:val="el-GR"/>
        </w:rPr>
        <w:t xml:space="preserve">           β. Περιέχει το λάδι </w:t>
      </w:r>
      <w:r w:rsidRPr="00E40BA9">
        <w:rPr>
          <w:sz w:val="24"/>
          <w:szCs w:val="24"/>
        </w:rPr>
        <w:t>PCBs</w:t>
      </w:r>
      <w:r w:rsidRPr="00E40BA9">
        <w:rPr>
          <w:sz w:val="24"/>
          <w:szCs w:val="24"/>
          <w:lang w:val="el-GR"/>
        </w:rPr>
        <w:t xml:space="preserve"> ή </w:t>
      </w:r>
      <w:r w:rsidRPr="00E40BA9">
        <w:rPr>
          <w:sz w:val="24"/>
          <w:szCs w:val="24"/>
        </w:rPr>
        <w:t>PCTs</w:t>
      </w:r>
    </w:p>
    <w:p w:rsidR="008233C7" w:rsidRPr="00E40BA9" w:rsidRDefault="005E3800" w:rsidP="008233C7">
      <w:pPr>
        <w:jc w:val="both"/>
        <w:rPr>
          <w:sz w:val="24"/>
          <w:szCs w:val="24"/>
          <w:lang w:val="el-GR"/>
        </w:rPr>
      </w:pPr>
      <w:r>
        <w:rPr>
          <w:sz w:val="24"/>
          <w:szCs w:val="24"/>
          <w:lang w:val="el-GR"/>
        </w:rPr>
        <w:tab/>
        <w:t xml:space="preserve">    ή διαβρω</w:t>
      </w:r>
      <w:r w:rsidR="00024D19">
        <w:rPr>
          <w:sz w:val="24"/>
          <w:szCs w:val="24"/>
          <w:lang w:val="el-GR"/>
        </w:rPr>
        <w:t>τικό θείο</w:t>
      </w:r>
      <w:r w:rsidR="0034638C" w:rsidRPr="00E40BA9">
        <w:rPr>
          <w:sz w:val="24"/>
          <w:szCs w:val="24"/>
          <w:lang w:val="el-GR"/>
        </w:rPr>
        <w:t>;</w:t>
      </w:r>
      <w:r w:rsidR="00024D19">
        <w:rPr>
          <w:sz w:val="24"/>
          <w:szCs w:val="24"/>
          <w:lang w:val="el-GR"/>
        </w:rPr>
        <w:tab/>
      </w:r>
      <w:r w:rsidR="00024D19">
        <w:rPr>
          <w:sz w:val="24"/>
          <w:szCs w:val="24"/>
          <w:lang w:val="el-GR"/>
        </w:rPr>
        <w:tab/>
      </w:r>
      <w:r w:rsidR="0034638C" w:rsidRPr="00E40BA9">
        <w:rPr>
          <w:sz w:val="24"/>
          <w:szCs w:val="24"/>
          <w:lang w:val="el-GR"/>
        </w:rPr>
        <w:t xml:space="preserve">                  </w:t>
      </w:r>
      <w:r w:rsidR="00320F95" w:rsidRPr="0037135E">
        <w:rPr>
          <w:sz w:val="24"/>
          <w:szCs w:val="24"/>
          <w:lang w:val="el-GR"/>
        </w:rPr>
        <w:t xml:space="preserve">   </w:t>
      </w:r>
      <w:r w:rsidR="0034638C" w:rsidRPr="00E40BA9">
        <w:rPr>
          <w:sz w:val="24"/>
          <w:szCs w:val="24"/>
          <w:lang w:val="el-GR"/>
        </w:rPr>
        <w:t xml:space="preserve">     </w:t>
      </w:r>
      <w:r w:rsidR="00320F95" w:rsidRPr="0037135E">
        <w:rPr>
          <w:sz w:val="24"/>
          <w:szCs w:val="24"/>
          <w:lang w:val="el-GR"/>
        </w:rPr>
        <w:t xml:space="preserve">         </w:t>
      </w:r>
      <w:r w:rsidR="0034638C" w:rsidRPr="00E40BA9">
        <w:rPr>
          <w:sz w:val="24"/>
          <w:szCs w:val="24"/>
          <w:lang w:val="el-GR"/>
        </w:rPr>
        <w:t xml:space="preserve">        </w:t>
      </w:r>
      <w:r w:rsidR="000633B5" w:rsidRPr="00E40BA9">
        <w:rPr>
          <w:sz w:val="24"/>
          <w:szCs w:val="24"/>
          <w:lang w:val="el-GR"/>
        </w:rPr>
        <w:t>: …………………………</w:t>
      </w:r>
    </w:p>
    <w:p w:rsidR="00024D19" w:rsidRDefault="00386C2D" w:rsidP="00386C2D">
      <w:pPr>
        <w:jc w:val="both"/>
        <w:rPr>
          <w:sz w:val="24"/>
          <w:szCs w:val="24"/>
          <w:lang w:val="el-GR"/>
        </w:rPr>
      </w:pPr>
      <w:r w:rsidRPr="00E40BA9">
        <w:rPr>
          <w:sz w:val="24"/>
          <w:szCs w:val="24"/>
          <w:lang w:val="el-GR"/>
        </w:rPr>
        <w:tab/>
      </w:r>
      <w:r w:rsidR="00847AD7" w:rsidRPr="00E40BA9">
        <w:rPr>
          <w:sz w:val="24"/>
          <w:szCs w:val="24"/>
          <w:lang w:val="el-GR"/>
        </w:rPr>
        <w:t xml:space="preserve">γ. Είναι </w:t>
      </w:r>
      <w:r w:rsidR="00024D19">
        <w:rPr>
          <w:sz w:val="24"/>
          <w:szCs w:val="24"/>
          <w:lang w:val="el-GR"/>
        </w:rPr>
        <w:t>κατηγορίας «λάδι</w:t>
      </w:r>
      <w:r w:rsidR="00BB71A6" w:rsidRPr="00E40BA9">
        <w:rPr>
          <w:sz w:val="24"/>
          <w:szCs w:val="24"/>
          <w:lang w:val="el-GR"/>
        </w:rPr>
        <w:t xml:space="preserve"> μετασχηματιστ</w:t>
      </w:r>
      <w:r w:rsidR="00024D19">
        <w:rPr>
          <w:sz w:val="24"/>
          <w:szCs w:val="24"/>
          <w:lang w:val="el-GR"/>
        </w:rPr>
        <w:t xml:space="preserve">ή </w:t>
      </w:r>
    </w:p>
    <w:p w:rsidR="005367EF" w:rsidRPr="00E40BA9" w:rsidRDefault="00024D19" w:rsidP="00386C2D">
      <w:pPr>
        <w:jc w:val="both"/>
        <w:rPr>
          <w:sz w:val="24"/>
          <w:szCs w:val="24"/>
          <w:lang w:val="el-GR"/>
        </w:rPr>
      </w:pPr>
      <w:r>
        <w:rPr>
          <w:sz w:val="24"/>
          <w:szCs w:val="24"/>
          <w:lang w:val="el-GR"/>
        </w:rPr>
        <w:tab/>
        <w:t xml:space="preserve">    με ανασταλτικά οξείδωσης (Ι)»,</w:t>
      </w:r>
      <w:r w:rsidR="00BB71A6" w:rsidRPr="00E40BA9">
        <w:rPr>
          <w:sz w:val="24"/>
          <w:szCs w:val="24"/>
          <w:lang w:val="el-GR"/>
        </w:rPr>
        <w:t xml:space="preserve"> </w:t>
      </w:r>
    </w:p>
    <w:p w:rsidR="00386C2D" w:rsidRPr="00E40BA9" w:rsidRDefault="00024D19" w:rsidP="00386C2D">
      <w:pPr>
        <w:jc w:val="both"/>
        <w:rPr>
          <w:sz w:val="24"/>
          <w:szCs w:val="24"/>
          <w:lang w:val="el-GR"/>
        </w:rPr>
      </w:pPr>
      <w:r>
        <w:rPr>
          <w:sz w:val="24"/>
          <w:szCs w:val="24"/>
          <w:lang w:val="el-GR"/>
        </w:rPr>
        <w:t xml:space="preserve">  </w:t>
      </w:r>
      <w:r w:rsidR="005367EF" w:rsidRPr="00E40BA9">
        <w:rPr>
          <w:sz w:val="24"/>
          <w:szCs w:val="24"/>
          <w:lang w:val="el-GR"/>
        </w:rPr>
        <w:t xml:space="preserve">             </w:t>
      </w:r>
      <w:r w:rsidR="00847AD7" w:rsidRPr="00E40BA9">
        <w:rPr>
          <w:sz w:val="24"/>
          <w:szCs w:val="24"/>
          <w:lang w:val="el-GR"/>
        </w:rPr>
        <w:t xml:space="preserve"> </w:t>
      </w:r>
      <w:r w:rsidR="00BB71A6" w:rsidRPr="00E40BA9">
        <w:rPr>
          <w:sz w:val="24"/>
          <w:szCs w:val="24"/>
          <w:lang w:val="el-GR"/>
        </w:rPr>
        <w:t xml:space="preserve">σύμφωνα </w:t>
      </w:r>
      <w:r w:rsidR="00847AD7" w:rsidRPr="00E40BA9">
        <w:rPr>
          <w:sz w:val="24"/>
          <w:szCs w:val="24"/>
          <w:lang w:val="el-GR"/>
        </w:rPr>
        <w:t xml:space="preserve">με το </w:t>
      </w:r>
      <w:r w:rsidR="00847AD7" w:rsidRPr="00E40BA9">
        <w:rPr>
          <w:sz w:val="24"/>
          <w:szCs w:val="24"/>
        </w:rPr>
        <w:t>IEC</w:t>
      </w:r>
      <w:r>
        <w:rPr>
          <w:sz w:val="24"/>
          <w:szCs w:val="24"/>
          <w:lang w:val="el-GR"/>
        </w:rPr>
        <w:t xml:space="preserve"> </w:t>
      </w:r>
      <w:r w:rsidR="00847AD7" w:rsidRPr="00E40BA9">
        <w:rPr>
          <w:sz w:val="24"/>
          <w:szCs w:val="24"/>
          <w:lang w:val="el-GR"/>
        </w:rPr>
        <w:t>60296;</w:t>
      </w:r>
      <w:r>
        <w:rPr>
          <w:sz w:val="24"/>
          <w:szCs w:val="24"/>
          <w:lang w:val="el-GR"/>
        </w:rPr>
        <w:tab/>
      </w:r>
      <w:r w:rsidR="00320F95" w:rsidRPr="0037135E">
        <w:rPr>
          <w:sz w:val="24"/>
          <w:szCs w:val="24"/>
          <w:lang w:val="el-GR"/>
        </w:rPr>
        <w:t xml:space="preserve">           </w:t>
      </w:r>
      <w:r w:rsidR="005367EF" w:rsidRPr="00E40BA9">
        <w:rPr>
          <w:sz w:val="24"/>
          <w:szCs w:val="24"/>
          <w:lang w:val="el-GR"/>
        </w:rPr>
        <w:t xml:space="preserve">    </w:t>
      </w:r>
      <w:r w:rsidR="00320F95" w:rsidRPr="0037135E">
        <w:rPr>
          <w:sz w:val="24"/>
          <w:szCs w:val="24"/>
          <w:lang w:val="el-GR"/>
        </w:rPr>
        <w:t xml:space="preserve">         </w:t>
      </w:r>
      <w:r w:rsidR="00847AD7" w:rsidRPr="00E40BA9">
        <w:rPr>
          <w:sz w:val="24"/>
          <w:szCs w:val="24"/>
          <w:lang w:val="el-GR"/>
        </w:rPr>
        <w:t xml:space="preserve">       </w:t>
      </w:r>
      <w:r w:rsidR="000633B5" w:rsidRPr="00E40BA9">
        <w:rPr>
          <w:sz w:val="24"/>
          <w:szCs w:val="24"/>
          <w:lang w:val="el-GR"/>
        </w:rPr>
        <w:t>: …………………………</w:t>
      </w:r>
    </w:p>
    <w:p w:rsidR="0039680D" w:rsidRPr="00E40BA9" w:rsidRDefault="0039680D" w:rsidP="00D52866">
      <w:pPr>
        <w:jc w:val="both"/>
        <w:rPr>
          <w:sz w:val="24"/>
          <w:szCs w:val="24"/>
          <w:lang w:val="el-GR"/>
        </w:rPr>
      </w:pPr>
    </w:p>
    <w:p w:rsidR="004E4655" w:rsidRPr="00E40BA9" w:rsidRDefault="00DB23FE" w:rsidP="004E4655">
      <w:pPr>
        <w:jc w:val="both"/>
        <w:rPr>
          <w:sz w:val="24"/>
          <w:szCs w:val="24"/>
          <w:lang w:val="el-GR"/>
        </w:rPr>
      </w:pPr>
      <w:r w:rsidRPr="00E40BA9">
        <w:rPr>
          <w:sz w:val="24"/>
          <w:szCs w:val="24"/>
          <w:lang w:val="el-GR"/>
        </w:rPr>
        <w:t>4</w:t>
      </w:r>
      <w:r w:rsidR="00024D19">
        <w:rPr>
          <w:sz w:val="24"/>
          <w:szCs w:val="24"/>
          <w:lang w:val="el-GR"/>
        </w:rPr>
        <w:t>9</w:t>
      </w:r>
      <w:r w:rsidR="004E4655" w:rsidRPr="00E40BA9">
        <w:rPr>
          <w:sz w:val="24"/>
          <w:szCs w:val="24"/>
          <w:lang w:val="el-GR"/>
        </w:rPr>
        <w:t>.</w:t>
      </w:r>
      <w:r w:rsidR="004E4655" w:rsidRPr="00E40BA9">
        <w:rPr>
          <w:sz w:val="24"/>
          <w:szCs w:val="24"/>
          <w:lang w:val="el-GR"/>
        </w:rPr>
        <w:tab/>
        <w:t xml:space="preserve">Μονωτήρες </w:t>
      </w:r>
      <w:r w:rsidR="00A57402" w:rsidRPr="00E40BA9">
        <w:rPr>
          <w:sz w:val="24"/>
          <w:szCs w:val="24"/>
          <w:lang w:val="el-GR"/>
        </w:rPr>
        <w:t>διέλευσης</w:t>
      </w:r>
    </w:p>
    <w:p w:rsidR="000C390B" w:rsidRPr="00E40BA9" w:rsidRDefault="00A21915" w:rsidP="004E4655">
      <w:pPr>
        <w:jc w:val="both"/>
        <w:rPr>
          <w:sz w:val="24"/>
          <w:szCs w:val="24"/>
          <w:lang w:val="el-GR"/>
        </w:rPr>
      </w:pP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t xml:space="preserve">               </w:t>
      </w:r>
      <w:r w:rsidR="00AA5248" w:rsidRPr="00E40BA9">
        <w:rPr>
          <w:sz w:val="24"/>
          <w:szCs w:val="24"/>
          <w:lang w:val="el-GR"/>
        </w:rPr>
        <w:t xml:space="preserve">   </w:t>
      </w:r>
      <w:r w:rsidR="000C390B" w:rsidRPr="00E40BA9">
        <w:rPr>
          <w:sz w:val="24"/>
          <w:szCs w:val="24"/>
          <w:lang w:val="el-GR"/>
        </w:rPr>
        <w:t xml:space="preserve">Υ.Τ     Μ.Τ   </w:t>
      </w:r>
      <w:r w:rsidR="009E6EE0" w:rsidRPr="00E40BA9">
        <w:rPr>
          <w:sz w:val="24"/>
          <w:szCs w:val="24"/>
          <w:lang w:val="el-GR"/>
        </w:rPr>
        <w:t xml:space="preserve"> </w:t>
      </w:r>
      <w:r w:rsidR="000C390B" w:rsidRPr="00E40BA9">
        <w:rPr>
          <w:sz w:val="24"/>
          <w:szCs w:val="24"/>
          <w:lang w:val="el-GR"/>
        </w:rPr>
        <w:t>Χ.Τ.</w:t>
      </w:r>
      <w:r w:rsidRPr="00E40BA9">
        <w:rPr>
          <w:sz w:val="24"/>
          <w:szCs w:val="24"/>
          <w:lang w:val="el-GR"/>
        </w:rPr>
        <w:t xml:space="preserve">   </w:t>
      </w:r>
      <w:r w:rsidR="00AA5248" w:rsidRPr="00E40BA9">
        <w:rPr>
          <w:sz w:val="24"/>
          <w:szCs w:val="24"/>
          <w:lang w:val="el-GR"/>
        </w:rPr>
        <w:t>Ο</w:t>
      </w:r>
      <w:r w:rsidR="00024D19" w:rsidRPr="00CF1D4B">
        <w:rPr>
          <w:sz w:val="24"/>
          <w:szCs w:val="24"/>
          <w:lang w:val="el-GR"/>
        </w:rPr>
        <w:t>υδ.</w:t>
      </w:r>
    </w:p>
    <w:p w:rsidR="00D52866" w:rsidRPr="00CF1D4B" w:rsidRDefault="00491188" w:rsidP="00CF1D4B">
      <w:pPr>
        <w:ind w:left="360"/>
        <w:rPr>
          <w:iCs/>
          <w:sz w:val="24"/>
          <w:szCs w:val="24"/>
          <w:lang w:val="el-GR"/>
        </w:rPr>
      </w:pPr>
      <w:r w:rsidRPr="00E40BA9">
        <w:rPr>
          <w:sz w:val="24"/>
          <w:szCs w:val="24"/>
          <w:lang w:val="el-GR"/>
        </w:rPr>
        <w:t xml:space="preserve">     α. </w:t>
      </w:r>
      <w:r w:rsidR="00DB23FE" w:rsidRPr="00E40BA9">
        <w:rPr>
          <w:sz w:val="24"/>
          <w:szCs w:val="24"/>
          <w:lang w:val="el-GR"/>
        </w:rPr>
        <w:t xml:space="preserve">       Τ</w:t>
      </w:r>
      <w:r w:rsidR="004E4655" w:rsidRPr="00E40BA9">
        <w:rPr>
          <w:sz w:val="24"/>
          <w:szCs w:val="24"/>
          <w:lang w:val="el-GR"/>
        </w:rPr>
        <w:t>ύπος</w:t>
      </w:r>
      <w:r w:rsidR="000C390B" w:rsidRPr="00E40BA9">
        <w:rPr>
          <w:sz w:val="24"/>
          <w:szCs w:val="24"/>
          <w:lang w:val="el-GR"/>
        </w:rPr>
        <w:t xml:space="preserve">    </w:t>
      </w:r>
      <w:r w:rsidR="00AB013D">
        <w:rPr>
          <w:sz w:val="24"/>
          <w:szCs w:val="24"/>
          <w:lang w:val="el-GR"/>
        </w:rPr>
        <w:t xml:space="preserve">         </w:t>
      </w:r>
      <w:r w:rsidR="000C390B" w:rsidRPr="00E40BA9">
        <w:rPr>
          <w:sz w:val="24"/>
          <w:szCs w:val="24"/>
          <w:lang w:val="el-GR"/>
        </w:rPr>
        <w:t xml:space="preserve">                                                        </w:t>
      </w:r>
      <w:r w:rsidR="00AA5248" w:rsidRPr="00E40BA9">
        <w:rPr>
          <w:sz w:val="24"/>
          <w:szCs w:val="24"/>
          <w:lang w:val="el-GR"/>
        </w:rPr>
        <w:t>.......   .......</w:t>
      </w:r>
      <w:r w:rsidR="000C390B" w:rsidRPr="00E40BA9">
        <w:rPr>
          <w:sz w:val="24"/>
          <w:szCs w:val="24"/>
          <w:lang w:val="el-GR"/>
        </w:rPr>
        <w:t xml:space="preserve">  </w:t>
      </w:r>
      <w:r w:rsidR="00AA5248" w:rsidRPr="00E40BA9">
        <w:rPr>
          <w:sz w:val="24"/>
          <w:szCs w:val="24"/>
          <w:lang w:val="el-GR"/>
        </w:rPr>
        <w:t xml:space="preserve">   .......   .......</w:t>
      </w:r>
    </w:p>
    <w:p w:rsidR="000C390B" w:rsidRPr="00E40BA9" w:rsidRDefault="00491188" w:rsidP="00CF1D4B">
      <w:pPr>
        <w:ind w:left="360" w:firstLine="349"/>
        <w:rPr>
          <w:iCs/>
          <w:sz w:val="24"/>
          <w:szCs w:val="24"/>
          <w:lang w:val="el-GR"/>
        </w:rPr>
      </w:pPr>
      <w:r w:rsidRPr="00E40BA9">
        <w:rPr>
          <w:iCs/>
          <w:sz w:val="24"/>
          <w:szCs w:val="24"/>
          <w:lang w:val="el-GR"/>
        </w:rPr>
        <w:t>β.</w:t>
      </w:r>
      <w:r w:rsidRPr="00E40BA9">
        <w:rPr>
          <w:iCs/>
          <w:sz w:val="24"/>
          <w:szCs w:val="24"/>
          <w:lang w:val="el-GR"/>
        </w:rPr>
        <w:tab/>
      </w:r>
      <w:r w:rsidR="004F6450" w:rsidRPr="00E40BA9">
        <w:rPr>
          <w:iCs/>
          <w:sz w:val="24"/>
          <w:szCs w:val="24"/>
          <w:lang w:val="el-GR"/>
        </w:rPr>
        <w:t>Κατασκευαστή</w:t>
      </w:r>
      <w:r w:rsidR="004F6450" w:rsidRPr="00E40BA9">
        <w:rPr>
          <w:sz w:val="24"/>
          <w:szCs w:val="24"/>
          <w:lang w:val="el-GR"/>
        </w:rPr>
        <w:t>ς</w:t>
      </w:r>
      <w:r w:rsidR="000C390B" w:rsidRPr="00E40BA9">
        <w:rPr>
          <w:sz w:val="24"/>
          <w:szCs w:val="24"/>
          <w:lang w:val="el-GR"/>
        </w:rPr>
        <w:t xml:space="preserve">              </w:t>
      </w:r>
      <w:r w:rsidR="00AA5248" w:rsidRPr="00E40BA9">
        <w:rPr>
          <w:sz w:val="24"/>
          <w:szCs w:val="24"/>
          <w:lang w:val="el-GR"/>
        </w:rPr>
        <w:t xml:space="preserve">                      </w:t>
      </w:r>
      <w:r w:rsidR="00AB013D">
        <w:rPr>
          <w:sz w:val="24"/>
          <w:szCs w:val="24"/>
          <w:lang w:val="el-GR"/>
        </w:rPr>
        <w:t xml:space="preserve">         </w:t>
      </w:r>
      <w:r w:rsidR="00AA5248" w:rsidRPr="00E40BA9">
        <w:rPr>
          <w:sz w:val="24"/>
          <w:szCs w:val="24"/>
          <w:lang w:val="el-GR"/>
        </w:rPr>
        <w:t xml:space="preserve">      .</w:t>
      </w:r>
      <w:r w:rsidR="000C390B" w:rsidRPr="00E40BA9">
        <w:rPr>
          <w:sz w:val="24"/>
          <w:szCs w:val="24"/>
          <w:lang w:val="el-GR"/>
        </w:rPr>
        <w:t>.....</w:t>
      </w:r>
      <w:r w:rsidR="00AA5248" w:rsidRPr="00E40BA9">
        <w:rPr>
          <w:sz w:val="24"/>
          <w:szCs w:val="24"/>
          <w:lang w:val="el-GR"/>
        </w:rPr>
        <w:t xml:space="preserve">.  </w:t>
      </w:r>
      <w:r w:rsidR="00191BD9" w:rsidRPr="00E40BA9">
        <w:rPr>
          <w:sz w:val="24"/>
          <w:szCs w:val="24"/>
          <w:lang w:val="el-GR"/>
        </w:rPr>
        <w:t xml:space="preserve"> </w:t>
      </w:r>
      <w:r w:rsidR="00AA5248" w:rsidRPr="00E40BA9">
        <w:rPr>
          <w:sz w:val="24"/>
          <w:szCs w:val="24"/>
          <w:lang w:val="el-GR"/>
        </w:rPr>
        <w:t>.......</w:t>
      </w:r>
      <w:r w:rsidR="00AB013D">
        <w:rPr>
          <w:sz w:val="24"/>
          <w:szCs w:val="24"/>
          <w:lang w:val="el-GR"/>
        </w:rPr>
        <w:t xml:space="preserve"> </w:t>
      </w:r>
      <w:r w:rsidR="000C390B" w:rsidRPr="00E40BA9">
        <w:rPr>
          <w:sz w:val="24"/>
          <w:szCs w:val="24"/>
          <w:lang w:val="el-GR"/>
        </w:rPr>
        <w:t xml:space="preserve">  </w:t>
      </w:r>
      <w:r w:rsidR="00AA5248" w:rsidRPr="00E40BA9">
        <w:rPr>
          <w:sz w:val="24"/>
          <w:szCs w:val="24"/>
          <w:lang w:val="el-GR"/>
        </w:rPr>
        <w:t xml:space="preserve">   .......  </w:t>
      </w:r>
      <w:r w:rsidR="006917A2" w:rsidRPr="00E40BA9">
        <w:rPr>
          <w:sz w:val="24"/>
          <w:szCs w:val="24"/>
          <w:lang w:val="el-GR"/>
        </w:rPr>
        <w:t xml:space="preserve"> </w:t>
      </w:r>
      <w:r w:rsidR="00AA5248" w:rsidRPr="00E40BA9">
        <w:rPr>
          <w:sz w:val="24"/>
          <w:szCs w:val="24"/>
          <w:lang w:val="el-GR"/>
        </w:rPr>
        <w:t>.......</w:t>
      </w:r>
    </w:p>
    <w:p w:rsidR="00D52866" w:rsidRPr="00320F95" w:rsidRDefault="00491188" w:rsidP="00CF1D4B">
      <w:pPr>
        <w:ind w:left="360"/>
        <w:rPr>
          <w:sz w:val="24"/>
          <w:szCs w:val="24"/>
          <w:lang w:val="el-GR"/>
        </w:rPr>
      </w:pPr>
      <w:r w:rsidRPr="00E40BA9">
        <w:rPr>
          <w:sz w:val="24"/>
          <w:szCs w:val="24"/>
          <w:lang w:val="el-GR"/>
        </w:rPr>
        <w:t xml:space="preserve">      γ.</w:t>
      </w:r>
      <w:r w:rsidRPr="00E40BA9">
        <w:rPr>
          <w:sz w:val="24"/>
          <w:szCs w:val="24"/>
          <w:lang w:val="el-GR"/>
        </w:rPr>
        <w:tab/>
      </w:r>
      <w:r w:rsidR="00D52866" w:rsidRPr="00E40BA9">
        <w:rPr>
          <w:sz w:val="24"/>
          <w:szCs w:val="24"/>
          <w:lang w:val="el-GR"/>
        </w:rPr>
        <w:t>Μέγιστη πολική τάση λειτουργίας</w:t>
      </w:r>
      <w:r w:rsidR="00AB013D">
        <w:rPr>
          <w:sz w:val="24"/>
          <w:szCs w:val="24"/>
          <w:lang w:val="el-GR"/>
        </w:rPr>
        <w:t xml:space="preserve"> </w:t>
      </w:r>
      <w:r w:rsidR="009E7642" w:rsidRPr="00E40BA9">
        <w:rPr>
          <w:sz w:val="24"/>
          <w:szCs w:val="24"/>
          <w:lang w:val="el-GR"/>
        </w:rPr>
        <w:t>(</w:t>
      </w:r>
      <w:proofErr w:type="spellStart"/>
      <w:r w:rsidR="009E7642" w:rsidRPr="00E40BA9">
        <w:rPr>
          <w:sz w:val="24"/>
          <w:szCs w:val="24"/>
          <w:lang w:val="el-GR"/>
        </w:rPr>
        <w:t>ενδ</w:t>
      </w:r>
      <w:proofErr w:type="spellEnd"/>
      <w:r w:rsidR="009E7642" w:rsidRPr="00E40BA9">
        <w:rPr>
          <w:sz w:val="24"/>
          <w:szCs w:val="24"/>
          <w:lang w:val="el-GR"/>
        </w:rPr>
        <w:t>)</w:t>
      </w:r>
      <w:r w:rsidR="00AB013D">
        <w:rPr>
          <w:sz w:val="24"/>
          <w:szCs w:val="24"/>
          <w:lang w:val="el-GR"/>
        </w:rPr>
        <w:t xml:space="preserve">    </w:t>
      </w:r>
      <w:r w:rsidR="009E7642" w:rsidRPr="00E40BA9">
        <w:rPr>
          <w:sz w:val="24"/>
          <w:szCs w:val="24"/>
          <w:lang w:val="el-GR"/>
        </w:rPr>
        <w:t xml:space="preserve">  </w:t>
      </w:r>
      <w:r w:rsidR="00AA5248" w:rsidRPr="00E40BA9">
        <w:rPr>
          <w:sz w:val="24"/>
          <w:szCs w:val="24"/>
          <w:lang w:val="el-GR"/>
        </w:rPr>
        <w:t xml:space="preserve">       .......</w:t>
      </w:r>
      <w:r w:rsidR="00AB013D">
        <w:rPr>
          <w:sz w:val="24"/>
          <w:szCs w:val="24"/>
          <w:lang w:val="el-GR"/>
        </w:rPr>
        <w:t xml:space="preserve"> </w:t>
      </w:r>
      <w:r w:rsidR="00377A87" w:rsidRPr="00E40BA9">
        <w:rPr>
          <w:sz w:val="24"/>
          <w:szCs w:val="24"/>
          <w:lang w:val="el-GR"/>
        </w:rPr>
        <w:t xml:space="preserve">  .......</w:t>
      </w:r>
      <w:r w:rsidR="00AB013D">
        <w:rPr>
          <w:sz w:val="24"/>
          <w:szCs w:val="24"/>
          <w:lang w:val="el-GR"/>
        </w:rPr>
        <w:t xml:space="preserve"> </w:t>
      </w:r>
      <w:r w:rsidR="00AA5248" w:rsidRPr="00E40BA9">
        <w:rPr>
          <w:sz w:val="24"/>
          <w:szCs w:val="24"/>
          <w:lang w:val="el-GR"/>
        </w:rPr>
        <w:t xml:space="preserve">   </w:t>
      </w:r>
      <w:r w:rsidR="00E400B8" w:rsidRPr="00E40BA9">
        <w:rPr>
          <w:sz w:val="24"/>
          <w:szCs w:val="24"/>
          <w:lang w:val="el-GR"/>
        </w:rPr>
        <w:t xml:space="preserve">  .......  </w:t>
      </w:r>
      <w:r w:rsidR="006917A2" w:rsidRPr="00E40BA9">
        <w:rPr>
          <w:sz w:val="24"/>
          <w:szCs w:val="24"/>
          <w:lang w:val="el-GR"/>
        </w:rPr>
        <w:t xml:space="preserve"> </w:t>
      </w:r>
      <w:r w:rsidR="00E400B8" w:rsidRPr="00E40BA9">
        <w:rPr>
          <w:sz w:val="24"/>
          <w:szCs w:val="24"/>
          <w:lang w:val="el-GR"/>
        </w:rPr>
        <w:t>.</w:t>
      </w:r>
      <w:r w:rsidR="00320F95">
        <w:rPr>
          <w:sz w:val="24"/>
          <w:szCs w:val="24"/>
          <w:lang w:val="el-GR"/>
        </w:rPr>
        <w:t>......</w:t>
      </w:r>
    </w:p>
    <w:p w:rsidR="00D52866" w:rsidRPr="00E40BA9" w:rsidRDefault="00491188" w:rsidP="00CF1D4B">
      <w:pPr>
        <w:ind w:left="360"/>
        <w:rPr>
          <w:sz w:val="24"/>
          <w:szCs w:val="24"/>
          <w:lang w:val="el-GR"/>
        </w:rPr>
      </w:pPr>
      <w:r w:rsidRPr="00E40BA9">
        <w:rPr>
          <w:sz w:val="24"/>
          <w:szCs w:val="24"/>
          <w:lang w:val="el-GR"/>
        </w:rPr>
        <w:t xml:space="preserve">      δ.       </w:t>
      </w:r>
      <w:r w:rsidR="00D52866" w:rsidRPr="00E40BA9">
        <w:rPr>
          <w:sz w:val="24"/>
          <w:szCs w:val="24"/>
          <w:lang w:val="el-GR"/>
        </w:rPr>
        <w:t>Ονομ. φασική τάση λειτουργίας</w:t>
      </w:r>
      <w:r w:rsidR="00377A87" w:rsidRPr="00E40BA9">
        <w:rPr>
          <w:sz w:val="24"/>
          <w:szCs w:val="24"/>
          <w:lang w:val="el-GR"/>
        </w:rPr>
        <w:t xml:space="preserve"> </w:t>
      </w:r>
      <w:r w:rsidR="009E7642" w:rsidRPr="00E40BA9">
        <w:rPr>
          <w:sz w:val="24"/>
          <w:szCs w:val="24"/>
          <w:lang w:val="el-GR"/>
        </w:rPr>
        <w:t>(</w:t>
      </w:r>
      <w:proofErr w:type="spellStart"/>
      <w:r w:rsidR="009E7642" w:rsidRPr="00E40BA9">
        <w:rPr>
          <w:sz w:val="24"/>
          <w:szCs w:val="24"/>
          <w:lang w:val="el-GR"/>
        </w:rPr>
        <w:t>ενδ</w:t>
      </w:r>
      <w:proofErr w:type="spellEnd"/>
      <w:r w:rsidR="009E7642" w:rsidRPr="00E40BA9">
        <w:rPr>
          <w:sz w:val="24"/>
          <w:szCs w:val="24"/>
          <w:lang w:val="el-GR"/>
        </w:rPr>
        <w:t>)</w:t>
      </w:r>
      <w:r w:rsidR="00191BD9" w:rsidRPr="00E40BA9">
        <w:rPr>
          <w:sz w:val="24"/>
          <w:szCs w:val="24"/>
          <w:lang w:val="el-GR"/>
        </w:rPr>
        <w:t xml:space="preserve">        </w:t>
      </w:r>
      <w:r w:rsidR="00320F95" w:rsidRPr="00320F95">
        <w:rPr>
          <w:sz w:val="24"/>
          <w:szCs w:val="24"/>
          <w:lang w:val="el-GR"/>
        </w:rPr>
        <w:t xml:space="preserve"> </w:t>
      </w:r>
      <w:r w:rsidR="00191BD9" w:rsidRPr="00E40BA9">
        <w:rPr>
          <w:sz w:val="24"/>
          <w:szCs w:val="24"/>
          <w:lang w:val="el-GR"/>
        </w:rPr>
        <w:t xml:space="preserve">    </w:t>
      </w:r>
      <w:r w:rsidR="00AB013D">
        <w:rPr>
          <w:sz w:val="24"/>
          <w:szCs w:val="24"/>
          <w:lang w:val="el-GR"/>
        </w:rPr>
        <w:t xml:space="preserve">      </w:t>
      </w:r>
      <w:r w:rsidR="00E400B8" w:rsidRPr="00E40BA9">
        <w:rPr>
          <w:sz w:val="24"/>
          <w:szCs w:val="24"/>
          <w:lang w:val="el-GR"/>
        </w:rPr>
        <w:t xml:space="preserve">.......  </w:t>
      </w:r>
      <w:r w:rsidR="00191BD9" w:rsidRPr="00E40BA9">
        <w:rPr>
          <w:sz w:val="24"/>
          <w:szCs w:val="24"/>
          <w:lang w:val="el-GR"/>
        </w:rPr>
        <w:t xml:space="preserve"> </w:t>
      </w:r>
      <w:r w:rsidR="00E400B8" w:rsidRPr="00E40BA9">
        <w:rPr>
          <w:sz w:val="24"/>
          <w:szCs w:val="24"/>
          <w:lang w:val="el-GR"/>
        </w:rPr>
        <w:t>.......</w:t>
      </w:r>
      <w:r w:rsidR="00AB013D">
        <w:rPr>
          <w:sz w:val="24"/>
          <w:szCs w:val="24"/>
          <w:lang w:val="el-GR"/>
        </w:rPr>
        <w:t xml:space="preserve">  </w:t>
      </w:r>
      <w:r w:rsidR="00377A87" w:rsidRPr="00E40BA9">
        <w:rPr>
          <w:sz w:val="24"/>
          <w:szCs w:val="24"/>
          <w:lang w:val="el-GR"/>
        </w:rPr>
        <w:t xml:space="preserve">  </w:t>
      </w:r>
      <w:r w:rsidR="00E400B8" w:rsidRPr="00E40BA9">
        <w:rPr>
          <w:sz w:val="24"/>
          <w:szCs w:val="24"/>
          <w:lang w:val="el-GR"/>
        </w:rPr>
        <w:t xml:space="preserve">  </w:t>
      </w:r>
      <w:r w:rsidR="00377A87" w:rsidRPr="00E40BA9">
        <w:rPr>
          <w:sz w:val="24"/>
          <w:szCs w:val="24"/>
          <w:lang w:val="el-GR"/>
        </w:rPr>
        <w:t>......</w:t>
      </w:r>
      <w:r w:rsidR="00E400B8" w:rsidRPr="00E40BA9">
        <w:rPr>
          <w:sz w:val="24"/>
          <w:szCs w:val="24"/>
          <w:lang w:val="el-GR"/>
        </w:rPr>
        <w:t xml:space="preserve"> </w:t>
      </w:r>
      <w:r w:rsidR="006917A2" w:rsidRPr="00E40BA9">
        <w:rPr>
          <w:sz w:val="24"/>
          <w:szCs w:val="24"/>
          <w:lang w:val="el-GR"/>
        </w:rPr>
        <w:t xml:space="preserve">  </w:t>
      </w:r>
      <w:r w:rsidR="00E400B8" w:rsidRPr="00E40BA9">
        <w:rPr>
          <w:sz w:val="24"/>
          <w:szCs w:val="24"/>
          <w:lang w:val="el-GR"/>
        </w:rPr>
        <w:t>.......</w:t>
      </w:r>
    </w:p>
    <w:p w:rsidR="00491188" w:rsidRPr="00E40BA9" w:rsidRDefault="00491188" w:rsidP="00CF1D4B">
      <w:pPr>
        <w:ind w:left="360"/>
        <w:rPr>
          <w:sz w:val="24"/>
          <w:szCs w:val="24"/>
          <w:lang w:val="el-GR"/>
        </w:rPr>
      </w:pPr>
      <w:r w:rsidRPr="00E40BA9">
        <w:rPr>
          <w:sz w:val="24"/>
          <w:szCs w:val="24"/>
          <w:lang w:val="el-GR"/>
        </w:rPr>
        <w:t xml:space="preserve">      ε.       </w:t>
      </w:r>
      <w:proofErr w:type="spellStart"/>
      <w:r w:rsidR="00D52866" w:rsidRPr="00E40BA9">
        <w:rPr>
          <w:sz w:val="24"/>
          <w:szCs w:val="24"/>
          <w:lang w:val="el-GR"/>
        </w:rPr>
        <w:t>Ονομ</w:t>
      </w:r>
      <w:proofErr w:type="spellEnd"/>
      <w:r w:rsidR="00D52866" w:rsidRPr="00E40BA9">
        <w:rPr>
          <w:sz w:val="24"/>
          <w:szCs w:val="24"/>
          <w:lang w:val="el-GR"/>
        </w:rPr>
        <w:t>, ρεύμα λειτουργίας</w:t>
      </w:r>
      <w:r w:rsidR="00377A87" w:rsidRPr="00E40BA9">
        <w:rPr>
          <w:sz w:val="24"/>
          <w:szCs w:val="24"/>
          <w:lang w:val="el-GR"/>
        </w:rPr>
        <w:t xml:space="preserve"> </w:t>
      </w:r>
      <w:r w:rsidR="009E7642" w:rsidRPr="00E40BA9">
        <w:rPr>
          <w:sz w:val="24"/>
          <w:szCs w:val="24"/>
          <w:lang w:val="el-GR"/>
        </w:rPr>
        <w:t xml:space="preserve">(Α)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 xml:space="preserve">.......  .......    </w:t>
      </w:r>
      <w:r w:rsidR="00377A87" w:rsidRPr="00E40BA9">
        <w:rPr>
          <w:sz w:val="24"/>
          <w:szCs w:val="24"/>
          <w:lang w:val="el-GR"/>
        </w:rPr>
        <w:t>.......</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w:t>
      </w:r>
      <w:r w:rsidR="00DB23FE" w:rsidRPr="00E40BA9">
        <w:rPr>
          <w:sz w:val="24"/>
          <w:szCs w:val="24"/>
          <w:lang w:val="el-GR"/>
        </w:rPr>
        <w:t>..</w:t>
      </w:r>
      <w:r w:rsidR="006917A2" w:rsidRPr="00E40BA9">
        <w:rPr>
          <w:sz w:val="24"/>
          <w:szCs w:val="24"/>
          <w:lang w:val="el-GR"/>
        </w:rPr>
        <w:t>.</w:t>
      </w:r>
    </w:p>
    <w:p w:rsidR="00D52866" w:rsidRPr="0037135E" w:rsidRDefault="00DB23FE" w:rsidP="00CF1D4B">
      <w:pPr>
        <w:rPr>
          <w:sz w:val="24"/>
          <w:szCs w:val="24"/>
          <w:lang w:val="el-GR"/>
        </w:rPr>
      </w:pPr>
      <w:r w:rsidRPr="00E40BA9">
        <w:rPr>
          <w:sz w:val="24"/>
          <w:szCs w:val="24"/>
          <w:lang w:val="el-GR"/>
        </w:rPr>
        <w:t xml:space="preserve">          </w:t>
      </w:r>
      <w:proofErr w:type="spellStart"/>
      <w:r w:rsidRPr="00E40BA9">
        <w:rPr>
          <w:sz w:val="24"/>
          <w:szCs w:val="24"/>
          <w:lang w:val="el-GR"/>
        </w:rPr>
        <w:t>στ</w:t>
      </w:r>
      <w:proofErr w:type="spellEnd"/>
      <w:r w:rsidRPr="00E40BA9">
        <w:rPr>
          <w:sz w:val="24"/>
          <w:szCs w:val="24"/>
          <w:lang w:val="el-GR"/>
        </w:rPr>
        <w:t>.</w:t>
      </w:r>
      <w:r w:rsidR="00491188" w:rsidRPr="00E40BA9">
        <w:rPr>
          <w:sz w:val="24"/>
          <w:szCs w:val="24"/>
          <w:lang w:val="el-GR"/>
        </w:rPr>
        <w:t xml:space="preserve"> </w:t>
      </w:r>
      <w:r w:rsidRPr="00E40BA9">
        <w:rPr>
          <w:sz w:val="24"/>
          <w:szCs w:val="24"/>
          <w:lang w:val="el-GR"/>
        </w:rPr>
        <w:t xml:space="preserve">  </w:t>
      </w:r>
      <w:r w:rsidR="00491188" w:rsidRPr="00E40BA9">
        <w:rPr>
          <w:sz w:val="24"/>
          <w:szCs w:val="24"/>
          <w:lang w:val="el-GR"/>
        </w:rPr>
        <w:t xml:space="preserve">   </w:t>
      </w:r>
      <w:r w:rsidR="00D52866" w:rsidRPr="00E40BA9">
        <w:rPr>
          <w:sz w:val="24"/>
          <w:szCs w:val="24"/>
          <w:lang w:val="el-GR"/>
        </w:rPr>
        <w:t>Θερμικό ρεύμα</w:t>
      </w:r>
      <w:r w:rsidR="00377A87" w:rsidRPr="00E40BA9">
        <w:rPr>
          <w:sz w:val="24"/>
          <w:szCs w:val="24"/>
          <w:lang w:val="el-GR"/>
        </w:rPr>
        <w:t xml:space="preserve">   </w:t>
      </w:r>
      <w:r w:rsidR="009E7642" w:rsidRPr="00E40BA9">
        <w:rPr>
          <w:sz w:val="24"/>
          <w:szCs w:val="24"/>
          <w:lang w:val="el-GR"/>
        </w:rPr>
        <w:t>(Α)</w:t>
      </w:r>
      <w:r w:rsidR="00377A87" w:rsidRPr="00E40BA9">
        <w:rPr>
          <w:sz w:val="24"/>
          <w:szCs w:val="24"/>
          <w:lang w:val="el-GR"/>
        </w:rPr>
        <w:t xml:space="preserve">                                 </w:t>
      </w:r>
      <w:r w:rsidR="00320F95" w:rsidRPr="0037135E">
        <w:rPr>
          <w:sz w:val="24"/>
          <w:szCs w:val="24"/>
          <w:lang w:val="el-GR"/>
        </w:rPr>
        <w:t xml:space="preserve"> </w:t>
      </w:r>
      <w:r w:rsidR="00377A87" w:rsidRPr="00E40BA9">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  .......</w:t>
      </w:r>
      <w:r w:rsidR="00377A87" w:rsidRPr="00E40BA9">
        <w:rPr>
          <w:sz w:val="24"/>
          <w:szCs w:val="24"/>
          <w:lang w:val="el-GR"/>
        </w:rPr>
        <w:t xml:space="preserve">  </w:t>
      </w:r>
      <w:r w:rsidR="006917A2" w:rsidRPr="00E40BA9">
        <w:rPr>
          <w:sz w:val="24"/>
          <w:szCs w:val="24"/>
          <w:lang w:val="el-GR"/>
        </w:rPr>
        <w:t xml:space="preserve">  .......   </w:t>
      </w:r>
      <w:r w:rsidR="00191BD9" w:rsidRPr="00E40BA9">
        <w:rPr>
          <w:sz w:val="24"/>
          <w:szCs w:val="24"/>
          <w:lang w:val="el-GR"/>
        </w:rPr>
        <w:t xml:space="preserve"> </w:t>
      </w:r>
      <w:r w:rsidR="006917A2" w:rsidRPr="00E40BA9">
        <w:rPr>
          <w:sz w:val="24"/>
          <w:szCs w:val="24"/>
          <w:lang w:val="el-GR"/>
        </w:rPr>
        <w:t>.......</w:t>
      </w:r>
      <w:r w:rsidR="00320F95" w:rsidRPr="0037135E">
        <w:rPr>
          <w:sz w:val="24"/>
          <w:szCs w:val="24"/>
          <w:lang w:val="el-GR"/>
        </w:rPr>
        <w:t>.</w:t>
      </w:r>
    </w:p>
    <w:p w:rsidR="00D52866" w:rsidRPr="00E40BA9" w:rsidRDefault="00DB23FE" w:rsidP="00CF1D4B">
      <w:pPr>
        <w:ind w:left="360"/>
        <w:rPr>
          <w:sz w:val="24"/>
          <w:szCs w:val="24"/>
          <w:lang w:val="el-GR"/>
        </w:rPr>
      </w:pPr>
      <w:r w:rsidRPr="00E40BA9">
        <w:rPr>
          <w:sz w:val="24"/>
          <w:szCs w:val="24"/>
          <w:lang w:val="el-GR"/>
        </w:rPr>
        <w:t xml:space="preserve">     ζ.        Δ</w:t>
      </w:r>
      <w:r w:rsidR="00D52866" w:rsidRPr="00E40BA9">
        <w:rPr>
          <w:sz w:val="24"/>
          <w:szCs w:val="24"/>
          <w:lang w:val="el-GR"/>
        </w:rPr>
        <w:t>υναμικό ρεύμα</w:t>
      </w:r>
      <w:r w:rsidR="00377A87" w:rsidRPr="00E40BA9">
        <w:rPr>
          <w:sz w:val="24"/>
          <w:szCs w:val="24"/>
          <w:lang w:val="el-GR"/>
        </w:rPr>
        <w:t xml:space="preserve"> </w:t>
      </w:r>
      <w:r w:rsidR="003227EE" w:rsidRPr="00E40BA9">
        <w:rPr>
          <w:sz w:val="24"/>
          <w:szCs w:val="24"/>
          <w:lang w:val="el-GR"/>
        </w:rPr>
        <w:t>(Α)</w:t>
      </w:r>
      <w:r w:rsidR="00377A87" w:rsidRPr="00E40BA9">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  ......</w:t>
      </w:r>
      <w:r w:rsidR="00377A87" w:rsidRPr="00E40BA9">
        <w:rPr>
          <w:sz w:val="24"/>
          <w:szCs w:val="24"/>
          <w:lang w:val="el-GR"/>
        </w:rPr>
        <w:t xml:space="preserve">  </w:t>
      </w:r>
      <w:r w:rsidR="00191BD9" w:rsidRPr="00E40BA9">
        <w:rPr>
          <w:sz w:val="24"/>
          <w:szCs w:val="24"/>
          <w:lang w:val="el-GR"/>
        </w:rPr>
        <w:t xml:space="preserve">  </w:t>
      </w:r>
      <w:r w:rsidR="00377A87" w:rsidRPr="00E40BA9">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w:t>
      </w:r>
    </w:p>
    <w:p w:rsidR="00D52866" w:rsidRPr="00E40BA9" w:rsidRDefault="00DB23FE" w:rsidP="00CF1D4B">
      <w:pPr>
        <w:ind w:left="360"/>
        <w:rPr>
          <w:sz w:val="24"/>
          <w:szCs w:val="24"/>
          <w:lang w:val="el-GR"/>
        </w:rPr>
      </w:pPr>
      <w:r w:rsidRPr="00E40BA9">
        <w:rPr>
          <w:sz w:val="24"/>
          <w:szCs w:val="24"/>
          <w:lang w:val="el-GR"/>
        </w:rPr>
        <w:t xml:space="preserve">     η.       </w:t>
      </w:r>
      <w:r w:rsidR="00D52866" w:rsidRPr="00E40BA9">
        <w:rPr>
          <w:sz w:val="24"/>
          <w:szCs w:val="24"/>
          <w:lang w:val="el-GR"/>
        </w:rPr>
        <w:t>Αντοχή σε κάμψη</w:t>
      </w:r>
      <w:r w:rsidR="00377A87" w:rsidRPr="00E40BA9">
        <w:rPr>
          <w:sz w:val="24"/>
          <w:szCs w:val="24"/>
          <w:lang w:val="el-GR"/>
        </w:rPr>
        <w:t xml:space="preserve"> </w:t>
      </w:r>
      <w:r w:rsidR="003227EE" w:rsidRPr="00E40BA9">
        <w:rPr>
          <w:sz w:val="24"/>
          <w:szCs w:val="24"/>
          <w:lang w:val="el-GR"/>
        </w:rPr>
        <w:t>(Ν)</w:t>
      </w:r>
      <w:r w:rsidR="00377A87" w:rsidRPr="00E40BA9">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w:t>
      </w:r>
      <w:r w:rsidR="00AB013D">
        <w:rPr>
          <w:sz w:val="24"/>
          <w:szCs w:val="24"/>
          <w:lang w:val="el-GR"/>
        </w:rPr>
        <w:t xml:space="preserve"> </w:t>
      </w:r>
      <w:r w:rsidR="006917A2" w:rsidRPr="00E40BA9">
        <w:rPr>
          <w:sz w:val="24"/>
          <w:szCs w:val="24"/>
          <w:lang w:val="el-GR"/>
        </w:rPr>
        <w:t xml:space="preserve">  ......   .......   </w:t>
      </w:r>
      <w:r w:rsidR="00AB013D">
        <w:rPr>
          <w:sz w:val="24"/>
          <w:szCs w:val="24"/>
          <w:lang w:val="el-GR"/>
        </w:rPr>
        <w:t xml:space="preserve"> </w:t>
      </w:r>
      <w:r w:rsidR="006917A2" w:rsidRPr="00E40BA9">
        <w:rPr>
          <w:sz w:val="24"/>
          <w:szCs w:val="24"/>
          <w:lang w:val="el-GR"/>
        </w:rPr>
        <w:t xml:space="preserve"> ........</w:t>
      </w:r>
    </w:p>
    <w:p w:rsidR="00D52866" w:rsidRPr="00E40BA9" w:rsidRDefault="00DB23FE" w:rsidP="00CF1D4B">
      <w:pPr>
        <w:ind w:left="360"/>
        <w:rPr>
          <w:sz w:val="24"/>
          <w:szCs w:val="24"/>
          <w:lang w:val="el-GR"/>
        </w:rPr>
      </w:pPr>
      <w:r w:rsidRPr="00E40BA9">
        <w:rPr>
          <w:sz w:val="24"/>
          <w:szCs w:val="24"/>
          <w:lang w:val="el-GR"/>
        </w:rPr>
        <w:t xml:space="preserve">     θ.       Μ</w:t>
      </w:r>
      <w:r w:rsidR="00D52866" w:rsidRPr="00E40BA9">
        <w:rPr>
          <w:sz w:val="24"/>
          <w:szCs w:val="24"/>
          <w:lang w:val="el-GR"/>
        </w:rPr>
        <w:t>ήκος ερπυσμού</w:t>
      </w:r>
      <w:r w:rsidR="00377A87" w:rsidRPr="00E40BA9">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377A87" w:rsidRPr="00E40BA9">
        <w:rPr>
          <w:sz w:val="24"/>
          <w:szCs w:val="24"/>
          <w:lang w:val="el-GR"/>
        </w:rPr>
        <w:t>.</w:t>
      </w:r>
      <w:r w:rsidR="006917A2" w:rsidRPr="00E40BA9">
        <w:rPr>
          <w:sz w:val="24"/>
          <w:szCs w:val="24"/>
          <w:lang w:val="el-GR"/>
        </w:rPr>
        <w:t>.......</w:t>
      </w:r>
      <w:r w:rsidR="00AB013D">
        <w:rPr>
          <w:sz w:val="24"/>
          <w:szCs w:val="24"/>
          <w:lang w:val="el-GR"/>
        </w:rPr>
        <w:t xml:space="preserve"> </w:t>
      </w:r>
      <w:r w:rsidR="006917A2" w:rsidRPr="00E40BA9">
        <w:rPr>
          <w:sz w:val="24"/>
          <w:szCs w:val="24"/>
          <w:lang w:val="el-GR"/>
        </w:rPr>
        <w:t xml:space="preserve">  .......   .......   </w:t>
      </w:r>
      <w:r w:rsidR="00191BD9" w:rsidRPr="00E40BA9">
        <w:rPr>
          <w:sz w:val="24"/>
          <w:szCs w:val="24"/>
          <w:lang w:val="el-GR"/>
        </w:rPr>
        <w:t xml:space="preserve">  </w:t>
      </w:r>
      <w:r w:rsidR="006917A2" w:rsidRPr="00E40BA9">
        <w:rPr>
          <w:sz w:val="24"/>
          <w:szCs w:val="24"/>
          <w:lang w:val="el-GR"/>
        </w:rPr>
        <w:t>.......</w:t>
      </w:r>
    </w:p>
    <w:p w:rsidR="00D52866" w:rsidRPr="00E40BA9" w:rsidRDefault="00DB23FE" w:rsidP="00CF1D4B">
      <w:pPr>
        <w:ind w:left="360"/>
        <w:rPr>
          <w:sz w:val="24"/>
          <w:szCs w:val="24"/>
          <w:lang w:val="el-GR"/>
        </w:rPr>
      </w:pPr>
      <w:r w:rsidRPr="00E40BA9">
        <w:rPr>
          <w:sz w:val="24"/>
          <w:szCs w:val="24"/>
          <w:lang w:val="el-GR"/>
        </w:rPr>
        <w:t xml:space="preserve">      ι.       </w:t>
      </w:r>
      <w:r w:rsidR="00D52866" w:rsidRPr="00E40BA9">
        <w:rPr>
          <w:sz w:val="24"/>
          <w:szCs w:val="24"/>
          <w:lang w:val="el-GR"/>
        </w:rPr>
        <w:t xml:space="preserve">Γωνία </w:t>
      </w:r>
      <w:proofErr w:type="spellStart"/>
      <w:r w:rsidR="00D52866" w:rsidRPr="00E40BA9">
        <w:rPr>
          <w:sz w:val="24"/>
          <w:szCs w:val="24"/>
          <w:lang w:val="el-GR"/>
        </w:rPr>
        <w:t>έδρασης</w:t>
      </w:r>
      <w:proofErr w:type="spellEnd"/>
      <w:r w:rsidR="00377A87" w:rsidRPr="00E40BA9">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w:t>
      </w:r>
      <w:r w:rsidR="00AB013D">
        <w:rPr>
          <w:sz w:val="24"/>
          <w:szCs w:val="24"/>
          <w:lang w:val="el-GR"/>
        </w:rPr>
        <w:t xml:space="preserve"> </w:t>
      </w:r>
      <w:r w:rsidR="006917A2" w:rsidRPr="00E40BA9">
        <w:rPr>
          <w:sz w:val="24"/>
          <w:szCs w:val="24"/>
          <w:lang w:val="el-GR"/>
        </w:rPr>
        <w:t xml:space="preserve">  .......   ........</w:t>
      </w:r>
      <w:r w:rsidR="00AB013D">
        <w:rPr>
          <w:sz w:val="24"/>
          <w:szCs w:val="24"/>
          <w:lang w:val="el-GR"/>
        </w:rPr>
        <w:t xml:space="preserve">  </w:t>
      </w:r>
      <w:r w:rsidR="006917A2" w:rsidRPr="00E40BA9">
        <w:rPr>
          <w:sz w:val="24"/>
          <w:szCs w:val="24"/>
          <w:lang w:val="el-GR"/>
        </w:rPr>
        <w:t xml:space="preserve">  ........</w:t>
      </w:r>
      <w:r w:rsidR="00377A87" w:rsidRPr="00E40BA9">
        <w:rPr>
          <w:sz w:val="24"/>
          <w:szCs w:val="24"/>
          <w:lang w:val="el-GR"/>
        </w:rPr>
        <w:t xml:space="preserve"> </w:t>
      </w:r>
    </w:p>
    <w:p w:rsidR="00D52866" w:rsidRPr="00E40BA9" w:rsidRDefault="00DB23FE" w:rsidP="00CF1D4B">
      <w:pPr>
        <w:ind w:left="360"/>
        <w:rPr>
          <w:sz w:val="24"/>
          <w:szCs w:val="24"/>
          <w:lang w:val="el-GR"/>
        </w:rPr>
      </w:pPr>
      <w:r w:rsidRPr="00E40BA9">
        <w:rPr>
          <w:sz w:val="24"/>
          <w:szCs w:val="24"/>
          <w:lang w:val="el-GR"/>
        </w:rPr>
        <w:t xml:space="preserve">      </w:t>
      </w:r>
      <w:proofErr w:type="spellStart"/>
      <w:r w:rsidR="00D97E32" w:rsidRPr="00E40BA9">
        <w:rPr>
          <w:sz w:val="24"/>
          <w:szCs w:val="24"/>
          <w:lang w:val="el-GR"/>
        </w:rPr>
        <w:t>ια</w:t>
      </w:r>
      <w:proofErr w:type="spellEnd"/>
      <w:r w:rsidRPr="00E40BA9">
        <w:rPr>
          <w:sz w:val="24"/>
          <w:szCs w:val="24"/>
          <w:lang w:val="el-GR"/>
        </w:rPr>
        <w:t xml:space="preserve">.      </w:t>
      </w:r>
      <w:r w:rsidR="00D52866" w:rsidRPr="00E40BA9">
        <w:rPr>
          <w:sz w:val="24"/>
          <w:szCs w:val="24"/>
          <w:lang w:val="el-GR"/>
        </w:rPr>
        <w:t xml:space="preserve">Θερμικό </w:t>
      </w:r>
      <w:r w:rsidR="00694119" w:rsidRPr="00E40BA9">
        <w:rPr>
          <w:sz w:val="24"/>
          <w:szCs w:val="24"/>
          <w:lang w:val="el-GR"/>
        </w:rPr>
        <w:t xml:space="preserve">όριο-κλάση            </w:t>
      </w:r>
      <w:r w:rsidR="00260A19" w:rsidRPr="00E40BA9">
        <w:rPr>
          <w:sz w:val="24"/>
          <w:szCs w:val="24"/>
          <w:lang w:val="el-GR"/>
        </w:rPr>
        <w:t xml:space="preserve">                    </w:t>
      </w:r>
      <w:r w:rsidR="00320F95" w:rsidRPr="00320F95">
        <w:rPr>
          <w:sz w:val="24"/>
          <w:szCs w:val="24"/>
          <w:lang w:val="el-GR"/>
        </w:rPr>
        <w:t xml:space="preserve">   </w:t>
      </w:r>
      <w:r w:rsidR="00260A19" w:rsidRPr="00E40BA9">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320F95">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 xml:space="preserve"> ........</w:t>
      </w:r>
    </w:p>
    <w:p w:rsidR="00D52866" w:rsidRPr="00E40BA9" w:rsidRDefault="00DB23FE" w:rsidP="00CF1D4B">
      <w:pPr>
        <w:ind w:left="360"/>
        <w:rPr>
          <w:sz w:val="24"/>
          <w:szCs w:val="24"/>
          <w:lang w:val="el-GR"/>
        </w:rPr>
      </w:pPr>
      <w:r w:rsidRPr="00E40BA9">
        <w:rPr>
          <w:sz w:val="24"/>
          <w:szCs w:val="24"/>
          <w:lang w:val="el-GR"/>
        </w:rPr>
        <w:t xml:space="preserve">      </w:t>
      </w:r>
      <w:proofErr w:type="spellStart"/>
      <w:r w:rsidR="00D97E32" w:rsidRPr="00E40BA9">
        <w:rPr>
          <w:sz w:val="24"/>
          <w:szCs w:val="24"/>
          <w:lang w:val="el-GR"/>
        </w:rPr>
        <w:t>ιβ</w:t>
      </w:r>
      <w:proofErr w:type="spellEnd"/>
      <w:r w:rsidRPr="00E40BA9">
        <w:rPr>
          <w:sz w:val="24"/>
          <w:szCs w:val="24"/>
          <w:lang w:val="el-GR"/>
        </w:rPr>
        <w:t xml:space="preserve">.      </w:t>
      </w:r>
      <w:r w:rsidR="00D52866" w:rsidRPr="00E40BA9">
        <w:rPr>
          <w:sz w:val="24"/>
          <w:szCs w:val="24"/>
          <w:lang w:val="el-GR"/>
        </w:rPr>
        <w:t>Διηλεκτρικός συντελεστής απωλειών</w:t>
      </w:r>
      <w:r w:rsidR="00260A19" w:rsidRPr="00E40BA9">
        <w:rPr>
          <w:sz w:val="24"/>
          <w:szCs w:val="24"/>
          <w:lang w:val="el-GR"/>
        </w:rPr>
        <w:t xml:space="preserve">        </w:t>
      </w:r>
      <w:r w:rsidR="00320F95" w:rsidRPr="00320F95">
        <w:rPr>
          <w:sz w:val="24"/>
          <w:szCs w:val="24"/>
          <w:lang w:val="el-GR"/>
        </w:rPr>
        <w:t xml:space="preserve">   </w:t>
      </w:r>
      <w:r w:rsidR="00260A19" w:rsidRPr="00E40BA9">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 xml:space="preserve">   .......    </w:t>
      </w:r>
      <w:r w:rsidR="00AB013D">
        <w:rPr>
          <w:sz w:val="24"/>
          <w:szCs w:val="24"/>
          <w:lang w:val="el-GR"/>
        </w:rPr>
        <w:t xml:space="preserve"> </w:t>
      </w:r>
      <w:r w:rsidR="006917A2" w:rsidRPr="00E40BA9">
        <w:rPr>
          <w:sz w:val="24"/>
          <w:szCs w:val="24"/>
          <w:lang w:val="el-GR"/>
        </w:rPr>
        <w:t>.......</w:t>
      </w:r>
      <w:r w:rsidR="00377A87" w:rsidRPr="00E40BA9">
        <w:rPr>
          <w:sz w:val="24"/>
          <w:szCs w:val="24"/>
          <w:lang w:val="el-GR"/>
        </w:rPr>
        <w:t xml:space="preserve">     </w:t>
      </w:r>
    </w:p>
    <w:p w:rsidR="00D52866" w:rsidRPr="00E40BA9" w:rsidRDefault="00DB23FE" w:rsidP="00CF1D4B">
      <w:pPr>
        <w:ind w:left="360"/>
        <w:rPr>
          <w:sz w:val="24"/>
          <w:szCs w:val="24"/>
          <w:lang w:val="el-GR"/>
        </w:rPr>
      </w:pPr>
      <w:r w:rsidRPr="00E40BA9">
        <w:rPr>
          <w:sz w:val="24"/>
          <w:szCs w:val="24"/>
          <w:lang w:val="el-GR"/>
        </w:rPr>
        <w:t xml:space="preserve">      </w:t>
      </w:r>
      <w:proofErr w:type="spellStart"/>
      <w:r w:rsidR="00D97E32" w:rsidRPr="00E40BA9">
        <w:rPr>
          <w:sz w:val="24"/>
          <w:szCs w:val="24"/>
          <w:lang w:val="el-GR"/>
        </w:rPr>
        <w:t>ιγ</w:t>
      </w:r>
      <w:proofErr w:type="spellEnd"/>
      <w:r w:rsidRPr="00E40BA9">
        <w:rPr>
          <w:sz w:val="24"/>
          <w:szCs w:val="24"/>
          <w:lang w:val="el-GR"/>
        </w:rPr>
        <w:t xml:space="preserve">.      </w:t>
      </w:r>
      <w:r w:rsidR="00D52866" w:rsidRPr="00E40BA9">
        <w:rPr>
          <w:sz w:val="24"/>
          <w:szCs w:val="24"/>
          <w:lang w:val="el-GR"/>
        </w:rPr>
        <w:t>Μερικές εκκενώσεις για μέγιστη πολική τάση</w:t>
      </w:r>
      <w:r w:rsidR="00377A87" w:rsidRPr="00E40BA9">
        <w:rPr>
          <w:sz w:val="24"/>
          <w:szCs w:val="24"/>
          <w:lang w:val="el-GR"/>
        </w:rPr>
        <w:t xml:space="preserve"> </w:t>
      </w:r>
      <w:r w:rsidR="00320F95" w:rsidRPr="00320F95">
        <w:rPr>
          <w:sz w:val="24"/>
          <w:szCs w:val="24"/>
          <w:lang w:val="el-GR"/>
        </w:rPr>
        <w:t xml:space="preserve">  </w:t>
      </w:r>
      <w:r w:rsidR="00836BA3" w:rsidRPr="00E40BA9">
        <w:rPr>
          <w:sz w:val="24"/>
          <w:szCs w:val="24"/>
          <w:lang w:val="el-GR"/>
        </w:rPr>
        <w:t xml:space="preserve"> </w:t>
      </w:r>
      <w:r w:rsidR="006917A2" w:rsidRPr="00E40BA9">
        <w:rPr>
          <w:sz w:val="24"/>
          <w:szCs w:val="24"/>
          <w:lang w:val="el-GR"/>
        </w:rPr>
        <w:t>........  .......</w:t>
      </w:r>
      <w:r w:rsidR="00377A87" w:rsidRPr="00E40BA9">
        <w:rPr>
          <w:sz w:val="24"/>
          <w:szCs w:val="24"/>
          <w:lang w:val="el-GR"/>
        </w:rPr>
        <w:t xml:space="preserve"> </w:t>
      </w:r>
      <w:r w:rsidR="00AB013D">
        <w:rPr>
          <w:sz w:val="24"/>
          <w:szCs w:val="24"/>
          <w:lang w:val="el-GR"/>
        </w:rPr>
        <w:t xml:space="preserve">  </w:t>
      </w:r>
      <w:r w:rsidR="00377A87" w:rsidRPr="00E40BA9">
        <w:rPr>
          <w:sz w:val="24"/>
          <w:szCs w:val="24"/>
          <w:lang w:val="el-GR"/>
        </w:rPr>
        <w:t xml:space="preserve"> ........</w:t>
      </w:r>
      <w:r w:rsidR="006917A2" w:rsidRPr="00E40BA9">
        <w:rPr>
          <w:sz w:val="24"/>
          <w:szCs w:val="24"/>
          <w:lang w:val="el-GR"/>
        </w:rPr>
        <w:t xml:space="preserve">    </w:t>
      </w:r>
      <w:r w:rsidR="00AB013D">
        <w:rPr>
          <w:sz w:val="24"/>
          <w:szCs w:val="24"/>
          <w:lang w:val="el-GR"/>
        </w:rPr>
        <w:t xml:space="preserve"> </w:t>
      </w:r>
      <w:r w:rsidR="006917A2" w:rsidRPr="00E40BA9">
        <w:rPr>
          <w:sz w:val="24"/>
          <w:szCs w:val="24"/>
          <w:lang w:val="el-GR"/>
        </w:rPr>
        <w:t>.......</w:t>
      </w:r>
    </w:p>
    <w:p w:rsidR="00377A87" w:rsidRPr="00CF1D4B" w:rsidRDefault="00DB23FE" w:rsidP="00CF1D4B">
      <w:pPr>
        <w:ind w:left="360"/>
        <w:rPr>
          <w:iCs/>
          <w:sz w:val="24"/>
          <w:szCs w:val="24"/>
          <w:lang w:val="el-GR"/>
        </w:rPr>
      </w:pPr>
      <w:r w:rsidRPr="00E40BA9">
        <w:rPr>
          <w:sz w:val="24"/>
          <w:szCs w:val="24"/>
          <w:lang w:val="el-GR"/>
        </w:rPr>
        <w:t xml:space="preserve">      </w:t>
      </w:r>
      <w:r w:rsidR="00D97E32" w:rsidRPr="00E40BA9">
        <w:rPr>
          <w:sz w:val="24"/>
          <w:szCs w:val="24"/>
          <w:lang w:val="el-GR"/>
        </w:rPr>
        <w:t>ιδ</w:t>
      </w:r>
      <w:r w:rsidRPr="00E40BA9">
        <w:rPr>
          <w:sz w:val="24"/>
          <w:szCs w:val="24"/>
          <w:lang w:val="el-GR"/>
        </w:rPr>
        <w:t xml:space="preserve">.      </w:t>
      </w:r>
      <w:r w:rsidR="004F6450" w:rsidRPr="00E40BA9">
        <w:rPr>
          <w:sz w:val="24"/>
          <w:szCs w:val="24"/>
          <w:lang w:val="el-GR"/>
        </w:rPr>
        <w:t>Στάθμες μόνωσης</w:t>
      </w:r>
      <w:r w:rsidR="00D45E2C" w:rsidRPr="00E40BA9">
        <w:rPr>
          <w:sz w:val="24"/>
          <w:szCs w:val="24"/>
          <w:lang w:val="el-GR"/>
        </w:rPr>
        <w:t xml:space="preserve">                                    </w:t>
      </w:r>
      <w:r w:rsidR="00A21915" w:rsidRPr="00CF1D4B">
        <w:rPr>
          <w:iCs/>
          <w:sz w:val="24"/>
          <w:szCs w:val="24"/>
          <w:lang w:val="el-GR"/>
        </w:rPr>
        <w:t xml:space="preserve">   </w:t>
      </w:r>
      <w:r w:rsidR="00260A19" w:rsidRPr="00CF1D4B">
        <w:rPr>
          <w:iCs/>
          <w:sz w:val="24"/>
          <w:szCs w:val="24"/>
          <w:lang w:val="el-GR"/>
        </w:rPr>
        <w:t xml:space="preserve">    </w:t>
      </w:r>
      <w:r w:rsidR="00320F95" w:rsidRPr="0037135E">
        <w:rPr>
          <w:iCs/>
          <w:sz w:val="24"/>
          <w:szCs w:val="24"/>
          <w:lang w:val="el-GR"/>
        </w:rPr>
        <w:t xml:space="preserve">   </w:t>
      </w:r>
      <w:r w:rsidR="00A21915" w:rsidRPr="00CF1D4B">
        <w:rPr>
          <w:iCs/>
          <w:sz w:val="24"/>
          <w:szCs w:val="24"/>
          <w:lang w:val="el-GR"/>
        </w:rPr>
        <w:t xml:space="preserve"> </w:t>
      </w:r>
      <w:r w:rsidR="00AB013D">
        <w:rPr>
          <w:iCs/>
          <w:sz w:val="24"/>
          <w:szCs w:val="24"/>
          <w:lang w:val="el-GR"/>
        </w:rPr>
        <w:t xml:space="preserve">  </w:t>
      </w:r>
      <w:r w:rsidR="006917A2" w:rsidRPr="00E40BA9">
        <w:rPr>
          <w:sz w:val="24"/>
          <w:szCs w:val="24"/>
          <w:lang w:val="el-GR"/>
        </w:rPr>
        <w:t>........</w:t>
      </w:r>
      <w:r w:rsidR="00AB013D">
        <w:rPr>
          <w:sz w:val="24"/>
          <w:szCs w:val="24"/>
          <w:lang w:val="el-GR"/>
        </w:rPr>
        <w:t xml:space="preserve"> </w:t>
      </w:r>
      <w:r w:rsidR="006917A2" w:rsidRPr="00E40BA9">
        <w:rPr>
          <w:sz w:val="24"/>
          <w:szCs w:val="24"/>
          <w:lang w:val="el-GR"/>
        </w:rPr>
        <w:t xml:space="preserve">  ....... </w:t>
      </w:r>
      <w:r w:rsidR="00AB013D">
        <w:rPr>
          <w:sz w:val="24"/>
          <w:szCs w:val="24"/>
          <w:lang w:val="el-GR"/>
        </w:rPr>
        <w:t xml:space="preserve">  </w:t>
      </w:r>
      <w:r w:rsidR="006917A2" w:rsidRPr="00E40BA9">
        <w:rPr>
          <w:sz w:val="24"/>
          <w:szCs w:val="24"/>
          <w:lang w:val="el-GR"/>
        </w:rPr>
        <w:t xml:space="preserve"> .......    </w:t>
      </w:r>
      <w:r w:rsidR="00AB013D">
        <w:rPr>
          <w:sz w:val="24"/>
          <w:szCs w:val="24"/>
          <w:lang w:val="el-GR"/>
        </w:rPr>
        <w:t xml:space="preserve"> </w:t>
      </w:r>
      <w:r w:rsidR="006917A2" w:rsidRPr="00E40BA9">
        <w:rPr>
          <w:sz w:val="24"/>
          <w:szCs w:val="24"/>
          <w:lang w:val="el-GR"/>
        </w:rPr>
        <w:t xml:space="preserve">....... </w:t>
      </w:r>
      <w:r w:rsidR="00377A87" w:rsidRPr="00E40BA9">
        <w:rPr>
          <w:sz w:val="24"/>
          <w:szCs w:val="24"/>
          <w:lang w:val="el-GR"/>
        </w:rPr>
        <w:t xml:space="preserve"> </w:t>
      </w:r>
    </w:p>
    <w:p w:rsidR="00D97E32" w:rsidRPr="00CF1D4B" w:rsidRDefault="00D97E32" w:rsidP="00CF1D4B">
      <w:pPr>
        <w:ind w:left="360"/>
        <w:rPr>
          <w:iCs/>
          <w:sz w:val="24"/>
          <w:szCs w:val="24"/>
          <w:lang w:val="el-GR"/>
        </w:rPr>
      </w:pPr>
      <w:r w:rsidRPr="00E40BA9">
        <w:rPr>
          <w:sz w:val="24"/>
          <w:szCs w:val="24"/>
          <w:lang w:val="el-GR"/>
        </w:rPr>
        <w:t xml:space="preserve">      </w:t>
      </w:r>
      <w:proofErr w:type="spellStart"/>
      <w:r w:rsidRPr="00E40BA9">
        <w:rPr>
          <w:sz w:val="24"/>
          <w:szCs w:val="24"/>
          <w:lang w:val="el-GR"/>
        </w:rPr>
        <w:t>ιε</w:t>
      </w:r>
      <w:proofErr w:type="spellEnd"/>
      <w:r w:rsidRPr="00E40BA9">
        <w:rPr>
          <w:sz w:val="24"/>
          <w:szCs w:val="24"/>
          <w:lang w:val="el-GR"/>
        </w:rPr>
        <w:t xml:space="preserve">.      Διατομή διερχόμενου αγωγού                  </w:t>
      </w:r>
      <w:r w:rsidRPr="00CF1D4B">
        <w:rPr>
          <w:iCs/>
          <w:sz w:val="24"/>
          <w:szCs w:val="24"/>
          <w:lang w:val="el-GR"/>
        </w:rPr>
        <w:t xml:space="preserve">        </w:t>
      </w:r>
      <w:r w:rsidR="00AB013D">
        <w:rPr>
          <w:iCs/>
          <w:sz w:val="24"/>
          <w:szCs w:val="24"/>
          <w:lang w:val="el-GR"/>
        </w:rPr>
        <w:t xml:space="preserve"> </w:t>
      </w:r>
      <w:r w:rsidRPr="00E40BA9">
        <w:rPr>
          <w:sz w:val="24"/>
          <w:szCs w:val="24"/>
          <w:lang w:val="el-GR"/>
        </w:rPr>
        <w:t>........</w:t>
      </w:r>
      <w:r w:rsidR="00AB013D">
        <w:rPr>
          <w:sz w:val="24"/>
          <w:szCs w:val="24"/>
          <w:lang w:val="el-GR"/>
        </w:rPr>
        <w:t xml:space="preserve"> </w:t>
      </w:r>
      <w:r w:rsidRPr="00E40BA9">
        <w:rPr>
          <w:sz w:val="24"/>
          <w:szCs w:val="24"/>
          <w:lang w:val="el-GR"/>
        </w:rPr>
        <w:t xml:space="preserve">  .......   </w:t>
      </w:r>
      <w:r w:rsidR="00AB013D">
        <w:rPr>
          <w:sz w:val="24"/>
          <w:szCs w:val="24"/>
          <w:lang w:val="el-GR"/>
        </w:rPr>
        <w:t xml:space="preserve">    </w:t>
      </w:r>
      <w:r w:rsidRPr="00E40BA9">
        <w:rPr>
          <w:sz w:val="24"/>
          <w:szCs w:val="24"/>
          <w:lang w:val="el-GR"/>
        </w:rPr>
        <w:t xml:space="preserve">         .......  </w:t>
      </w:r>
    </w:p>
    <w:p w:rsidR="00377A87" w:rsidRPr="00CF1D4B" w:rsidRDefault="00A21915" w:rsidP="00CF1D4B">
      <w:pPr>
        <w:ind w:left="349"/>
        <w:rPr>
          <w:iCs/>
          <w:sz w:val="24"/>
          <w:szCs w:val="24"/>
          <w:lang w:val="el-GR"/>
        </w:rPr>
      </w:pPr>
      <w:r w:rsidRPr="00E40BA9">
        <w:rPr>
          <w:sz w:val="24"/>
          <w:szCs w:val="24"/>
          <w:lang w:val="el-GR"/>
        </w:rPr>
        <w:t xml:space="preserve">   </w:t>
      </w:r>
      <w:r w:rsidR="00DB23FE" w:rsidRPr="00E40BA9">
        <w:rPr>
          <w:sz w:val="24"/>
          <w:szCs w:val="24"/>
          <w:lang w:val="el-GR"/>
        </w:rPr>
        <w:t xml:space="preserve"> </w:t>
      </w:r>
      <w:r w:rsidRPr="00E40BA9">
        <w:rPr>
          <w:sz w:val="24"/>
          <w:szCs w:val="24"/>
          <w:lang w:val="el-GR"/>
        </w:rPr>
        <w:t xml:space="preserve">  </w:t>
      </w:r>
      <w:r w:rsidR="00D97E32" w:rsidRPr="00E40BA9">
        <w:rPr>
          <w:sz w:val="24"/>
          <w:szCs w:val="24"/>
          <w:lang w:val="el-GR"/>
        </w:rPr>
        <w:t>ιστ</w:t>
      </w:r>
      <w:r w:rsidRPr="00E40BA9">
        <w:rPr>
          <w:sz w:val="24"/>
          <w:szCs w:val="24"/>
          <w:lang w:val="el-GR"/>
        </w:rPr>
        <w:t xml:space="preserve">.  </w:t>
      </w:r>
      <w:r w:rsidR="00DB23FE" w:rsidRPr="00E40BA9">
        <w:rPr>
          <w:sz w:val="24"/>
          <w:szCs w:val="24"/>
          <w:lang w:val="el-GR"/>
        </w:rPr>
        <w:t xml:space="preserve">  </w:t>
      </w:r>
      <w:r w:rsidRPr="00E40BA9">
        <w:rPr>
          <w:sz w:val="24"/>
          <w:szCs w:val="24"/>
          <w:lang w:val="el-GR"/>
        </w:rPr>
        <w:t xml:space="preserve">  Αντοχή σε σεισμική καταπόνηση</w:t>
      </w:r>
      <w:r w:rsidR="00260A19" w:rsidRPr="00E40BA9">
        <w:rPr>
          <w:sz w:val="24"/>
          <w:szCs w:val="24"/>
          <w:lang w:val="el-GR"/>
        </w:rPr>
        <w:t xml:space="preserve">                    </w:t>
      </w:r>
      <w:r w:rsidR="006917A2" w:rsidRPr="00E40BA9">
        <w:rPr>
          <w:sz w:val="24"/>
          <w:szCs w:val="24"/>
          <w:lang w:val="el-GR"/>
        </w:rPr>
        <w:t>........</w:t>
      </w:r>
      <w:r w:rsidR="00AB013D">
        <w:rPr>
          <w:sz w:val="24"/>
          <w:szCs w:val="24"/>
          <w:lang w:val="el-GR"/>
        </w:rPr>
        <w:t xml:space="preserve"> </w:t>
      </w:r>
      <w:r w:rsidR="006917A2" w:rsidRPr="00E40BA9">
        <w:rPr>
          <w:sz w:val="24"/>
          <w:szCs w:val="24"/>
          <w:lang w:val="el-GR"/>
        </w:rPr>
        <w:t xml:space="preserve">  .......</w:t>
      </w:r>
      <w:r w:rsidRPr="00E40BA9">
        <w:rPr>
          <w:sz w:val="24"/>
          <w:szCs w:val="24"/>
          <w:lang w:val="el-GR"/>
        </w:rPr>
        <w:t xml:space="preserve">  </w:t>
      </w:r>
      <w:r w:rsidR="00AB013D">
        <w:rPr>
          <w:sz w:val="24"/>
          <w:szCs w:val="24"/>
          <w:lang w:val="el-GR"/>
        </w:rPr>
        <w:t xml:space="preserve"> </w:t>
      </w:r>
      <w:r w:rsidRPr="00E40BA9">
        <w:rPr>
          <w:sz w:val="24"/>
          <w:szCs w:val="24"/>
          <w:lang w:val="el-GR"/>
        </w:rPr>
        <w:t>........</w:t>
      </w:r>
      <w:r w:rsidR="006917A2" w:rsidRPr="00E40BA9">
        <w:rPr>
          <w:sz w:val="24"/>
          <w:szCs w:val="24"/>
          <w:lang w:val="el-GR"/>
        </w:rPr>
        <w:t xml:space="preserve">    ........</w:t>
      </w:r>
    </w:p>
    <w:p w:rsidR="00377A87" w:rsidRPr="00E40BA9" w:rsidRDefault="00377A87" w:rsidP="00CF1D4B">
      <w:pPr>
        <w:ind w:left="349"/>
        <w:rPr>
          <w:sz w:val="24"/>
          <w:szCs w:val="24"/>
          <w:lang w:val="el-GR"/>
        </w:rPr>
      </w:pPr>
      <w:r w:rsidRPr="00CF1D4B">
        <w:rPr>
          <w:iCs/>
          <w:sz w:val="24"/>
          <w:szCs w:val="24"/>
          <w:lang w:val="el-GR"/>
        </w:rPr>
        <w:lastRenderedPageBreak/>
        <w:t xml:space="preserve">  </w:t>
      </w:r>
      <w:r w:rsidR="00A21915" w:rsidRPr="00CF1D4B">
        <w:rPr>
          <w:iCs/>
          <w:sz w:val="24"/>
          <w:szCs w:val="24"/>
          <w:lang w:val="el-GR"/>
        </w:rPr>
        <w:t xml:space="preserve">    </w:t>
      </w:r>
      <w:proofErr w:type="spellStart"/>
      <w:r w:rsidR="00D97E32" w:rsidRPr="00E40BA9">
        <w:rPr>
          <w:sz w:val="24"/>
          <w:szCs w:val="24"/>
          <w:lang w:val="el-GR"/>
        </w:rPr>
        <w:t>ιζ</w:t>
      </w:r>
      <w:proofErr w:type="spellEnd"/>
      <w:r w:rsidR="00A21915" w:rsidRPr="00E40BA9">
        <w:rPr>
          <w:sz w:val="24"/>
          <w:szCs w:val="24"/>
          <w:lang w:val="el-GR"/>
        </w:rPr>
        <w:t xml:space="preserve">.  </w:t>
      </w:r>
      <w:r w:rsidR="00DB23FE" w:rsidRPr="00E40BA9">
        <w:rPr>
          <w:sz w:val="24"/>
          <w:szCs w:val="24"/>
          <w:lang w:val="el-GR"/>
        </w:rPr>
        <w:t xml:space="preserve">  </w:t>
      </w:r>
      <w:r w:rsidR="00A21915" w:rsidRPr="00E40BA9">
        <w:rPr>
          <w:sz w:val="24"/>
          <w:szCs w:val="24"/>
          <w:lang w:val="el-GR"/>
        </w:rPr>
        <w:t xml:space="preserve">  </w:t>
      </w:r>
      <w:r w:rsidR="00AB013D">
        <w:rPr>
          <w:sz w:val="24"/>
          <w:szCs w:val="24"/>
          <w:lang w:val="el-GR"/>
        </w:rPr>
        <w:t>Π</w:t>
      </w:r>
      <w:r w:rsidR="00AB013D" w:rsidRPr="003D2A25">
        <w:rPr>
          <w:sz w:val="24"/>
          <w:szCs w:val="24"/>
          <w:lang w:val="el-GR"/>
        </w:rPr>
        <w:t xml:space="preserve">ληρούν </w:t>
      </w:r>
      <w:r w:rsidR="00A21915" w:rsidRPr="00E40BA9">
        <w:rPr>
          <w:sz w:val="24"/>
          <w:szCs w:val="24"/>
          <w:lang w:val="el-GR"/>
        </w:rPr>
        <w:t>οι μονωτήρες</w:t>
      </w:r>
      <w:r w:rsidR="00AB013D" w:rsidRPr="00AB013D">
        <w:rPr>
          <w:sz w:val="24"/>
          <w:szCs w:val="24"/>
          <w:lang w:val="el-GR"/>
        </w:rPr>
        <w:t xml:space="preserve"> </w:t>
      </w:r>
      <w:r w:rsidR="00AB013D" w:rsidRPr="00F513FE">
        <w:rPr>
          <w:sz w:val="24"/>
          <w:szCs w:val="24"/>
          <w:lang w:val="el-GR"/>
        </w:rPr>
        <w:t>διέλευσης</w:t>
      </w:r>
      <w:r w:rsidR="00A21915" w:rsidRPr="00E40BA9">
        <w:rPr>
          <w:sz w:val="24"/>
          <w:szCs w:val="24"/>
          <w:lang w:val="el-GR"/>
        </w:rPr>
        <w:t xml:space="preserve"> </w:t>
      </w:r>
    </w:p>
    <w:p w:rsidR="00A21915" w:rsidRPr="00E40BA9" w:rsidRDefault="00A21915" w:rsidP="00CF1D4B">
      <w:pPr>
        <w:ind w:left="349"/>
        <w:rPr>
          <w:sz w:val="24"/>
          <w:szCs w:val="24"/>
          <w:lang w:val="el-GR"/>
        </w:rPr>
      </w:pPr>
      <w:r w:rsidRPr="00E40BA9">
        <w:rPr>
          <w:sz w:val="24"/>
          <w:szCs w:val="24"/>
          <w:lang w:val="el-GR"/>
        </w:rPr>
        <w:t xml:space="preserve">               τις απαιτήσεις των παρ</w:t>
      </w:r>
      <w:r w:rsidR="00AB013D">
        <w:rPr>
          <w:sz w:val="24"/>
          <w:szCs w:val="24"/>
          <w:lang w:val="el-GR"/>
        </w:rPr>
        <w:t>.</w:t>
      </w:r>
      <w:r w:rsidRPr="00E40BA9">
        <w:rPr>
          <w:sz w:val="24"/>
          <w:szCs w:val="24"/>
          <w:lang w:val="el-GR"/>
        </w:rPr>
        <w:t xml:space="preserve"> </w:t>
      </w:r>
      <w:r w:rsidRPr="00E40BA9">
        <w:rPr>
          <w:sz w:val="24"/>
          <w:szCs w:val="24"/>
        </w:rPr>
        <w:t>IX</w:t>
      </w:r>
      <w:r w:rsidRPr="00E40BA9">
        <w:rPr>
          <w:sz w:val="24"/>
          <w:szCs w:val="24"/>
          <w:lang w:val="el-GR"/>
        </w:rPr>
        <w:t>-</w:t>
      </w:r>
      <w:r w:rsidR="00AB013D">
        <w:rPr>
          <w:sz w:val="24"/>
          <w:szCs w:val="24"/>
          <w:lang w:val="el-GR"/>
        </w:rPr>
        <w:t>8</w:t>
      </w:r>
      <w:r w:rsidRPr="00E40BA9">
        <w:rPr>
          <w:sz w:val="24"/>
          <w:szCs w:val="24"/>
          <w:lang w:val="el-GR"/>
        </w:rPr>
        <w:t xml:space="preserve">.5 </w:t>
      </w:r>
      <w:r w:rsidR="00AB013D">
        <w:rPr>
          <w:sz w:val="24"/>
          <w:szCs w:val="24"/>
          <w:lang w:val="el-GR"/>
        </w:rPr>
        <w:t>και</w:t>
      </w:r>
      <w:r w:rsidRPr="00E40BA9">
        <w:rPr>
          <w:sz w:val="24"/>
          <w:szCs w:val="24"/>
          <w:lang w:val="el-GR"/>
        </w:rPr>
        <w:t xml:space="preserve"> </w:t>
      </w:r>
      <w:proofErr w:type="gramStart"/>
      <w:r w:rsidR="00AB013D">
        <w:rPr>
          <w:sz w:val="24"/>
          <w:szCs w:val="24"/>
          <w:lang w:val="el-GR"/>
        </w:rPr>
        <w:t>8</w:t>
      </w:r>
      <w:r w:rsidRPr="00E40BA9">
        <w:rPr>
          <w:sz w:val="24"/>
          <w:szCs w:val="24"/>
          <w:lang w:val="el-GR"/>
        </w:rPr>
        <w:t>.6</w:t>
      </w:r>
      <w:r w:rsidR="00AB013D">
        <w:rPr>
          <w:sz w:val="24"/>
          <w:szCs w:val="24"/>
          <w:lang w:val="el-GR"/>
        </w:rPr>
        <w:t>;</w:t>
      </w:r>
      <w:r w:rsidR="00260A19" w:rsidRPr="00E40BA9">
        <w:rPr>
          <w:sz w:val="24"/>
          <w:szCs w:val="24"/>
          <w:lang w:val="el-GR"/>
        </w:rPr>
        <w:t xml:space="preserve">        </w:t>
      </w:r>
      <w:r w:rsidR="00320F95" w:rsidRPr="0037135E">
        <w:rPr>
          <w:sz w:val="24"/>
          <w:szCs w:val="24"/>
          <w:lang w:val="el-GR"/>
        </w:rPr>
        <w:t xml:space="preserve">  </w:t>
      </w:r>
      <w:r w:rsidR="00260A19" w:rsidRPr="00E40BA9">
        <w:rPr>
          <w:sz w:val="24"/>
          <w:szCs w:val="24"/>
          <w:lang w:val="el-GR"/>
        </w:rPr>
        <w:t xml:space="preserve">    </w:t>
      </w:r>
      <w:r w:rsidR="00AB013D">
        <w:rPr>
          <w:sz w:val="24"/>
          <w:szCs w:val="24"/>
          <w:lang w:val="el-GR"/>
        </w:rPr>
        <w:t xml:space="preserve"> </w:t>
      </w:r>
      <w:r w:rsidR="006917A2" w:rsidRPr="00E40BA9">
        <w:rPr>
          <w:sz w:val="24"/>
          <w:szCs w:val="24"/>
          <w:lang w:val="el-GR"/>
        </w:rPr>
        <w:t>........</w:t>
      </w:r>
      <w:proofErr w:type="gramEnd"/>
      <w:r w:rsidR="00AB013D">
        <w:rPr>
          <w:sz w:val="24"/>
          <w:szCs w:val="24"/>
          <w:lang w:val="el-GR"/>
        </w:rPr>
        <w:t xml:space="preserve"> </w:t>
      </w:r>
      <w:r w:rsidR="006917A2" w:rsidRPr="00E40BA9">
        <w:rPr>
          <w:sz w:val="24"/>
          <w:szCs w:val="24"/>
          <w:lang w:val="el-GR"/>
        </w:rPr>
        <w:t xml:space="preserve">  .......  ........</w:t>
      </w:r>
      <w:r w:rsidR="00AB013D">
        <w:rPr>
          <w:sz w:val="24"/>
          <w:szCs w:val="24"/>
          <w:lang w:val="el-GR"/>
        </w:rPr>
        <w:t xml:space="preserve"> </w:t>
      </w:r>
      <w:r w:rsidR="00910E92" w:rsidRPr="00E40BA9">
        <w:rPr>
          <w:sz w:val="24"/>
          <w:szCs w:val="24"/>
          <w:lang w:val="el-GR"/>
        </w:rPr>
        <w:t xml:space="preserve">   .......</w:t>
      </w:r>
    </w:p>
    <w:p w:rsidR="00AB013D" w:rsidRPr="00D62804" w:rsidRDefault="00AB013D" w:rsidP="00AB013D">
      <w:pPr>
        <w:ind w:left="349"/>
        <w:rPr>
          <w:sz w:val="24"/>
          <w:szCs w:val="24"/>
          <w:lang w:val="el-GR"/>
        </w:rPr>
      </w:pPr>
      <w:r w:rsidRPr="00D62804">
        <w:rPr>
          <w:iCs/>
          <w:sz w:val="24"/>
          <w:szCs w:val="24"/>
          <w:lang w:val="el-GR"/>
        </w:rPr>
        <w:t xml:space="preserve">      </w:t>
      </w:r>
      <w:proofErr w:type="spellStart"/>
      <w:r>
        <w:rPr>
          <w:sz w:val="24"/>
          <w:szCs w:val="24"/>
          <w:lang w:val="el-GR"/>
        </w:rPr>
        <w:t>ιη</w:t>
      </w:r>
      <w:proofErr w:type="spellEnd"/>
      <w:r w:rsidRPr="00D62804">
        <w:rPr>
          <w:sz w:val="24"/>
          <w:szCs w:val="24"/>
          <w:lang w:val="el-GR"/>
        </w:rPr>
        <w:t xml:space="preserve">.      </w:t>
      </w:r>
      <w:r>
        <w:rPr>
          <w:sz w:val="24"/>
          <w:szCs w:val="24"/>
          <w:lang w:val="el-GR"/>
        </w:rPr>
        <w:t>Είναι</w:t>
      </w:r>
      <w:r w:rsidRPr="003D2A25">
        <w:rPr>
          <w:sz w:val="24"/>
          <w:szCs w:val="24"/>
          <w:lang w:val="el-GR"/>
        </w:rPr>
        <w:t xml:space="preserve"> </w:t>
      </w:r>
      <w:r w:rsidRPr="00D62804">
        <w:rPr>
          <w:sz w:val="24"/>
          <w:szCs w:val="24"/>
          <w:lang w:val="el-GR"/>
        </w:rPr>
        <w:t>οι μονωτήρες</w:t>
      </w:r>
      <w:r w:rsidRPr="00AB013D">
        <w:rPr>
          <w:sz w:val="24"/>
          <w:szCs w:val="24"/>
          <w:lang w:val="el-GR"/>
        </w:rPr>
        <w:t xml:space="preserve"> </w:t>
      </w:r>
      <w:r w:rsidRPr="00F513FE">
        <w:rPr>
          <w:sz w:val="24"/>
          <w:szCs w:val="24"/>
          <w:lang w:val="el-GR"/>
        </w:rPr>
        <w:t>διέλευσης</w:t>
      </w:r>
      <w:r w:rsidRPr="00D62804">
        <w:rPr>
          <w:sz w:val="24"/>
          <w:szCs w:val="24"/>
          <w:lang w:val="el-GR"/>
        </w:rPr>
        <w:t xml:space="preserve"> </w:t>
      </w:r>
    </w:p>
    <w:p w:rsidR="00AB013D" w:rsidRDefault="00AB013D" w:rsidP="00AB013D">
      <w:pPr>
        <w:ind w:left="349"/>
        <w:rPr>
          <w:sz w:val="24"/>
          <w:szCs w:val="24"/>
          <w:lang w:val="el-GR"/>
        </w:rPr>
      </w:pPr>
      <w:r w:rsidRPr="00D62804">
        <w:rPr>
          <w:sz w:val="24"/>
          <w:szCs w:val="24"/>
          <w:lang w:val="el-GR"/>
        </w:rPr>
        <w:t xml:space="preserve">               </w:t>
      </w:r>
      <w:r>
        <w:rPr>
          <w:sz w:val="24"/>
          <w:szCs w:val="24"/>
          <w:lang w:val="el-GR"/>
        </w:rPr>
        <w:t>εναλλάξιμοι με οποιονδήποτε άλλον</w:t>
      </w:r>
    </w:p>
    <w:p w:rsidR="00AB013D" w:rsidRDefault="00AB013D" w:rsidP="00AB013D">
      <w:pPr>
        <w:ind w:left="349"/>
        <w:rPr>
          <w:sz w:val="24"/>
          <w:szCs w:val="24"/>
          <w:lang w:val="el-GR"/>
        </w:rPr>
      </w:pPr>
      <w:r>
        <w:rPr>
          <w:sz w:val="24"/>
          <w:szCs w:val="24"/>
          <w:lang w:val="el-GR"/>
        </w:rPr>
        <w:tab/>
        <w:t xml:space="preserve">         που έχει τον ίδιο τύπο, σύμφωνα</w:t>
      </w:r>
    </w:p>
    <w:p w:rsidR="00AB013D" w:rsidRPr="00D62804" w:rsidRDefault="00AB013D" w:rsidP="00AB013D">
      <w:pPr>
        <w:ind w:left="349"/>
        <w:rPr>
          <w:sz w:val="24"/>
          <w:szCs w:val="24"/>
          <w:lang w:val="el-GR"/>
        </w:rPr>
      </w:pPr>
      <w:r>
        <w:rPr>
          <w:sz w:val="24"/>
          <w:szCs w:val="24"/>
          <w:lang w:val="el-GR"/>
        </w:rPr>
        <w:tab/>
        <w:t xml:space="preserve">         με το </w:t>
      </w:r>
      <w:r>
        <w:rPr>
          <w:sz w:val="24"/>
          <w:szCs w:val="24"/>
        </w:rPr>
        <w:t>EN</w:t>
      </w:r>
      <w:r w:rsidRPr="00CF1D4B">
        <w:rPr>
          <w:sz w:val="24"/>
          <w:szCs w:val="24"/>
          <w:lang w:val="el-GR"/>
        </w:rPr>
        <w:t xml:space="preserve"> 50458</w:t>
      </w:r>
      <w:r>
        <w:rPr>
          <w:sz w:val="24"/>
          <w:szCs w:val="24"/>
          <w:lang w:val="el-GR"/>
        </w:rPr>
        <w:t>;</w:t>
      </w:r>
      <w:r w:rsidRPr="00CF1D4B">
        <w:rPr>
          <w:sz w:val="24"/>
          <w:szCs w:val="24"/>
          <w:lang w:val="el-GR"/>
        </w:rPr>
        <w:tab/>
      </w:r>
      <w:r w:rsidRPr="00CF1D4B">
        <w:rPr>
          <w:sz w:val="24"/>
          <w:szCs w:val="24"/>
          <w:lang w:val="el-GR"/>
        </w:rPr>
        <w:tab/>
      </w:r>
      <w:r w:rsidRPr="00CF1D4B">
        <w:rPr>
          <w:sz w:val="24"/>
          <w:szCs w:val="24"/>
          <w:lang w:val="el-GR"/>
        </w:rPr>
        <w:tab/>
      </w:r>
      <w:r w:rsidRPr="00CF1D4B">
        <w:rPr>
          <w:sz w:val="24"/>
          <w:szCs w:val="24"/>
          <w:lang w:val="el-GR"/>
        </w:rPr>
        <w:tab/>
      </w:r>
      <w:r w:rsidRPr="00D62804">
        <w:rPr>
          <w:sz w:val="24"/>
          <w:szCs w:val="24"/>
          <w:lang w:val="el-GR"/>
        </w:rPr>
        <w:t xml:space="preserve">   </w:t>
      </w:r>
      <w:r w:rsidR="00320F95" w:rsidRPr="0037135E">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r>
        <w:rPr>
          <w:sz w:val="24"/>
          <w:szCs w:val="24"/>
          <w:lang w:val="el-GR"/>
        </w:rPr>
        <w:t xml:space="preserve"> </w:t>
      </w:r>
      <w:r w:rsidRPr="00D62804">
        <w:rPr>
          <w:sz w:val="24"/>
          <w:szCs w:val="24"/>
          <w:lang w:val="el-GR"/>
        </w:rPr>
        <w:t xml:space="preserve">  .......  ........</w:t>
      </w:r>
      <w:r>
        <w:rPr>
          <w:sz w:val="24"/>
          <w:szCs w:val="24"/>
          <w:lang w:val="el-GR"/>
        </w:rPr>
        <w:t xml:space="preserve"> </w:t>
      </w:r>
      <w:r w:rsidRPr="00D62804">
        <w:rPr>
          <w:sz w:val="24"/>
          <w:szCs w:val="24"/>
          <w:lang w:val="el-GR"/>
        </w:rPr>
        <w:t xml:space="preserve">   .......</w:t>
      </w:r>
    </w:p>
    <w:p w:rsidR="004F6450" w:rsidRPr="00E40BA9" w:rsidRDefault="004F6450" w:rsidP="00377A87">
      <w:pPr>
        <w:tabs>
          <w:tab w:val="left" w:pos="6779"/>
        </w:tabs>
        <w:ind w:left="349"/>
        <w:jc w:val="both"/>
        <w:rPr>
          <w:sz w:val="24"/>
          <w:szCs w:val="24"/>
          <w:lang w:val="el-GR"/>
        </w:rPr>
      </w:pPr>
    </w:p>
    <w:p w:rsidR="002A435C" w:rsidRPr="00E40BA9" w:rsidRDefault="004E4655" w:rsidP="004E4655">
      <w:pPr>
        <w:jc w:val="both"/>
        <w:rPr>
          <w:sz w:val="24"/>
          <w:szCs w:val="24"/>
          <w:lang w:val="el-GR"/>
        </w:rPr>
      </w:pPr>
      <w:r w:rsidRPr="00E40BA9">
        <w:rPr>
          <w:sz w:val="24"/>
          <w:szCs w:val="24"/>
          <w:lang w:val="el-GR"/>
        </w:rPr>
        <w:tab/>
      </w:r>
      <w:r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p>
    <w:p w:rsidR="007D4BFB" w:rsidRPr="00E40BA9" w:rsidRDefault="00461180" w:rsidP="007D4BFB">
      <w:pPr>
        <w:jc w:val="both"/>
        <w:rPr>
          <w:sz w:val="24"/>
          <w:szCs w:val="24"/>
          <w:lang w:val="el-GR"/>
        </w:rPr>
      </w:pPr>
      <w:r w:rsidRPr="00CF1D4B">
        <w:rPr>
          <w:sz w:val="24"/>
          <w:szCs w:val="24"/>
          <w:lang w:val="el-GR"/>
        </w:rPr>
        <w:t>50</w:t>
      </w:r>
      <w:r w:rsidR="007D4BFB" w:rsidRPr="00E40BA9">
        <w:rPr>
          <w:b/>
          <w:bCs/>
          <w:sz w:val="24"/>
          <w:szCs w:val="24"/>
          <w:lang w:val="el-GR"/>
        </w:rPr>
        <w:t>.</w:t>
      </w:r>
      <w:r w:rsidR="007D4BFB" w:rsidRPr="00E40BA9">
        <w:rPr>
          <w:sz w:val="24"/>
          <w:szCs w:val="24"/>
          <w:lang w:val="el-GR"/>
        </w:rPr>
        <w:tab/>
        <w:t xml:space="preserve">Μετασχηματιστές εντάσεως μονωτήρων </w:t>
      </w:r>
      <w:r w:rsidR="00A57402" w:rsidRPr="00E40BA9">
        <w:rPr>
          <w:sz w:val="24"/>
          <w:szCs w:val="24"/>
          <w:lang w:val="el-GR"/>
        </w:rPr>
        <w:t>διέλευσης</w:t>
      </w:r>
    </w:p>
    <w:p w:rsidR="002A435C" w:rsidRPr="00E40BA9" w:rsidRDefault="007D4BFB" w:rsidP="007D4BFB">
      <w:pPr>
        <w:jc w:val="both"/>
        <w:rPr>
          <w:sz w:val="24"/>
          <w:szCs w:val="24"/>
          <w:lang w:val="el-GR"/>
        </w:rPr>
      </w:pPr>
      <w:r w:rsidRPr="00E40BA9">
        <w:rPr>
          <w:sz w:val="24"/>
          <w:szCs w:val="24"/>
          <w:lang w:val="el-GR"/>
        </w:rPr>
        <w:tab/>
        <w:t>(Σχέση, κλάση ακριβείας επιφόρτιση</w:t>
      </w:r>
      <w:r w:rsidR="002A435C" w:rsidRPr="00E40BA9">
        <w:rPr>
          <w:sz w:val="24"/>
          <w:szCs w:val="24"/>
          <w:lang w:val="el-GR"/>
        </w:rPr>
        <w:t xml:space="preserve"> )</w:t>
      </w:r>
      <w:r w:rsidR="002A435C" w:rsidRPr="00E40BA9">
        <w:rPr>
          <w:sz w:val="24"/>
          <w:szCs w:val="24"/>
          <w:lang w:val="el-GR"/>
        </w:rPr>
        <w:tab/>
      </w:r>
    </w:p>
    <w:p w:rsidR="007D4BFB" w:rsidRPr="00E40BA9" w:rsidRDefault="007D4BFB" w:rsidP="007D4BFB">
      <w:pPr>
        <w:jc w:val="both"/>
        <w:rPr>
          <w:sz w:val="24"/>
          <w:szCs w:val="24"/>
          <w:lang w:val="el-GR"/>
        </w:rPr>
      </w:pPr>
      <w:r w:rsidRPr="00E40BA9">
        <w:rPr>
          <w:sz w:val="24"/>
          <w:szCs w:val="24"/>
          <w:lang w:val="el-GR"/>
        </w:rPr>
        <w:tab/>
        <w:t>α.</w:t>
      </w:r>
      <w:r w:rsidRPr="00E40BA9">
        <w:rPr>
          <w:sz w:val="24"/>
          <w:szCs w:val="24"/>
          <w:lang w:val="el-GR"/>
        </w:rPr>
        <w:tab/>
        <w:t>ΥΤ</w:t>
      </w:r>
      <w:r w:rsidRPr="00E40BA9">
        <w:rPr>
          <w:sz w:val="24"/>
          <w:szCs w:val="24"/>
          <w:lang w:val="el-GR"/>
        </w:rPr>
        <w:tab/>
      </w:r>
      <w:r w:rsidRPr="00E40BA9">
        <w:rPr>
          <w:sz w:val="24"/>
          <w:szCs w:val="24"/>
          <w:lang w:val="el-GR"/>
        </w:rPr>
        <w:tab/>
      </w:r>
      <w:r w:rsidR="00320F95">
        <w:rPr>
          <w:sz w:val="24"/>
          <w:szCs w:val="24"/>
          <w:lang w:val="el-GR"/>
        </w:rPr>
        <w:tab/>
      </w:r>
      <w:r w:rsidR="00320F95">
        <w:rPr>
          <w:sz w:val="24"/>
          <w:szCs w:val="24"/>
          <w:lang w:val="el-GR"/>
        </w:rPr>
        <w:tab/>
      </w:r>
      <w:r w:rsidR="00320F95">
        <w:rPr>
          <w:sz w:val="24"/>
          <w:szCs w:val="24"/>
          <w:lang w:val="el-GR"/>
        </w:rPr>
        <w:tab/>
      </w:r>
      <w:r w:rsidR="00320F95">
        <w:rPr>
          <w:sz w:val="24"/>
          <w:szCs w:val="24"/>
          <w:lang w:val="el-GR"/>
        </w:rPr>
        <w:tab/>
      </w:r>
      <w:r w:rsidR="00320F95" w:rsidRPr="0037135E">
        <w:rPr>
          <w:sz w:val="24"/>
          <w:szCs w:val="24"/>
          <w:lang w:val="el-GR"/>
        </w:rPr>
        <w:t xml:space="preserve">    </w:t>
      </w:r>
      <w:r w:rsidR="00026217" w:rsidRPr="00E40BA9">
        <w:rPr>
          <w:sz w:val="24"/>
          <w:szCs w:val="24"/>
          <w:lang w:val="el-GR"/>
        </w:rPr>
        <w:t>: ................................</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r w:rsidR="00461180">
        <w:rPr>
          <w:sz w:val="24"/>
          <w:szCs w:val="24"/>
          <w:lang w:val="el-GR"/>
        </w:rPr>
        <w:t>..................</w:t>
      </w:r>
    </w:p>
    <w:p w:rsidR="007D4BFB" w:rsidRPr="00E40BA9" w:rsidRDefault="007D4BFB" w:rsidP="007D4BFB">
      <w:pPr>
        <w:jc w:val="both"/>
        <w:rPr>
          <w:sz w:val="24"/>
          <w:szCs w:val="24"/>
          <w:lang w:val="el-GR"/>
        </w:rPr>
      </w:pPr>
      <w:r w:rsidRPr="00E40BA9">
        <w:rPr>
          <w:sz w:val="24"/>
          <w:szCs w:val="24"/>
          <w:lang w:val="el-GR"/>
        </w:rPr>
        <w:tab/>
        <w:t>β.</w:t>
      </w:r>
      <w:r w:rsidRPr="00E40BA9">
        <w:rPr>
          <w:sz w:val="24"/>
          <w:szCs w:val="24"/>
          <w:lang w:val="el-GR"/>
        </w:rPr>
        <w:tab/>
        <w:t>ΜΤ</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2A435C" w:rsidRPr="00E40BA9">
        <w:rPr>
          <w:sz w:val="24"/>
          <w:szCs w:val="24"/>
          <w:lang w:val="el-GR"/>
        </w:rPr>
        <w:tab/>
      </w:r>
      <w:r w:rsidR="00320F95" w:rsidRPr="0037135E">
        <w:rPr>
          <w:sz w:val="24"/>
          <w:szCs w:val="24"/>
          <w:lang w:val="el-GR"/>
        </w:rPr>
        <w:t xml:space="preserve">    </w:t>
      </w:r>
      <w:r w:rsidR="00026217" w:rsidRPr="00E40BA9">
        <w:rPr>
          <w:sz w:val="24"/>
          <w:szCs w:val="24"/>
          <w:lang w:val="el-GR"/>
        </w:rPr>
        <w:t>: ................................</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r w:rsidR="00461180">
        <w:rPr>
          <w:sz w:val="24"/>
          <w:szCs w:val="24"/>
          <w:lang w:val="el-GR"/>
        </w:rPr>
        <w:t>..................</w:t>
      </w:r>
    </w:p>
    <w:p w:rsidR="007D4BFB" w:rsidRPr="00E40BA9" w:rsidRDefault="007D4BFB" w:rsidP="004E4655">
      <w:pPr>
        <w:jc w:val="both"/>
        <w:rPr>
          <w:sz w:val="24"/>
          <w:szCs w:val="24"/>
          <w:lang w:val="el-GR"/>
        </w:rPr>
      </w:pPr>
      <w:r w:rsidRPr="00E40BA9">
        <w:rPr>
          <w:sz w:val="24"/>
          <w:szCs w:val="24"/>
          <w:lang w:val="el-GR"/>
        </w:rPr>
        <w:tab/>
        <w:t>γ.</w:t>
      </w:r>
      <w:r w:rsidRPr="00E40BA9">
        <w:rPr>
          <w:sz w:val="24"/>
          <w:szCs w:val="24"/>
          <w:lang w:val="el-GR"/>
        </w:rPr>
        <w:tab/>
        <w:t>ΧΤ</w:t>
      </w:r>
      <w:r w:rsidRPr="00E40BA9">
        <w:rPr>
          <w:sz w:val="24"/>
          <w:szCs w:val="24"/>
          <w:lang w:val="el-GR"/>
        </w:rPr>
        <w:tab/>
      </w:r>
      <w:r w:rsidRPr="00E40BA9">
        <w:rPr>
          <w:sz w:val="24"/>
          <w:szCs w:val="24"/>
          <w:lang w:val="el-GR"/>
        </w:rPr>
        <w:tab/>
      </w:r>
      <w:r w:rsidRPr="00E40BA9">
        <w:rPr>
          <w:sz w:val="24"/>
          <w:szCs w:val="24"/>
          <w:lang w:val="el-GR"/>
        </w:rPr>
        <w:tab/>
      </w:r>
      <w:r w:rsidR="002A435C" w:rsidRPr="00E40BA9">
        <w:rPr>
          <w:sz w:val="24"/>
          <w:szCs w:val="24"/>
          <w:lang w:val="el-GR"/>
        </w:rPr>
        <w:tab/>
      </w:r>
      <w:r w:rsidR="002A435C" w:rsidRPr="00E40BA9">
        <w:rPr>
          <w:sz w:val="24"/>
          <w:szCs w:val="24"/>
          <w:lang w:val="el-GR"/>
        </w:rPr>
        <w:tab/>
      </w:r>
      <w:r w:rsidR="002A435C" w:rsidRPr="00E40BA9">
        <w:rPr>
          <w:sz w:val="24"/>
          <w:szCs w:val="24"/>
          <w:lang w:val="el-GR"/>
        </w:rPr>
        <w:tab/>
      </w:r>
      <w:r w:rsidR="00026217" w:rsidRPr="00E40BA9">
        <w:rPr>
          <w:sz w:val="24"/>
          <w:szCs w:val="24"/>
          <w:lang w:val="el-GR"/>
        </w:rPr>
        <w:t xml:space="preserve">    </w:t>
      </w:r>
      <w:r w:rsidR="00320F95" w:rsidRPr="0037135E">
        <w:rPr>
          <w:sz w:val="24"/>
          <w:szCs w:val="24"/>
          <w:lang w:val="el-GR"/>
        </w:rPr>
        <w:t xml:space="preserve"> </w:t>
      </w:r>
      <w:r w:rsidR="00026217" w:rsidRPr="00E40BA9">
        <w:rPr>
          <w:sz w:val="24"/>
          <w:szCs w:val="24"/>
          <w:lang w:val="el-GR"/>
        </w:rPr>
        <w:t>: ................................</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p>
    <w:p w:rsidR="00AB013D" w:rsidRPr="00BC35F9" w:rsidRDefault="00AB013D" w:rsidP="00AB013D">
      <w:pPr>
        <w:jc w:val="both"/>
        <w:rPr>
          <w:sz w:val="24"/>
          <w:szCs w:val="24"/>
          <w:lang w:val="el-GR"/>
        </w:rPr>
      </w:pPr>
      <w:r>
        <w:rPr>
          <w:sz w:val="24"/>
          <w:szCs w:val="24"/>
          <w:lang w:val="el-GR"/>
        </w:rPr>
        <w:t xml:space="preserve"> </w:t>
      </w:r>
      <w:r w:rsidRPr="00D62804">
        <w:rPr>
          <w:sz w:val="24"/>
          <w:szCs w:val="24"/>
          <w:lang w:val="el-GR"/>
        </w:rPr>
        <w:t xml:space="preserve">                                                                                           </w:t>
      </w:r>
      <w:r>
        <w:rPr>
          <w:sz w:val="24"/>
          <w:szCs w:val="24"/>
          <w:lang w:val="el-GR"/>
        </w:rPr>
        <w:t xml:space="preserve">         </w:t>
      </w:r>
      <w:r w:rsidRPr="00D62804">
        <w:rPr>
          <w:sz w:val="24"/>
          <w:szCs w:val="24"/>
          <w:lang w:val="el-GR"/>
        </w:rPr>
        <w:t>.............................</w:t>
      </w:r>
    </w:p>
    <w:p w:rsidR="00191BD9" w:rsidRPr="00E40BA9" w:rsidRDefault="00191BD9" w:rsidP="007D4BFB">
      <w:pPr>
        <w:jc w:val="both"/>
        <w:rPr>
          <w:sz w:val="24"/>
          <w:szCs w:val="24"/>
          <w:lang w:val="el-GR"/>
        </w:rPr>
      </w:pPr>
    </w:p>
    <w:p w:rsidR="007D4BFB" w:rsidRPr="00E40BA9" w:rsidRDefault="00D97E32" w:rsidP="007D4BFB">
      <w:pPr>
        <w:jc w:val="both"/>
        <w:rPr>
          <w:sz w:val="24"/>
          <w:szCs w:val="24"/>
          <w:lang w:val="el-GR"/>
        </w:rPr>
      </w:pPr>
      <w:r w:rsidRPr="00E40BA9">
        <w:rPr>
          <w:sz w:val="24"/>
          <w:szCs w:val="24"/>
          <w:lang w:val="el-GR"/>
        </w:rPr>
        <w:t>5</w:t>
      </w:r>
      <w:r w:rsidR="00461180" w:rsidRPr="00CF1D4B">
        <w:rPr>
          <w:sz w:val="24"/>
          <w:szCs w:val="24"/>
          <w:lang w:val="el-GR"/>
        </w:rPr>
        <w:t>1</w:t>
      </w:r>
      <w:r w:rsidR="00DB23FE" w:rsidRPr="00E40BA9">
        <w:rPr>
          <w:sz w:val="24"/>
          <w:szCs w:val="24"/>
          <w:lang w:val="el-GR"/>
        </w:rPr>
        <w:t>.</w:t>
      </w:r>
      <w:r w:rsidR="007D4BFB" w:rsidRPr="00E40BA9">
        <w:rPr>
          <w:sz w:val="24"/>
          <w:szCs w:val="24"/>
          <w:lang w:val="el-GR"/>
        </w:rPr>
        <w:tab/>
        <w:t>Είναι όλα τα καλώδια του ΑΜ/Σ εντός</w:t>
      </w:r>
    </w:p>
    <w:p w:rsidR="007D4BFB" w:rsidRPr="00E40BA9" w:rsidRDefault="007D4BFB" w:rsidP="007D4BFB">
      <w:pPr>
        <w:jc w:val="both"/>
        <w:rPr>
          <w:sz w:val="24"/>
          <w:szCs w:val="24"/>
          <w:lang w:val="el-GR"/>
        </w:rPr>
      </w:pPr>
      <w:r w:rsidRPr="00E40BA9">
        <w:rPr>
          <w:sz w:val="24"/>
          <w:szCs w:val="24"/>
          <w:lang w:val="el-GR"/>
        </w:rPr>
        <w:tab/>
        <w:t>σχαρών καλωδίων ;</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D52866" w:rsidRPr="00E40BA9">
        <w:rPr>
          <w:sz w:val="24"/>
          <w:szCs w:val="24"/>
          <w:lang w:val="el-GR"/>
        </w:rPr>
        <w:t xml:space="preserve"> </w:t>
      </w:r>
      <w:r w:rsidR="00026217" w:rsidRPr="00E40BA9">
        <w:rPr>
          <w:sz w:val="24"/>
          <w:szCs w:val="24"/>
          <w:lang w:val="el-GR"/>
        </w:rPr>
        <w:t xml:space="preserve">                : ................................</w:t>
      </w:r>
    </w:p>
    <w:p w:rsidR="003E6089" w:rsidRPr="00CF1D4B" w:rsidRDefault="003E6089" w:rsidP="007D4BFB">
      <w:pPr>
        <w:jc w:val="both"/>
        <w:rPr>
          <w:iCs/>
          <w:sz w:val="24"/>
          <w:szCs w:val="24"/>
          <w:lang w:val="el-GR"/>
        </w:rPr>
      </w:pPr>
      <w:r w:rsidRPr="00CF1D4B">
        <w:rPr>
          <w:iCs/>
          <w:sz w:val="24"/>
          <w:szCs w:val="24"/>
          <w:lang w:val="el-GR"/>
        </w:rPr>
        <w:t xml:space="preserve">          </w:t>
      </w:r>
      <w:r w:rsidR="00D52866" w:rsidRPr="00CF1D4B">
        <w:rPr>
          <w:iCs/>
          <w:sz w:val="24"/>
          <w:szCs w:val="24"/>
          <w:lang w:val="el-GR"/>
        </w:rPr>
        <w:tab/>
      </w:r>
      <w:r w:rsidRPr="00CF1D4B">
        <w:rPr>
          <w:iCs/>
          <w:sz w:val="24"/>
          <w:szCs w:val="24"/>
          <w:lang w:val="el-GR"/>
        </w:rPr>
        <w:tab/>
      </w:r>
      <w:r w:rsidRPr="00CF1D4B">
        <w:rPr>
          <w:iCs/>
          <w:sz w:val="24"/>
          <w:szCs w:val="24"/>
          <w:lang w:val="el-GR"/>
        </w:rPr>
        <w:tab/>
      </w:r>
      <w:r w:rsidRPr="00CF1D4B">
        <w:rPr>
          <w:iCs/>
          <w:sz w:val="24"/>
          <w:szCs w:val="24"/>
          <w:lang w:val="el-GR"/>
        </w:rPr>
        <w:tab/>
      </w:r>
      <w:r w:rsidR="00D52866" w:rsidRPr="00CF1D4B">
        <w:rPr>
          <w:iCs/>
          <w:sz w:val="24"/>
          <w:szCs w:val="24"/>
          <w:lang w:val="el-GR"/>
        </w:rPr>
        <w:t xml:space="preserve">                                    </w:t>
      </w:r>
      <w:r w:rsidRPr="00CF1D4B">
        <w:rPr>
          <w:iCs/>
          <w:sz w:val="24"/>
          <w:szCs w:val="24"/>
          <w:lang w:val="el-GR"/>
        </w:rPr>
        <w:t xml:space="preserve"> </w:t>
      </w:r>
    </w:p>
    <w:p w:rsidR="008B33AD" w:rsidRPr="00E40BA9" w:rsidRDefault="00D97E32" w:rsidP="008B33AD">
      <w:pPr>
        <w:jc w:val="both"/>
        <w:rPr>
          <w:sz w:val="24"/>
          <w:szCs w:val="24"/>
          <w:lang w:val="el-GR"/>
        </w:rPr>
      </w:pPr>
      <w:r w:rsidRPr="00E40BA9">
        <w:rPr>
          <w:sz w:val="24"/>
          <w:szCs w:val="24"/>
          <w:lang w:val="el-GR"/>
        </w:rPr>
        <w:t>5</w:t>
      </w:r>
      <w:r w:rsidR="00461180" w:rsidRPr="00CF1D4B">
        <w:rPr>
          <w:sz w:val="24"/>
          <w:szCs w:val="24"/>
          <w:lang w:val="el-GR"/>
        </w:rPr>
        <w:t>2</w:t>
      </w:r>
      <w:r w:rsidR="008B33AD" w:rsidRPr="00E40BA9">
        <w:rPr>
          <w:b/>
          <w:bCs/>
          <w:sz w:val="24"/>
          <w:szCs w:val="24"/>
          <w:lang w:val="el-GR"/>
        </w:rPr>
        <w:t>.</w:t>
      </w:r>
      <w:r w:rsidR="008B33AD" w:rsidRPr="00E40BA9">
        <w:rPr>
          <w:sz w:val="24"/>
          <w:szCs w:val="24"/>
          <w:lang w:val="el-GR"/>
        </w:rPr>
        <w:tab/>
        <w:t>Ε</w:t>
      </w:r>
      <w:r w:rsidR="00026217" w:rsidRPr="00E40BA9">
        <w:rPr>
          <w:sz w:val="24"/>
          <w:szCs w:val="24"/>
          <w:lang w:val="el-GR"/>
        </w:rPr>
        <w:t xml:space="preserve">ίδος υλικού των αγωγών των </w:t>
      </w:r>
    </w:p>
    <w:p w:rsidR="007D4BFB" w:rsidRPr="00E40BA9" w:rsidRDefault="008B33AD" w:rsidP="008B33AD">
      <w:pPr>
        <w:jc w:val="both"/>
        <w:rPr>
          <w:sz w:val="24"/>
          <w:szCs w:val="24"/>
          <w:lang w:val="el-GR"/>
        </w:rPr>
      </w:pPr>
      <w:r w:rsidRPr="00E40BA9">
        <w:rPr>
          <w:sz w:val="24"/>
          <w:szCs w:val="24"/>
          <w:lang w:val="el-GR"/>
        </w:rPr>
        <w:tab/>
      </w:r>
      <w:r w:rsidR="00026217" w:rsidRPr="00E40BA9">
        <w:rPr>
          <w:sz w:val="24"/>
          <w:szCs w:val="24"/>
          <w:lang w:val="el-GR"/>
        </w:rPr>
        <w:t>τυλιγμάτων</w:t>
      </w:r>
      <w:r w:rsidRPr="00E40BA9">
        <w:rPr>
          <w:sz w:val="24"/>
          <w:szCs w:val="24"/>
          <w:lang w:val="el-GR"/>
        </w:rPr>
        <w:tab/>
      </w:r>
      <w:r w:rsidR="00026217" w:rsidRPr="00E40BA9">
        <w:rPr>
          <w:sz w:val="24"/>
          <w:szCs w:val="24"/>
          <w:lang w:val="el-GR"/>
        </w:rPr>
        <w:t xml:space="preserve">                                                              </w:t>
      </w:r>
      <w:r w:rsidR="00320F95" w:rsidRPr="00320F95">
        <w:rPr>
          <w:sz w:val="24"/>
          <w:szCs w:val="24"/>
          <w:lang w:val="el-GR"/>
        </w:rPr>
        <w:t xml:space="preserve">  </w:t>
      </w:r>
      <w:r w:rsidR="00026217" w:rsidRPr="00E40BA9">
        <w:rPr>
          <w:sz w:val="24"/>
          <w:szCs w:val="24"/>
          <w:lang w:val="el-GR"/>
        </w:rPr>
        <w:t xml:space="preserve"> : ................................</w:t>
      </w:r>
      <w:r w:rsidR="00836BA3" w:rsidRPr="00E40BA9">
        <w:rPr>
          <w:sz w:val="24"/>
          <w:szCs w:val="24"/>
          <w:lang w:val="el-GR"/>
        </w:rPr>
        <w:t xml:space="preserve">  </w:t>
      </w:r>
    </w:p>
    <w:p w:rsidR="007D4BFB" w:rsidRPr="00E40BA9" w:rsidRDefault="00026217" w:rsidP="004E4655">
      <w:pPr>
        <w:jc w:val="both"/>
        <w:rPr>
          <w:sz w:val="24"/>
          <w:szCs w:val="24"/>
          <w:lang w:val="el-GR"/>
        </w:rPr>
      </w:pPr>
      <w:r w:rsidRPr="00E40BA9">
        <w:rPr>
          <w:sz w:val="24"/>
          <w:szCs w:val="24"/>
          <w:lang w:val="el-GR"/>
        </w:rPr>
        <w:t xml:space="preserve">   </w:t>
      </w:r>
      <w:r w:rsidR="00C7517C" w:rsidRPr="00E40BA9">
        <w:rPr>
          <w:sz w:val="24"/>
          <w:szCs w:val="24"/>
          <w:lang w:val="el-GR"/>
        </w:rPr>
        <w:t xml:space="preserve">       </w:t>
      </w:r>
      <w:r w:rsidRPr="00E40BA9">
        <w:rPr>
          <w:sz w:val="24"/>
          <w:szCs w:val="24"/>
          <w:lang w:val="el-GR"/>
        </w:rPr>
        <w:t xml:space="preserve">Διατομή των αγωγών των τυλιγμάτων            </w:t>
      </w:r>
      <w:r w:rsidR="00320F95" w:rsidRPr="00320F95">
        <w:rPr>
          <w:sz w:val="24"/>
          <w:szCs w:val="24"/>
          <w:lang w:val="el-GR"/>
        </w:rPr>
        <w:t xml:space="preserve">    </w:t>
      </w:r>
      <w:r w:rsidRPr="00E40BA9">
        <w:rPr>
          <w:sz w:val="24"/>
          <w:szCs w:val="24"/>
          <w:lang w:val="el-GR"/>
        </w:rPr>
        <w:t xml:space="preserve">         </w:t>
      </w:r>
      <w:r w:rsidR="00C7517C" w:rsidRPr="00E40BA9">
        <w:rPr>
          <w:sz w:val="24"/>
          <w:szCs w:val="24"/>
          <w:lang w:val="el-GR"/>
        </w:rPr>
        <w:t xml:space="preserve">     </w:t>
      </w:r>
      <w:r w:rsidRPr="00E40BA9">
        <w:rPr>
          <w:sz w:val="24"/>
          <w:szCs w:val="24"/>
          <w:lang w:val="el-GR"/>
        </w:rPr>
        <w:t xml:space="preserve">: ................................  </w:t>
      </w:r>
    </w:p>
    <w:p w:rsidR="008B33AD" w:rsidRPr="00E40BA9" w:rsidRDefault="008B33AD" w:rsidP="004E4655">
      <w:pPr>
        <w:jc w:val="both"/>
        <w:rPr>
          <w:sz w:val="24"/>
          <w:szCs w:val="24"/>
          <w:lang w:val="el-GR"/>
        </w:rPr>
      </w:pPr>
    </w:p>
    <w:p w:rsidR="00953802" w:rsidRPr="00E40BA9" w:rsidRDefault="00953802" w:rsidP="004E4655">
      <w:pPr>
        <w:jc w:val="both"/>
        <w:rPr>
          <w:sz w:val="24"/>
          <w:szCs w:val="24"/>
          <w:lang w:val="el-GR"/>
        </w:rPr>
      </w:pPr>
    </w:p>
    <w:p w:rsidR="007D4BFB" w:rsidRPr="00E40BA9" w:rsidRDefault="00DB23FE" w:rsidP="007D4BFB">
      <w:pPr>
        <w:jc w:val="both"/>
        <w:rPr>
          <w:sz w:val="24"/>
          <w:szCs w:val="24"/>
          <w:lang w:val="el-GR"/>
        </w:rPr>
      </w:pPr>
      <w:r w:rsidRPr="00E40BA9">
        <w:rPr>
          <w:sz w:val="24"/>
          <w:szCs w:val="24"/>
          <w:lang w:val="el-GR"/>
        </w:rPr>
        <w:t>5</w:t>
      </w:r>
      <w:r w:rsidR="00461180" w:rsidRPr="00CF1D4B">
        <w:rPr>
          <w:sz w:val="24"/>
          <w:szCs w:val="24"/>
          <w:lang w:val="el-GR"/>
        </w:rPr>
        <w:t>3</w:t>
      </w:r>
      <w:r w:rsidR="007D4BFB" w:rsidRPr="00E40BA9">
        <w:rPr>
          <w:sz w:val="24"/>
          <w:szCs w:val="24"/>
          <w:lang w:val="el-GR"/>
        </w:rPr>
        <w:t>.</w:t>
      </w:r>
      <w:r w:rsidR="007D4BFB" w:rsidRPr="00E40BA9">
        <w:rPr>
          <w:sz w:val="24"/>
          <w:szCs w:val="24"/>
          <w:lang w:val="el-GR"/>
        </w:rPr>
        <w:tab/>
        <w:t xml:space="preserve">Τύπος και κατασκευαστής  </w:t>
      </w:r>
      <w:r w:rsidR="00461180" w:rsidRPr="00E40BA9">
        <w:rPr>
          <w:sz w:val="24"/>
          <w:szCs w:val="24"/>
          <w:lang w:val="el-GR"/>
        </w:rPr>
        <w:t>B</w:t>
      </w:r>
      <w:proofErr w:type="spellStart"/>
      <w:r w:rsidR="00461180">
        <w:rPr>
          <w:sz w:val="24"/>
          <w:szCs w:val="24"/>
        </w:rPr>
        <w:t>uccholz</w:t>
      </w:r>
      <w:proofErr w:type="spellEnd"/>
      <w:r w:rsidR="00461180" w:rsidRPr="00E40BA9">
        <w:rPr>
          <w:sz w:val="24"/>
          <w:szCs w:val="24"/>
          <w:lang w:val="el-GR"/>
        </w:rPr>
        <w:t xml:space="preserve">  </w:t>
      </w:r>
    </w:p>
    <w:p w:rsidR="00F46920" w:rsidRPr="00E40BA9" w:rsidRDefault="00836BA3" w:rsidP="00836BA3">
      <w:pPr>
        <w:jc w:val="both"/>
        <w:rPr>
          <w:sz w:val="24"/>
          <w:szCs w:val="24"/>
          <w:lang w:val="el-GR"/>
        </w:rPr>
      </w:pPr>
      <w:r w:rsidRPr="00E40BA9">
        <w:rPr>
          <w:sz w:val="24"/>
          <w:szCs w:val="24"/>
          <w:lang w:val="el-GR"/>
        </w:rPr>
        <w:tab/>
        <w:t xml:space="preserve">- </w:t>
      </w:r>
      <w:r w:rsidR="00026217" w:rsidRPr="00E40BA9">
        <w:rPr>
          <w:sz w:val="24"/>
          <w:szCs w:val="24"/>
          <w:lang w:val="el-GR"/>
        </w:rPr>
        <w:t>Τοποθέτηση</w:t>
      </w:r>
      <w:r w:rsidR="00F46920" w:rsidRPr="00E40BA9">
        <w:rPr>
          <w:sz w:val="24"/>
          <w:szCs w:val="24"/>
          <w:lang w:val="el-GR"/>
        </w:rPr>
        <w:t xml:space="preserve">                                                      </w:t>
      </w:r>
      <w:r w:rsidR="00320F95" w:rsidRPr="00320F95">
        <w:rPr>
          <w:sz w:val="24"/>
          <w:szCs w:val="24"/>
          <w:lang w:val="el-GR"/>
        </w:rPr>
        <w:t xml:space="preserve">    </w:t>
      </w:r>
      <w:r w:rsidR="00F46920" w:rsidRPr="00E40BA9">
        <w:rPr>
          <w:sz w:val="24"/>
          <w:szCs w:val="24"/>
          <w:lang w:val="el-GR"/>
        </w:rPr>
        <w:t xml:space="preserve">       </w:t>
      </w:r>
      <w:r w:rsidR="00026217" w:rsidRPr="00E40BA9">
        <w:rPr>
          <w:sz w:val="24"/>
          <w:szCs w:val="24"/>
          <w:lang w:val="el-GR"/>
        </w:rPr>
        <w:t xml:space="preserve"> </w:t>
      </w:r>
      <w:r w:rsidR="00F46920" w:rsidRPr="00E40BA9">
        <w:rPr>
          <w:sz w:val="24"/>
          <w:szCs w:val="24"/>
          <w:lang w:val="el-GR"/>
        </w:rPr>
        <w:t xml:space="preserve">: ................................  </w:t>
      </w:r>
    </w:p>
    <w:p w:rsidR="00026217" w:rsidRPr="00E40BA9" w:rsidRDefault="00F46920" w:rsidP="00836BA3">
      <w:pPr>
        <w:jc w:val="both"/>
        <w:rPr>
          <w:sz w:val="24"/>
          <w:szCs w:val="24"/>
          <w:lang w:val="el-GR"/>
        </w:rPr>
      </w:pPr>
      <w:r w:rsidRPr="00E40BA9">
        <w:rPr>
          <w:sz w:val="24"/>
          <w:szCs w:val="24"/>
          <w:lang w:val="el-GR"/>
        </w:rPr>
        <w:t xml:space="preserve">          </w:t>
      </w:r>
      <w:r w:rsidR="00026217" w:rsidRPr="00E40BA9">
        <w:rPr>
          <w:sz w:val="24"/>
          <w:szCs w:val="24"/>
          <w:lang w:val="el-GR"/>
        </w:rPr>
        <w:t xml:space="preserve"> </w:t>
      </w:r>
      <w:r w:rsidRPr="00E40BA9">
        <w:rPr>
          <w:sz w:val="24"/>
          <w:szCs w:val="24"/>
          <w:lang w:val="el-GR"/>
        </w:rPr>
        <w:t>-</w:t>
      </w:r>
      <w:r w:rsidR="00026217" w:rsidRPr="00E40BA9">
        <w:rPr>
          <w:sz w:val="24"/>
          <w:szCs w:val="24"/>
          <w:lang w:val="el-GR"/>
        </w:rPr>
        <w:t xml:space="preserve"> </w:t>
      </w:r>
      <w:r w:rsidR="00C7517C" w:rsidRPr="00E40BA9">
        <w:rPr>
          <w:sz w:val="24"/>
          <w:szCs w:val="24"/>
          <w:lang w:val="el-GR"/>
        </w:rPr>
        <w:t>Χαρακτηριστικά των</w:t>
      </w:r>
      <w:r w:rsidR="00694119" w:rsidRPr="00E40BA9">
        <w:rPr>
          <w:sz w:val="24"/>
          <w:szCs w:val="24"/>
          <w:lang w:val="el-GR"/>
        </w:rPr>
        <w:t xml:space="preserve"> επαφών σημάνσεως</w:t>
      </w:r>
      <w:r w:rsidR="00026217" w:rsidRPr="00E40BA9">
        <w:rPr>
          <w:sz w:val="24"/>
          <w:szCs w:val="24"/>
          <w:lang w:val="el-GR"/>
        </w:rPr>
        <w:t xml:space="preserve">  </w:t>
      </w:r>
      <w:r w:rsidRPr="00E40BA9">
        <w:rPr>
          <w:sz w:val="24"/>
          <w:szCs w:val="24"/>
          <w:lang w:val="el-GR"/>
        </w:rPr>
        <w:t xml:space="preserve">      </w:t>
      </w:r>
      <w:r w:rsidR="00320F95" w:rsidRPr="00320F95">
        <w:rPr>
          <w:sz w:val="24"/>
          <w:szCs w:val="24"/>
          <w:lang w:val="el-GR"/>
        </w:rPr>
        <w:t xml:space="preserve">    </w:t>
      </w:r>
      <w:r w:rsidRPr="00E40BA9">
        <w:rPr>
          <w:sz w:val="24"/>
          <w:szCs w:val="24"/>
          <w:lang w:val="el-GR"/>
        </w:rPr>
        <w:t xml:space="preserve">       </w:t>
      </w:r>
      <w:r w:rsidR="00026217" w:rsidRPr="00E40BA9">
        <w:rPr>
          <w:sz w:val="24"/>
          <w:szCs w:val="24"/>
          <w:lang w:val="el-GR"/>
        </w:rPr>
        <w:t xml:space="preserve"> </w:t>
      </w:r>
      <w:r w:rsidRPr="00E40BA9">
        <w:rPr>
          <w:sz w:val="24"/>
          <w:szCs w:val="24"/>
          <w:lang w:val="el-GR"/>
        </w:rPr>
        <w:t xml:space="preserve">: ................................  </w:t>
      </w:r>
      <w:r w:rsidR="00026217" w:rsidRPr="00E40BA9">
        <w:rPr>
          <w:sz w:val="24"/>
          <w:szCs w:val="24"/>
          <w:lang w:val="el-GR"/>
        </w:rPr>
        <w:t xml:space="preserve">               </w:t>
      </w:r>
      <w:r w:rsidR="00C7517C" w:rsidRPr="00E40BA9">
        <w:rPr>
          <w:sz w:val="24"/>
          <w:szCs w:val="24"/>
          <w:lang w:val="el-GR"/>
        </w:rPr>
        <w:t xml:space="preserve">                               </w:t>
      </w:r>
      <w:r w:rsidRPr="00E40BA9">
        <w:rPr>
          <w:sz w:val="24"/>
          <w:szCs w:val="24"/>
          <w:lang w:val="el-GR"/>
        </w:rPr>
        <w:t xml:space="preserve"> </w:t>
      </w:r>
      <w:r w:rsidR="00C7517C" w:rsidRPr="00E40BA9">
        <w:rPr>
          <w:sz w:val="24"/>
          <w:szCs w:val="24"/>
          <w:lang w:val="el-GR"/>
        </w:rPr>
        <w:t xml:space="preserve"> </w:t>
      </w:r>
    </w:p>
    <w:p w:rsidR="00836BA3" w:rsidRPr="00E40BA9" w:rsidRDefault="00F46920" w:rsidP="00836BA3">
      <w:pPr>
        <w:jc w:val="both"/>
        <w:rPr>
          <w:sz w:val="24"/>
          <w:szCs w:val="24"/>
          <w:lang w:val="el-GR"/>
        </w:rPr>
      </w:pPr>
      <w:r w:rsidRPr="00E40BA9">
        <w:rPr>
          <w:sz w:val="24"/>
          <w:szCs w:val="24"/>
          <w:lang w:val="el-GR"/>
        </w:rPr>
        <w:t xml:space="preserve">         </w:t>
      </w:r>
      <w:r w:rsidR="00026217" w:rsidRPr="00E40BA9">
        <w:rPr>
          <w:sz w:val="24"/>
          <w:szCs w:val="24"/>
          <w:lang w:val="el-GR"/>
        </w:rPr>
        <w:t xml:space="preserve">  - Χαρακτηριστικά των επαφών πτώσης</w:t>
      </w:r>
      <w:r w:rsidR="00836BA3" w:rsidRPr="00E40BA9">
        <w:rPr>
          <w:sz w:val="24"/>
          <w:szCs w:val="24"/>
          <w:lang w:val="el-GR"/>
        </w:rPr>
        <w:t xml:space="preserve"> </w:t>
      </w:r>
      <w:r w:rsidRPr="00E40BA9">
        <w:rPr>
          <w:sz w:val="24"/>
          <w:szCs w:val="24"/>
          <w:lang w:val="el-GR"/>
        </w:rPr>
        <w:t xml:space="preserve">              </w:t>
      </w:r>
      <w:r w:rsidR="00320F95" w:rsidRPr="0037135E">
        <w:rPr>
          <w:sz w:val="24"/>
          <w:szCs w:val="24"/>
          <w:lang w:val="el-GR"/>
        </w:rPr>
        <w:t xml:space="preserve">    </w:t>
      </w:r>
      <w:r w:rsidRPr="00E40BA9">
        <w:rPr>
          <w:sz w:val="24"/>
          <w:szCs w:val="24"/>
          <w:lang w:val="el-GR"/>
        </w:rPr>
        <w:t xml:space="preserve">       : ................................  </w:t>
      </w:r>
      <w:r w:rsidR="00836BA3" w:rsidRPr="00E40BA9">
        <w:rPr>
          <w:sz w:val="24"/>
          <w:szCs w:val="24"/>
          <w:lang w:val="el-GR"/>
        </w:rPr>
        <w:t xml:space="preserve">  </w:t>
      </w:r>
      <w:r w:rsidR="00026217" w:rsidRPr="00E40BA9">
        <w:rPr>
          <w:sz w:val="24"/>
          <w:szCs w:val="24"/>
          <w:lang w:val="el-GR"/>
        </w:rPr>
        <w:t xml:space="preserve">               </w:t>
      </w:r>
      <w:r w:rsidR="00836BA3" w:rsidRPr="00E40BA9">
        <w:rPr>
          <w:sz w:val="24"/>
          <w:szCs w:val="24"/>
          <w:lang w:val="el-GR"/>
        </w:rPr>
        <w:t xml:space="preserve"> </w:t>
      </w:r>
      <w:r w:rsidRPr="00E40BA9">
        <w:rPr>
          <w:sz w:val="24"/>
          <w:szCs w:val="24"/>
          <w:lang w:val="el-GR"/>
        </w:rPr>
        <w:t xml:space="preserve">  </w:t>
      </w:r>
      <w:r w:rsidR="00026217" w:rsidRPr="00E40BA9">
        <w:rPr>
          <w:sz w:val="24"/>
          <w:szCs w:val="24"/>
          <w:lang w:val="el-GR"/>
        </w:rPr>
        <w:t xml:space="preserve"> </w:t>
      </w:r>
      <w:r w:rsidR="00836BA3" w:rsidRPr="00E40BA9">
        <w:rPr>
          <w:sz w:val="24"/>
          <w:szCs w:val="24"/>
          <w:lang w:val="el-GR"/>
        </w:rPr>
        <w:t xml:space="preserve">       </w:t>
      </w:r>
      <w:r w:rsidR="00632B8A" w:rsidRPr="00E40BA9">
        <w:rPr>
          <w:sz w:val="24"/>
          <w:szCs w:val="24"/>
          <w:lang w:val="el-GR"/>
        </w:rPr>
        <w:t xml:space="preserve"> </w:t>
      </w:r>
      <w:r w:rsidR="00026217" w:rsidRPr="00E40BA9">
        <w:rPr>
          <w:sz w:val="24"/>
          <w:szCs w:val="24"/>
          <w:lang w:val="el-GR"/>
        </w:rPr>
        <w:t xml:space="preserve"> </w:t>
      </w:r>
    </w:p>
    <w:p w:rsidR="00836BA3" w:rsidRPr="00E40BA9" w:rsidRDefault="00836BA3" w:rsidP="007D4BFB">
      <w:pPr>
        <w:jc w:val="both"/>
        <w:rPr>
          <w:sz w:val="24"/>
          <w:szCs w:val="24"/>
          <w:lang w:val="el-GR"/>
        </w:rPr>
      </w:pPr>
    </w:p>
    <w:p w:rsidR="007D4BFB" w:rsidRPr="00E40BA9" w:rsidRDefault="00DB23FE" w:rsidP="007D4BFB">
      <w:pPr>
        <w:jc w:val="both"/>
        <w:rPr>
          <w:sz w:val="24"/>
          <w:szCs w:val="24"/>
          <w:lang w:val="el-GR"/>
        </w:rPr>
      </w:pPr>
      <w:r w:rsidRPr="00E40BA9">
        <w:rPr>
          <w:sz w:val="24"/>
          <w:szCs w:val="24"/>
          <w:lang w:val="el-GR"/>
        </w:rPr>
        <w:t>5</w:t>
      </w:r>
      <w:r w:rsidR="00461180" w:rsidRPr="00CF1D4B">
        <w:rPr>
          <w:sz w:val="24"/>
          <w:szCs w:val="24"/>
          <w:lang w:val="el-GR"/>
        </w:rPr>
        <w:t>4</w:t>
      </w:r>
      <w:r w:rsidRPr="00E40BA9">
        <w:rPr>
          <w:sz w:val="24"/>
          <w:szCs w:val="24"/>
          <w:lang w:val="el-GR"/>
        </w:rPr>
        <w:t>.</w:t>
      </w:r>
      <w:r w:rsidR="007D4BFB" w:rsidRPr="00E40BA9">
        <w:rPr>
          <w:sz w:val="24"/>
          <w:szCs w:val="24"/>
          <w:lang w:val="el-GR"/>
        </w:rPr>
        <w:tab/>
        <w:t>Τύπος και κατασκευαστής τ</w:t>
      </w:r>
      <w:r w:rsidR="00836BA3" w:rsidRPr="00E40BA9">
        <w:rPr>
          <w:sz w:val="24"/>
          <w:szCs w:val="24"/>
          <w:lang w:val="el-GR"/>
        </w:rPr>
        <w:t>ου</w:t>
      </w:r>
    </w:p>
    <w:p w:rsidR="00632B8A" w:rsidRPr="00E40BA9" w:rsidRDefault="00836BA3" w:rsidP="00632B8A">
      <w:pPr>
        <w:ind w:left="720"/>
        <w:jc w:val="both"/>
        <w:rPr>
          <w:sz w:val="24"/>
          <w:szCs w:val="24"/>
          <w:lang w:val="el-GR"/>
        </w:rPr>
      </w:pPr>
      <w:r w:rsidRPr="00E40BA9">
        <w:rPr>
          <w:sz w:val="24"/>
          <w:szCs w:val="24"/>
          <w:lang w:val="el-GR"/>
        </w:rPr>
        <w:t>οργάνου μέτρησης</w:t>
      </w:r>
      <w:r w:rsidR="007D4BFB" w:rsidRPr="00E40BA9">
        <w:rPr>
          <w:sz w:val="24"/>
          <w:szCs w:val="24"/>
          <w:lang w:val="el-GR"/>
        </w:rPr>
        <w:t xml:space="preserve"> θερμοκρασίας</w:t>
      </w:r>
      <w:r w:rsidR="00632B8A" w:rsidRPr="00E40BA9">
        <w:rPr>
          <w:sz w:val="24"/>
          <w:szCs w:val="24"/>
          <w:lang w:val="el-GR"/>
        </w:rPr>
        <w:t xml:space="preserve">               </w:t>
      </w:r>
    </w:p>
    <w:p w:rsidR="00632B8A" w:rsidRPr="00E40BA9" w:rsidRDefault="00632B8A" w:rsidP="007D4BFB">
      <w:pPr>
        <w:jc w:val="both"/>
        <w:rPr>
          <w:sz w:val="24"/>
          <w:szCs w:val="24"/>
          <w:lang w:val="el-GR"/>
        </w:rPr>
      </w:pPr>
      <w:r w:rsidRPr="00E40BA9">
        <w:rPr>
          <w:sz w:val="24"/>
          <w:szCs w:val="24"/>
          <w:lang w:val="el-GR"/>
        </w:rPr>
        <w:t xml:space="preserve"> </w:t>
      </w:r>
      <w:r w:rsidR="007D4BFB" w:rsidRPr="00E40BA9">
        <w:rPr>
          <w:sz w:val="24"/>
          <w:szCs w:val="24"/>
          <w:lang w:val="el-GR"/>
        </w:rPr>
        <w:tab/>
        <w:t>λαδιού</w:t>
      </w:r>
      <w:r w:rsidRPr="00E40BA9">
        <w:rPr>
          <w:sz w:val="24"/>
          <w:szCs w:val="24"/>
          <w:lang w:val="el-GR"/>
        </w:rPr>
        <w:tab/>
      </w:r>
      <w:r w:rsidR="0074181B" w:rsidRPr="00E40BA9">
        <w:rPr>
          <w:sz w:val="24"/>
          <w:szCs w:val="24"/>
          <w:lang w:val="el-GR"/>
        </w:rPr>
        <w:t xml:space="preserve">                                    </w:t>
      </w:r>
      <w:r w:rsidR="00F46920" w:rsidRPr="00E40BA9">
        <w:rPr>
          <w:sz w:val="24"/>
          <w:szCs w:val="24"/>
          <w:lang w:val="el-GR"/>
        </w:rPr>
        <w:t xml:space="preserve">                   </w:t>
      </w:r>
      <w:r w:rsidR="001C0F2C" w:rsidRPr="00E40BA9">
        <w:rPr>
          <w:sz w:val="24"/>
          <w:szCs w:val="24"/>
          <w:lang w:val="el-GR"/>
        </w:rPr>
        <w:t xml:space="preserve"> </w:t>
      </w:r>
      <w:r w:rsidR="000633B5" w:rsidRPr="00E40BA9">
        <w:rPr>
          <w:sz w:val="24"/>
          <w:szCs w:val="24"/>
          <w:lang w:val="el-GR"/>
        </w:rPr>
        <w:tab/>
        <w:t xml:space="preserve">  </w:t>
      </w:r>
      <w:r w:rsidR="00320F95" w:rsidRPr="0037135E">
        <w:rPr>
          <w:sz w:val="24"/>
          <w:szCs w:val="24"/>
          <w:lang w:val="el-GR"/>
        </w:rPr>
        <w:t xml:space="preserve">       </w:t>
      </w:r>
      <w:r w:rsidR="000633B5" w:rsidRPr="00E40BA9">
        <w:rPr>
          <w:sz w:val="24"/>
          <w:szCs w:val="24"/>
          <w:lang w:val="el-GR"/>
        </w:rPr>
        <w:t xml:space="preserve">      </w:t>
      </w:r>
      <w:r w:rsidR="0074181B" w:rsidRPr="00E40BA9">
        <w:rPr>
          <w:sz w:val="24"/>
          <w:szCs w:val="24"/>
          <w:lang w:val="el-GR"/>
        </w:rPr>
        <w:t xml:space="preserve"> : ................................           </w:t>
      </w:r>
    </w:p>
    <w:p w:rsidR="00026217" w:rsidRPr="00E40BA9" w:rsidRDefault="00E52CD6" w:rsidP="00E52CD6">
      <w:pPr>
        <w:ind w:left="720"/>
        <w:jc w:val="both"/>
        <w:rPr>
          <w:sz w:val="24"/>
          <w:szCs w:val="24"/>
          <w:lang w:val="el-GR"/>
        </w:rPr>
      </w:pPr>
      <w:r w:rsidRPr="00E40BA9">
        <w:rPr>
          <w:sz w:val="24"/>
          <w:szCs w:val="24"/>
          <w:lang w:val="el-GR"/>
        </w:rPr>
        <w:t>-</w:t>
      </w:r>
      <w:r w:rsidR="00026217" w:rsidRPr="00E40BA9">
        <w:rPr>
          <w:sz w:val="24"/>
          <w:szCs w:val="24"/>
          <w:lang w:val="el-GR"/>
        </w:rPr>
        <w:t xml:space="preserve"> Χαρακτηριστικά</w:t>
      </w:r>
      <w:r w:rsidRPr="00E40BA9">
        <w:rPr>
          <w:sz w:val="24"/>
          <w:szCs w:val="24"/>
          <w:lang w:val="el-GR"/>
        </w:rPr>
        <w:t xml:space="preserve"> </w:t>
      </w:r>
      <w:r w:rsidR="00026217" w:rsidRPr="00E40BA9">
        <w:rPr>
          <w:sz w:val="24"/>
          <w:szCs w:val="24"/>
          <w:lang w:val="el-GR"/>
        </w:rPr>
        <w:t>επαφών</w:t>
      </w:r>
    </w:p>
    <w:p w:rsidR="00E52CD6" w:rsidRPr="00E40BA9" w:rsidRDefault="00632B8A" w:rsidP="00E52CD6">
      <w:pPr>
        <w:ind w:left="720"/>
        <w:jc w:val="both"/>
        <w:rPr>
          <w:sz w:val="24"/>
          <w:szCs w:val="24"/>
          <w:lang w:val="el-GR"/>
        </w:rPr>
      </w:pPr>
      <w:r w:rsidRPr="00E40BA9">
        <w:rPr>
          <w:sz w:val="24"/>
          <w:szCs w:val="24"/>
          <w:lang w:val="el-GR"/>
        </w:rPr>
        <w:t xml:space="preserve"> σημάνσεως και πτώσης         </w:t>
      </w:r>
      <w:r w:rsidR="00E52CD6" w:rsidRPr="00E40BA9">
        <w:rPr>
          <w:sz w:val="24"/>
          <w:szCs w:val="24"/>
          <w:lang w:val="el-GR"/>
        </w:rPr>
        <w:t xml:space="preserve">     </w:t>
      </w:r>
      <w:r w:rsidR="00191BD9" w:rsidRPr="00E40BA9">
        <w:rPr>
          <w:sz w:val="24"/>
          <w:szCs w:val="24"/>
          <w:lang w:val="el-GR"/>
        </w:rPr>
        <w:t xml:space="preserve">               </w:t>
      </w:r>
      <w:r w:rsidR="000633B5" w:rsidRPr="00E40BA9">
        <w:rPr>
          <w:sz w:val="24"/>
          <w:szCs w:val="24"/>
          <w:lang w:val="el-GR"/>
        </w:rPr>
        <w:tab/>
      </w:r>
      <w:r w:rsidR="00320F95" w:rsidRPr="0037135E">
        <w:rPr>
          <w:sz w:val="24"/>
          <w:szCs w:val="24"/>
          <w:lang w:val="el-GR"/>
        </w:rPr>
        <w:t xml:space="preserve">       </w:t>
      </w:r>
      <w:r w:rsidR="000633B5" w:rsidRPr="00E40BA9">
        <w:rPr>
          <w:sz w:val="24"/>
          <w:szCs w:val="24"/>
          <w:lang w:val="el-GR"/>
        </w:rPr>
        <w:t xml:space="preserve">         </w:t>
      </w:r>
      <w:r w:rsidR="0074181B" w:rsidRPr="00E40BA9">
        <w:rPr>
          <w:sz w:val="24"/>
          <w:szCs w:val="24"/>
          <w:lang w:val="el-GR"/>
        </w:rPr>
        <w:t xml:space="preserve">: ................................           </w:t>
      </w:r>
    </w:p>
    <w:p w:rsidR="00632B8A" w:rsidRPr="00E40BA9" w:rsidRDefault="00E52CD6" w:rsidP="00E52CD6">
      <w:pPr>
        <w:ind w:left="720"/>
        <w:jc w:val="both"/>
        <w:rPr>
          <w:sz w:val="24"/>
          <w:szCs w:val="24"/>
          <w:lang w:val="el-GR"/>
        </w:rPr>
      </w:pPr>
      <w:r w:rsidRPr="00E40BA9">
        <w:rPr>
          <w:sz w:val="24"/>
          <w:szCs w:val="24"/>
          <w:lang w:val="el-GR"/>
        </w:rPr>
        <w:t xml:space="preserve">- </w:t>
      </w:r>
      <w:r w:rsidR="00632B8A" w:rsidRPr="00E40BA9">
        <w:rPr>
          <w:sz w:val="24"/>
          <w:szCs w:val="24"/>
          <w:lang w:val="el-GR"/>
        </w:rPr>
        <w:t xml:space="preserve">Δυνατότητα τηλεμετάδοσης </w:t>
      </w:r>
    </w:p>
    <w:p w:rsidR="00E52CD6" w:rsidRPr="00E40BA9" w:rsidRDefault="00E52CD6" w:rsidP="00E52CD6">
      <w:pPr>
        <w:ind w:left="720"/>
        <w:jc w:val="both"/>
        <w:rPr>
          <w:sz w:val="24"/>
          <w:szCs w:val="24"/>
          <w:lang w:val="el-GR"/>
        </w:rPr>
      </w:pPr>
      <w:r w:rsidRPr="00E40BA9">
        <w:rPr>
          <w:sz w:val="24"/>
          <w:szCs w:val="24"/>
          <w:lang w:val="el-GR"/>
        </w:rPr>
        <w:t xml:space="preserve">  </w:t>
      </w:r>
      <w:r w:rsidR="00632B8A" w:rsidRPr="00E40BA9">
        <w:rPr>
          <w:sz w:val="24"/>
          <w:szCs w:val="24"/>
          <w:lang w:val="el-GR"/>
        </w:rPr>
        <w:t>της μέτρησης</w:t>
      </w:r>
      <w:r w:rsidR="00026217" w:rsidRPr="00E40BA9">
        <w:rPr>
          <w:sz w:val="24"/>
          <w:szCs w:val="24"/>
          <w:lang w:val="el-GR"/>
        </w:rPr>
        <w:t>(</w:t>
      </w:r>
      <w:r w:rsidR="00880CA9" w:rsidRPr="00E40BA9">
        <w:rPr>
          <w:sz w:val="24"/>
          <w:szCs w:val="24"/>
          <w:lang w:val="el-GR"/>
        </w:rPr>
        <w:t>Ναι</w:t>
      </w:r>
      <w:r w:rsidR="00026217" w:rsidRPr="00E40BA9">
        <w:rPr>
          <w:sz w:val="24"/>
          <w:szCs w:val="24"/>
          <w:lang w:val="el-GR"/>
        </w:rPr>
        <w:t xml:space="preserve"> ή ΌΧΙ)</w:t>
      </w:r>
      <w:r w:rsidR="00632B8A" w:rsidRPr="00E40BA9">
        <w:rPr>
          <w:sz w:val="24"/>
          <w:szCs w:val="24"/>
          <w:lang w:val="el-GR"/>
        </w:rPr>
        <w:tab/>
      </w:r>
      <w:r w:rsidR="00632B8A" w:rsidRPr="00E40BA9">
        <w:rPr>
          <w:sz w:val="24"/>
          <w:szCs w:val="24"/>
          <w:lang w:val="el-GR"/>
        </w:rPr>
        <w:tab/>
      </w:r>
      <w:r w:rsidR="00026217" w:rsidRPr="00E40BA9">
        <w:rPr>
          <w:sz w:val="24"/>
          <w:szCs w:val="24"/>
          <w:lang w:val="el-GR"/>
        </w:rPr>
        <w:t xml:space="preserve">         </w:t>
      </w:r>
      <w:r w:rsidR="00320F95" w:rsidRPr="00320F95">
        <w:rPr>
          <w:sz w:val="24"/>
          <w:szCs w:val="24"/>
          <w:lang w:val="el-GR"/>
        </w:rPr>
        <w:t xml:space="preserve">  </w:t>
      </w:r>
      <w:r w:rsidR="00191BD9" w:rsidRPr="00E40BA9">
        <w:rPr>
          <w:sz w:val="24"/>
          <w:szCs w:val="24"/>
          <w:lang w:val="el-GR"/>
        </w:rPr>
        <w:t xml:space="preserve"> </w:t>
      </w:r>
      <w:r w:rsidR="000633B5" w:rsidRPr="00E40BA9">
        <w:rPr>
          <w:sz w:val="24"/>
          <w:szCs w:val="24"/>
          <w:lang w:val="el-GR"/>
        </w:rPr>
        <w:tab/>
        <w:t xml:space="preserve">   </w:t>
      </w:r>
      <w:r w:rsidR="00191BD9" w:rsidRPr="00E40BA9">
        <w:rPr>
          <w:sz w:val="24"/>
          <w:szCs w:val="24"/>
          <w:lang w:val="el-GR"/>
        </w:rPr>
        <w:t xml:space="preserve"> </w:t>
      </w:r>
      <w:r w:rsidR="0074181B" w:rsidRPr="00E40BA9">
        <w:rPr>
          <w:sz w:val="24"/>
          <w:szCs w:val="24"/>
          <w:lang w:val="el-GR"/>
        </w:rPr>
        <w:t xml:space="preserve">: ................................           </w:t>
      </w:r>
    </w:p>
    <w:p w:rsidR="007D4BFB" w:rsidRPr="00E40BA9" w:rsidRDefault="007D4BFB" w:rsidP="00191BD9">
      <w:pPr>
        <w:ind w:left="1080"/>
        <w:jc w:val="both"/>
        <w:rPr>
          <w:sz w:val="24"/>
          <w:szCs w:val="24"/>
          <w:lang w:val="el-GR"/>
        </w:rPr>
      </w:pPr>
      <w:r w:rsidRPr="00E40BA9">
        <w:rPr>
          <w:sz w:val="24"/>
          <w:szCs w:val="24"/>
          <w:lang w:val="el-GR"/>
        </w:rPr>
        <w:tab/>
      </w:r>
      <w:r w:rsidR="00836BA3" w:rsidRPr="00E40BA9">
        <w:rPr>
          <w:sz w:val="24"/>
          <w:szCs w:val="24"/>
          <w:lang w:val="el-GR"/>
        </w:rPr>
        <w:t xml:space="preserve">    </w:t>
      </w:r>
      <w:r w:rsidRPr="00E40BA9">
        <w:rPr>
          <w:sz w:val="24"/>
          <w:szCs w:val="24"/>
          <w:lang w:val="el-GR"/>
        </w:rPr>
        <w:tab/>
      </w:r>
    </w:p>
    <w:p w:rsidR="00E52CD6" w:rsidRPr="00E40BA9" w:rsidRDefault="00DB23FE" w:rsidP="00E52CD6">
      <w:pPr>
        <w:jc w:val="both"/>
        <w:rPr>
          <w:sz w:val="24"/>
          <w:szCs w:val="24"/>
          <w:lang w:val="el-GR"/>
        </w:rPr>
      </w:pPr>
      <w:r w:rsidRPr="00E40BA9">
        <w:rPr>
          <w:sz w:val="24"/>
          <w:szCs w:val="24"/>
          <w:lang w:val="el-GR"/>
        </w:rPr>
        <w:t>5</w:t>
      </w:r>
      <w:r w:rsidR="00461180" w:rsidRPr="00CF1D4B">
        <w:rPr>
          <w:sz w:val="24"/>
          <w:szCs w:val="24"/>
          <w:lang w:val="el-GR"/>
        </w:rPr>
        <w:t>5</w:t>
      </w:r>
      <w:r w:rsidRPr="00E40BA9">
        <w:rPr>
          <w:sz w:val="24"/>
          <w:szCs w:val="24"/>
          <w:lang w:val="el-GR"/>
        </w:rPr>
        <w:t>.</w:t>
      </w:r>
      <w:r w:rsidR="007D4BFB" w:rsidRPr="00E40BA9">
        <w:rPr>
          <w:sz w:val="24"/>
          <w:szCs w:val="24"/>
          <w:lang w:val="el-GR"/>
        </w:rPr>
        <w:tab/>
      </w:r>
      <w:r w:rsidR="00E52CD6" w:rsidRPr="00E40BA9">
        <w:rPr>
          <w:sz w:val="24"/>
          <w:szCs w:val="24"/>
          <w:lang w:val="el-GR"/>
        </w:rPr>
        <w:t>Τύπος και κατασκευαστής του</w:t>
      </w:r>
    </w:p>
    <w:p w:rsidR="00E52CD6" w:rsidRPr="00E40BA9" w:rsidRDefault="00E52CD6" w:rsidP="00E52CD6">
      <w:pPr>
        <w:ind w:left="720"/>
        <w:jc w:val="both"/>
        <w:rPr>
          <w:sz w:val="24"/>
          <w:szCs w:val="24"/>
          <w:lang w:val="el-GR"/>
        </w:rPr>
      </w:pPr>
      <w:r w:rsidRPr="00E40BA9">
        <w:rPr>
          <w:sz w:val="24"/>
          <w:szCs w:val="24"/>
          <w:lang w:val="el-GR"/>
        </w:rPr>
        <w:t xml:space="preserve">οργάνου μέτρησης θερμοκρασίας               </w:t>
      </w:r>
      <w:r w:rsidR="000633B5" w:rsidRPr="00E40BA9">
        <w:rPr>
          <w:sz w:val="24"/>
          <w:szCs w:val="24"/>
          <w:lang w:val="el-GR"/>
        </w:rPr>
        <w:tab/>
        <w:t xml:space="preserve"> </w:t>
      </w:r>
      <w:r w:rsidR="00320F95" w:rsidRPr="0037135E">
        <w:rPr>
          <w:sz w:val="24"/>
          <w:szCs w:val="24"/>
          <w:lang w:val="el-GR"/>
        </w:rPr>
        <w:t xml:space="preserve">      </w:t>
      </w:r>
      <w:r w:rsidR="000633B5" w:rsidRPr="00E40BA9">
        <w:rPr>
          <w:sz w:val="24"/>
          <w:szCs w:val="24"/>
          <w:lang w:val="el-GR"/>
        </w:rPr>
        <w:t xml:space="preserve">        </w:t>
      </w:r>
      <w:r w:rsidR="0074181B" w:rsidRPr="00E40BA9">
        <w:rPr>
          <w:sz w:val="24"/>
          <w:szCs w:val="24"/>
          <w:lang w:val="el-GR"/>
        </w:rPr>
        <w:t xml:space="preserve">: ................................           </w:t>
      </w:r>
    </w:p>
    <w:p w:rsidR="00E52CD6" w:rsidRPr="00E40BA9" w:rsidRDefault="00E52CD6" w:rsidP="00E52CD6">
      <w:pPr>
        <w:jc w:val="both"/>
        <w:rPr>
          <w:sz w:val="24"/>
          <w:szCs w:val="24"/>
          <w:lang w:val="el-GR"/>
        </w:rPr>
      </w:pPr>
      <w:r w:rsidRPr="00E40BA9">
        <w:rPr>
          <w:sz w:val="24"/>
          <w:szCs w:val="24"/>
          <w:lang w:val="el-GR"/>
        </w:rPr>
        <w:t xml:space="preserve"> </w:t>
      </w:r>
      <w:r w:rsidRPr="00E40BA9">
        <w:rPr>
          <w:sz w:val="24"/>
          <w:szCs w:val="24"/>
          <w:lang w:val="el-GR"/>
        </w:rPr>
        <w:tab/>
        <w:t>τυλίγματος</w:t>
      </w:r>
      <w:r w:rsidRPr="00E40BA9">
        <w:rPr>
          <w:sz w:val="24"/>
          <w:szCs w:val="24"/>
          <w:lang w:val="el-GR"/>
        </w:rPr>
        <w:tab/>
      </w:r>
    </w:p>
    <w:p w:rsidR="00026217" w:rsidRPr="00E40BA9" w:rsidRDefault="00E52CD6" w:rsidP="00E52CD6">
      <w:pPr>
        <w:ind w:left="720"/>
        <w:jc w:val="both"/>
        <w:rPr>
          <w:sz w:val="24"/>
          <w:szCs w:val="24"/>
          <w:lang w:val="el-GR"/>
        </w:rPr>
      </w:pPr>
      <w:r w:rsidRPr="00E40BA9">
        <w:rPr>
          <w:sz w:val="24"/>
          <w:szCs w:val="24"/>
          <w:lang w:val="el-GR"/>
        </w:rPr>
        <w:t xml:space="preserve">- </w:t>
      </w:r>
      <w:r w:rsidR="00026217" w:rsidRPr="00E40BA9">
        <w:rPr>
          <w:sz w:val="24"/>
          <w:szCs w:val="24"/>
          <w:lang w:val="el-GR"/>
        </w:rPr>
        <w:t>Χαρακτηριστικά επαφών</w:t>
      </w:r>
      <w:r w:rsidRPr="00E40BA9">
        <w:rPr>
          <w:sz w:val="24"/>
          <w:szCs w:val="24"/>
          <w:lang w:val="el-GR"/>
        </w:rPr>
        <w:t xml:space="preserve"> </w:t>
      </w:r>
    </w:p>
    <w:p w:rsidR="00E52CD6" w:rsidRPr="00E40BA9" w:rsidRDefault="00026217" w:rsidP="00E52CD6">
      <w:pPr>
        <w:ind w:left="720"/>
        <w:jc w:val="both"/>
        <w:rPr>
          <w:sz w:val="24"/>
          <w:szCs w:val="24"/>
          <w:lang w:val="el-GR"/>
        </w:rPr>
      </w:pPr>
      <w:r w:rsidRPr="00E40BA9">
        <w:rPr>
          <w:sz w:val="24"/>
          <w:szCs w:val="24"/>
          <w:lang w:val="el-GR"/>
        </w:rPr>
        <w:t xml:space="preserve">  </w:t>
      </w:r>
      <w:r w:rsidR="00E52CD6" w:rsidRPr="00E40BA9">
        <w:rPr>
          <w:sz w:val="24"/>
          <w:szCs w:val="24"/>
          <w:lang w:val="el-GR"/>
        </w:rPr>
        <w:t xml:space="preserve">σημάνσεως και πτώσης              </w:t>
      </w:r>
      <w:r w:rsidRPr="00E40BA9">
        <w:rPr>
          <w:sz w:val="24"/>
          <w:szCs w:val="24"/>
          <w:lang w:val="el-GR"/>
        </w:rPr>
        <w:t xml:space="preserve">         </w:t>
      </w:r>
      <w:r w:rsidR="00191BD9" w:rsidRPr="00E40BA9">
        <w:rPr>
          <w:sz w:val="24"/>
          <w:szCs w:val="24"/>
          <w:lang w:val="el-GR"/>
        </w:rPr>
        <w:t xml:space="preserve">      </w:t>
      </w:r>
      <w:r w:rsidR="000633B5" w:rsidRPr="00E40BA9">
        <w:rPr>
          <w:sz w:val="24"/>
          <w:szCs w:val="24"/>
          <w:lang w:val="el-GR"/>
        </w:rPr>
        <w:tab/>
        <w:t xml:space="preserve">       </w:t>
      </w:r>
      <w:r w:rsidR="00320F95" w:rsidRPr="0037135E">
        <w:rPr>
          <w:sz w:val="24"/>
          <w:szCs w:val="24"/>
          <w:lang w:val="el-GR"/>
        </w:rPr>
        <w:t xml:space="preserve">      </w:t>
      </w:r>
      <w:r w:rsidR="000633B5" w:rsidRPr="00E40BA9">
        <w:rPr>
          <w:sz w:val="24"/>
          <w:szCs w:val="24"/>
          <w:lang w:val="el-GR"/>
        </w:rPr>
        <w:t xml:space="preserve">  </w:t>
      </w:r>
      <w:r w:rsidR="0074181B" w:rsidRPr="00E40BA9">
        <w:rPr>
          <w:sz w:val="24"/>
          <w:szCs w:val="24"/>
          <w:lang w:val="el-GR"/>
        </w:rPr>
        <w:t xml:space="preserve">: ................................           </w:t>
      </w:r>
      <w:r w:rsidRPr="00E40BA9">
        <w:rPr>
          <w:sz w:val="24"/>
          <w:szCs w:val="24"/>
          <w:lang w:val="el-GR"/>
        </w:rPr>
        <w:t xml:space="preserve">  </w:t>
      </w:r>
      <w:r w:rsidR="0074181B" w:rsidRPr="00E40BA9">
        <w:rPr>
          <w:sz w:val="24"/>
          <w:szCs w:val="24"/>
          <w:lang w:val="el-GR"/>
        </w:rPr>
        <w:t xml:space="preserve"> </w:t>
      </w:r>
    </w:p>
    <w:p w:rsidR="00E52CD6" w:rsidRPr="00E40BA9" w:rsidRDefault="00E52CD6" w:rsidP="00E52CD6">
      <w:pPr>
        <w:ind w:left="720"/>
        <w:jc w:val="both"/>
        <w:rPr>
          <w:sz w:val="24"/>
          <w:szCs w:val="24"/>
          <w:lang w:val="el-GR"/>
        </w:rPr>
      </w:pPr>
      <w:r w:rsidRPr="00E40BA9">
        <w:rPr>
          <w:sz w:val="24"/>
          <w:szCs w:val="24"/>
          <w:lang w:val="el-GR"/>
        </w:rPr>
        <w:t xml:space="preserve">- Δυνατότητα τηλεμετάδοσης </w:t>
      </w:r>
    </w:p>
    <w:p w:rsidR="00E52CD6" w:rsidRPr="00E40BA9" w:rsidRDefault="00E52CD6" w:rsidP="00E52CD6">
      <w:pPr>
        <w:ind w:left="720"/>
        <w:jc w:val="both"/>
        <w:rPr>
          <w:sz w:val="24"/>
          <w:szCs w:val="24"/>
          <w:lang w:val="el-GR"/>
        </w:rPr>
      </w:pPr>
      <w:r w:rsidRPr="00E40BA9">
        <w:rPr>
          <w:sz w:val="24"/>
          <w:szCs w:val="24"/>
          <w:lang w:val="el-GR"/>
        </w:rPr>
        <w:t xml:space="preserve">  της μέτρησης</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026217" w:rsidRPr="00E40BA9">
        <w:rPr>
          <w:sz w:val="24"/>
          <w:szCs w:val="24"/>
          <w:lang w:val="el-GR"/>
        </w:rPr>
        <w:t xml:space="preserve">   </w:t>
      </w:r>
      <w:r w:rsidR="000633B5" w:rsidRPr="00E40BA9">
        <w:rPr>
          <w:sz w:val="24"/>
          <w:szCs w:val="24"/>
          <w:lang w:val="el-GR"/>
        </w:rPr>
        <w:tab/>
        <w:t xml:space="preserve">        </w:t>
      </w:r>
      <w:r w:rsidR="00191BD9" w:rsidRPr="00E40BA9">
        <w:rPr>
          <w:sz w:val="24"/>
          <w:szCs w:val="24"/>
          <w:lang w:val="el-GR"/>
        </w:rPr>
        <w:t xml:space="preserve"> </w:t>
      </w:r>
      <w:r w:rsidR="00320F95" w:rsidRPr="0037135E">
        <w:rPr>
          <w:sz w:val="24"/>
          <w:szCs w:val="24"/>
          <w:lang w:val="el-GR"/>
        </w:rPr>
        <w:t xml:space="preserve">      </w:t>
      </w:r>
      <w:r w:rsidR="0074181B" w:rsidRPr="00E40BA9">
        <w:rPr>
          <w:sz w:val="24"/>
          <w:szCs w:val="24"/>
          <w:lang w:val="el-GR"/>
        </w:rPr>
        <w:t xml:space="preserve">: ................................           </w:t>
      </w:r>
    </w:p>
    <w:p w:rsidR="00E52CD6" w:rsidRPr="00E40BA9" w:rsidRDefault="00E52CD6" w:rsidP="007D4BFB">
      <w:pPr>
        <w:jc w:val="both"/>
        <w:rPr>
          <w:sz w:val="24"/>
          <w:szCs w:val="24"/>
          <w:lang w:val="el-GR"/>
        </w:rPr>
      </w:pPr>
      <w:r w:rsidRPr="00E40BA9">
        <w:rPr>
          <w:sz w:val="24"/>
          <w:szCs w:val="24"/>
          <w:lang w:val="el-GR"/>
        </w:rPr>
        <w:t xml:space="preserve">   </w:t>
      </w:r>
      <w:r w:rsidRPr="00E40BA9">
        <w:rPr>
          <w:sz w:val="24"/>
          <w:szCs w:val="24"/>
          <w:lang w:val="el-GR"/>
        </w:rPr>
        <w:tab/>
      </w:r>
      <w:r w:rsidRPr="00E40BA9">
        <w:rPr>
          <w:sz w:val="24"/>
          <w:szCs w:val="24"/>
          <w:lang w:val="el-GR"/>
        </w:rPr>
        <w:tab/>
      </w:r>
      <w:r w:rsidRPr="00E40BA9">
        <w:rPr>
          <w:sz w:val="24"/>
          <w:szCs w:val="24"/>
          <w:lang w:val="el-GR"/>
        </w:rPr>
        <w:tab/>
      </w:r>
      <w:r w:rsidR="007D4BFB" w:rsidRPr="00E40BA9">
        <w:rPr>
          <w:sz w:val="24"/>
          <w:szCs w:val="24"/>
          <w:lang w:val="el-GR"/>
        </w:rPr>
        <w:tab/>
      </w:r>
      <w:r w:rsidR="007D4BFB" w:rsidRPr="00E40BA9">
        <w:rPr>
          <w:sz w:val="24"/>
          <w:szCs w:val="24"/>
          <w:lang w:val="el-GR"/>
        </w:rPr>
        <w:tab/>
        <w:t xml:space="preserve">   </w:t>
      </w:r>
      <w:r w:rsidR="007D4BFB" w:rsidRPr="00E40BA9">
        <w:rPr>
          <w:sz w:val="24"/>
          <w:szCs w:val="24"/>
          <w:lang w:val="el-GR"/>
        </w:rPr>
        <w:tab/>
      </w:r>
      <w:r w:rsidR="00836BA3" w:rsidRPr="00E40BA9">
        <w:rPr>
          <w:sz w:val="24"/>
          <w:szCs w:val="24"/>
          <w:lang w:val="el-GR"/>
        </w:rPr>
        <w:t xml:space="preserve">   </w:t>
      </w:r>
      <w:r w:rsidR="007D4BFB" w:rsidRPr="00E40BA9">
        <w:rPr>
          <w:sz w:val="24"/>
          <w:szCs w:val="24"/>
          <w:lang w:val="el-GR"/>
        </w:rPr>
        <w:tab/>
      </w:r>
    </w:p>
    <w:p w:rsidR="00E52CD6" w:rsidRPr="00E40BA9" w:rsidRDefault="00DB23FE" w:rsidP="00E52CD6">
      <w:pPr>
        <w:jc w:val="both"/>
        <w:rPr>
          <w:sz w:val="24"/>
          <w:szCs w:val="24"/>
          <w:lang w:val="el-GR"/>
        </w:rPr>
      </w:pPr>
      <w:r w:rsidRPr="00E40BA9">
        <w:rPr>
          <w:sz w:val="24"/>
          <w:szCs w:val="24"/>
          <w:lang w:val="el-GR"/>
        </w:rPr>
        <w:t>5</w:t>
      </w:r>
      <w:r w:rsidR="00461180" w:rsidRPr="00CF1D4B">
        <w:rPr>
          <w:sz w:val="24"/>
          <w:szCs w:val="24"/>
          <w:lang w:val="el-GR"/>
        </w:rPr>
        <w:t>6</w:t>
      </w:r>
      <w:r w:rsidRPr="00E40BA9">
        <w:rPr>
          <w:sz w:val="24"/>
          <w:szCs w:val="24"/>
          <w:lang w:val="el-GR"/>
        </w:rPr>
        <w:t>.</w:t>
      </w:r>
      <w:r w:rsidR="00E52CD6" w:rsidRPr="00E40BA9">
        <w:rPr>
          <w:sz w:val="24"/>
          <w:szCs w:val="24"/>
          <w:lang w:val="el-GR"/>
        </w:rPr>
        <w:tab/>
        <w:t>Τύπος και κατασκευαστής του</w:t>
      </w:r>
    </w:p>
    <w:p w:rsidR="00E52CD6" w:rsidRPr="00E40BA9" w:rsidRDefault="00E52CD6" w:rsidP="00E52CD6">
      <w:pPr>
        <w:ind w:left="720"/>
        <w:jc w:val="both"/>
        <w:rPr>
          <w:sz w:val="24"/>
          <w:szCs w:val="24"/>
          <w:lang w:val="el-GR"/>
        </w:rPr>
      </w:pPr>
      <w:r w:rsidRPr="00E40BA9">
        <w:rPr>
          <w:sz w:val="24"/>
          <w:szCs w:val="24"/>
          <w:lang w:val="el-GR"/>
        </w:rPr>
        <w:lastRenderedPageBreak/>
        <w:t xml:space="preserve">οργάνου ένδειξης ροής λαδιού                   </w:t>
      </w:r>
      <w:r w:rsidR="000633B5" w:rsidRPr="00E40BA9">
        <w:rPr>
          <w:sz w:val="24"/>
          <w:szCs w:val="24"/>
          <w:lang w:val="el-GR"/>
        </w:rPr>
        <w:tab/>
        <w:t xml:space="preserve">        </w:t>
      </w:r>
      <w:r w:rsidRPr="00E40BA9">
        <w:rPr>
          <w:sz w:val="24"/>
          <w:szCs w:val="24"/>
          <w:lang w:val="el-GR"/>
        </w:rPr>
        <w:t xml:space="preserve"> </w:t>
      </w:r>
      <w:r w:rsidR="0074181B" w:rsidRPr="00E40BA9">
        <w:rPr>
          <w:sz w:val="24"/>
          <w:szCs w:val="24"/>
          <w:lang w:val="el-GR"/>
        </w:rPr>
        <w:t xml:space="preserve">: ................................           </w:t>
      </w:r>
    </w:p>
    <w:p w:rsidR="0074181B" w:rsidRPr="00E40BA9" w:rsidRDefault="00E52CD6" w:rsidP="00E52CD6">
      <w:pPr>
        <w:jc w:val="both"/>
        <w:rPr>
          <w:sz w:val="24"/>
          <w:szCs w:val="24"/>
          <w:lang w:val="el-GR"/>
        </w:rPr>
      </w:pPr>
      <w:r w:rsidRPr="00E40BA9">
        <w:rPr>
          <w:sz w:val="24"/>
          <w:szCs w:val="24"/>
          <w:lang w:val="el-GR"/>
        </w:rPr>
        <w:t xml:space="preserve"> </w:t>
      </w:r>
      <w:r w:rsidRPr="00E40BA9">
        <w:rPr>
          <w:sz w:val="24"/>
          <w:szCs w:val="24"/>
          <w:lang w:val="el-GR"/>
        </w:rPr>
        <w:tab/>
        <w:t xml:space="preserve">- </w:t>
      </w:r>
      <w:r w:rsidR="0074181B" w:rsidRPr="00E40BA9">
        <w:rPr>
          <w:sz w:val="24"/>
          <w:szCs w:val="24"/>
          <w:lang w:val="el-GR"/>
        </w:rPr>
        <w:t>Χαρακτηριστικά επαφών</w:t>
      </w:r>
    </w:p>
    <w:p w:rsidR="00E52CD6" w:rsidRPr="00E40BA9" w:rsidRDefault="0074181B" w:rsidP="00E52CD6">
      <w:pPr>
        <w:jc w:val="both"/>
        <w:rPr>
          <w:sz w:val="24"/>
          <w:szCs w:val="24"/>
          <w:lang w:val="el-GR"/>
        </w:rPr>
      </w:pPr>
      <w:r w:rsidRPr="00E40BA9">
        <w:rPr>
          <w:sz w:val="24"/>
          <w:szCs w:val="24"/>
          <w:lang w:val="el-GR"/>
        </w:rPr>
        <w:t xml:space="preserve">            </w:t>
      </w:r>
      <w:r w:rsidR="00E52CD6" w:rsidRPr="00E40BA9">
        <w:rPr>
          <w:sz w:val="24"/>
          <w:szCs w:val="24"/>
          <w:lang w:val="el-GR"/>
        </w:rPr>
        <w:t xml:space="preserve"> σημάνσεως και πτώσης               </w:t>
      </w:r>
      <w:r w:rsidRPr="00E40BA9">
        <w:rPr>
          <w:sz w:val="24"/>
          <w:szCs w:val="24"/>
          <w:lang w:val="el-GR"/>
        </w:rPr>
        <w:t xml:space="preserve">            </w:t>
      </w:r>
      <w:r w:rsidR="000633B5" w:rsidRPr="00E40BA9">
        <w:rPr>
          <w:sz w:val="24"/>
          <w:szCs w:val="24"/>
          <w:lang w:val="el-GR"/>
        </w:rPr>
        <w:tab/>
        <w:t xml:space="preserve">        </w:t>
      </w:r>
      <w:r w:rsidR="00E52CD6" w:rsidRPr="00E40BA9">
        <w:rPr>
          <w:sz w:val="24"/>
          <w:szCs w:val="24"/>
          <w:lang w:val="el-GR"/>
        </w:rPr>
        <w:t xml:space="preserve"> </w:t>
      </w:r>
      <w:r w:rsidRPr="00E40BA9">
        <w:rPr>
          <w:sz w:val="24"/>
          <w:szCs w:val="24"/>
          <w:lang w:val="el-GR"/>
        </w:rPr>
        <w:t xml:space="preserve">: ................................           </w:t>
      </w:r>
    </w:p>
    <w:p w:rsidR="00E52CD6" w:rsidRPr="00E40BA9" w:rsidRDefault="00E52CD6" w:rsidP="00E52CD6">
      <w:pPr>
        <w:jc w:val="both"/>
        <w:rPr>
          <w:sz w:val="24"/>
          <w:szCs w:val="24"/>
          <w:lang w:val="el-GR"/>
        </w:rPr>
      </w:pPr>
    </w:p>
    <w:p w:rsidR="00E52CD6" w:rsidRPr="00E40BA9" w:rsidRDefault="00DB23FE" w:rsidP="00E52CD6">
      <w:pPr>
        <w:jc w:val="both"/>
        <w:rPr>
          <w:sz w:val="24"/>
          <w:szCs w:val="24"/>
          <w:lang w:val="el-GR"/>
        </w:rPr>
      </w:pPr>
      <w:r w:rsidRPr="00E40BA9">
        <w:rPr>
          <w:sz w:val="24"/>
          <w:szCs w:val="24"/>
          <w:lang w:val="el-GR"/>
        </w:rPr>
        <w:t>5</w:t>
      </w:r>
      <w:r w:rsidR="00461180" w:rsidRPr="00CF1D4B">
        <w:rPr>
          <w:sz w:val="24"/>
          <w:szCs w:val="24"/>
          <w:lang w:val="el-GR"/>
        </w:rPr>
        <w:t>7</w:t>
      </w:r>
      <w:r w:rsidRPr="00E40BA9">
        <w:rPr>
          <w:sz w:val="24"/>
          <w:szCs w:val="24"/>
          <w:lang w:val="el-GR"/>
        </w:rPr>
        <w:t>.</w:t>
      </w:r>
      <w:r w:rsidR="00E52CD6" w:rsidRPr="00E40BA9">
        <w:rPr>
          <w:sz w:val="24"/>
          <w:szCs w:val="24"/>
          <w:lang w:val="el-GR"/>
        </w:rPr>
        <w:tab/>
        <w:t>Τύπος και κατασκευαστής του</w:t>
      </w:r>
      <w:r w:rsidR="0074181B" w:rsidRPr="00E40BA9">
        <w:rPr>
          <w:sz w:val="24"/>
          <w:szCs w:val="24"/>
          <w:lang w:val="el-GR"/>
        </w:rPr>
        <w:t xml:space="preserve">                               </w:t>
      </w:r>
    </w:p>
    <w:p w:rsidR="00E52CD6" w:rsidRPr="00E40BA9" w:rsidRDefault="00E52CD6" w:rsidP="00E52CD6">
      <w:pPr>
        <w:ind w:left="720"/>
        <w:jc w:val="both"/>
        <w:rPr>
          <w:sz w:val="24"/>
          <w:szCs w:val="24"/>
          <w:lang w:val="el-GR"/>
        </w:rPr>
      </w:pPr>
      <w:r w:rsidRPr="00E40BA9">
        <w:rPr>
          <w:sz w:val="24"/>
          <w:szCs w:val="24"/>
          <w:lang w:val="el-GR"/>
        </w:rPr>
        <w:t xml:space="preserve">οργάνου ένδειξης στάθμης λαδιού                </w:t>
      </w:r>
    </w:p>
    <w:p w:rsidR="0074181B" w:rsidRPr="00E40BA9" w:rsidRDefault="00E52CD6" w:rsidP="00E52CD6">
      <w:pPr>
        <w:jc w:val="both"/>
        <w:rPr>
          <w:sz w:val="24"/>
          <w:szCs w:val="24"/>
          <w:lang w:val="el-GR"/>
        </w:rPr>
      </w:pPr>
      <w:r w:rsidRPr="00E40BA9">
        <w:rPr>
          <w:sz w:val="24"/>
          <w:szCs w:val="24"/>
          <w:lang w:val="el-GR"/>
        </w:rPr>
        <w:t xml:space="preserve"> </w:t>
      </w:r>
      <w:r w:rsidRPr="00E40BA9">
        <w:rPr>
          <w:sz w:val="24"/>
          <w:szCs w:val="24"/>
          <w:lang w:val="el-GR"/>
        </w:rPr>
        <w:tab/>
      </w:r>
      <w:r w:rsidR="0074181B" w:rsidRPr="00E40BA9">
        <w:rPr>
          <w:sz w:val="24"/>
          <w:szCs w:val="24"/>
          <w:lang w:val="el-GR"/>
        </w:rPr>
        <w:t>-Χαρακτηριστικά επαφών</w:t>
      </w:r>
      <w:r w:rsidRPr="00E40BA9">
        <w:rPr>
          <w:sz w:val="24"/>
          <w:szCs w:val="24"/>
          <w:lang w:val="el-GR"/>
        </w:rPr>
        <w:t xml:space="preserve"> </w:t>
      </w:r>
    </w:p>
    <w:p w:rsidR="00E52CD6" w:rsidRPr="00E40BA9" w:rsidRDefault="0074181B" w:rsidP="00E52CD6">
      <w:pPr>
        <w:jc w:val="both"/>
        <w:rPr>
          <w:sz w:val="24"/>
          <w:szCs w:val="24"/>
          <w:lang w:val="el-GR"/>
        </w:rPr>
      </w:pPr>
      <w:r w:rsidRPr="00E40BA9">
        <w:rPr>
          <w:sz w:val="24"/>
          <w:szCs w:val="24"/>
          <w:lang w:val="el-GR"/>
        </w:rPr>
        <w:t xml:space="preserve">            </w:t>
      </w:r>
      <w:r w:rsidR="00E52CD6" w:rsidRPr="00E40BA9">
        <w:rPr>
          <w:sz w:val="24"/>
          <w:szCs w:val="24"/>
          <w:lang w:val="el-GR"/>
        </w:rPr>
        <w:t xml:space="preserve">σημάνσεως και πτώσης      </w:t>
      </w:r>
      <w:r w:rsidRPr="00E40BA9">
        <w:rPr>
          <w:sz w:val="24"/>
          <w:szCs w:val="24"/>
          <w:lang w:val="el-GR"/>
        </w:rPr>
        <w:t xml:space="preserve">                        </w:t>
      </w:r>
      <w:r w:rsidR="000633B5" w:rsidRPr="00E40BA9">
        <w:rPr>
          <w:sz w:val="24"/>
          <w:szCs w:val="24"/>
          <w:lang w:val="el-GR"/>
        </w:rPr>
        <w:tab/>
        <w:t xml:space="preserve">       </w:t>
      </w:r>
      <w:r w:rsidR="00E52CD6" w:rsidRPr="00E40BA9">
        <w:rPr>
          <w:sz w:val="24"/>
          <w:szCs w:val="24"/>
          <w:lang w:val="el-GR"/>
        </w:rPr>
        <w:t xml:space="preserve"> </w:t>
      </w:r>
      <w:r w:rsidRPr="00E40BA9">
        <w:rPr>
          <w:sz w:val="24"/>
          <w:szCs w:val="24"/>
          <w:lang w:val="el-GR"/>
        </w:rPr>
        <w:t xml:space="preserve">: ................................           </w:t>
      </w:r>
      <w:r w:rsidR="00E52CD6" w:rsidRPr="00E40BA9">
        <w:rPr>
          <w:sz w:val="24"/>
          <w:szCs w:val="24"/>
          <w:lang w:val="el-GR"/>
        </w:rPr>
        <w:t xml:space="preserve">        </w:t>
      </w:r>
      <w:r w:rsidR="000934F7" w:rsidRPr="00E40BA9">
        <w:rPr>
          <w:sz w:val="24"/>
          <w:szCs w:val="24"/>
          <w:lang w:val="el-GR"/>
        </w:rPr>
        <w:t xml:space="preserve"> </w:t>
      </w:r>
      <w:r w:rsidR="00E52CD6" w:rsidRPr="00E40BA9">
        <w:rPr>
          <w:sz w:val="24"/>
          <w:szCs w:val="24"/>
          <w:lang w:val="el-GR"/>
        </w:rPr>
        <w:t xml:space="preserve"> </w:t>
      </w:r>
      <w:r w:rsidRPr="00E40BA9">
        <w:rPr>
          <w:sz w:val="24"/>
          <w:szCs w:val="24"/>
          <w:lang w:val="el-GR"/>
        </w:rPr>
        <w:t xml:space="preserve">              </w:t>
      </w:r>
    </w:p>
    <w:p w:rsidR="000934F7" w:rsidRPr="00E40BA9" w:rsidRDefault="000934F7" w:rsidP="00E52CD6">
      <w:pPr>
        <w:jc w:val="both"/>
        <w:rPr>
          <w:sz w:val="24"/>
          <w:szCs w:val="24"/>
          <w:lang w:val="el-GR"/>
        </w:rPr>
      </w:pPr>
    </w:p>
    <w:p w:rsidR="000934F7" w:rsidRPr="00E40BA9" w:rsidRDefault="00DB23FE" w:rsidP="000934F7">
      <w:pPr>
        <w:jc w:val="both"/>
        <w:rPr>
          <w:sz w:val="24"/>
          <w:szCs w:val="24"/>
          <w:lang w:val="el-GR"/>
        </w:rPr>
      </w:pPr>
      <w:r w:rsidRPr="00E40BA9">
        <w:rPr>
          <w:sz w:val="24"/>
          <w:szCs w:val="24"/>
          <w:lang w:val="el-GR"/>
        </w:rPr>
        <w:t>5</w:t>
      </w:r>
      <w:r w:rsidR="00461180" w:rsidRPr="00CF1D4B">
        <w:rPr>
          <w:sz w:val="24"/>
          <w:szCs w:val="24"/>
          <w:lang w:val="el-GR"/>
        </w:rPr>
        <w:t>8</w:t>
      </w:r>
      <w:r w:rsidR="000934F7" w:rsidRPr="00E40BA9">
        <w:rPr>
          <w:sz w:val="24"/>
          <w:szCs w:val="24"/>
          <w:lang w:val="el-GR"/>
        </w:rPr>
        <w:t>.</w:t>
      </w:r>
      <w:r w:rsidR="00985C43" w:rsidRPr="00E40BA9">
        <w:rPr>
          <w:sz w:val="24"/>
          <w:szCs w:val="24"/>
          <w:lang w:val="el-GR"/>
        </w:rPr>
        <w:t xml:space="preserve">     Σύστημα προστασίας μάζας Α</w:t>
      </w:r>
      <w:r w:rsidR="000934F7" w:rsidRPr="00E40BA9">
        <w:rPr>
          <w:sz w:val="24"/>
          <w:szCs w:val="24"/>
          <w:lang w:val="el-GR"/>
        </w:rPr>
        <w:t>Μ</w:t>
      </w:r>
      <w:r w:rsidR="00985C43" w:rsidRPr="00E40BA9">
        <w:rPr>
          <w:sz w:val="24"/>
          <w:szCs w:val="24"/>
          <w:lang w:val="el-GR"/>
        </w:rPr>
        <w:t>/</w:t>
      </w:r>
      <w:r w:rsidR="000934F7" w:rsidRPr="00E40BA9">
        <w:rPr>
          <w:sz w:val="24"/>
          <w:szCs w:val="24"/>
          <w:lang w:val="el-GR"/>
        </w:rPr>
        <w:t>Σ</w:t>
      </w:r>
      <w:r w:rsidR="0074181B" w:rsidRPr="00E40BA9">
        <w:rPr>
          <w:sz w:val="24"/>
          <w:szCs w:val="24"/>
          <w:lang w:val="el-GR"/>
        </w:rPr>
        <w:t xml:space="preserve">                           </w:t>
      </w:r>
    </w:p>
    <w:p w:rsidR="000934F7" w:rsidRPr="00E40BA9" w:rsidRDefault="000934F7" w:rsidP="000934F7">
      <w:pPr>
        <w:ind w:left="720"/>
        <w:jc w:val="both"/>
        <w:rPr>
          <w:sz w:val="24"/>
          <w:szCs w:val="24"/>
          <w:lang w:val="el-GR"/>
        </w:rPr>
      </w:pPr>
      <w:r w:rsidRPr="00E40BA9">
        <w:rPr>
          <w:sz w:val="24"/>
          <w:szCs w:val="24"/>
          <w:lang w:val="el-GR"/>
        </w:rPr>
        <w:t xml:space="preserve">-Μ/Σ εντάσεως </w:t>
      </w:r>
    </w:p>
    <w:p w:rsidR="000934F7" w:rsidRPr="00E40BA9" w:rsidRDefault="000934F7" w:rsidP="000934F7">
      <w:pPr>
        <w:ind w:left="720"/>
        <w:jc w:val="both"/>
        <w:rPr>
          <w:sz w:val="24"/>
          <w:szCs w:val="24"/>
          <w:lang w:val="el-GR"/>
        </w:rPr>
      </w:pPr>
      <w:r w:rsidRPr="00E40BA9">
        <w:rPr>
          <w:sz w:val="24"/>
          <w:szCs w:val="24"/>
          <w:lang w:val="el-GR"/>
        </w:rPr>
        <w:t xml:space="preserve"> (σχέση,</w:t>
      </w:r>
      <w:r w:rsidR="00880CA9" w:rsidRPr="00E40BA9">
        <w:rPr>
          <w:sz w:val="24"/>
          <w:szCs w:val="24"/>
          <w:lang w:val="el-GR"/>
        </w:rPr>
        <w:t xml:space="preserve"> </w:t>
      </w:r>
      <w:r w:rsidRPr="00E40BA9">
        <w:rPr>
          <w:sz w:val="24"/>
          <w:szCs w:val="24"/>
          <w:lang w:val="el-GR"/>
        </w:rPr>
        <w:t>επιφόρτιση,</w:t>
      </w:r>
      <w:r w:rsidR="00880CA9" w:rsidRPr="00E40BA9">
        <w:rPr>
          <w:sz w:val="24"/>
          <w:szCs w:val="24"/>
          <w:lang w:val="el-GR"/>
        </w:rPr>
        <w:t xml:space="preserve"> </w:t>
      </w:r>
      <w:r w:rsidRPr="00E40BA9">
        <w:rPr>
          <w:sz w:val="24"/>
          <w:szCs w:val="24"/>
          <w:lang w:val="el-GR"/>
        </w:rPr>
        <w:t>κλ</w:t>
      </w:r>
      <w:r w:rsidR="00191BD9" w:rsidRPr="00E40BA9">
        <w:rPr>
          <w:sz w:val="24"/>
          <w:szCs w:val="24"/>
          <w:lang w:val="el-GR"/>
        </w:rPr>
        <w:t xml:space="preserve">άση)                         </w:t>
      </w:r>
      <w:r w:rsidR="000633B5" w:rsidRPr="00E40BA9">
        <w:rPr>
          <w:sz w:val="24"/>
          <w:szCs w:val="24"/>
          <w:lang w:val="el-GR"/>
        </w:rPr>
        <w:tab/>
        <w:t xml:space="preserve">        </w:t>
      </w:r>
      <w:r w:rsidR="0074181B" w:rsidRPr="00E40BA9">
        <w:rPr>
          <w:sz w:val="24"/>
          <w:szCs w:val="24"/>
          <w:lang w:val="el-GR"/>
        </w:rPr>
        <w:t xml:space="preserve">: ................................           </w:t>
      </w:r>
    </w:p>
    <w:p w:rsidR="000934F7" w:rsidRPr="00E40BA9" w:rsidRDefault="000934F7" w:rsidP="00E52CD6">
      <w:pPr>
        <w:jc w:val="both"/>
        <w:rPr>
          <w:sz w:val="24"/>
          <w:szCs w:val="24"/>
          <w:lang w:val="el-GR"/>
        </w:rPr>
      </w:pPr>
    </w:p>
    <w:p w:rsidR="00E52CD6" w:rsidRPr="00E40BA9" w:rsidRDefault="00985C43" w:rsidP="007D4BFB">
      <w:pPr>
        <w:jc w:val="both"/>
        <w:rPr>
          <w:sz w:val="24"/>
          <w:szCs w:val="24"/>
          <w:lang w:val="el-GR"/>
        </w:rPr>
      </w:pPr>
      <w:r w:rsidRPr="00E40BA9">
        <w:rPr>
          <w:sz w:val="24"/>
          <w:szCs w:val="24"/>
          <w:lang w:val="el-GR"/>
        </w:rPr>
        <w:t>5</w:t>
      </w:r>
      <w:r w:rsidR="00461180" w:rsidRPr="00CF1D4B">
        <w:rPr>
          <w:sz w:val="24"/>
          <w:szCs w:val="24"/>
          <w:lang w:val="el-GR"/>
        </w:rPr>
        <w:t>9</w:t>
      </w:r>
      <w:r w:rsidRPr="00E40BA9">
        <w:rPr>
          <w:sz w:val="24"/>
          <w:szCs w:val="24"/>
          <w:lang w:val="el-GR"/>
        </w:rPr>
        <w:t>.     Τύπος και κατασκευαστής του Η/Ν</w:t>
      </w:r>
    </w:p>
    <w:p w:rsidR="00985C43" w:rsidRPr="00E40BA9" w:rsidRDefault="00985C43" w:rsidP="007D4BFB">
      <w:pPr>
        <w:jc w:val="both"/>
        <w:rPr>
          <w:sz w:val="24"/>
          <w:szCs w:val="24"/>
          <w:lang w:val="el-GR"/>
        </w:rPr>
      </w:pPr>
      <w:r w:rsidRPr="00E40BA9">
        <w:rPr>
          <w:sz w:val="24"/>
          <w:szCs w:val="24"/>
          <w:lang w:val="el-GR"/>
        </w:rPr>
        <w:tab/>
      </w:r>
      <w:r w:rsidR="00D97E32" w:rsidRPr="00E40BA9">
        <w:rPr>
          <w:sz w:val="24"/>
          <w:szCs w:val="24"/>
          <w:lang w:val="el-GR"/>
        </w:rPr>
        <w:t>ταχείας αύξησης πιέσεως</w:t>
      </w:r>
      <w:r w:rsidR="00320F95">
        <w:rPr>
          <w:sz w:val="24"/>
          <w:szCs w:val="24"/>
          <w:lang w:val="el-GR"/>
        </w:rPr>
        <w:tab/>
      </w:r>
      <w:r w:rsidR="00320F95">
        <w:rPr>
          <w:sz w:val="24"/>
          <w:szCs w:val="24"/>
          <w:lang w:val="el-GR"/>
        </w:rPr>
        <w:tab/>
      </w:r>
      <w:r w:rsidR="00320F95">
        <w:rPr>
          <w:sz w:val="24"/>
          <w:szCs w:val="24"/>
          <w:lang w:val="el-GR"/>
        </w:rPr>
        <w:tab/>
      </w:r>
      <w:r w:rsidR="00320F95" w:rsidRPr="00320F95">
        <w:rPr>
          <w:sz w:val="24"/>
          <w:szCs w:val="24"/>
          <w:lang w:val="el-GR"/>
        </w:rPr>
        <w:t xml:space="preserve">        </w:t>
      </w:r>
      <w:r w:rsidRPr="00E40BA9">
        <w:rPr>
          <w:sz w:val="24"/>
          <w:szCs w:val="24"/>
          <w:lang w:val="el-GR"/>
        </w:rPr>
        <w:t>: ................................</w:t>
      </w:r>
    </w:p>
    <w:p w:rsidR="00985C43" w:rsidRPr="00E40BA9" w:rsidRDefault="00985C43" w:rsidP="00985C43">
      <w:pPr>
        <w:ind w:firstLine="720"/>
        <w:jc w:val="both"/>
        <w:rPr>
          <w:sz w:val="24"/>
          <w:szCs w:val="24"/>
          <w:lang w:val="el-GR"/>
        </w:rPr>
      </w:pPr>
      <w:r w:rsidRPr="00E40BA9">
        <w:rPr>
          <w:sz w:val="24"/>
          <w:szCs w:val="24"/>
          <w:lang w:val="el-GR"/>
        </w:rPr>
        <w:t xml:space="preserve">Θέση εγκατάστασης </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t xml:space="preserve"> </w:t>
      </w:r>
      <w:r w:rsidR="00320F95" w:rsidRPr="00320F95">
        <w:rPr>
          <w:sz w:val="24"/>
          <w:szCs w:val="24"/>
          <w:lang w:val="el-GR"/>
        </w:rPr>
        <w:t xml:space="preserve">       </w:t>
      </w:r>
      <w:r w:rsidRPr="00E40BA9">
        <w:rPr>
          <w:sz w:val="24"/>
          <w:szCs w:val="24"/>
          <w:lang w:val="el-GR"/>
        </w:rPr>
        <w:t>: ................................</w:t>
      </w:r>
    </w:p>
    <w:p w:rsidR="00985C43" w:rsidRPr="00E40BA9" w:rsidRDefault="00985C43" w:rsidP="00985C43">
      <w:pPr>
        <w:ind w:firstLine="720"/>
        <w:jc w:val="both"/>
        <w:rPr>
          <w:sz w:val="24"/>
          <w:szCs w:val="24"/>
          <w:lang w:val="el-GR"/>
        </w:rPr>
      </w:pPr>
      <w:r w:rsidRPr="00E40BA9">
        <w:rPr>
          <w:sz w:val="24"/>
          <w:szCs w:val="24"/>
          <w:lang w:val="el-GR"/>
        </w:rPr>
        <w:t xml:space="preserve">Επαφές </w:t>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t xml:space="preserve"> </w:t>
      </w:r>
      <w:r w:rsidR="00320F95" w:rsidRPr="0037135E">
        <w:rPr>
          <w:sz w:val="24"/>
          <w:szCs w:val="24"/>
          <w:lang w:val="el-GR"/>
        </w:rPr>
        <w:t xml:space="preserve">       </w:t>
      </w:r>
      <w:r w:rsidRPr="00E40BA9">
        <w:rPr>
          <w:sz w:val="24"/>
          <w:szCs w:val="24"/>
          <w:lang w:val="el-GR"/>
        </w:rPr>
        <w:t>: ................................</w:t>
      </w:r>
    </w:p>
    <w:p w:rsidR="00416F9A" w:rsidRPr="00E40BA9" w:rsidRDefault="00416F9A" w:rsidP="00985C43">
      <w:pPr>
        <w:ind w:firstLine="720"/>
        <w:jc w:val="both"/>
        <w:rPr>
          <w:sz w:val="24"/>
          <w:szCs w:val="24"/>
          <w:lang w:val="el-GR"/>
        </w:rPr>
      </w:pPr>
    </w:p>
    <w:p w:rsidR="00416F9A" w:rsidRPr="00E40BA9" w:rsidRDefault="00461180" w:rsidP="00416F9A">
      <w:pPr>
        <w:jc w:val="both"/>
        <w:rPr>
          <w:sz w:val="24"/>
          <w:szCs w:val="24"/>
          <w:lang w:val="el-GR"/>
        </w:rPr>
      </w:pPr>
      <w:r w:rsidRPr="00CF1D4B">
        <w:rPr>
          <w:sz w:val="24"/>
          <w:szCs w:val="24"/>
          <w:lang w:val="el-GR"/>
        </w:rPr>
        <w:t>60</w:t>
      </w:r>
      <w:r w:rsidR="00416F9A" w:rsidRPr="00E40BA9">
        <w:rPr>
          <w:sz w:val="24"/>
          <w:szCs w:val="24"/>
          <w:lang w:val="el-GR"/>
        </w:rPr>
        <w:t>.</w:t>
      </w:r>
      <w:r w:rsidR="00416F9A" w:rsidRPr="00E40BA9">
        <w:rPr>
          <w:sz w:val="24"/>
          <w:szCs w:val="24"/>
          <w:lang w:val="el-GR"/>
        </w:rPr>
        <w:tab/>
        <w:t>Τύπος και κατασκευαστής του συστήματος</w:t>
      </w:r>
    </w:p>
    <w:p w:rsidR="00461180" w:rsidRDefault="00416F9A" w:rsidP="00985C43">
      <w:pPr>
        <w:ind w:firstLine="720"/>
        <w:jc w:val="both"/>
        <w:rPr>
          <w:sz w:val="24"/>
          <w:szCs w:val="24"/>
          <w:lang w:val="el-GR"/>
        </w:rPr>
      </w:pPr>
      <w:r w:rsidRPr="00E40BA9">
        <w:rPr>
          <w:sz w:val="24"/>
          <w:szCs w:val="24"/>
          <w:lang w:val="el-GR"/>
        </w:rPr>
        <w:t xml:space="preserve"> </w:t>
      </w:r>
      <w:r w:rsidR="00461180">
        <w:rPr>
          <w:sz w:val="24"/>
          <w:szCs w:val="24"/>
          <w:lang w:val="el-GR"/>
        </w:rPr>
        <w:t xml:space="preserve">συνεχούς </w:t>
      </w:r>
      <w:r w:rsidRPr="00E40BA9">
        <w:rPr>
          <w:sz w:val="24"/>
          <w:szCs w:val="24"/>
          <w:lang w:val="el-GR"/>
        </w:rPr>
        <w:t>επιτήρησης υγρασίας και αερίων</w:t>
      </w:r>
    </w:p>
    <w:p w:rsidR="00416F9A" w:rsidRPr="00E40BA9" w:rsidRDefault="00461180" w:rsidP="00985C43">
      <w:pPr>
        <w:ind w:firstLine="720"/>
        <w:jc w:val="both"/>
        <w:rPr>
          <w:sz w:val="24"/>
          <w:szCs w:val="24"/>
          <w:lang w:val="el-GR"/>
        </w:rPr>
      </w:pPr>
      <w:r>
        <w:rPr>
          <w:sz w:val="24"/>
          <w:szCs w:val="24"/>
          <w:lang w:val="el-GR"/>
        </w:rPr>
        <w:t>σφάλματος</w:t>
      </w:r>
      <w:r>
        <w:rPr>
          <w:sz w:val="24"/>
          <w:szCs w:val="24"/>
          <w:lang w:val="el-GR"/>
        </w:rPr>
        <w:tab/>
      </w:r>
      <w:r>
        <w:rPr>
          <w:sz w:val="24"/>
          <w:szCs w:val="24"/>
          <w:lang w:val="el-GR"/>
        </w:rPr>
        <w:tab/>
      </w:r>
      <w:r w:rsidR="00416F9A" w:rsidRPr="00E40BA9">
        <w:rPr>
          <w:sz w:val="24"/>
          <w:szCs w:val="24"/>
          <w:lang w:val="el-GR"/>
        </w:rPr>
        <w:tab/>
      </w:r>
      <w:r w:rsidR="00416F9A" w:rsidRPr="00E40BA9">
        <w:rPr>
          <w:sz w:val="24"/>
          <w:szCs w:val="24"/>
          <w:lang w:val="el-GR"/>
        </w:rPr>
        <w:tab/>
      </w:r>
      <w:r w:rsidR="00416F9A" w:rsidRPr="00E40BA9">
        <w:rPr>
          <w:sz w:val="24"/>
          <w:szCs w:val="24"/>
          <w:lang w:val="el-GR"/>
        </w:rPr>
        <w:tab/>
      </w:r>
      <w:r w:rsidR="00320F95" w:rsidRPr="0037135E">
        <w:rPr>
          <w:sz w:val="24"/>
          <w:szCs w:val="24"/>
          <w:lang w:val="el-GR"/>
        </w:rPr>
        <w:t xml:space="preserve">        </w:t>
      </w:r>
      <w:r w:rsidR="00416F9A" w:rsidRPr="00E40BA9">
        <w:rPr>
          <w:sz w:val="24"/>
          <w:szCs w:val="24"/>
          <w:lang w:val="el-GR"/>
        </w:rPr>
        <w:t>: …………………….…...</w:t>
      </w:r>
    </w:p>
    <w:p w:rsidR="00985C43" w:rsidRPr="00E40BA9" w:rsidRDefault="00985C43" w:rsidP="00985C43">
      <w:pPr>
        <w:ind w:firstLine="720"/>
        <w:jc w:val="both"/>
        <w:rPr>
          <w:sz w:val="24"/>
          <w:szCs w:val="24"/>
          <w:lang w:val="el-GR"/>
        </w:rPr>
      </w:pPr>
    </w:p>
    <w:p w:rsidR="008B33AD" w:rsidRPr="00E40BA9" w:rsidRDefault="00F10541" w:rsidP="008B33AD">
      <w:pPr>
        <w:jc w:val="both"/>
        <w:rPr>
          <w:sz w:val="24"/>
          <w:szCs w:val="24"/>
          <w:lang w:val="el-GR"/>
        </w:rPr>
      </w:pPr>
      <w:r w:rsidRPr="00E40BA9">
        <w:rPr>
          <w:sz w:val="24"/>
          <w:szCs w:val="24"/>
          <w:lang w:val="el-GR"/>
        </w:rPr>
        <w:t>6</w:t>
      </w:r>
      <w:r w:rsidR="00461180">
        <w:rPr>
          <w:sz w:val="24"/>
          <w:szCs w:val="24"/>
          <w:lang w:val="el-GR"/>
        </w:rPr>
        <w:t>1</w:t>
      </w:r>
      <w:r w:rsidR="00DB23FE" w:rsidRPr="00E40BA9">
        <w:rPr>
          <w:sz w:val="24"/>
          <w:szCs w:val="24"/>
          <w:lang w:val="el-GR"/>
        </w:rPr>
        <w:t>.</w:t>
      </w:r>
      <w:r w:rsidR="008B33AD" w:rsidRPr="00E40BA9">
        <w:rPr>
          <w:sz w:val="24"/>
          <w:szCs w:val="24"/>
          <w:lang w:val="el-GR"/>
        </w:rPr>
        <w:tab/>
        <w:t>Καθαρά βάρη και διαστάσεις</w:t>
      </w:r>
    </w:p>
    <w:p w:rsidR="008B33AD" w:rsidRPr="00E40BA9" w:rsidRDefault="00947A27" w:rsidP="008B33AD">
      <w:pPr>
        <w:jc w:val="both"/>
        <w:rPr>
          <w:sz w:val="24"/>
          <w:szCs w:val="24"/>
          <w:lang w:val="el-GR"/>
        </w:rPr>
      </w:pPr>
      <w:r w:rsidRPr="00E40BA9">
        <w:rPr>
          <w:sz w:val="24"/>
          <w:szCs w:val="24"/>
          <w:lang w:val="el-GR"/>
        </w:rPr>
        <w:tab/>
        <w:t xml:space="preserve">- </w:t>
      </w:r>
      <w:r w:rsidR="008B33AD" w:rsidRPr="00E40BA9">
        <w:rPr>
          <w:sz w:val="24"/>
          <w:szCs w:val="24"/>
          <w:lang w:val="el-GR"/>
        </w:rPr>
        <w:t>Βάρος μεταφοράς</w:t>
      </w:r>
      <w:r w:rsidR="008B33AD" w:rsidRPr="00E40BA9">
        <w:rPr>
          <w:sz w:val="24"/>
          <w:szCs w:val="24"/>
          <w:lang w:val="el-GR"/>
        </w:rPr>
        <w:tab/>
      </w:r>
      <w:r w:rsidR="008B33AD" w:rsidRPr="00E40BA9">
        <w:rPr>
          <w:sz w:val="24"/>
          <w:szCs w:val="24"/>
          <w:lang w:val="el-GR"/>
        </w:rPr>
        <w:tab/>
      </w:r>
      <w:r w:rsidR="008B33AD" w:rsidRPr="00E40BA9">
        <w:rPr>
          <w:sz w:val="24"/>
          <w:szCs w:val="24"/>
          <w:lang w:val="el-GR"/>
        </w:rPr>
        <w:tab/>
      </w:r>
      <w:r w:rsidRPr="00E40BA9">
        <w:rPr>
          <w:sz w:val="24"/>
          <w:szCs w:val="24"/>
          <w:lang w:val="el-GR"/>
        </w:rPr>
        <w:t xml:space="preserve">        </w:t>
      </w:r>
      <w:r w:rsidR="00694119" w:rsidRPr="00E40BA9">
        <w:rPr>
          <w:sz w:val="24"/>
          <w:szCs w:val="24"/>
          <w:lang w:val="el-GR"/>
        </w:rPr>
        <w:t xml:space="preserve">          </w:t>
      </w:r>
      <w:r w:rsidRPr="00E40BA9">
        <w:rPr>
          <w:sz w:val="24"/>
          <w:szCs w:val="24"/>
          <w:lang w:val="el-GR"/>
        </w:rPr>
        <w:t xml:space="preserve">  </w:t>
      </w:r>
      <w:r w:rsidR="00694119" w:rsidRPr="00E40BA9">
        <w:rPr>
          <w:sz w:val="24"/>
          <w:szCs w:val="24"/>
          <w:lang w:val="el-GR"/>
        </w:rPr>
        <w:t>:</w:t>
      </w:r>
      <w:r w:rsidR="008B33AD" w:rsidRPr="00E40BA9">
        <w:rPr>
          <w:sz w:val="24"/>
          <w:szCs w:val="24"/>
          <w:lang w:val="el-GR"/>
        </w:rPr>
        <w:t xml:space="preserve">……………………… </w:t>
      </w:r>
      <w:proofErr w:type="spellStart"/>
      <w:r w:rsidR="008B33AD" w:rsidRPr="00E40BA9">
        <w:rPr>
          <w:sz w:val="24"/>
          <w:szCs w:val="24"/>
          <w:lang w:val="el-GR"/>
        </w:rPr>
        <w:t>kg</w:t>
      </w:r>
      <w:proofErr w:type="spellEnd"/>
    </w:p>
    <w:p w:rsidR="008B33AD" w:rsidRPr="00E40BA9" w:rsidRDefault="00947A27" w:rsidP="008B33AD">
      <w:pPr>
        <w:jc w:val="both"/>
        <w:rPr>
          <w:sz w:val="24"/>
          <w:szCs w:val="24"/>
          <w:lang w:val="el-GR"/>
        </w:rPr>
      </w:pPr>
      <w:r w:rsidRPr="00E40BA9">
        <w:rPr>
          <w:sz w:val="24"/>
          <w:szCs w:val="24"/>
          <w:lang w:val="el-GR"/>
        </w:rPr>
        <w:tab/>
        <w:t xml:space="preserve">- </w:t>
      </w:r>
      <w:r w:rsidR="008B33AD" w:rsidRPr="00E40BA9">
        <w:rPr>
          <w:sz w:val="24"/>
          <w:szCs w:val="24"/>
          <w:lang w:val="el-GR"/>
        </w:rPr>
        <w:t xml:space="preserve">Πυρήνας </w:t>
      </w:r>
      <w:r w:rsidR="00461180">
        <w:rPr>
          <w:sz w:val="24"/>
          <w:szCs w:val="24"/>
          <w:lang w:val="el-GR"/>
        </w:rPr>
        <w:t>(χάλυβας)</w:t>
      </w:r>
      <w:r w:rsidR="00461180">
        <w:rPr>
          <w:sz w:val="24"/>
          <w:szCs w:val="24"/>
          <w:lang w:val="el-GR"/>
        </w:rPr>
        <w:tab/>
      </w:r>
      <w:r w:rsidR="008B33AD" w:rsidRPr="00E40BA9">
        <w:rPr>
          <w:sz w:val="24"/>
          <w:szCs w:val="24"/>
          <w:lang w:val="el-GR"/>
        </w:rPr>
        <w:tab/>
      </w:r>
      <w:r w:rsidR="008B33AD" w:rsidRPr="00E40BA9">
        <w:rPr>
          <w:sz w:val="24"/>
          <w:szCs w:val="24"/>
          <w:lang w:val="el-GR"/>
        </w:rPr>
        <w:tab/>
      </w:r>
      <w:r w:rsidRPr="00E40BA9">
        <w:rPr>
          <w:sz w:val="24"/>
          <w:szCs w:val="24"/>
          <w:lang w:val="el-GR"/>
        </w:rPr>
        <w:t xml:space="preserve">        </w:t>
      </w:r>
      <w:r w:rsidR="00E07C5F" w:rsidRPr="00E40BA9">
        <w:rPr>
          <w:sz w:val="24"/>
          <w:szCs w:val="24"/>
          <w:lang w:val="el-GR"/>
        </w:rPr>
        <w:t xml:space="preserve">          </w:t>
      </w:r>
      <w:r w:rsidRPr="00E40BA9">
        <w:rPr>
          <w:sz w:val="24"/>
          <w:szCs w:val="24"/>
          <w:lang w:val="el-GR"/>
        </w:rPr>
        <w:t xml:space="preserve">  </w:t>
      </w:r>
      <w:r w:rsidR="00E07C5F" w:rsidRPr="00E40BA9">
        <w:rPr>
          <w:sz w:val="24"/>
          <w:szCs w:val="24"/>
          <w:lang w:val="el-GR"/>
        </w:rPr>
        <w:t>:</w:t>
      </w:r>
      <w:r w:rsidR="008B33AD" w:rsidRPr="00E40BA9">
        <w:rPr>
          <w:sz w:val="24"/>
          <w:szCs w:val="24"/>
          <w:lang w:val="el-GR"/>
        </w:rPr>
        <w:t xml:space="preserve">……………………… </w:t>
      </w:r>
      <w:proofErr w:type="spellStart"/>
      <w:r w:rsidR="008B33AD" w:rsidRPr="00E40BA9">
        <w:rPr>
          <w:sz w:val="24"/>
          <w:szCs w:val="24"/>
          <w:lang w:val="el-GR"/>
        </w:rPr>
        <w:t>kg</w:t>
      </w:r>
      <w:proofErr w:type="spellEnd"/>
    </w:p>
    <w:p w:rsidR="008B33AD" w:rsidRPr="00E40BA9" w:rsidRDefault="0074181B" w:rsidP="008B33AD">
      <w:pPr>
        <w:jc w:val="both"/>
        <w:rPr>
          <w:sz w:val="24"/>
          <w:szCs w:val="24"/>
          <w:lang w:val="el-GR"/>
        </w:rPr>
      </w:pPr>
      <w:r w:rsidRPr="00E40BA9">
        <w:rPr>
          <w:sz w:val="24"/>
          <w:szCs w:val="24"/>
          <w:lang w:val="el-GR"/>
        </w:rPr>
        <w:tab/>
        <w:t>-</w:t>
      </w:r>
      <w:r w:rsidR="00947A27" w:rsidRPr="00E40BA9">
        <w:rPr>
          <w:sz w:val="24"/>
          <w:szCs w:val="24"/>
          <w:lang w:val="el-GR"/>
        </w:rPr>
        <w:t xml:space="preserve"> </w:t>
      </w:r>
      <w:r w:rsidR="00461180">
        <w:rPr>
          <w:sz w:val="24"/>
          <w:szCs w:val="24"/>
          <w:lang w:val="el-GR"/>
        </w:rPr>
        <w:t>Δοχείο</w:t>
      </w:r>
      <w:r w:rsidR="00461180" w:rsidRPr="00E40BA9">
        <w:rPr>
          <w:sz w:val="24"/>
          <w:szCs w:val="24"/>
          <w:lang w:val="el-GR"/>
        </w:rPr>
        <w:t xml:space="preserve"> </w:t>
      </w:r>
      <w:r w:rsidR="008B33AD" w:rsidRPr="00E40BA9">
        <w:rPr>
          <w:sz w:val="24"/>
          <w:szCs w:val="24"/>
          <w:lang w:val="el-GR"/>
        </w:rPr>
        <w:t>και εξαρτήματα</w:t>
      </w:r>
      <w:r w:rsidR="008B33AD" w:rsidRPr="00E40BA9">
        <w:rPr>
          <w:sz w:val="24"/>
          <w:szCs w:val="24"/>
          <w:lang w:val="el-GR"/>
        </w:rPr>
        <w:tab/>
      </w:r>
      <w:r w:rsidR="008B33AD" w:rsidRPr="00E40BA9">
        <w:rPr>
          <w:sz w:val="24"/>
          <w:szCs w:val="24"/>
          <w:lang w:val="el-GR"/>
        </w:rPr>
        <w:tab/>
      </w:r>
      <w:r w:rsidR="00947A27" w:rsidRPr="00E40BA9">
        <w:rPr>
          <w:sz w:val="24"/>
          <w:szCs w:val="24"/>
          <w:lang w:val="el-GR"/>
        </w:rPr>
        <w:t xml:space="preserve">        </w:t>
      </w:r>
      <w:r w:rsidR="00E07C5F" w:rsidRPr="00E40BA9">
        <w:rPr>
          <w:sz w:val="24"/>
          <w:szCs w:val="24"/>
          <w:lang w:val="el-GR"/>
        </w:rPr>
        <w:t xml:space="preserve">            :</w:t>
      </w:r>
      <w:r w:rsidR="008B33AD" w:rsidRPr="00E40BA9">
        <w:rPr>
          <w:sz w:val="24"/>
          <w:szCs w:val="24"/>
          <w:lang w:val="el-GR"/>
        </w:rPr>
        <w:t xml:space="preserve">……………………… </w:t>
      </w:r>
      <w:proofErr w:type="spellStart"/>
      <w:r w:rsidR="008B33AD" w:rsidRPr="00E40BA9">
        <w:rPr>
          <w:sz w:val="24"/>
          <w:szCs w:val="24"/>
          <w:lang w:val="el-GR"/>
        </w:rPr>
        <w:t>kg</w:t>
      </w:r>
      <w:proofErr w:type="spellEnd"/>
    </w:p>
    <w:p w:rsidR="008B33AD" w:rsidRPr="00E40BA9" w:rsidRDefault="00947A27" w:rsidP="008B33AD">
      <w:pPr>
        <w:jc w:val="both"/>
        <w:rPr>
          <w:sz w:val="24"/>
          <w:szCs w:val="24"/>
          <w:lang w:val="el-GR"/>
        </w:rPr>
      </w:pPr>
      <w:r w:rsidRPr="00E40BA9">
        <w:rPr>
          <w:sz w:val="24"/>
          <w:szCs w:val="24"/>
          <w:lang w:val="el-GR"/>
        </w:rPr>
        <w:tab/>
        <w:t xml:space="preserve">- </w:t>
      </w:r>
      <w:r w:rsidR="008B33AD" w:rsidRPr="00E40BA9">
        <w:rPr>
          <w:sz w:val="24"/>
          <w:szCs w:val="24"/>
          <w:lang w:val="el-GR"/>
        </w:rPr>
        <w:t>Λάδι</w:t>
      </w:r>
      <w:r w:rsidR="008B33AD" w:rsidRPr="00E40BA9">
        <w:rPr>
          <w:sz w:val="24"/>
          <w:szCs w:val="24"/>
          <w:lang w:val="el-GR"/>
        </w:rPr>
        <w:tab/>
      </w:r>
      <w:r w:rsidR="008B33AD" w:rsidRPr="00E40BA9">
        <w:rPr>
          <w:sz w:val="24"/>
          <w:szCs w:val="24"/>
          <w:lang w:val="el-GR"/>
        </w:rPr>
        <w:tab/>
      </w:r>
      <w:r w:rsidR="008B33AD" w:rsidRPr="00E40BA9">
        <w:rPr>
          <w:sz w:val="24"/>
          <w:szCs w:val="24"/>
          <w:lang w:val="el-GR"/>
        </w:rPr>
        <w:tab/>
      </w:r>
      <w:r w:rsidR="008B33AD" w:rsidRPr="00E40BA9">
        <w:rPr>
          <w:sz w:val="24"/>
          <w:szCs w:val="24"/>
          <w:lang w:val="el-GR"/>
        </w:rPr>
        <w:tab/>
      </w:r>
      <w:r w:rsidR="008B33AD" w:rsidRPr="00E40BA9">
        <w:rPr>
          <w:sz w:val="24"/>
          <w:szCs w:val="24"/>
          <w:lang w:val="el-GR"/>
        </w:rPr>
        <w:tab/>
      </w:r>
      <w:r w:rsidRPr="00E40BA9">
        <w:rPr>
          <w:sz w:val="24"/>
          <w:szCs w:val="24"/>
          <w:lang w:val="el-GR"/>
        </w:rPr>
        <w:t xml:space="preserve">         </w:t>
      </w:r>
      <w:r w:rsidR="00E07C5F" w:rsidRPr="00E40BA9">
        <w:rPr>
          <w:sz w:val="24"/>
          <w:szCs w:val="24"/>
          <w:lang w:val="el-GR"/>
        </w:rPr>
        <w:t xml:space="preserve">          </w:t>
      </w:r>
      <w:r w:rsidRPr="00E40BA9">
        <w:rPr>
          <w:sz w:val="24"/>
          <w:szCs w:val="24"/>
          <w:lang w:val="el-GR"/>
        </w:rPr>
        <w:t xml:space="preserve"> </w:t>
      </w:r>
      <w:r w:rsidR="00E07C5F" w:rsidRPr="00E40BA9">
        <w:rPr>
          <w:sz w:val="24"/>
          <w:szCs w:val="24"/>
          <w:lang w:val="el-GR"/>
        </w:rPr>
        <w:t>:</w:t>
      </w:r>
      <w:r w:rsidR="008B33AD" w:rsidRPr="00E40BA9">
        <w:rPr>
          <w:sz w:val="24"/>
          <w:szCs w:val="24"/>
          <w:lang w:val="el-GR"/>
        </w:rPr>
        <w:t xml:space="preserve">……………………… </w:t>
      </w:r>
      <w:proofErr w:type="spellStart"/>
      <w:r w:rsidR="008B33AD" w:rsidRPr="00E40BA9">
        <w:rPr>
          <w:sz w:val="24"/>
          <w:szCs w:val="24"/>
          <w:lang w:val="el-GR"/>
        </w:rPr>
        <w:t>kg</w:t>
      </w:r>
      <w:proofErr w:type="spellEnd"/>
    </w:p>
    <w:p w:rsidR="008B33AD" w:rsidRPr="00E40BA9" w:rsidRDefault="00947A27" w:rsidP="008B33AD">
      <w:pPr>
        <w:jc w:val="both"/>
        <w:rPr>
          <w:sz w:val="24"/>
          <w:szCs w:val="24"/>
          <w:lang w:val="el-GR"/>
        </w:rPr>
      </w:pPr>
      <w:r w:rsidRPr="00E40BA9">
        <w:rPr>
          <w:sz w:val="24"/>
          <w:szCs w:val="24"/>
          <w:lang w:val="el-GR"/>
        </w:rPr>
        <w:tab/>
        <w:t xml:space="preserve">- </w:t>
      </w:r>
      <w:r w:rsidR="0074181B" w:rsidRPr="00E40BA9">
        <w:rPr>
          <w:sz w:val="24"/>
          <w:szCs w:val="24"/>
          <w:lang w:val="el-GR"/>
        </w:rPr>
        <w:t>Συνολικό βάρος ΑΜ/Σ</w:t>
      </w:r>
      <w:r w:rsidR="008B33AD" w:rsidRPr="00E40BA9">
        <w:rPr>
          <w:sz w:val="24"/>
          <w:szCs w:val="24"/>
          <w:lang w:val="el-GR"/>
        </w:rPr>
        <w:tab/>
      </w:r>
      <w:r w:rsidR="008B33AD" w:rsidRPr="00E40BA9">
        <w:rPr>
          <w:sz w:val="24"/>
          <w:szCs w:val="24"/>
          <w:lang w:val="el-GR"/>
        </w:rPr>
        <w:tab/>
      </w:r>
      <w:r w:rsidRPr="00E40BA9">
        <w:rPr>
          <w:sz w:val="24"/>
          <w:szCs w:val="24"/>
          <w:lang w:val="el-GR"/>
        </w:rPr>
        <w:t xml:space="preserve">        </w:t>
      </w:r>
      <w:r w:rsidR="00E07C5F" w:rsidRPr="00E40BA9">
        <w:rPr>
          <w:sz w:val="24"/>
          <w:szCs w:val="24"/>
          <w:lang w:val="el-GR"/>
        </w:rPr>
        <w:t xml:space="preserve">          </w:t>
      </w:r>
      <w:r w:rsidRPr="00E40BA9">
        <w:rPr>
          <w:sz w:val="24"/>
          <w:szCs w:val="24"/>
          <w:lang w:val="el-GR"/>
        </w:rPr>
        <w:t xml:space="preserve">  </w:t>
      </w:r>
      <w:r w:rsidR="00E07C5F" w:rsidRPr="00E40BA9">
        <w:rPr>
          <w:sz w:val="24"/>
          <w:szCs w:val="24"/>
          <w:lang w:val="el-GR"/>
        </w:rPr>
        <w:t>:</w:t>
      </w:r>
      <w:r w:rsidR="008B33AD" w:rsidRPr="00E40BA9">
        <w:rPr>
          <w:sz w:val="24"/>
          <w:szCs w:val="24"/>
          <w:lang w:val="el-GR"/>
        </w:rPr>
        <w:t xml:space="preserve">……………………… </w:t>
      </w:r>
      <w:proofErr w:type="spellStart"/>
      <w:r w:rsidR="008B33AD" w:rsidRPr="00E40BA9">
        <w:rPr>
          <w:sz w:val="24"/>
          <w:szCs w:val="24"/>
          <w:lang w:val="el-GR"/>
        </w:rPr>
        <w:t>kg</w:t>
      </w:r>
      <w:proofErr w:type="spellEnd"/>
    </w:p>
    <w:p w:rsidR="0074181B" w:rsidRPr="00E40BA9" w:rsidRDefault="00947A27" w:rsidP="008B33AD">
      <w:pPr>
        <w:jc w:val="both"/>
        <w:rPr>
          <w:sz w:val="24"/>
          <w:szCs w:val="24"/>
          <w:lang w:val="el-GR"/>
        </w:rPr>
      </w:pPr>
      <w:r w:rsidRPr="00E40BA9">
        <w:rPr>
          <w:sz w:val="24"/>
          <w:szCs w:val="24"/>
          <w:lang w:val="el-GR"/>
        </w:rPr>
        <w:t xml:space="preserve">           - </w:t>
      </w:r>
      <w:r w:rsidR="0074181B" w:rsidRPr="00E40BA9">
        <w:rPr>
          <w:sz w:val="24"/>
          <w:szCs w:val="24"/>
          <w:lang w:val="el-GR"/>
        </w:rPr>
        <w:t>Βάρος ΑΜ/Σ</w:t>
      </w:r>
      <w:r w:rsidR="00461180">
        <w:rPr>
          <w:sz w:val="24"/>
          <w:szCs w:val="24"/>
          <w:lang w:val="el-GR"/>
        </w:rPr>
        <w:t xml:space="preserve"> χωρίς δοχείο</w:t>
      </w:r>
      <w:r w:rsidR="00E07C5F" w:rsidRPr="00E40BA9">
        <w:rPr>
          <w:sz w:val="24"/>
          <w:szCs w:val="24"/>
          <w:lang w:val="el-GR"/>
        </w:rPr>
        <w:t xml:space="preserve">                                    :</w:t>
      </w:r>
      <w:r w:rsidRPr="00E40BA9">
        <w:rPr>
          <w:sz w:val="24"/>
          <w:szCs w:val="24"/>
          <w:lang w:val="el-GR"/>
        </w:rPr>
        <w:t xml:space="preserve">……………………… </w:t>
      </w:r>
      <w:proofErr w:type="spellStart"/>
      <w:r w:rsidRPr="00E40BA9">
        <w:rPr>
          <w:sz w:val="24"/>
          <w:szCs w:val="24"/>
          <w:lang w:val="el-GR"/>
        </w:rPr>
        <w:t>kg</w:t>
      </w:r>
      <w:proofErr w:type="spellEnd"/>
    </w:p>
    <w:p w:rsidR="00461180" w:rsidRPr="00D62804" w:rsidRDefault="00461180" w:rsidP="00461180">
      <w:pPr>
        <w:jc w:val="both"/>
        <w:rPr>
          <w:sz w:val="24"/>
          <w:szCs w:val="24"/>
          <w:lang w:val="el-GR"/>
        </w:rPr>
      </w:pPr>
      <w:r w:rsidRPr="00D62804">
        <w:rPr>
          <w:sz w:val="24"/>
          <w:szCs w:val="24"/>
          <w:lang w:val="el-GR"/>
        </w:rPr>
        <w:t xml:space="preserve">           - Βάρος</w:t>
      </w:r>
      <w:r>
        <w:rPr>
          <w:sz w:val="24"/>
          <w:szCs w:val="24"/>
          <w:lang w:val="el-GR"/>
        </w:rPr>
        <w:t xml:space="preserve"> ενεργού μέρους</w:t>
      </w:r>
      <w:r w:rsidRPr="00D62804">
        <w:rPr>
          <w:sz w:val="24"/>
          <w:szCs w:val="24"/>
          <w:lang w:val="el-GR"/>
        </w:rPr>
        <w:t xml:space="preserve"> ΑΜ/Σ               </w:t>
      </w:r>
      <w:r w:rsidR="00320F95" w:rsidRPr="00320F95">
        <w:rPr>
          <w:sz w:val="24"/>
          <w:szCs w:val="24"/>
          <w:lang w:val="el-GR"/>
        </w:rPr>
        <w:t xml:space="preserve">  </w:t>
      </w:r>
      <w:r w:rsidRPr="00D62804">
        <w:rPr>
          <w:sz w:val="24"/>
          <w:szCs w:val="24"/>
          <w:lang w:val="el-GR"/>
        </w:rPr>
        <w:t xml:space="preserve">              :……………………… </w:t>
      </w:r>
      <w:proofErr w:type="spellStart"/>
      <w:r w:rsidRPr="00D62804">
        <w:rPr>
          <w:sz w:val="24"/>
          <w:szCs w:val="24"/>
          <w:lang w:val="el-GR"/>
        </w:rPr>
        <w:t>kg</w:t>
      </w:r>
      <w:proofErr w:type="spellEnd"/>
    </w:p>
    <w:p w:rsidR="0074181B" w:rsidRPr="00E40BA9" w:rsidRDefault="00947A27" w:rsidP="008B33AD">
      <w:pPr>
        <w:jc w:val="both"/>
        <w:rPr>
          <w:sz w:val="24"/>
          <w:szCs w:val="24"/>
          <w:lang w:val="el-GR"/>
        </w:rPr>
      </w:pPr>
      <w:r w:rsidRPr="00E40BA9">
        <w:rPr>
          <w:sz w:val="24"/>
          <w:szCs w:val="24"/>
          <w:lang w:val="el-GR"/>
        </w:rPr>
        <w:tab/>
        <w:t xml:space="preserve">- </w:t>
      </w:r>
      <w:r w:rsidR="008B33AD" w:rsidRPr="00E40BA9">
        <w:rPr>
          <w:sz w:val="24"/>
          <w:szCs w:val="24"/>
          <w:lang w:val="el-GR"/>
        </w:rPr>
        <w:t>Συνολικό ύψος</w:t>
      </w:r>
      <w:r w:rsidR="0074181B" w:rsidRPr="00E40BA9">
        <w:rPr>
          <w:sz w:val="24"/>
          <w:szCs w:val="24"/>
          <w:lang w:val="el-GR"/>
        </w:rPr>
        <w:t xml:space="preserve"> </w:t>
      </w:r>
    </w:p>
    <w:p w:rsidR="0074181B" w:rsidRPr="00E40BA9" w:rsidRDefault="00947A27" w:rsidP="008B33AD">
      <w:pPr>
        <w:jc w:val="both"/>
        <w:rPr>
          <w:sz w:val="24"/>
          <w:szCs w:val="24"/>
          <w:lang w:val="el-GR"/>
        </w:rPr>
      </w:pPr>
      <w:r w:rsidRPr="00E40BA9">
        <w:rPr>
          <w:sz w:val="24"/>
          <w:szCs w:val="24"/>
          <w:lang w:val="el-GR"/>
        </w:rPr>
        <w:t xml:space="preserve">             </w:t>
      </w:r>
      <w:r w:rsidR="0074181B" w:rsidRPr="00E40BA9">
        <w:rPr>
          <w:sz w:val="24"/>
          <w:szCs w:val="24"/>
          <w:lang w:val="el-GR"/>
        </w:rPr>
        <w:t xml:space="preserve">(συμπεριλαμβανομένων και των </w:t>
      </w:r>
    </w:p>
    <w:p w:rsidR="008B33AD" w:rsidRPr="00E40BA9" w:rsidRDefault="00947A27" w:rsidP="008B33AD">
      <w:pPr>
        <w:jc w:val="both"/>
        <w:rPr>
          <w:sz w:val="24"/>
          <w:szCs w:val="24"/>
          <w:lang w:val="el-GR"/>
        </w:rPr>
      </w:pPr>
      <w:r w:rsidRPr="00E40BA9">
        <w:rPr>
          <w:sz w:val="24"/>
          <w:szCs w:val="24"/>
          <w:lang w:val="el-GR"/>
        </w:rPr>
        <w:t xml:space="preserve">              </w:t>
      </w:r>
      <w:r w:rsidR="0074181B" w:rsidRPr="00E40BA9">
        <w:rPr>
          <w:sz w:val="24"/>
          <w:szCs w:val="24"/>
          <w:lang w:val="el-GR"/>
        </w:rPr>
        <w:t xml:space="preserve">μονωτήρων </w:t>
      </w:r>
      <w:r w:rsidR="00A57402" w:rsidRPr="00E40BA9">
        <w:rPr>
          <w:sz w:val="24"/>
          <w:szCs w:val="24"/>
          <w:lang w:val="el-GR"/>
        </w:rPr>
        <w:t>διέλευσης</w:t>
      </w:r>
      <w:r w:rsidR="0074181B" w:rsidRPr="00E40BA9">
        <w:rPr>
          <w:sz w:val="24"/>
          <w:szCs w:val="24"/>
          <w:lang w:val="el-GR"/>
        </w:rPr>
        <w:t>)</w:t>
      </w:r>
      <w:r w:rsidR="00461180">
        <w:rPr>
          <w:sz w:val="24"/>
          <w:szCs w:val="24"/>
          <w:lang w:val="el-GR"/>
        </w:rPr>
        <w:tab/>
      </w:r>
      <w:r w:rsidR="0074181B" w:rsidRPr="00E40BA9">
        <w:rPr>
          <w:sz w:val="24"/>
          <w:szCs w:val="24"/>
          <w:lang w:val="el-GR"/>
        </w:rPr>
        <w:t xml:space="preserve">             </w:t>
      </w:r>
      <w:r w:rsidRPr="00E40BA9">
        <w:rPr>
          <w:sz w:val="24"/>
          <w:szCs w:val="24"/>
          <w:lang w:val="el-GR"/>
        </w:rPr>
        <w:t xml:space="preserve">        </w:t>
      </w:r>
      <w:r w:rsidR="000C3C55" w:rsidRPr="00E40BA9">
        <w:rPr>
          <w:sz w:val="24"/>
          <w:szCs w:val="24"/>
          <w:lang w:val="el-GR"/>
        </w:rPr>
        <w:t xml:space="preserve"> </w:t>
      </w:r>
      <w:r w:rsidRPr="00E40BA9">
        <w:rPr>
          <w:sz w:val="24"/>
          <w:szCs w:val="24"/>
          <w:lang w:val="el-GR"/>
        </w:rPr>
        <w:t xml:space="preserve"> </w:t>
      </w:r>
      <w:r w:rsidR="000C3C55" w:rsidRPr="00E40BA9">
        <w:rPr>
          <w:sz w:val="24"/>
          <w:szCs w:val="24"/>
          <w:lang w:val="el-GR"/>
        </w:rPr>
        <w:t xml:space="preserve"> </w:t>
      </w:r>
      <w:r w:rsidR="00E07C5F" w:rsidRPr="00E40BA9">
        <w:rPr>
          <w:sz w:val="24"/>
          <w:szCs w:val="24"/>
          <w:lang w:val="el-GR"/>
        </w:rPr>
        <w:t xml:space="preserve">       :</w:t>
      </w:r>
      <w:r w:rsidR="008B33AD" w:rsidRPr="00E40BA9">
        <w:rPr>
          <w:sz w:val="24"/>
          <w:szCs w:val="24"/>
          <w:lang w:val="el-GR"/>
        </w:rPr>
        <w:t>…………………….… m</w:t>
      </w:r>
    </w:p>
    <w:p w:rsidR="00947A27" w:rsidRPr="00E40BA9" w:rsidRDefault="00947A27" w:rsidP="008B33AD">
      <w:pPr>
        <w:jc w:val="both"/>
        <w:rPr>
          <w:sz w:val="24"/>
          <w:szCs w:val="24"/>
          <w:lang w:val="el-GR"/>
        </w:rPr>
      </w:pPr>
      <w:r w:rsidRPr="00E40BA9">
        <w:rPr>
          <w:sz w:val="24"/>
          <w:szCs w:val="24"/>
          <w:lang w:val="el-GR"/>
        </w:rPr>
        <w:tab/>
        <w:t xml:space="preserve">- </w:t>
      </w:r>
      <w:r w:rsidR="0074181B" w:rsidRPr="00E40BA9">
        <w:rPr>
          <w:sz w:val="24"/>
          <w:szCs w:val="24"/>
          <w:lang w:val="el-GR"/>
        </w:rPr>
        <w:t xml:space="preserve">Ύψος πάνω από το </w:t>
      </w:r>
      <w:r w:rsidR="00651AE9">
        <w:rPr>
          <w:sz w:val="24"/>
          <w:szCs w:val="24"/>
          <w:lang w:val="el-GR"/>
        </w:rPr>
        <w:t>δοχείο</w:t>
      </w:r>
      <w:r w:rsidR="00651AE9">
        <w:rPr>
          <w:sz w:val="24"/>
          <w:szCs w:val="24"/>
          <w:lang w:val="el-GR"/>
        </w:rPr>
        <w:tab/>
      </w:r>
      <w:r w:rsidR="00651AE9">
        <w:rPr>
          <w:sz w:val="24"/>
          <w:szCs w:val="24"/>
          <w:lang w:val="el-GR"/>
        </w:rPr>
        <w:tab/>
      </w:r>
      <w:r w:rsidR="00651AE9">
        <w:rPr>
          <w:sz w:val="24"/>
          <w:szCs w:val="24"/>
          <w:lang w:val="el-GR"/>
        </w:rPr>
        <w:tab/>
      </w:r>
      <w:r w:rsidR="00E07C5F" w:rsidRPr="00E40BA9">
        <w:rPr>
          <w:sz w:val="24"/>
          <w:szCs w:val="24"/>
          <w:lang w:val="el-GR"/>
        </w:rPr>
        <w:t xml:space="preserve">       :</w:t>
      </w:r>
      <w:r w:rsidRPr="00E40BA9">
        <w:rPr>
          <w:sz w:val="24"/>
          <w:szCs w:val="24"/>
          <w:lang w:val="el-GR"/>
        </w:rPr>
        <w:t>…………………….… m</w:t>
      </w:r>
    </w:p>
    <w:p w:rsidR="00947A27" w:rsidRPr="00E40BA9" w:rsidRDefault="00947A27" w:rsidP="008B33AD">
      <w:pPr>
        <w:jc w:val="both"/>
        <w:rPr>
          <w:sz w:val="24"/>
          <w:szCs w:val="24"/>
          <w:lang w:val="el-GR"/>
        </w:rPr>
      </w:pPr>
      <w:r w:rsidRPr="00E40BA9">
        <w:rPr>
          <w:sz w:val="24"/>
          <w:szCs w:val="24"/>
          <w:lang w:val="el-GR"/>
        </w:rPr>
        <w:t xml:space="preserve">           - Διαστάσεις της προβολής του ΑΜ/Σ</w:t>
      </w:r>
    </w:p>
    <w:p w:rsidR="00947A27" w:rsidRPr="00E40BA9" w:rsidRDefault="00947A27" w:rsidP="008B33AD">
      <w:pPr>
        <w:jc w:val="both"/>
        <w:rPr>
          <w:sz w:val="24"/>
          <w:szCs w:val="24"/>
          <w:lang w:val="el-GR"/>
        </w:rPr>
      </w:pPr>
      <w:r w:rsidRPr="00E40BA9">
        <w:rPr>
          <w:sz w:val="24"/>
          <w:szCs w:val="24"/>
          <w:lang w:val="el-GR"/>
        </w:rPr>
        <w:t xml:space="preserve">              στο επίπεδο στηρίξεώς του </w:t>
      </w:r>
    </w:p>
    <w:p w:rsidR="00947A27" w:rsidRPr="00E40BA9" w:rsidRDefault="00947A27" w:rsidP="008B33AD">
      <w:pPr>
        <w:jc w:val="both"/>
        <w:rPr>
          <w:sz w:val="24"/>
          <w:szCs w:val="24"/>
          <w:lang w:val="el-GR"/>
        </w:rPr>
      </w:pPr>
      <w:r w:rsidRPr="00E40BA9">
        <w:rPr>
          <w:sz w:val="24"/>
          <w:szCs w:val="24"/>
          <w:lang w:val="el-GR"/>
        </w:rPr>
        <w:t xml:space="preserve">              </w:t>
      </w:r>
      <w:r w:rsidR="00651AE9">
        <w:rPr>
          <w:sz w:val="24"/>
          <w:szCs w:val="24"/>
          <w:lang w:val="el-GR"/>
        </w:rPr>
        <w:t xml:space="preserve"> Μήκος</w:t>
      </w:r>
      <w:r w:rsidR="00651AE9">
        <w:rPr>
          <w:sz w:val="24"/>
          <w:szCs w:val="24"/>
          <w:lang w:val="el-GR"/>
        </w:rPr>
        <w:tab/>
      </w:r>
      <w:r w:rsidR="00651AE9">
        <w:rPr>
          <w:sz w:val="24"/>
          <w:szCs w:val="24"/>
          <w:lang w:val="el-GR"/>
        </w:rPr>
        <w:tab/>
      </w:r>
      <w:r w:rsidR="00651AE9">
        <w:rPr>
          <w:sz w:val="24"/>
          <w:szCs w:val="24"/>
          <w:lang w:val="el-GR"/>
        </w:rPr>
        <w:tab/>
      </w:r>
      <w:r w:rsidR="00651AE9">
        <w:rPr>
          <w:sz w:val="24"/>
          <w:szCs w:val="24"/>
          <w:lang w:val="el-GR"/>
        </w:rPr>
        <w:tab/>
      </w:r>
      <w:r w:rsidR="00651AE9">
        <w:rPr>
          <w:sz w:val="24"/>
          <w:szCs w:val="24"/>
          <w:lang w:val="el-GR"/>
        </w:rPr>
        <w:tab/>
      </w:r>
      <w:r w:rsidR="00E07C5F" w:rsidRPr="00E40BA9">
        <w:rPr>
          <w:sz w:val="24"/>
          <w:szCs w:val="24"/>
          <w:lang w:val="el-GR"/>
        </w:rPr>
        <w:t xml:space="preserve">       :</w:t>
      </w:r>
      <w:r w:rsidR="000C3C55" w:rsidRPr="00E40BA9">
        <w:rPr>
          <w:sz w:val="24"/>
          <w:szCs w:val="24"/>
          <w:lang w:val="el-GR"/>
        </w:rPr>
        <w:t>…………………….… m</w:t>
      </w:r>
    </w:p>
    <w:p w:rsidR="00947A27" w:rsidRPr="00E40BA9" w:rsidRDefault="00947A27" w:rsidP="008B33AD">
      <w:pPr>
        <w:jc w:val="both"/>
        <w:rPr>
          <w:sz w:val="24"/>
          <w:szCs w:val="24"/>
          <w:lang w:val="el-GR"/>
        </w:rPr>
      </w:pPr>
      <w:r w:rsidRPr="00E40BA9">
        <w:rPr>
          <w:sz w:val="24"/>
          <w:szCs w:val="24"/>
          <w:lang w:val="el-GR"/>
        </w:rPr>
        <w:t xml:space="preserve">              </w:t>
      </w:r>
      <w:r w:rsidR="00651AE9">
        <w:rPr>
          <w:sz w:val="24"/>
          <w:szCs w:val="24"/>
          <w:lang w:val="el-GR"/>
        </w:rPr>
        <w:t>Πλάτος</w:t>
      </w:r>
      <w:r w:rsidR="00651AE9">
        <w:rPr>
          <w:sz w:val="24"/>
          <w:szCs w:val="24"/>
          <w:lang w:val="el-GR"/>
        </w:rPr>
        <w:tab/>
      </w:r>
      <w:r w:rsidR="00651AE9">
        <w:rPr>
          <w:sz w:val="24"/>
          <w:szCs w:val="24"/>
          <w:lang w:val="el-GR"/>
        </w:rPr>
        <w:tab/>
      </w:r>
      <w:r w:rsidR="00651AE9">
        <w:rPr>
          <w:sz w:val="24"/>
          <w:szCs w:val="24"/>
          <w:lang w:val="el-GR"/>
        </w:rPr>
        <w:tab/>
      </w:r>
      <w:r w:rsidR="00651AE9">
        <w:rPr>
          <w:sz w:val="24"/>
          <w:szCs w:val="24"/>
          <w:lang w:val="el-GR"/>
        </w:rPr>
        <w:tab/>
      </w:r>
      <w:r w:rsidR="001C0F2C" w:rsidRPr="00E40BA9">
        <w:rPr>
          <w:sz w:val="24"/>
          <w:szCs w:val="24"/>
          <w:lang w:val="el-GR"/>
        </w:rPr>
        <w:t xml:space="preserve">                   </w:t>
      </w:r>
      <w:r w:rsidR="00651AE9">
        <w:rPr>
          <w:sz w:val="24"/>
          <w:szCs w:val="24"/>
          <w:lang w:val="el-GR"/>
        </w:rPr>
        <w:t>:</w:t>
      </w:r>
      <w:r w:rsidR="000C3C55" w:rsidRPr="00E40BA9">
        <w:rPr>
          <w:sz w:val="24"/>
          <w:szCs w:val="24"/>
          <w:lang w:val="el-GR"/>
        </w:rPr>
        <w:t>…………………….… m</w:t>
      </w:r>
    </w:p>
    <w:p w:rsidR="001C0F2C" w:rsidRPr="00E40BA9" w:rsidRDefault="000C3C55" w:rsidP="000C3C55">
      <w:pPr>
        <w:ind w:left="795"/>
        <w:jc w:val="both"/>
        <w:rPr>
          <w:sz w:val="24"/>
          <w:szCs w:val="24"/>
          <w:lang w:val="el-GR"/>
        </w:rPr>
      </w:pPr>
      <w:r w:rsidRPr="00E40BA9">
        <w:rPr>
          <w:sz w:val="24"/>
          <w:szCs w:val="24"/>
          <w:lang w:val="el-GR"/>
        </w:rPr>
        <w:t xml:space="preserve">- </w:t>
      </w:r>
      <w:r w:rsidR="00947A27" w:rsidRPr="00E40BA9">
        <w:rPr>
          <w:sz w:val="24"/>
          <w:szCs w:val="24"/>
          <w:lang w:val="el-GR"/>
        </w:rPr>
        <w:t xml:space="preserve">Περιγραφή συστήματος </w:t>
      </w:r>
      <w:r w:rsidR="00651AE9">
        <w:rPr>
          <w:sz w:val="24"/>
          <w:szCs w:val="24"/>
          <w:lang w:val="el-GR"/>
        </w:rPr>
        <w:t>κίνησης</w:t>
      </w:r>
      <w:r w:rsidR="00651AE9" w:rsidRPr="00E40BA9">
        <w:rPr>
          <w:sz w:val="24"/>
          <w:szCs w:val="24"/>
          <w:lang w:val="el-GR"/>
        </w:rPr>
        <w:t xml:space="preserve">   </w:t>
      </w:r>
      <w:r w:rsidR="00320F95" w:rsidRPr="0037135E">
        <w:rPr>
          <w:sz w:val="24"/>
          <w:szCs w:val="24"/>
          <w:lang w:val="el-GR"/>
        </w:rPr>
        <w:t xml:space="preserve">                </w:t>
      </w:r>
      <w:r w:rsidR="00651AE9" w:rsidRPr="00E40BA9">
        <w:rPr>
          <w:sz w:val="24"/>
          <w:szCs w:val="24"/>
          <w:lang w:val="el-GR"/>
        </w:rPr>
        <w:t xml:space="preserve">    </w:t>
      </w:r>
      <w:r w:rsidR="00E07C5F" w:rsidRPr="00E40BA9">
        <w:rPr>
          <w:sz w:val="24"/>
          <w:szCs w:val="24"/>
          <w:lang w:val="el-GR"/>
        </w:rPr>
        <w:t>:</w:t>
      </w:r>
      <w:r w:rsidR="00694119" w:rsidRPr="00E40BA9">
        <w:rPr>
          <w:sz w:val="24"/>
          <w:szCs w:val="24"/>
          <w:lang w:val="el-GR"/>
        </w:rPr>
        <w:t>…………………….…</w:t>
      </w:r>
    </w:p>
    <w:p w:rsidR="001C0F2C" w:rsidRPr="00E40BA9" w:rsidRDefault="001C0F2C" w:rsidP="000C3C55">
      <w:pPr>
        <w:ind w:left="795"/>
        <w:jc w:val="both"/>
        <w:rPr>
          <w:sz w:val="24"/>
          <w:szCs w:val="24"/>
          <w:lang w:val="el-GR"/>
        </w:rPr>
      </w:pPr>
      <w:r w:rsidRPr="00E40BA9">
        <w:rPr>
          <w:sz w:val="24"/>
          <w:szCs w:val="24"/>
          <w:lang w:val="el-GR"/>
        </w:rPr>
        <w:t xml:space="preserve">                                                                         </w:t>
      </w:r>
      <w:r w:rsidR="00320F95" w:rsidRPr="0037135E">
        <w:rPr>
          <w:sz w:val="24"/>
          <w:szCs w:val="24"/>
          <w:lang w:val="el-GR"/>
        </w:rPr>
        <w:t xml:space="preserve">     </w:t>
      </w:r>
      <w:r w:rsidRPr="00E40BA9">
        <w:rPr>
          <w:sz w:val="24"/>
          <w:szCs w:val="24"/>
          <w:lang w:val="el-GR"/>
        </w:rPr>
        <w:t>…………………….…</w:t>
      </w:r>
    </w:p>
    <w:p w:rsidR="001C0F2C" w:rsidRPr="00E40BA9" w:rsidRDefault="00B0790F" w:rsidP="00B0790F">
      <w:pPr>
        <w:ind w:left="795"/>
        <w:jc w:val="both"/>
        <w:rPr>
          <w:sz w:val="24"/>
          <w:szCs w:val="24"/>
          <w:lang w:val="el-GR"/>
        </w:rPr>
      </w:pPr>
      <w:r w:rsidRPr="00E40BA9">
        <w:rPr>
          <w:sz w:val="24"/>
          <w:szCs w:val="24"/>
          <w:lang w:val="el-GR"/>
        </w:rPr>
        <w:t xml:space="preserve">- </w:t>
      </w:r>
      <w:r w:rsidR="00947A27" w:rsidRPr="00E40BA9">
        <w:rPr>
          <w:sz w:val="24"/>
          <w:szCs w:val="24"/>
          <w:lang w:val="el-GR"/>
        </w:rPr>
        <w:t>Περιγραφή του τρόπου εκφόρτωσης</w:t>
      </w:r>
    </w:p>
    <w:p w:rsidR="00947A27" w:rsidRPr="00E40BA9" w:rsidRDefault="000C3C55" w:rsidP="000C3C55">
      <w:pPr>
        <w:tabs>
          <w:tab w:val="left" w:pos="5245"/>
        </w:tabs>
        <w:jc w:val="both"/>
        <w:rPr>
          <w:sz w:val="24"/>
          <w:szCs w:val="24"/>
          <w:lang w:val="el-GR"/>
        </w:rPr>
      </w:pPr>
      <w:r w:rsidRPr="00E40BA9">
        <w:rPr>
          <w:sz w:val="24"/>
          <w:szCs w:val="24"/>
          <w:lang w:val="el-GR"/>
        </w:rPr>
        <w:t xml:space="preserve">             </w:t>
      </w:r>
      <w:r w:rsidR="00B0790F" w:rsidRPr="00E40BA9">
        <w:rPr>
          <w:sz w:val="24"/>
          <w:szCs w:val="24"/>
          <w:lang w:val="el-GR"/>
        </w:rPr>
        <w:t xml:space="preserve"> </w:t>
      </w:r>
      <w:r w:rsidR="00947A27" w:rsidRPr="00E40BA9">
        <w:rPr>
          <w:sz w:val="24"/>
          <w:szCs w:val="24"/>
          <w:lang w:val="el-GR"/>
        </w:rPr>
        <w:t>και μεταφοράς του ΑΜ</w:t>
      </w:r>
      <w:r w:rsidR="00985C43" w:rsidRPr="00E40BA9">
        <w:rPr>
          <w:sz w:val="24"/>
          <w:szCs w:val="24"/>
          <w:lang w:val="el-GR"/>
        </w:rPr>
        <w:t>/</w:t>
      </w:r>
      <w:r w:rsidR="00947A27" w:rsidRPr="00E40BA9">
        <w:rPr>
          <w:sz w:val="24"/>
          <w:szCs w:val="24"/>
          <w:lang w:val="el-GR"/>
        </w:rPr>
        <w:t>Σ</w:t>
      </w:r>
      <w:r w:rsidRPr="00E40BA9">
        <w:rPr>
          <w:sz w:val="24"/>
          <w:szCs w:val="24"/>
          <w:lang w:val="el-GR"/>
        </w:rPr>
        <w:t xml:space="preserve">       </w:t>
      </w:r>
      <w:r w:rsidR="001C0F2C" w:rsidRPr="00E40BA9">
        <w:rPr>
          <w:sz w:val="24"/>
          <w:szCs w:val="24"/>
          <w:lang w:val="el-GR"/>
        </w:rPr>
        <w:t xml:space="preserve">                   </w:t>
      </w:r>
      <w:r w:rsidR="00B0790F" w:rsidRPr="00E40BA9">
        <w:rPr>
          <w:sz w:val="24"/>
          <w:szCs w:val="24"/>
          <w:lang w:val="el-GR"/>
        </w:rPr>
        <w:t xml:space="preserve">    </w:t>
      </w:r>
      <w:r w:rsidR="001C0F2C" w:rsidRPr="00E40BA9">
        <w:rPr>
          <w:sz w:val="24"/>
          <w:szCs w:val="24"/>
          <w:lang w:val="el-GR"/>
        </w:rPr>
        <w:t xml:space="preserve"> </w:t>
      </w:r>
      <w:r w:rsidR="00320F95" w:rsidRPr="00320F95">
        <w:rPr>
          <w:sz w:val="24"/>
          <w:szCs w:val="24"/>
          <w:lang w:val="el-GR"/>
        </w:rPr>
        <w:t xml:space="preserve">   </w:t>
      </w:r>
      <w:r w:rsidR="00E07C5F" w:rsidRPr="00E40BA9">
        <w:rPr>
          <w:sz w:val="24"/>
          <w:szCs w:val="24"/>
          <w:lang w:val="el-GR"/>
        </w:rPr>
        <w:t xml:space="preserve"> :</w:t>
      </w:r>
      <w:r w:rsidR="00694119" w:rsidRPr="00E40BA9">
        <w:rPr>
          <w:sz w:val="24"/>
          <w:szCs w:val="24"/>
          <w:lang w:val="el-GR"/>
        </w:rPr>
        <w:t xml:space="preserve">…………………….… </w:t>
      </w:r>
    </w:p>
    <w:p w:rsidR="008702FA" w:rsidRPr="00E40BA9" w:rsidRDefault="008702FA" w:rsidP="000C3C55">
      <w:pPr>
        <w:tabs>
          <w:tab w:val="left" w:pos="5245"/>
        </w:tabs>
        <w:jc w:val="both"/>
        <w:rPr>
          <w:sz w:val="24"/>
          <w:szCs w:val="24"/>
          <w:lang w:val="el-GR"/>
        </w:rPr>
      </w:pPr>
      <w:r w:rsidRPr="00E40BA9">
        <w:rPr>
          <w:sz w:val="24"/>
          <w:szCs w:val="24"/>
          <w:lang w:val="el-GR"/>
        </w:rPr>
        <w:t xml:space="preserve">                                                                                         </w:t>
      </w:r>
      <w:r w:rsidR="00320F95" w:rsidRPr="0037135E">
        <w:rPr>
          <w:sz w:val="24"/>
          <w:szCs w:val="24"/>
          <w:lang w:val="el-GR"/>
        </w:rPr>
        <w:t xml:space="preserve"> </w:t>
      </w:r>
      <w:r w:rsidRPr="00E40BA9">
        <w:rPr>
          <w:sz w:val="24"/>
          <w:szCs w:val="24"/>
          <w:lang w:val="el-GR"/>
        </w:rPr>
        <w:t xml:space="preserve"> </w:t>
      </w:r>
      <w:r w:rsidR="00191BD9" w:rsidRPr="00E40BA9">
        <w:rPr>
          <w:sz w:val="24"/>
          <w:szCs w:val="24"/>
          <w:lang w:val="el-GR"/>
        </w:rPr>
        <w:t>.</w:t>
      </w:r>
      <w:r w:rsidRPr="00E40BA9">
        <w:rPr>
          <w:sz w:val="24"/>
          <w:szCs w:val="24"/>
          <w:lang w:val="el-GR"/>
        </w:rPr>
        <w:t xml:space="preserve">…………………........  </w:t>
      </w:r>
    </w:p>
    <w:p w:rsidR="008702FA" w:rsidRPr="00E40BA9" w:rsidRDefault="008702FA" w:rsidP="000C3C55">
      <w:pPr>
        <w:tabs>
          <w:tab w:val="left" w:pos="5245"/>
        </w:tabs>
        <w:jc w:val="both"/>
        <w:rPr>
          <w:sz w:val="24"/>
          <w:szCs w:val="24"/>
          <w:lang w:val="el-GR"/>
        </w:rPr>
      </w:pPr>
      <w:r w:rsidRPr="00E40BA9">
        <w:rPr>
          <w:sz w:val="24"/>
          <w:szCs w:val="24"/>
          <w:lang w:val="el-GR"/>
        </w:rPr>
        <w:t xml:space="preserve">                                                                                           </w:t>
      </w:r>
      <w:r w:rsidR="00191BD9" w:rsidRPr="00E40BA9">
        <w:rPr>
          <w:sz w:val="24"/>
          <w:szCs w:val="24"/>
          <w:lang w:val="el-GR"/>
        </w:rPr>
        <w:t>..</w:t>
      </w:r>
      <w:r w:rsidRPr="00E40BA9">
        <w:rPr>
          <w:sz w:val="24"/>
          <w:szCs w:val="24"/>
          <w:lang w:val="el-GR"/>
        </w:rPr>
        <w:t>…………………......</w:t>
      </w:r>
    </w:p>
    <w:p w:rsidR="00AA55D3" w:rsidRPr="00E40BA9" w:rsidRDefault="008B33AD" w:rsidP="007D4BFB">
      <w:pPr>
        <w:jc w:val="both"/>
        <w:rPr>
          <w:sz w:val="24"/>
          <w:szCs w:val="24"/>
          <w:lang w:val="el-GR"/>
        </w:rPr>
      </w:pPr>
      <w:r w:rsidRPr="00E40BA9">
        <w:rPr>
          <w:sz w:val="24"/>
          <w:szCs w:val="24"/>
          <w:lang w:val="el-GR"/>
        </w:rPr>
        <w:tab/>
      </w:r>
      <w:r w:rsidRPr="00E40BA9">
        <w:rPr>
          <w:sz w:val="24"/>
          <w:szCs w:val="24"/>
          <w:lang w:val="el-GR"/>
        </w:rPr>
        <w:tab/>
      </w:r>
    </w:p>
    <w:p w:rsidR="008B33AD" w:rsidRPr="00E40BA9" w:rsidRDefault="00F10541" w:rsidP="008B33AD">
      <w:pPr>
        <w:jc w:val="both"/>
        <w:rPr>
          <w:sz w:val="24"/>
          <w:szCs w:val="24"/>
          <w:lang w:val="el-GR"/>
        </w:rPr>
      </w:pPr>
      <w:r w:rsidRPr="00E40BA9">
        <w:rPr>
          <w:sz w:val="24"/>
          <w:szCs w:val="24"/>
          <w:lang w:val="el-GR"/>
        </w:rPr>
        <w:t>6</w:t>
      </w:r>
      <w:r w:rsidR="00C86BFE">
        <w:rPr>
          <w:sz w:val="24"/>
          <w:szCs w:val="24"/>
          <w:lang w:val="el-GR"/>
        </w:rPr>
        <w:t>2</w:t>
      </w:r>
      <w:r w:rsidR="00DB23FE" w:rsidRPr="00E40BA9">
        <w:rPr>
          <w:sz w:val="24"/>
          <w:szCs w:val="24"/>
          <w:lang w:val="el-GR"/>
        </w:rPr>
        <w:t>.</w:t>
      </w:r>
      <w:r w:rsidR="008B33AD" w:rsidRPr="00E40BA9">
        <w:rPr>
          <w:sz w:val="24"/>
          <w:szCs w:val="24"/>
          <w:lang w:val="el-GR"/>
        </w:rPr>
        <w:tab/>
        <w:t>Δοκιμές (αποδοχή των προδιαγραφόμενων δοκιμών)</w:t>
      </w:r>
      <w:r w:rsidR="00AA55D3" w:rsidRPr="00E40BA9">
        <w:rPr>
          <w:sz w:val="24"/>
          <w:szCs w:val="24"/>
          <w:lang w:val="el-GR"/>
        </w:rPr>
        <w:t xml:space="preserve"> </w:t>
      </w:r>
    </w:p>
    <w:p w:rsidR="00905422" w:rsidRPr="0037135E" w:rsidRDefault="00905422" w:rsidP="008B33AD">
      <w:pPr>
        <w:jc w:val="both"/>
        <w:rPr>
          <w:sz w:val="24"/>
          <w:szCs w:val="24"/>
          <w:lang w:val="el-GR"/>
        </w:rPr>
      </w:pPr>
      <w:r w:rsidRPr="00E40BA9">
        <w:rPr>
          <w:sz w:val="24"/>
          <w:szCs w:val="24"/>
          <w:lang w:val="el-GR"/>
        </w:rPr>
        <w:t xml:space="preserve">           (</w:t>
      </w:r>
      <w:r w:rsidR="00880CA9" w:rsidRPr="00E40BA9">
        <w:rPr>
          <w:sz w:val="24"/>
          <w:szCs w:val="24"/>
          <w:lang w:val="el-GR"/>
        </w:rPr>
        <w:t>Ναι</w:t>
      </w:r>
      <w:r w:rsidRPr="00E40BA9">
        <w:rPr>
          <w:sz w:val="24"/>
          <w:szCs w:val="24"/>
          <w:lang w:val="el-GR"/>
        </w:rPr>
        <w:t xml:space="preserve"> ή Όχι)                                              </w:t>
      </w:r>
      <w:r w:rsidR="00947A27" w:rsidRPr="00E40BA9">
        <w:rPr>
          <w:sz w:val="24"/>
          <w:szCs w:val="24"/>
          <w:lang w:val="el-GR"/>
        </w:rPr>
        <w:t xml:space="preserve">  </w:t>
      </w:r>
      <w:r w:rsidR="00320F95" w:rsidRPr="0037135E">
        <w:rPr>
          <w:sz w:val="24"/>
          <w:szCs w:val="24"/>
          <w:lang w:val="el-GR"/>
        </w:rPr>
        <w:tab/>
      </w:r>
      <w:r w:rsidR="00947A27" w:rsidRPr="00E40BA9">
        <w:rPr>
          <w:sz w:val="24"/>
          <w:szCs w:val="24"/>
          <w:lang w:val="el-GR"/>
        </w:rPr>
        <w:t xml:space="preserve">   </w:t>
      </w:r>
      <w:r w:rsidR="00E07C5F" w:rsidRPr="00E40BA9">
        <w:rPr>
          <w:sz w:val="24"/>
          <w:szCs w:val="24"/>
          <w:lang w:val="el-GR"/>
        </w:rPr>
        <w:t xml:space="preserve">  </w:t>
      </w:r>
      <w:r w:rsidR="00947A27" w:rsidRPr="00E40BA9">
        <w:rPr>
          <w:sz w:val="24"/>
          <w:szCs w:val="24"/>
          <w:lang w:val="el-GR"/>
        </w:rPr>
        <w:t xml:space="preserve"> </w:t>
      </w:r>
      <w:r w:rsidRPr="00E40BA9">
        <w:rPr>
          <w:sz w:val="24"/>
          <w:szCs w:val="24"/>
          <w:lang w:val="el-GR"/>
        </w:rPr>
        <w:t xml:space="preserve"> </w:t>
      </w:r>
      <w:r w:rsidR="00E07C5F" w:rsidRPr="00E40BA9">
        <w:rPr>
          <w:sz w:val="24"/>
          <w:szCs w:val="24"/>
          <w:lang w:val="el-GR"/>
        </w:rPr>
        <w:t>:</w:t>
      </w:r>
      <w:r w:rsidRPr="00E40BA9">
        <w:rPr>
          <w:sz w:val="24"/>
          <w:szCs w:val="24"/>
          <w:lang w:val="el-GR"/>
        </w:rPr>
        <w:t>…………………..</w:t>
      </w:r>
      <w:r w:rsidR="00320F95">
        <w:rPr>
          <w:sz w:val="24"/>
          <w:szCs w:val="24"/>
          <w:lang w:val="el-GR"/>
        </w:rPr>
        <w:t>......</w:t>
      </w:r>
    </w:p>
    <w:p w:rsidR="00905422" w:rsidRPr="00E40BA9" w:rsidRDefault="00905422" w:rsidP="008B33AD">
      <w:pPr>
        <w:jc w:val="both"/>
        <w:rPr>
          <w:b/>
          <w:bCs/>
          <w:sz w:val="24"/>
          <w:szCs w:val="24"/>
          <w:lang w:val="el-GR"/>
        </w:rPr>
      </w:pPr>
      <w:r w:rsidRPr="00E40BA9">
        <w:rPr>
          <w:b/>
          <w:bCs/>
          <w:sz w:val="24"/>
          <w:szCs w:val="24"/>
          <w:lang w:val="el-GR"/>
        </w:rPr>
        <w:t xml:space="preserve">     </w:t>
      </w:r>
    </w:p>
    <w:p w:rsidR="00905422" w:rsidRPr="00E40BA9" w:rsidRDefault="00F10541" w:rsidP="00905422">
      <w:pPr>
        <w:ind w:right="468"/>
        <w:jc w:val="both"/>
        <w:rPr>
          <w:sz w:val="24"/>
          <w:szCs w:val="24"/>
          <w:lang w:val="el-GR"/>
        </w:rPr>
      </w:pPr>
      <w:r w:rsidRPr="00E40BA9">
        <w:rPr>
          <w:sz w:val="24"/>
          <w:szCs w:val="24"/>
          <w:lang w:val="el-GR"/>
        </w:rPr>
        <w:t>6</w:t>
      </w:r>
      <w:r w:rsidR="00C86BFE">
        <w:rPr>
          <w:sz w:val="24"/>
          <w:szCs w:val="24"/>
          <w:lang w:val="el-GR"/>
        </w:rPr>
        <w:t>3</w:t>
      </w:r>
      <w:r w:rsidR="00DB23FE" w:rsidRPr="00E40BA9">
        <w:rPr>
          <w:sz w:val="24"/>
          <w:szCs w:val="24"/>
          <w:lang w:val="el-GR"/>
        </w:rPr>
        <w:t xml:space="preserve">.      </w:t>
      </w:r>
      <w:r w:rsidR="008B33AD" w:rsidRPr="00E40BA9">
        <w:rPr>
          <w:sz w:val="24"/>
          <w:szCs w:val="24"/>
          <w:lang w:val="el-GR"/>
        </w:rPr>
        <w:t>Τύπος</w:t>
      </w:r>
      <w:r w:rsidR="00651AE9" w:rsidRPr="00CF1D4B">
        <w:rPr>
          <w:sz w:val="24"/>
          <w:szCs w:val="24"/>
          <w:lang w:val="el-GR"/>
        </w:rPr>
        <w:t xml:space="preserve"> </w:t>
      </w:r>
      <w:r w:rsidR="00651AE9">
        <w:rPr>
          <w:sz w:val="24"/>
          <w:szCs w:val="24"/>
          <w:lang w:val="el-GR"/>
        </w:rPr>
        <w:t>και κατασκευαστής</w:t>
      </w:r>
      <w:r w:rsidR="008B33AD" w:rsidRPr="00E40BA9">
        <w:rPr>
          <w:sz w:val="24"/>
          <w:szCs w:val="24"/>
          <w:lang w:val="el-GR"/>
        </w:rPr>
        <w:t xml:space="preserve"> του συστήματος </w:t>
      </w:r>
      <w:r w:rsidR="008B33AD" w:rsidRPr="00E40BA9">
        <w:rPr>
          <w:sz w:val="24"/>
          <w:szCs w:val="24"/>
          <w:lang w:val="el-GR"/>
        </w:rPr>
        <w:tab/>
      </w:r>
    </w:p>
    <w:p w:rsidR="008B33AD" w:rsidRPr="00E40BA9" w:rsidRDefault="00985C43" w:rsidP="00905422">
      <w:pPr>
        <w:ind w:left="360"/>
        <w:jc w:val="both"/>
        <w:rPr>
          <w:sz w:val="24"/>
          <w:szCs w:val="24"/>
          <w:lang w:val="el-GR"/>
        </w:rPr>
      </w:pPr>
      <w:r w:rsidRPr="00E40BA9">
        <w:rPr>
          <w:sz w:val="24"/>
          <w:szCs w:val="24"/>
          <w:lang w:val="el-GR"/>
        </w:rPr>
        <w:t xml:space="preserve">     </w:t>
      </w:r>
      <w:r w:rsidR="00651AE9">
        <w:rPr>
          <w:sz w:val="24"/>
          <w:szCs w:val="24"/>
          <w:lang w:val="el-GR"/>
        </w:rPr>
        <w:t xml:space="preserve">αποφυγής έκρηξης και φωτιάς </w:t>
      </w:r>
      <w:r w:rsidR="00905422" w:rsidRPr="00E40BA9">
        <w:rPr>
          <w:sz w:val="24"/>
          <w:szCs w:val="24"/>
          <w:lang w:val="el-GR"/>
        </w:rPr>
        <w:t>(</w:t>
      </w:r>
      <w:r w:rsidR="00651AE9">
        <w:rPr>
          <w:sz w:val="24"/>
          <w:szCs w:val="24"/>
          <w:lang w:val="el-GR"/>
        </w:rPr>
        <w:t>π</w:t>
      </w:r>
      <w:r w:rsidR="00905422" w:rsidRPr="00E40BA9">
        <w:rPr>
          <w:sz w:val="24"/>
          <w:szCs w:val="24"/>
          <w:lang w:val="el-GR"/>
        </w:rPr>
        <w:t>εριγραφή)</w:t>
      </w:r>
      <w:r w:rsidR="000633B5" w:rsidRPr="00E40BA9">
        <w:rPr>
          <w:sz w:val="24"/>
          <w:szCs w:val="24"/>
          <w:lang w:val="el-GR"/>
        </w:rPr>
        <w:t xml:space="preserve"> </w:t>
      </w:r>
      <w:r w:rsidRPr="00E40BA9">
        <w:rPr>
          <w:sz w:val="24"/>
          <w:szCs w:val="24"/>
          <w:lang w:val="el-GR"/>
        </w:rPr>
        <w:t xml:space="preserve">             </w:t>
      </w:r>
      <w:r w:rsidR="00E07C5F" w:rsidRPr="00E40BA9">
        <w:rPr>
          <w:sz w:val="24"/>
          <w:szCs w:val="24"/>
          <w:lang w:val="el-GR"/>
        </w:rPr>
        <w:t>:………………………….</w:t>
      </w:r>
    </w:p>
    <w:p w:rsidR="008B33AD" w:rsidRPr="00E40BA9" w:rsidRDefault="008B33AD" w:rsidP="007D4BFB">
      <w:pPr>
        <w:jc w:val="both"/>
        <w:rPr>
          <w:sz w:val="24"/>
          <w:szCs w:val="24"/>
          <w:lang w:val="el-GR"/>
        </w:rPr>
      </w:pPr>
      <w:r w:rsidRPr="00E40BA9">
        <w:rPr>
          <w:sz w:val="24"/>
          <w:szCs w:val="24"/>
          <w:lang w:val="el-GR"/>
        </w:rPr>
        <w:lastRenderedPageBreak/>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000633B5" w:rsidRPr="00E40BA9">
        <w:rPr>
          <w:sz w:val="24"/>
          <w:szCs w:val="24"/>
          <w:lang w:val="el-GR"/>
        </w:rPr>
        <w:t xml:space="preserve">                    </w:t>
      </w:r>
      <w:r w:rsidR="00953802" w:rsidRPr="00E40BA9">
        <w:rPr>
          <w:sz w:val="24"/>
          <w:szCs w:val="24"/>
          <w:lang w:val="el-GR"/>
        </w:rPr>
        <w:t xml:space="preserve"> </w:t>
      </w:r>
      <w:r w:rsidRPr="00E40BA9">
        <w:rPr>
          <w:sz w:val="24"/>
          <w:szCs w:val="24"/>
          <w:lang w:val="el-GR"/>
        </w:rPr>
        <w:t>…………………………..</w:t>
      </w:r>
    </w:p>
    <w:p w:rsidR="00905422" w:rsidRPr="00E40BA9" w:rsidRDefault="000633B5" w:rsidP="007D4BFB">
      <w:pPr>
        <w:jc w:val="both"/>
        <w:rPr>
          <w:sz w:val="24"/>
          <w:szCs w:val="24"/>
          <w:lang w:val="el-GR"/>
        </w:rPr>
      </w:pP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r>
      <w:r w:rsidRPr="00E40BA9">
        <w:rPr>
          <w:sz w:val="24"/>
          <w:szCs w:val="24"/>
          <w:lang w:val="el-GR"/>
        </w:rPr>
        <w:tab/>
        <w:t xml:space="preserve">          </w:t>
      </w:r>
      <w:r w:rsidR="0094669D" w:rsidRPr="00E40BA9">
        <w:rPr>
          <w:sz w:val="24"/>
          <w:szCs w:val="24"/>
          <w:lang w:val="el-GR"/>
        </w:rPr>
        <w:t>…………………………..</w:t>
      </w:r>
    </w:p>
    <w:p w:rsidR="00651AE9" w:rsidRPr="00D62804" w:rsidRDefault="00651AE9" w:rsidP="00651AE9">
      <w:pPr>
        <w:jc w:val="both"/>
        <w:rPr>
          <w:b/>
          <w:bCs/>
          <w:sz w:val="24"/>
          <w:szCs w:val="24"/>
          <w:lang w:val="el-GR"/>
        </w:rPr>
      </w:pPr>
      <w:r w:rsidRPr="00D62804">
        <w:rPr>
          <w:b/>
          <w:bCs/>
          <w:sz w:val="24"/>
          <w:szCs w:val="24"/>
          <w:lang w:val="el-GR"/>
        </w:rPr>
        <w:t xml:space="preserve">     </w:t>
      </w:r>
    </w:p>
    <w:p w:rsidR="00651AE9" w:rsidRPr="00D62804" w:rsidRDefault="00651AE9" w:rsidP="00651AE9">
      <w:pPr>
        <w:ind w:right="468"/>
        <w:jc w:val="both"/>
        <w:rPr>
          <w:sz w:val="24"/>
          <w:szCs w:val="24"/>
          <w:lang w:val="el-GR"/>
        </w:rPr>
      </w:pPr>
      <w:r w:rsidRPr="00D62804">
        <w:rPr>
          <w:sz w:val="24"/>
          <w:szCs w:val="24"/>
          <w:lang w:val="el-GR"/>
        </w:rPr>
        <w:t>6</w:t>
      </w:r>
      <w:r w:rsidR="00C86BFE">
        <w:rPr>
          <w:sz w:val="24"/>
          <w:szCs w:val="24"/>
          <w:lang w:val="el-GR"/>
        </w:rPr>
        <w:t>4</w:t>
      </w:r>
      <w:r w:rsidRPr="00D62804">
        <w:rPr>
          <w:sz w:val="24"/>
          <w:szCs w:val="24"/>
          <w:lang w:val="el-GR"/>
        </w:rPr>
        <w:t>.      Τύπος</w:t>
      </w:r>
      <w:r>
        <w:rPr>
          <w:sz w:val="24"/>
          <w:szCs w:val="24"/>
          <w:lang w:val="el-GR"/>
        </w:rPr>
        <w:t xml:space="preserve"> και κατασκευαστής</w:t>
      </w:r>
      <w:r w:rsidRPr="00D62804">
        <w:rPr>
          <w:sz w:val="24"/>
          <w:szCs w:val="24"/>
          <w:lang w:val="el-GR"/>
        </w:rPr>
        <w:t xml:space="preserve"> του συστήματος </w:t>
      </w:r>
      <w:r>
        <w:rPr>
          <w:sz w:val="24"/>
          <w:szCs w:val="24"/>
          <w:lang w:val="el-GR"/>
        </w:rPr>
        <w:t>άμεσης</w:t>
      </w:r>
      <w:r w:rsidRPr="00D62804">
        <w:rPr>
          <w:sz w:val="24"/>
          <w:szCs w:val="24"/>
          <w:lang w:val="el-GR"/>
        </w:rPr>
        <w:tab/>
      </w:r>
    </w:p>
    <w:p w:rsidR="00651AE9" w:rsidRDefault="00651AE9" w:rsidP="00651AE9">
      <w:pPr>
        <w:ind w:left="360"/>
        <w:jc w:val="both"/>
        <w:rPr>
          <w:sz w:val="24"/>
          <w:szCs w:val="24"/>
          <w:lang w:val="el-GR"/>
        </w:rPr>
      </w:pPr>
      <w:r w:rsidRPr="00D62804">
        <w:rPr>
          <w:sz w:val="24"/>
          <w:szCs w:val="24"/>
          <w:lang w:val="el-GR"/>
        </w:rPr>
        <w:t xml:space="preserve">     </w:t>
      </w:r>
      <w:r>
        <w:rPr>
          <w:sz w:val="24"/>
          <w:szCs w:val="24"/>
          <w:lang w:val="el-GR"/>
        </w:rPr>
        <w:t>μέτρησης θερμοκρασίας</w:t>
      </w:r>
      <w:r w:rsidR="00C86BFE">
        <w:rPr>
          <w:sz w:val="24"/>
          <w:szCs w:val="24"/>
          <w:lang w:val="el-GR"/>
        </w:rPr>
        <w:t xml:space="preserve"> θερμότερου σημείου</w:t>
      </w:r>
      <w:r>
        <w:rPr>
          <w:sz w:val="24"/>
          <w:szCs w:val="24"/>
          <w:lang w:val="el-GR"/>
        </w:rPr>
        <w:t xml:space="preserve"> και </w:t>
      </w:r>
    </w:p>
    <w:p w:rsidR="00651AE9" w:rsidRPr="00D62804" w:rsidRDefault="00651AE9" w:rsidP="00651AE9">
      <w:pPr>
        <w:ind w:left="360"/>
        <w:jc w:val="both"/>
        <w:rPr>
          <w:sz w:val="24"/>
          <w:szCs w:val="24"/>
          <w:lang w:val="el-GR"/>
        </w:rPr>
      </w:pPr>
      <w:r>
        <w:rPr>
          <w:sz w:val="24"/>
          <w:szCs w:val="24"/>
          <w:lang w:val="el-GR"/>
        </w:rPr>
        <w:t xml:space="preserve">     </w:t>
      </w:r>
      <w:r w:rsidR="00C86BFE">
        <w:rPr>
          <w:sz w:val="24"/>
          <w:szCs w:val="24"/>
          <w:lang w:val="el-GR"/>
        </w:rPr>
        <w:t xml:space="preserve">αριθμός αισθητήρων </w:t>
      </w:r>
      <w:r>
        <w:rPr>
          <w:sz w:val="24"/>
          <w:szCs w:val="24"/>
          <w:lang w:val="el-GR"/>
        </w:rPr>
        <w:t>ανά τύλιγμα</w:t>
      </w:r>
      <w:r w:rsidRPr="00D62804">
        <w:rPr>
          <w:sz w:val="24"/>
          <w:szCs w:val="24"/>
          <w:lang w:val="el-GR"/>
        </w:rPr>
        <w:t xml:space="preserve"> (</w:t>
      </w:r>
      <w:r>
        <w:rPr>
          <w:sz w:val="24"/>
          <w:szCs w:val="24"/>
          <w:lang w:val="el-GR"/>
        </w:rPr>
        <w:t>π</w:t>
      </w:r>
      <w:r w:rsidRPr="00D62804">
        <w:rPr>
          <w:sz w:val="24"/>
          <w:szCs w:val="24"/>
          <w:lang w:val="el-GR"/>
        </w:rPr>
        <w:t>εριγραφή)        :………………………….</w:t>
      </w:r>
    </w:p>
    <w:p w:rsidR="00651AE9" w:rsidRPr="00D62804" w:rsidRDefault="00651AE9" w:rsidP="00651AE9">
      <w:pPr>
        <w:jc w:val="both"/>
        <w:rPr>
          <w:sz w:val="24"/>
          <w:szCs w:val="24"/>
          <w:lang w:val="el-GR"/>
        </w:rPr>
      </w:pP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t xml:space="preserve">                     …………………………..</w:t>
      </w:r>
    </w:p>
    <w:p w:rsidR="00651AE9" w:rsidRPr="00D62804" w:rsidRDefault="00651AE9" w:rsidP="00651AE9">
      <w:pPr>
        <w:jc w:val="both"/>
        <w:rPr>
          <w:sz w:val="24"/>
          <w:szCs w:val="24"/>
          <w:lang w:val="el-GR"/>
        </w:rPr>
      </w:pP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r>
      <w:r w:rsidRPr="00D62804">
        <w:rPr>
          <w:sz w:val="24"/>
          <w:szCs w:val="24"/>
          <w:lang w:val="el-GR"/>
        </w:rPr>
        <w:tab/>
        <w:t xml:space="preserve">          …………………………..</w:t>
      </w:r>
    </w:p>
    <w:p w:rsidR="00985C43" w:rsidRPr="00E40BA9" w:rsidRDefault="00985C43" w:rsidP="007D4BFB">
      <w:pPr>
        <w:jc w:val="both"/>
        <w:rPr>
          <w:sz w:val="24"/>
          <w:szCs w:val="24"/>
          <w:lang w:val="el-GR"/>
        </w:rPr>
      </w:pPr>
    </w:p>
    <w:p w:rsidR="00985C43" w:rsidRPr="00E40BA9" w:rsidRDefault="00F10541" w:rsidP="007D4BFB">
      <w:pPr>
        <w:jc w:val="both"/>
        <w:rPr>
          <w:sz w:val="24"/>
          <w:szCs w:val="24"/>
          <w:lang w:val="el-GR"/>
        </w:rPr>
      </w:pPr>
      <w:r w:rsidRPr="00E40BA9">
        <w:rPr>
          <w:sz w:val="24"/>
          <w:szCs w:val="24"/>
          <w:lang w:val="el-GR"/>
        </w:rPr>
        <w:t>6</w:t>
      </w:r>
      <w:r w:rsidR="00D97E32" w:rsidRPr="00E40BA9">
        <w:rPr>
          <w:sz w:val="24"/>
          <w:szCs w:val="24"/>
          <w:lang w:val="el-GR"/>
        </w:rPr>
        <w:t>5</w:t>
      </w:r>
      <w:r w:rsidR="00985C43" w:rsidRPr="00E40BA9">
        <w:rPr>
          <w:sz w:val="24"/>
          <w:szCs w:val="24"/>
          <w:lang w:val="el-GR"/>
        </w:rPr>
        <w:t>. Χρώμα του ΑΜ/Σ</w:t>
      </w:r>
      <w:r w:rsidR="00985C43" w:rsidRPr="00E40BA9">
        <w:rPr>
          <w:sz w:val="24"/>
          <w:szCs w:val="24"/>
          <w:lang w:val="el-GR"/>
        </w:rPr>
        <w:tab/>
      </w:r>
      <w:r w:rsidR="00C86BFE">
        <w:rPr>
          <w:sz w:val="24"/>
          <w:szCs w:val="24"/>
          <w:lang w:val="el-GR"/>
        </w:rPr>
        <w:tab/>
      </w:r>
      <w:r w:rsidR="00985C43" w:rsidRPr="00E40BA9">
        <w:rPr>
          <w:sz w:val="24"/>
          <w:szCs w:val="24"/>
          <w:lang w:val="el-GR"/>
        </w:rPr>
        <w:tab/>
      </w:r>
      <w:r w:rsidR="00985C43" w:rsidRPr="00E40BA9">
        <w:rPr>
          <w:sz w:val="24"/>
          <w:szCs w:val="24"/>
          <w:lang w:val="el-GR"/>
        </w:rPr>
        <w:tab/>
      </w:r>
      <w:r w:rsidR="00985C43" w:rsidRPr="00E40BA9">
        <w:rPr>
          <w:sz w:val="24"/>
          <w:szCs w:val="24"/>
          <w:lang w:val="el-GR"/>
        </w:rPr>
        <w:tab/>
        <w:t xml:space="preserve">         : ................................</w:t>
      </w:r>
      <w:r w:rsidRPr="00E40BA9">
        <w:rPr>
          <w:sz w:val="24"/>
          <w:szCs w:val="24"/>
          <w:lang w:val="el-GR"/>
        </w:rPr>
        <w:t>...</w:t>
      </w:r>
    </w:p>
    <w:p w:rsidR="003E6089" w:rsidRPr="00E40BA9" w:rsidRDefault="0094669D" w:rsidP="007D4BFB">
      <w:pPr>
        <w:jc w:val="both"/>
        <w:rPr>
          <w:sz w:val="24"/>
          <w:szCs w:val="24"/>
          <w:lang w:val="el-GR"/>
        </w:rPr>
      </w:pPr>
      <w:r w:rsidRPr="00E40BA9">
        <w:rPr>
          <w:sz w:val="24"/>
          <w:szCs w:val="24"/>
          <w:lang w:val="el-GR"/>
        </w:rPr>
        <w:tab/>
      </w:r>
    </w:p>
    <w:p w:rsidR="00C86BFE" w:rsidRPr="00D62804" w:rsidRDefault="00C86BFE" w:rsidP="00C86BFE">
      <w:pPr>
        <w:ind w:right="468"/>
        <w:jc w:val="both"/>
        <w:rPr>
          <w:sz w:val="24"/>
          <w:szCs w:val="24"/>
          <w:lang w:val="el-GR"/>
        </w:rPr>
      </w:pPr>
      <w:r w:rsidRPr="00D62804">
        <w:rPr>
          <w:sz w:val="24"/>
          <w:szCs w:val="24"/>
          <w:lang w:val="el-GR"/>
        </w:rPr>
        <w:t>6</w:t>
      </w:r>
      <w:r>
        <w:rPr>
          <w:sz w:val="24"/>
          <w:szCs w:val="24"/>
          <w:lang w:val="el-GR"/>
        </w:rPr>
        <w:t>6</w:t>
      </w:r>
      <w:r w:rsidRPr="00D62804">
        <w:rPr>
          <w:sz w:val="24"/>
          <w:szCs w:val="24"/>
          <w:lang w:val="el-GR"/>
        </w:rPr>
        <w:t xml:space="preserve">.      </w:t>
      </w:r>
      <w:r>
        <w:rPr>
          <w:sz w:val="24"/>
          <w:szCs w:val="24"/>
          <w:lang w:val="el-GR"/>
        </w:rPr>
        <w:t xml:space="preserve">Κατηγορία </w:t>
      </w:r>
      <w:proofErr w:type="spellStart"/>
      <w:r>
        <w:rPr>
          <w:sz w:val="24"/>
          <w:szCs w:val="24"/>
          <w:lang w:val="el-GR"/>
        </w:rPr>
        <w:t>διαβρωτικότητας</w:t>
      </w:r>
      <w:proofErr w:type="spellEnd"/>
      <w:r>
        <w:rPr>
          <w:sz w:val="24"/>
          <w:szCs w:val="24"/>
          <w:lang w:val="el-GR"/>
        </w:rPr>
        <w:t xml:space="preserve"> και αντοχής</w:t>
      </w:r>
      <w:r w:rsidRPr="00D62804">
        <w:rPr>
          <w:sz w:val="24"/>
          <w:szCs w:val="24"/>
          <w:lang w:val="el-GR"/>
        </w:rPr>
        <w:tab/>
      </w:r>
    </w:p>
    <w:p w:rsidR="00C86BFE" w:rsidRDefault="00C86BFE" w:rsidP="00C86BFE">
      <w:pPr>
        <w:ind w:left="360"/>
        <w:jc w:val="both"/>
        <w:rPr>
          <w:sz w:val="24"/>
          <w:szCs w:val="24"/>
          <w:lang w:val="el-GR"/>
        </w:rPr>
      </w:pPr>
      <w:r w:rsidRPr="00D62804">
        <w:rPr>
          <w:sz w:val="24"/>
          <w:szCs w:val="24"/>
          <w:lang w:val="el-GR"/>
        </w:rPr>
        <w:t xml:space="preserve">     </w:t>
      </w:r>
      <w:r>
        <w:rPr>
          <w:sz w:val="24"/>
          <w:szCs w:val="24"/>
          <w:lang w:val="el-GR"/>
        </w:rPr>
        <w:t xml:space="preserve">του συστήματος βαφής του ΑΜ/Σ, </w:t>
      </w:r>
    </w:p>
    <w:p w:rsidR="00C86BFE" w:rsidRPr="00D62804" w:rsidRDefault="00C86BFE" w:rsidP="00C86BFE">
      <w:pPr>
        <w:ind w:left="360"/>
        <w:jc w:val="both"/>
        <w:rPr>
          <w:sz w:val="24"/>
          <w:szCs w:val="24"/>
          <w:lang w:val="el-GR"/>
        </w:rPr>
      </w:pPr>
      <w:r>
        <w:rPr>
          <w:sz w:val="24"/>
          <w:szCs w:val="24"/>
          <w:lang w:val="el-GR"/>
        </w:rPr>
        <w:t xml:space="preserve">     σύμφωνα με το </w:t>
      </w:r>
      <w:r>
        <w:rPr>
          <w:sz w:val="24"/>
          <w:szCs w:val="24"/>
        </w:rPr>
        <w:t>ISO</w:t>
      </w:r>
      <w:r w:rsidRPr="00CF1D4B">
        <w:rPr>
          <w:sz w:val="24"/>
          <w:szCs w:val="24"/>
          <w:lang w:val="el-GR"/>
        </w:rPr>
        <w:t xml:space="preserve"> 12944</w:t>
      </w:r>
      <w:r w:rsidRPr="00CF1D4B">
        <w:rPr>
          <w:sz w:val="24"/>
          <w:szCs w:val="24"/>
          <w:lang w:val="el-GR"/>
        </w:rPr>
        <w:tab/>
      </w:r>
      <w:r w:rsidRPr="00CF1D4B">
        <w:rPr>
          <w:sz w:val="24"/>
          <w:szCs w:val="24"/>
          <w:lang w:val="el-GR"/>
        </w:rPr>
        <w:tab/>
      </w:r>
      <w:r w:rsidRPr="00CF1D4B">
        <w:rPr>
          <w:sz w:val="24"/>
          <w:szCs w:val="24"/>
          <w:lang w:val="el-GR"/>
        </w:rPr>
        <w:tab/>
      </w:r>
      <w:r w:rsidRPr="00D62804">
        <w:rPr>
          <w:sz w:val="24"/>
          <w:szCs w:val="24"/>
          <w:lang w:val="el-GR"/>
        </w:rPr>
        <w:t xml:space="preserve">        :………………………….</w:t>
      </w:r>
    </w:p>
    <w:p w:rsidR="00C86BFE" w:rsidRDefault="00C86BFE" w:rsidP="00905422">
      <w:pPr>
        <w:ind w:right="468"/>
        <w:jc w:val="both"/>
        <w:rPr>
          <w:sz w:val="24"/>
          <w:szCs w:val="24"/>
          <w:lang w:val="el-GR"/>
        </w:rPr>
      </w:pPr>
    </w:p>
    <w:p w:rsidR="00CB37BC" w:rsidRPr="00E40BA9" w:rsidRDefault="00DB23FE" w:rsidP="00905422">
      <w:pPr>
        <w:ind w:right="468"/>
        <w:jc w:val="both"/>
        <w:rPr>
          <w:sz w:val="24"/>
          <w:szCs w:val="24"/>
          <w:lang w:val="el-GR"/>
        </w:rPr>
      </w:pPr>
      <w:r w:rsidRPr="00E40BA9">
        <w:rPr>
          <w:sz w:val="24"/>
          <w:szCs w:val="24"/>
          <w:lang w:val="el-GR"/>
        </w:rPr>
        <w:t>6</w:t>
      </w:r>
      <w:r w:rsidR="00C86BFE" w:rsidRPr="00CF1D4B">
        <w:rPr>
          <w:sz w:val="24"/>
          <w:szCs w:val="24"/>
          <w:lang w:val="el-GR"/>
        </w:rPr>
        <w:t>7</w:t>
      </w:r>
      <w:r w:rsidRPr="00E40BA9">
        <w:rPr>
          <w:sz w:val="24"/>
          <w:szCs w:val="24"/>
          <w:lang w:val="el-GR"/>
        </w:rPr>
        <w:t>.</w:t>
      </w:r>
      <w:r w:rsidR="00905422" w:rsidRPr="00E40BA9">
        <w:rPr>
          <w:sz w:val="24"/>
          <w:szCs w:val="24"/>
          <w:lang w:val="el-GR"/>
        </w:rPr>
        <w:t xml:space="preserve"> Να δοθεί περιγραφή με τι θα είναι </w:t>
      </w:r>
    </w:p>
    <w:p w:rsidR="00905422" w:rsidRPr="00E40BA9" w:rsidRDefault="00905422" w:rsidP="00905422">
      <w:pPr>
        <w:ind w:right="468"/>
        <w:jc w:val="both"/>
        <w:rPr>
          <w:sz w:val="24"/>
          <w:szCs w:val="24"/>
          <w:lang w:val="el-GR"/>
        </w:rPr>
      </w:pPr>
      <w:r w:rsidRPr="00E40BA9">
        <w:rPr>
          <w:b/>
          <w:bCs/>
          <w:sz w:val="24"/>
          <w:szCs w:val="24"/>
          <w:lang w:val="el-GR"/>
        </w:rPr>
        <w:t xml:space="preserve">      </w:t>
      </w:r>
      <w:r w:rsidRPr="00E40BA9">
        <w:rPr>
          <w:sz w:val="24"/>
          <w:szCs w:val="24"/>
          <w:lang w:val="el-GR"/>
        </w:rPr>
        <w:t>γεμάτος ο ΑΜ/Σ κατά την μεταφορά του</w:t>
      </w:r>
      <w:r w:rsidR="00C86BFE" w:rsidRPr="00CF1D4B">
        <w:rPr>
          <w:sz w:val="24"/>
          <w:szCs w:val="24"/>
          <w:lang w:val="el-GR"/>
        </w:rPr>
        <w:tab/>
      </w:r>
      <w:r w:rsidR="00C86BFE" w:rsidRPr="00CF1D4B">
        <w:rPr>
          <w:sz w:val="24"/>
          <w:szCs w:val="24"/>
          <w:lang w:val="el-GR"/>
        </w:rPr>
        <w:tab/>
      </w:r>
      <w:r w:rsidR="000633B5" w:rsidRPr="00E40BA9">
        <w:rPr>
          <w:sz w:val="24"/>
          <w:szCs w:val="24"/>
          <w:lang w:val="el-GR"/>
        </w:rPr>
        <w:t xml:space="preserve">        </w:t>
      </w:r>
      <w:r w:rsidR="00E07C5F" w:rsidRPr="00E40BA9">
        <w:rPr>
          <w:sz w:val="24"/>
          <w:szCs w:val="24"/>
          <w:lang w:val="el-GR"/>
        </w:rPr>
        <w:t>:………………………….</w:t>
      </w:r>
    </w:p>
    <w:p w:rsidR="00C86BFE" w:rsidRPr="00CF1D4B" w:rsidRDefault="00C86BFE" w:rsidP="00905422">
      <w:pPr>
        <w:ind w:right="468"/>
        <w:jc w:val="both"/>
        <w:rPr>
          <w:sz w:val="24"/>
          <w:szCs w:val="24"/>
          <w:lang w:val="el-GR"/>
        </w:rPr>
      </w:pPr>
    </w:p>
    <w:p w:rsidR="00905422" w:rsidRPr="00C86BFE" w:rsidRDefault="00985C43" w:rsidP="00905422">
      <w:pPr>
        <w:ind w:right="468"/>
        <w:jc w:val="both"/>
        <w:rPr>
          <w:sz w:val="24"/>
          <w:szCs w:val="24"/>
          <w:lang w:val="el-GR"/>
        </w:rPr>
      </w:pPr>
      <w:r w:rsidRPr="00E40BA9">
        <w:rPr>
          <w:sz w:val="24"/>
          <w:szCs w:val="24"/>
          <w:lang w:val="el-GR"/>
        </w:rPr>
        <w:t>6</w:t>
      </w:r>
      <w:r w:rsidR="00C86BFE" w:rsidRPr="00CF1D4B">
        <w:rPr>
          <w:sz w:val="24"/>
          <w:szCs w:val="24"/>
          <w:lang w:val="el-GR"/>
        </w:rPr>
        <w:t>8</w:t>
      </w:r>
      <w:r w:rsidR="00DB23FE" w:rsidRPr="00E40BA9">
        <w:rPr>
          <w:sz w:val="24"/>
          <w:szCs w:val="24"/>
          <w:lang w:val="el-GR"/>
        </w:rPr>
        <w:t>.</w:t>
      </w:r>
      <w:r w:rsidR="00905422" w:rsidRPr="00E40BA9">
        <w:rPr>
          <w:b/>
          <w:bCs/>
          <w:sz w:val="24"/>
          <w:szCs w:val="24"/>
          <w:lang w:val="el-GR"/>
        </w:rPr>
        <w:t xml:space="preserve"> </w:t>
      </w:r>
      <w:r w:rsidR="00905422" w:rsidRPr="00E40BA9">
        <w:rPr>
          <w:sz w:val="24"/>
          <w:szCs w:val="24"/>
          <w:lang w:val="el-GR"/>
        </w:rPr>
        <w:t>Είδος υλικού, κατ</w:t>
      </w:r>
      <w:r w:rsidR="00905422" w:rsidRPr="00C86BFE">
        <w:rPr>
          <w:sz w:val="24"/>
          <w:szCs w:val="24"/>
          <w:lang w:val="el-GR"/>
        </w:rPr>
        <w:t xml:space="preserve">ασκευαστής και χώρα </w:t>
      </w:r>
    </w:p>
    <w:p w:rsidR="00905422" w:rsidRPr="00E40BA9" w:rsidRDefault="00905422" w:rsidP="00905422">
      <w:pPr>
        <w:ind w:right="468"/>
        <w:jc w:val="both"/>
        <w:rPr>
          <w:sz w:val="24"/>
          <w:szCs w:val="24"/>
          <w:lang w:val="el-GR"/>
        </w:rPr>
      </w:pPr>
      <w:r w:rsidRPr="00E40BA9">
        <w:rPr>
          <w:sz w:val="24"/>
          <w:szCs w:val="24"/>
          <w:lang w:val="el-GR"/>
        </w:rPr>
        <w:t xml:space="preserve">      προέλευσης του υλικού του πυρήνα</w:t>
      </w:r>
    </w:p>
    <w:p w:rsidR="00905422" w:rsidRPr="00E40BA9" w:rsidRDefault="00905422" w:rsidP="00905422">
      <w:pPr>
        <w:ind w:right="468"/>
        <w:jc w:val="both"/>
        <w:rPr>
          <w:sz w:val="24"/>
          <w:szCs w:val="24"/>
          <w:lang w:val="el-GR"/>
        </w:rPr>
      </w:pPr>
      <w:r w:rsidRPr="00E40BA9">
        <w:rPr>
          <w:sz w:val="24"/>
          <w:szCs w:val="24"/>
          <w:lang w:val="el-GR"/>
        </w:rPr>
        <w:t xml:space="preserve">      του ΑΜ/Σ                    </w:t>
      </w:r>
      <w:r w:rsidR="00320F95" w:rsidRPr="0037135E">
        <w:rPr>
          <w:sz w:val="24"/>
          <w:szCs w:val="24"/>
          <w:lang w:val="el-GR"/>
        </w:rPr>
        <w:t xml:space="preserve">     </w:t>
      </w:r>
      <w:r w:rsidRPr="00E40BA9">
        <w:rPr>
          <w:sz w:val="24"/>
          <w:szCs w:val="24"/>
          <w:lang w:val="el-GR"/>
        </w:rPr>
        <w:t xml:space="preserve">           </w:t>
      </w:r>
      <w:r w:rsidR="00E07C5F" w:rsidRPr="00E40BA9">
        <w:rPr>
          <w:sz w:val="24"/>
          <w:szCs w:val="24"/>
          <w:lang w:val="el-GR"/>
        </w:rPr>
        <w:t xml:space="preserve">                                 :</w:t>
      </w:r>
      <w:r w:rsidRPr="00E40BA9">
        <w:rPr>
          <w:sz w:val="24"/>
          <w:szCs w:val="24"/>
          <w:lang w:val="el-GR"/>
        </w:rPr>
        <w:t>…………………………..</w:t>
      </w:r>
    </w:p>
    <w:p w:rsidR="00905422" w:rsidRPr="00E40BA9" w:rsidRDefault="00905422" w:rsidP="00905422">
      <w:pPr>
        <w:ind w:right="468"/>
        <w:jc w:val="both"/>
        <w:rPr>
          <w:sz w:val="24"/>
          <w:szCs w:val="24"/>
          <w:lang w:val="el-GR"/>
        </w:rPr>
      </w:pPr>
    </w:p>
    <w:p w:rsidR="00C86BFE" w:rsidRPr="00D62804" w:rsidRDefault="00C86BFE" w:rsidP="00C86BFE">
      <w:pPr>
        <w:ind w:right="468"/>
        <w:jc w:val="both"/>
        <w:rPr>
          <w:sz w:val="24"/>
          <w:szCs w:val="24"/>
          <w:lang w:val="el-GR"/>
        </w:rPr>
      </w:pPr>
      <w:r w:rsidRPr="00D62804">
        <w:rPr>
          <w:sz w:val="24"/>
          <w:szCs w:val="24"/>
          <w:lang w:val="el-GR"/>
        </w:rPr>
        <w:t>6</w:t>
      </w:r>
      <w:r w:rsidRPr="00CF1D4B">
        <w:rPr>
          <w:sz w:val="24"/>
          <w:szCs w:val="24"/>
          <w:lang w:val="el-GR"/>
        </w:rPr>
        <w:t>9</w:t>
      </w:r>
      <w:r w:rsidRPr="00D62804">
        <w:rPr>
          <w:sz w:val="24"/>
          <w:szCs w:val="24"/>
          <w:lang w:val="el-GR"/>
        </w:rPr>
        <w:t xml:space="preserve">. </w:t>
      </w:r>
      <w:r>
        <w:rPr>
          <w:sz w:val="24"/>
          <w:szCs w:val="24"/>
          <w:lang w:val="el-GR"/>
        </w:rPr>
        <w:t xml:space="preserve">Ακολουθεί η διάταξη του ΑΜ/Σ </w:t>
      </w:r>
      <w:r w:rsidRPr="00D62804">
        <w:rPr>
          <w:sz w:val="24"/>
          <w:szCs w:val="24"/>
          <w:lang w:val="el-GR"/>
        </w:rPr>
        <w:t xml:space="preserve"> </w:t>
      </w:r>
    </w:p>
    <w:p w:rsidR="00C86BFE" w:rsidRPr="00D62804" w:rsidRDefault="00C86BFE" w:rsidP="00C86BFE">
      <w:pPr>
        <w:ind w:right="468"/>
        <w:jc w:val="both"/>
        <w:rPr>
          <w:sz w:val="24"/>
          <w:szCs w:val="24"/>
          <w:lang w:val="el-GR"/>
        </w:rPr>
      </w:pPr>
      <w:r w:rsidRPr="00D62804">
        <w:rPr>
          <w:b/>
          <w:bCs/>
          <w:sz w:val="24"/>
          <w:szCs w:val="24"/>
          <w:lang w:val="el-GR"/>
        </w:rPr>
        <w:t xml:space="preserve">      </w:t>
      </w:r>
      <w:r>
        <w:rPr>
          <w:sz w:val="24"/>
          <w:szCs w:val="24"/>
          <w:lang w:val="el-GR"/>
        </w:rPr>
        <w:t xml:space="preserve">το σχέδιο της παρ. </w:t>
      </w:r>
      <w:r>
        <w:rPr>
          <w:sz w:val="24"/>
          <w:szCs w:val="24"/>
        </w:rPr>
        <w:t>XIII</w:t>
      </w:r>
      <w:proofErr w:type="gramStart"/>
      <w:r>
        <w:rPr>
          <w:sz w:val="24"/>
          <w:szCs w:val="24"/>
          <w:lang w:val="el-GR"/>
        </w:rPr>
        <w:t>;</w:t>
      </w:r>
      <w:r>
        <w:rPr>
          <w:sz w:val="24"/>
          <w:szCs w:val="24"/>
          <w:lang w:val="el-GR"/>
        </w:rPr>
        <w:tab/>
      </w:r>
      <w:r>
        <w:rPr>
          <w:sz w:val="24"/>
          <w:szCs w:val="24"/>
          <w:lang w:val="el-GR"/>
        </w:rPr>
        <w:tab/>
      </w:r>
      <w:r w:rsidRPr="00D62804">
        <w:rPr>
          <w:sz w:val="24"/>
          <w:szCs w:val="24"/>
          <w:lang w:val="el-GR"/>
        </w:rPr>
        <w:tab/>
      </w:r>
      <w:r w:rsidRPr="00D62804">
        <w:rPr>
          <w:sz w:val="24"/>
          <w:szCs w:val="24"/>
          <w:lang w:val="el-GR"/>
        </w:rPr>
        <w:tab/>
        <w:t xml:space="preserve">        :………………………….</w:t>
      </w:r>
      <w:proofErr w:type="gramEnd"/>
    </w:p>
    <w:p w:rsidR="00C86BFE" w:rsidRDefault="00C86BFE" w:rsidP="00C86BFE">
      <w:pPr>
        <w:ind w:right="468"/>
        <w:jc w:val="both"/>
        <w:rPr>
          <w:sz w:val="24"/>
          <w:szCs w:val="24"/>
          <w:lang w:val="el-GR"/>
        </w:rPr>
      </w:pPr>
    </w:p>
    <w:p w:rsidR="00C86BFE" w:rsidRPr="00D62804" w:rsidRDefault="00C86BFE" w:rsidP="00C86BFE">
      <w:pPr>
        <w:ind w:right="468"/>
        <w:jc w:val="both"/>
        <w:rPr>
          <w:sz w:val="24"/>
          <w:szCs w:val="24"/>
          <w:lang w:val="el-GR"/>
        </w:rPr>
      </w:pPr>
      <w:r>
        <w:rPr>
          <w:sz w:val="24"/>
          <w:szCs w:val="24"/>
          <w:lang w:val="el-GR"/>
        </w:rPr>
        <w:t>70</w:t>
      </w:r>
      <w:r w:rsidRPr="00D62804">
        <w:rPr>
          <w:sz w:val="24"/>
          <w:szCs w:val="24"/>
          <w:lang w:val="el-GR"/>
        </w:rPr>
        <w:t xml:space="preserve">. </w:t>
      </w:r>
      <w:r>
        <w:rPr>
          <w:sz w:val="24"/>
          <w:szCs w:val="24"/>
          <w:lang w:val="el-GR"/>
        </w:rPr>
        <w:t xml:space="preserve">Ακολουθεί η διάταξη του δοχείου του ΑΜ/Σ </w:t>
      </w:r>
      <w:r w:rsidRPr="00D62804">
        <w:rPr>
          <w:sz w:val="24"/>
          <w:szCs w:val="24"/>
          <w:lang w:val="el-GR"/>
        </w:rPr>
        <w:t xml:space="preserve"> </w:t>
      </w:r>
    </w:p>
    <w:p w:rsidR="00C86BFE" w:rsidRPr="00C86BFE" w:rsidRDefault="00C86BFE" w:rsidP="00C86BFE">
      <w:pPr>
        <w:ind w:right="468"/>
        <w:jc w:val="both"/>
        <w:rPr>
          <w:sz w:val="24"/>
          <w:szCs w:val="24"/>
          <w:lang w:val="el-GR"/>
        </w:rPr>
      </w:pPr>
      <w:r w:rsidRPr="00D62804">
        <w:rPr>
          <w:b/>
          <w:bCs/>
          <w:sz w:val="24"/>
          <w:szCs w:val="24"/>
          <w:lang w:val="el-GR"/>
        </w:rPr>
        <w:t xml:space="preserve">      </w:t>
      </w:r>
      <w:r>
        <w:rPr>
          <w:sz w:val="24"/>
          <w:szCs w:val="24"/>
          <w:lang w:val="el-GR"/>
        </w:rPr>
        <w:t>τα σχέδια ΣΚ</w:t>
      </w:r>
      <w:r w:rsidRPr="00CF1D4B">
        <w:rPr>
          <w:sz w:val="24"/>
          <w:szCs w:val="24"/>
          <w:lang w:val="el-GR"/>
        </w:rPr>
        <w:t>-883</w:t>
      </w:r>
      <w:r>
        <w:rPr>
          <w:sz w:val="24"/>
          <w:szCs w:val="24"/>
        </w:rPr>
        <w:t>B</w:t>
      </w:r>
      <w:r w:rsidRPr="00CF1D4B">
        <w:rPr>
          <w:sz w:val="24"/>
          <w:szCs w:val="24"/>
          <w:lang w:val="el-GR"/>
        </w:rPr>
        <w:t xml:space="preserve">, </w:t>
      </w:r>
      <w:r>
        <w:rPr>
          <w:sz w:val="24"/>
          <w:szCs w:val="24"/>
        </w:rPr>
        <w:t>C</w:t>
      </w:r>
      <w:r w:rsidRPr="00CF1D4B">
        <w:rPr>
          <w:sz w:val="24"/>
          <w:szCs w:val="24"/>
          <w:lang w:val="el-GR"/>
        </w:rPr>
        <w:t xml:space="preserve"> </w:t>
      </w:r>
      <w:r>
        <w:rPr>
          <w:sz w:val="24"/>
          <w:szCs w:val="24"/>
          <w:lang w:val="el-GR"/>
        </w:rPr>
        <w:t xml:space="preserve">και </w:t>
      </w:r>
      <w:r>
        <w:rPr>
          <w:sz w:val="24"/>
          <w:szCs w:val="24"/>
        </w:rPr>
        <w:t>D</w:t>
      </w:r>
      <w:r>
        <w:rPr>
          <w:sz w:val="24"/>
          <w:szCs w:val="24"/>
          <w:lang w:val="el-GR"/>
        </w:rPr>
        <w:t>,</w:t>
      </w:r>
    </w:p>
    <w:p w:rsidR="00C86BFE" w:rsidRPr="00D62804" w:rsidRDefault="00C86BFE" w:rsidP="00C86BFE">
      <w:pPr>
        <w:ind w:right="468"/>
        <w:jc w:val="both"/>
        <w:rPr>
          <w:sz w:val="24"/>
          <w:szCs w:val="24"/>
          <w:lang w:val="el-GR"/>
        </w:rPr>
      </w:pPr>
      <w:r>
        <w:rPr>
          <w:sz w:val="24"/>
          <w:szCs w:val="24"/>
          <w:lang w:val="el-GR"/>
        </w:rPr>
        <w:t xml:space="preserve">      όπως επίσης την παρ. </w:t>
      </w:r>
      <w:r>
        <w:rPr>
          <w:sz w:val="24"/>
          <w:szCs w:val="24"/>
        </w:rPr>
        <w:t>XV</w:t>
      </w:r>
      <w:proofErr w:type="gramStart"/>
      <w:r>
        <w:rPr>
          <w:sz w:val="24"/>
          <w:szCs w:val="24"/>
          <w:lang w:val="el-GR"/>
        </w:rPr>
        <w:t>;</w:t>
      </w:r>
      <w:r>
        <w:rPr>
          <w:sz w:val="24"/>
          <w:szCs w:val="24"/>
          <w:lang w:val="el-GR"/>
        </w:rPr>
        <w:tab/>
      </w:r>
      <w:r w:rsidRPr="00D62804">
        <w:rPr>
          <w:sz w:val="24"/>
          <w:szCs w:val="24"/>
          <w:lang w:val="el-GR"/>
        </w:rPr>
        <w:tab/>
      </w:r>
      <w:r w:rsidRPr="00D62804">
        <w:rPr>
          <w:sz w:val="24"/>
          <w:szCs w:val="24"/>
          <w:lang w:val="el-GR"/>
        </w:rPr>
        <w:tab/>
        <w:t xml:space="preserve">        :………………………….</w:t>
      </w:r>
      <w:proofErr w:type="gramEnd"/>
    </w:p>
    <w:p w:rsidR="00C86BFE" w:rsidRDefault="00C86BFE" w:rsidP="00C86BFE">
      <w:pPr>
        <w:ind w:right="468"/>
        <w:jc w:val="both"/>
        <w:rPr>
          <w:sz w:val="24"/>
          <w:szCs w:val="24"/>
          <w:lang w:val="el-GR"/>
        </w:rPr>
      </w:pPr>
    </w:p>
    <w:p w:rsidR="00C86BFE" w:rsidRPr="00D62804" w:rsidRDefault="00C86BFE" w:rsidP="00C86BFE">
      <w:pPr>
        <w:ind w:right="468"/>
        <w:jc w:val="both"/>
        <w:rPr>
          <w:sz w:val="24"/>
          <w:szCs w:val="24"/>
          <w:lang w:val="el-GR"/>
        </w:rPr>
      </w:pPr>
      <w:r w:rsidRPr="00CF1D4B">
        <w:rPr>
          <w:sz w:val="24"/>
          <w:szCs w:val="24"/>
          <w:lang w:val="el-GR"/>
        </w:rPr>
        <w:t>71</w:t>
      </w:r>
      <w:r w:rsidRPr="00D62804">
        <w:rPr>
          <w:sz w:val="24"/>
          <w:szCs w:val="24"/>
          <w:lang w:val="el-GR"/>
        </w:rPr>
        <w:t xml:space="preserve">. </w:t>
      </w:r>
      <w:r>
        <w:rPr>
          <w:sz w:val="24"/>
          <w:szCs w:val="24"/>
          <w:lang w:val="el-GR"/>
        </w:rPr>
        <w:t xml:space="preserve">Ακολουθεί η συσκευασία των </w:t>
      </w:r>
      <w:r w:rsidR="003D70F8">
        <w:rPr>
          <w:sz w:val="24"/>
          <w:szCs w:val="24"/>
          <w:lang w:val="el-GR"/>
        </w:rPr>
        <w:t>παρελκό</w:t>
      </w:r>
      <w:r>
        <w:rPr>
          <w:sz w:val="24"/>
          <w:szCs w:val="24"/>
          <w:lang w:val="el-GR"/>
        </w:rPr>
        <w:t>μ</w:t>
      </w:r>
      <w:r w:rsidR="003D70F8">
        <w:rPr>
          <w:sz w:val="24"/>
          <w:szCs w:val="24"/>
          <w:lang w:val="el-GR"/>
        </w:rPr>
        <w:t>ε</w:t>
      </w:r>
      <w:r>
        <w:rPr>
          <w:sz w:val="24"/>
          <w:szCs w:val="24"/>
          <w:lang w:val="el-GR"/>
        </w:rPr>
        <w:t xml:space="preserve">νων </w:t>
      </w:r>
      <w:r w:rsidRPr="00D62804">
        <w:rPr>
          <w:sz w:val="24"/>
          <w:szCs w:val="24"/>
          <w:lang w:val="el-GR"/>
        </w:rPr>
        <w:t xml:space="preserve"> </w:t>
      </w:r>
    </w:p>
    <w:p w:rsidR="00C86BFE" w:rsidRPr="00182789" w:rsidRDefault="00C86BFE" w:rsidP="00C86BFE">
      <w:pPr>
        <w:ind w:right="468"/>
        <w:jc w:val="both"/>
        <w:rPr>
          <w:sz w:val="24"/>
          <w:szCs w:val="24"/>
          <w:lang w:val="el-GR"/>
          <w:rPrChange w:id="3029" w:author="Γιωτάκη Αγγελική" w:date="2019-12-19T10:05:00Z">
            <w:rPr>
              <w:sz w:val="24"/>
              <w:szCs w:val="24"/>
            </w:rPr>
          </w:rPrChange>
        </w:rPr>
      </w:pPr>
      <w:r w:rsidRPr="00CF1D4B">
        <w:rPr>
          <w:bCs/>
          <w:sz w:val="24"/>
          <w:szCs w:val="24"/>
          <w:lang w:val="el-GR"/>
        </w:rPr>
        <w:t xml:space="preserve">      του ΑΜ/Σ</w:t>
      </w:r>
      <w:r>
        <w:rPr>
          <w:bCs/>
          <w:sz w:val="24"/>
          <w:szCs w:val="24"/>
          <w:lang w:val="el-GR"/>
        </w:rPr>
        <w:t xml:space="preserve"> </w:t>
      </w:r>
      <w:r w:rsidRPr="00C86BFE">
        <w:rPr>
          <w:sz w:val="24"/>
          <w:szCs w:val="24"/>
          <w:lang w:val="el-GR"/>
        </w:rPr>
        <w:t>τ</w:t>
      </w:r>
      <w:r w:rsidR="003D70F8">
        <w:rPr>
          <w:sz w:val="24"/>
          <w:szCs w:val="24"/>
          <w:lang w:val="el-GR"/>
        </w:rPr>
        <w:t>ην</w:t>
      </w:r>
      <w:r w:rsidRPr="00C86BFE">
        <w:rPr>
          <w:sz w:val="24"/>
          <w:szCs w:val="24"/>
          <w:lang w:val="el-GR"/>
        </w:rPr>
        <w:t xml:space="preserve"> παρ. </w:t>
      </w:r>
      <w:r w:rsidR="003D70F8">
        <w:rPr>
          <w:sz w:val="24"/>
          <w:szCs w:val="24"/>
        </w:rPr>
        <w:t>XX</w:t>
      </w:r>
      <w:proofErr w:type="gramStart"/>
      <w:r w:rsidRPr="00182789">
        <w:rPr>
          <w:sz w:val="24"/>
          <w:szCs w:val="24"/>
          <w:lang w:val="el-GR"/>
          <w:rPrChange w:id="3030" w:author="Γιωτάκη Αγγελική" w:date="2019-12-19T10:05:00Z">
            <w:rPr>
              <w:sz w:val="24"/>
              <w:szCs w:val="24"/>
            </w:rPr>
          </w:rPrChange>
        </w:rPr>
        <w:t>;</w:t>
      </w:r>
      <w:r w:rsidRPr="00182789">
        <w:rPr>
          <w:sz w:val="24"/>
          <w:szCs w:val="24"/>
          <w:lang w:val="el-GR"/>
          <w:rPrChange w:id="3031" w:author="Γιωτάκη Αγγελική" w:date="2019-12-19T10:05:00Z">
            <w:rPr>
              <w:sz w:val="24"/>
              <w:szCs w:val="24"/>
            </w:rPr>
          </w:rPrChange>
        </w:rPr>
        <w:tab/>
      </w:r>
      <w:r w:rsidRPr="00182789">
        <w:rPr>
          <w:sz w:val="24"/>
          <w:szCs w:val="24"/>
          <w:lang w:val="el-GR"/>
          <w:rPrChange w:id="3032" w:author="Γιωτάκη Αγγελική" w:date="2019-12-19T10:05:00Z">
            <w:rPr>
              <w:sz w:val="24"/>
              <w:szCs w:val="24"/>
            </w:rPr>
          </w:rPrChange>
        </w:rPr>
        <w:tab/>
      </w:r>
      <w:r w:rsidRPr="00182789">
        <w:rPr>
          <w:sz w:val="24"/>
          <w:szCs w:val="24"/>
          <w:lang w:val="el-GR"/>
          <w:rPrChange w:id="3033" w:author="Γιωτάκη Αγγελική" w:date="2019-12-19T10:05:00Z">
            <w:rPr>
              <w:sz w:val="24"/>
              <w:szCs w:val="24"/>
            </w:rPr>
          </w:rPrChange>
        </w:rPr>
        <w:tab/>
      </w:r>
      <w:r w:rsidRPr="00182789">
        <w:rPr>
          <w:sz w:val="24"/>
          <w:szCs w:val="24"/>
          <w:lang w:val="el-GR"/>
          <w:rPrChange w:id="3034" w:author="Γιωτάκη Αγγελική" w:date="2019-12-19T10:05:00Z">
            <w:rPr>
              <w:sz w:val="24"/>
              <w:szCs w:val="24"/>
            </w:rPr>
          </w:rPrChange>
        </w:rPr>
        <w:tab/>
        <w:t xml:space="preserve">        :………………………….</w:t>
      </w:r>
      <w:proofErr w:type="gramEnd"/>
    </w:p>
    <w:p w:rsidR="00CB37BC" w:rsidRPr="00182789" w:rsidRDefault="00CB37BC">
      <w:pPr>
        <w:jc w:val="both"/>
        <w:rPr>
          <w:sz w:val="24"/>
          <w:szCs w:val="24"/>
          <w:lang w:val="el-GR"/>
          <w:rPrChange w:id="3035" w:author="Γιωτάκη Αγγελική" w:date="2019-12-19T10:05:00Z">
            <w:rPr>
              <w:sz w:val="24"/>
              <w:szCs w:val="24"/>
            </w:rPr>
          </w:rPrChange>
        </w:rPr>
      </w:pPr>
    </w:p>
    <w:p w:rsidR="00C20C1E" w:rsidRDefault="00694407" w:rsidP="00182789">
      <w:pPr>
        <w:rPr>
          <w:sz w:val="24"/>
          <w:szCs w:val="24"/>
          <w:lang w:val="el-GR"/>
        </w:rPr>
      </w:pPr>
      <w:r w:rsidRPr="00C20C1E">
        <w:rPr>
          <w:sz w:val="24"/>
          <w:szCs w:val="24"/>
          <w:lang w:val="el-GR"/>
        </w:rPr>
        <w:t xml:space="preserve">72, </w:t>
      </w:r>
      <w:r>
        <w:rPr>
          <w:sz w:val="24"/>
          <w:szCs w:val="24"/>
          <w:lang w:val="el-GR"/>
        </w:rPr>
        <w:t>Είναι</w:t>
      </w:r>
      <w:r w:rsidRPr="00C20C1E">
        <w:rPr>
          <w:sz w:val="24"/>
          <w:szCs w:val="24"/>
          <w:lang w:val="el-GR"/>
        </w:rPr>
        <w:t xml:space="preserve"> </w:t>
      </w:r>
      <w:r>
        <w:rPr>
          <w:sz w:val="24"/>
          <w:szCs w:val="24"/>
          <w:lang w:val="el-GR"/>
        </w:rPr>
        <w:t>το</w:t>
      </w:r>
      <w:r w:rsidRPr="00C20C1E">
        <w:rPr>
          <w:sz w:val="24"/>
          <w:szCs w:val="24"/>
          <w:lang w:val="el-GR"/>
        </w:rPr>
        <w:t xml:space="preserve"> </w:t>
      </w:r>
      <w:r>
        <w:rPr>
          <w:sz w:val="24"/>
          <w:szCs w:val="24"/>
          <w:lang w:val="el-GR"/>
        </w:rPr>
        <w:t>σύστημα</w:t>
      </w:r>
      <w:r w:rsidRPr="00C20C1E">
        <w:rPr>
          <w:sz w:val="24"/>
          <w:szCs w:val="24"/>
          <w:lang w:val="el-GR"/>
        </w:rPr>
        <w:t xml:space="preserve"> </w:t>
      </w:r>
      <w:r w:rsidR="00C20C1E">
        <w:rPr>
          <w:sz w:val="24"/>
          <w:szCs w:val="24"/>
        </w:rPr>
        <w:t>Condition</w:t>
      </w:r>
      <w:r w:rsidR="00C20C1E" w:rsidRPr="00182789">
        <w:rPr>
          <w:sz w:val="24"/>
          <w:szCs w:val="24"/>
          <w:lang w:val="el-GR"/>
        </w:rPr>
        <w:t xml:space="preserve"> </w:t>
      </w:r>
      <w:r w:rsidR="00C20C1E">
        <w:rPr>
          <w:sz w:val="24"/>
          <w:szCs w:val="24"/>
        </w:rPr>
        <w:t>Monitoring</w:t>
      </w:r>
      <w:r w:rsidR="00C20C1E" w:rsidRPr="00182789">
        <w:rPr>
          <w:sz w:val="24"/>
          <w:szCs w:val="24"/>
          <w:lang w:val="el-GR"/>
        </w:rPr>
        <w:t xml:space="preserve"> </w:t>
      </w:r>
      <w:r w:rsidR="00C20C1E">
        <w:rPr>
          <w:sz w:val="24"/>
          <w:szCs w:val="24"/>
          <w:lang w:val="el-GR"/>
        </w:rPr>
        <w:t xml:space="preserve">σύμφωνα </w:t>
      </w:r>
    </w:p>
    <w:p w:rsidR="00C20C1E" w:rsidRPr="00D62804" w:rsidRDefault="00C20C1E" w:rsidP="00182789">
      <w:pPr>
        <w:ind w:right="468"/>
        <w:rPr>
          <w:sz w:val="24"/>
          <w:szCs w:val="24"/>
          <w:lang w:val="el-GR"/>
        </w:rPr>
      </w:pPr>
      <w:r>
        <w:rPr>
          <w:sz w:val="24"/>
          <w:szCs w:val="24"/>
          <w:lang w:val="el-GR"/>
        </w:rPr>
        <w:t xml:space="preserve">      με το </w:t>
      </w:r>
      <w:r>
        <w:rPr>
          <w:sz w:val="24"/>
          <w:szCs w:val="24"/>
        </w:rPr>
        <w:t>Annex</w:t>
      </w:r>
      <w:r w:rsidRPr="00182789">
        <w:rPr>
          <w:sz w:val="24"/>
          <w:szCs w:val="24"/>
          <w:lang w:val="el-GR"/>
        </w:rPr>
        <w:t xml:space="preserve"> </w:t>
      </w:r>
      <w:r>
        <w:rPr>
          <w:sz w:val="24"/>
          <w:szCs w:val="24"/>
        </w:rPr>
        <w:t>A</w:t>
      </w:r>
      <w:r w:rsidRPr="00182789">
        <w:rPr>
          <w:sz w:val="24"/>
          <w:szCs w:val="24"/>
          <w:lang w:val="el-GR"/>
        </w:rPr>
        <w:t>; (</w:t>
      </w:r>
      <w:r>
        <w:rPr>
          <w:sz w:val="24"/>
          <w:szCs w:val="24"/>
          <w:lang w:val="el-GR"/>
        </w:rPr>
        <w:t>Εάν απαιτείται από την Διακήρυξη</w:t>
      </w:r>
      <w:r w:rsidRPr="00182789">
        <w:rPr>
          <w:sz w:val="24"/>
          <w:szCs w:val="24"/>
          <w:lang w:val="el-GR"/>
        </w:rPr>
        <w:t>)</w:t>
      </w:r>
      <w:r>
        <w:rPr>
          <w:sz w:val="24"/>
          <w:szCs w:val="24"/>
          <w:lang w:val="el-GR"/>
        </w:rPr>
        <w:t xml:space="preserve">  </w:t>
      </w:r>
      <w:r w:rsidRPr="00D62804">
        <w:rPr>
          <w:sz w:val="24"/>
          <w:szCs w:val="24"/>
          <w:lang w:val="el-GR"/>
        </w:rPr>
        <w:t>:………………………….</w:t>
      </w:r>
    </w:p>
    <w:p w:rsidR="00191BD9" w:rsidRPr="00C20C1E" w:rsidRDefault="00AC0D8F" w:rsidP="00182789">
      <w:pPr>
        <w:rPr>
          <w:sz w:val="24"/>
          <w:szCs w:val="24"/>
          <w:lang w:val="el-GR"/>
        </w:rPr>
      </w:pPr>
      <w:r w:rsidRPr="00C20C1E">
        <w:rPr>
          <w:sz w:val="24"/>
          <w:szCs w:val="24"/>
          <w:lang w:val="el-GR"/>
        </w:rPr>
        <w:br w:type="page"/>
      </w:r>
    </w:p>
    <w:p w:rsidR="00F81EF6" w:rsidRPr="009F37EC" w:rsidRDefault="00F81EF6">
      <w:pPr>
        <w:jc w:val="center"/>
        <w:rPr>
          <w:sz w:val="24"/>
          <w:szCs w:val="24"/>
          <w:lang w:val="el-GR"/>
        </w:rPr>
      </w:pPr>
      <w:r w:rsidRPr="009F37EC">
        <w:rPr>
          <w:b/>
          <w:bCs/>
          <w:sz w:val="24"/>
          <w:szCs w:val="24"/>
          <w:u w:val="single"/>
          <w:lang w:val="el-GR"/>
        </w:rPr>
        <w:lastRenderedPageBreak/>
        <w:t>TΡΙΦΑΣΙΚΟΙ ΑΥΤΟΜΕΤΑΣΧΗΜΑΤΙΣΤΕΣ 280 MVA, 400 / 157,5 / 30kV</w:t>
      </w:r>
    </w:p>
    <w:p w:rsidR="00F81EF6" w:rsidRPr="009F37EC" w:rsidRDefault="006071AB">
      <w:pPr>
        <w:jc w:val="center"/>
        <w:rPr>
          <w:b/>
          <w:bCs/>
          <w:sz w:val="24"/>
          <w:szCs w:val="24"/>
          <w:u w:val="single"/>
          <w:lang w:val="el-GR"/>
        </w:rPr>
      </w:pPr>
      <w:r w:rsidRPr="009F37EC">
        <w:rPr>
          <w:b/>
          <w:bCs/>
          <w:sz w:val="24"/>
          <w:szCs w:val="24"/>
          <w:u w:val="single"/>
          <w:lang w:val="el-GR"/>
        </w:rPr>
        <w:t xml:space="preserve">ΠΑΡΑΡΤΗΜΑ </w:t>
      </w:r>
      <w:r w:rsidR="00985C43" w:rsidRPr="009F37EC">
        <w:rPr>
          <w:b/>
          <w:bCs/>
          <w:sz w:val="24"/>
          <w:szCs w:val="24"/>
          <w:u w:val="single"/>
          <w:lang w:val="el-GR"/>
        </w:rPr>
        <w:t>“</w:t>
      </w:r>
      <w:r w:rsidRPr="009F37EC">
        <w:rPr>
          <w:b/>
          <w:bCs/>
          <w:sz w:val="24"/>
          <w:szCs w:val="24"/>
          <w:u w:val="single"/>
          <w:lang w:val="el-GR"/>
        </w:rPr>
        <w:t>Β</w:t>
      </w:r>
      <w:r w:rsidR="00985C43" w:rsidRPr="009F37EC">
        <w:rPr>
          <w:b/>
          <w:bCs/>
          <w:sz w:val="24"/>
          <w:szCs w:val="24"/>
          <w:u w:val="single"/>
          <w:lang w:val="el-GR"/>
        </w:rPr>
        <w:t>”</w:t>
      </w:r>
    </w:p>
    <w:p w:rsidR="00F81EF6" w:rsidRPr="009F37EC" w:rsidRDefault="00F81EF6">
      <w:pPr>
        <w:jc w:val="center"/>
        <w:rPr>
          <w:b/>
          <w:bCs/>
          <w:sz w:val="24"/>
          <w:szCs w:val="24"/>
          <w:u w:val="single"/>
          <w:lang w:val="el-GR"/>
        </w:rPr>
      </w:pPr>
      <w:r w:rsidRPr="009F37EC">
        <w:rPr>
          <w:b/>
          <w:bCs/>
          <w:sz w:val="24"/>
          <w:szCs w:val="24"/>
          <w:u w:val="single"/>
          <w:lang w:val="el-GR"/>
        </w:rPr>
        <w:t xml:space="preserve">ΠΛΗΡΟΦΟΡΙΕΣ ΑΠΟ ΤΟΝ ΠΩΛΗΤΗ </w:t>
      </w:r>
    </w:p>
    <w:p w:rsidR="00F81EF6" w:rsidRPr="009F37EC" w:rsidRDefault="00F81EF6">
      <w:pPr>
        <w:jc w:val="center"/>
        <w:rPr>
          <w:b/>
          <w:bCs/>
          <w:sz w:val="24"/>
          <w:szCs w:val="24"/>
          <w:u w:val="single"/>
          <w:lang w:val="el-GR"/>
        </w:rPr>
      </w:pPr>
    </w:p>
    <w:p w:rsidR="00F81EF6" w:rsidRPr="009F37EC" w:rsidRDefault="00A37474">
      <w:pPr>
        <w:jc w:val="center"/>
        <w:rPr>
          <w:b/>
          <w:bCs/>
          <w:sz w:val="24"/>
          <w:szCs w:val="24"/>
          <w:u w:val="single"/>
          <w:lang w:val="el-GR"/>
        </w:rPr>
      </w:pPr>
      <w:r>
        <w:rPr>
          <w:b/>
          <w:bCs/>
          <w:sz w:val="24"/>
          <w:szCs w:val="24"/>
          <w:u w:val="double"/>
          <w:lang w:val="el-GR"/>
        </w:rPr>
        <w:t>ΚΕΦΑΛΑΙΟΠΟΙΗΣΗ</w:t>
      </w:r>
      <w:r w:rsidRPr="009F37EC">
        <w:rPr>
          <w:b/>
          <w:bCs/>
          <w:sz w:val="24"/>
          <w:szCs w:val="24"/>
          <w:u w:val="double"/>
          <w:lang w:val="el-GR"/>
        </w:rPr>
        <w:t xml:space="preserve"> </w:t>
      </w:r>
      <w:r w:rsidR="00F81EF6" w:rsidRPr="009F37EC">
        <w:rPr>
          <w:b/>
          <w:bCs/>
          <w:sz w:val="24"/>
          <w:szCs w:val="24"/>
          <w:u w:val="double"/>
          <w:lang w:val="el-GR"/>
        </w:rPr>
        <w:t>ΑΠΩΛΕΙΩΝ</w:t>
      </w:r>
      <w:r w:rsidR="00F81EF6" w:rsidRPr="009F37EC">
        <w:rPr>
          <w:b/>
          <w:bCs/>
          <w:sz w:val="24"/>
          <w:szCs w:val="24"/>
          <w:u w:val="single"/>
          <w:lang w:val="el-GR"/>
        </w:rPr>
        <w:t xml:space="preserve"> </w:t>
      </w:r>
    </w:p>
    <w:p w:rsidR="00F81EF6" w:rsidRPr="009F37EC" w:rsidRDefault="00F81EF6">
      <w:pPr>
        <w:jc w:val="both"/>
        <w:rPr>
          <w:sz w:val="24"/>
          <w:szCs w:val="24"/>
          <w:lang w:val="el-GR"/>
        </w:rPr>
      </w:pPr>
    </w:p>
    <w:p w:rsidR="00F81EF6" w:rsidRPr="009F37EC" w:rsidRDefault="00F81EF6">
      <w:pPr>
        <w:jc w:val="both"/>
        <w:rPr>
          <w:sz w:val="24"/>
          <w:szCs w:val="24"/>
          <w:lang w:val="el-GR"/>
        </w:rPr>
      </w:pPr>
    </w:p>
    <w:p w:rsidR="00045F66" w:rsidRPr="00CF1D4B" w:rsidRDefault="00045F66" w:rsidP="00045F66">
      <w:pPr>
        <w:jc w:val="both"/>
        <w:rPr>
          <w:sz w:val="24"/>
          <w:szCs w:val="24"/>
          <w:lang w:val="el-GR"/>
        </w:rPr>
      </w:pPr>
      <w:r w:rsidRPr="00045F66">
        <w:rPr>
          <w:sz w:val="24"/>
          <w:szCs w:val="24"/>
          <w:lang w:val="el-GR"/>
        </w:rPr>
        <w:t xml:space="preserve">Για την κεφαλαιοποίηση απωλειών χρησιμοποιείται η μέθοδος του </w:t>
      </w:r>
      <w:r w:rsidRPr="00045F66">
        <w:rPr>
          <w:sz w:val="24"/>
          <w:szCs w:val="24"/>
        </w:rPr>
        <w:t>EN</w:t>
      </w:r>
      <w:r w:rsidRPr="00045F66">
        <w:rPr>
          <w:sz w:val="24"/>
          <w:szCs w:val="24"/>
          <w:lang w:val="el-GR"/>
        </w:rPr>
        <w:t xml:space="preserve"> 50629, Παράρτημα </w:t>
      </w:r>
      <w:r w:rsidRPr="00045F66">
        <w:rPr>
          <w:sz w:val="24"/>
          <w:szCs w:val="24"/>
        </w:rPr>
        <w:t>E</w:t>
      </w:r>
      <w:r w:rsidRPr="00CF1D4B">
        <w:rPr>
          <w:sz w:val="24"/>
          <w:szCs w:val="24"/>
          <w:lang w:val="el-GR"/>
        </w:rPr>
        <w:t xml:space="preserve">. </w:t>
      </w:r>
    </w:p>
    <w:p w:rsidR="00045F66" w:rsidRPr="00CF1D4B" w:rsidRDefault="00045F66" w:rsidP="00045F66">
      <w:pPr>
        <w:jc w:val="both"/>
        <w:rPr>
          <w:sz w:val="24"/>
          <w:szCs w:val="24"/>
          <w:lang w:val="el-GR"/>
        </w:rPr>
      </w:pPr>
    </w:p>
    <w:p w:rsidR="00045F66" w:rsidRPr="00CF1D4B" w:rsidRDefault="00045F66" w:rsidP="00045F66">
      <w:pPr>
        <w:jc w:val="both"/>
        <w:rPr>
          <w:b/>
          <w:sz w:val="24"/>
          <w:szCs w:val="24"/>
          <w:lang w:val="el-GR"/>
        </w:rPr>
      </w:pPr>
      <w:r w:rsidRPr="00CF1D4B">
        <w:rPr>
          <w:b/>
          <w:sz w:val="24"/>
          <w:szCs w:val="24"/>
          <w:lang w:val="el-GR"/>
        </w:rPr>
        <w:t>1.</w:t>
      </w:r>
      <w:r w:rsidRPr="00CF1D4B">
        <w:rPr>
          <w:b/>
          <w:sz w:val="24"/>
          <w:szCs w:val="24"/>
          <w:u w:val="single"/>
          <w:lang w:val="el-GR"/>
        </w:rPr>
        <w:t xml:space="preserve"> Αρχικό κόστος </w:t>
      </w:r>
      <w:proofErr w:type="spellStart"/>
      <w:r w:rsidRPr="00CF1D4B">
        <w:rPr>
          <w:b/>
          <w:sz w:val="24"/>
          <w:szCs w:val="24"/>
          <w:u w:val="single"/>
          <w:lang w:val="el-GR"/>
        </w:rPr>
        <w:t>αυτομετασχηματιστή</w:t>
      </w:r>
      <w:proofErr w:type="spellEnd"/>
      <w:r w:rsidRPr="00CF1D4B">
        <w:rPr>
          <w:b/>
          <w:sz w:val="24"/>
          <w:szCs w:val="24"/>
          <w:u w:val="single"/>
          <w:lang w:val="el-GR"/>
        </w:rPr>
        <w:t xml:space="preserve"> και απώλειες</w:t>
      </w:r>
      <w:r w:rsidRPr="00CF1D4B">
        <w:rPr>
          <w:b/>
          <w:sz w:val="24"/>
          <w:szCs w:val="24"/>
          <w:lang w:val="el-GR"/>
        </w:rPr>
        <w:t>:</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r>
        <w:rPr>
          <w:sz w:val="24"/>
          <w:szCs w:val="24"/>
          <w:lang w:val="el-GR"/>
        </w:rPr>
        <w:t>α</w:t>
      </w:r>
      <w:r w:rsidRPr="00CF1D4B">
        <w:rPr>
          <w:sz w:val="24"/>
          <w:szCs w:val="24"/>
          <w:lang w:val="el-GR"/>
        </w:rPr>
        <w:t xml:space="preserve">. </w:t>
      </w:r>
      <w:r w:rsidRPr="00045F66">
        <w:rPr>
          <w:sz w:val="24"/>
          <w:szCs w:val="24"/>
          <w:u w:val="dotted"/>
          <w:lang w:val="el-GR"/>
        </w:rPr>
        <w:t>Αρχικό</w:t>
      </w:r>
      <w:r w:rsidRPr="00A53C97">
        <w:rPr>
          <w:sz w:val="24"/>
          <w:szCs w:val="24"/>
          <w:u w:val="dotted"/>
          <w:lang w:val="el-GR"/>
        </w:rPr>
        <w:t xml:space="preserve"> </w:t>
      </w:r>
      <w:r w:rsidRPr="00045F66">
        <w:rPr>
          <w:sz w:val="24"/>
          <w:szCs w:val="24"/>
          <w:u w:val="dotted"/>
          <w:lang w:val="el-GR"/>
        </w:rPr>
        <w:t>κόστος</w:t>
      </w:r>
      <w:r w:rsidRPr="00A53C97">
        <w:rPr>
          <w:sz w:val="24"/>
          <w:szCs w:val="24"/>
          <w:u w:val="dotted"/>
          <w:lang w:val="el-GR"/>
        </w:rPr>
        <w:t xml:space="preserve"> </w:t>
      </w:r>
      <w:proofErr w:type="spellStart"/>
      <w:r w:rsidRPr="00045F66">
        <w:rPr>
          <w:sz w:val="24"/>
          <w:szCs w:val="24"/>
          <w:u w:val="dotted"/>
          <w:lang w:val="el-GR"/>
        </w:rPr>
        <w:t>αυτ</w:t>
      </w:r>
      <w:r>
        <w:rPr>
          <w:sz w:val="24"/>
          <w:szCs w:val="24"/>
          <w:u w:val="dotted"/>
          <w:lang w:val="el-GR"/>
        </w:rPr>
        <w:t>ομετασχηματιστή</w:t>
      </w:r>
      <w:proofErr w:type="spellEnd"/>
    </w:p>
    <w:p w:rsidR="00045F66" w:rsidRPr="00CF1D4B" w:rsidRDefault="00045F66" w:rsidP="00045F66">
      <w:pPr>
        <w:jc w:val="both"/>
        <w:rPr>
          <w:sz w:val="24"/>
          <w:szCs w:val="24"/>
          <w:lang w:val="el-GR"/>
        </w:rPr>
      </w:pPr>
      <w:r w:rsidRPr="00CF1D4B">
        <w:rPr>
          <w:sz w:val="24"/>
          <w:szCs w:val="24"/>
          <w:lang w:val="el-GR"/>
        </w:rPr>
        <w:t>(</w:t>
      </w:r>
      <w:r w:rsidRPr="00045F66">
        <w:rPr>
          <w:sz w:val="24"/>
          <w:szCs w:val="24"/>
          <w:lang w:val="el-GR"/>
        </w:rPr>
        <w:t>Το  συνολικό αρχικό κόστος θα υπολογισθεί από τον</w:t>
      </w:r>
    </w:p>
    <w:p w:rsidR="00045F66" w:rsidRPr="00CF1D4B" w:rsidRDefault="00045F66" w:rsidP="00045F66">
      <w:pPr>
        <w:jc w:val="both"/>
        <w:rPr>
          <w:sz w:val="24"/>
          <w:szCs w:val="24"/>
          <w:lang w:val="el-GR"/>
        </w:rPr>
      </w:pPr>
      <w:r w:rsidRPr="00045F66">
        <w:rPr>
          <w:sz w:val="24"/>
          <w:szCs w:val="24"/>
          <w:lang w:val="el-GR"/>
        </w:rPr>
        <w:t>Αγοραστή, σύμφωνα με τους Ειδικούς</w:t>
      </w:r>
      <w:r w:rsidRPr="00CF1D4B">
        <w:rPr>
          <w:sz w:val="24"/>
          <w:szCs w:val="24"/>
          <w:lang w:val="el-GR"/>
        </w:rPr>
        <w:t xml:space="preserve"> </w:t>
      </w:r>
      <w:r w:rsidRPr="00045F66">
        <w:rPr>
          <w:sz w:val="24"/>
          <w:szCs w:val="24"/>
          <w:lang w:val="el-GR"/>
        </w:rPr>
        <w:t>Όρους της</w:t>
      </w:r>
    </w:p>
    <w:p w:rsidR="00045F66" w:rsidRPr="00CF1D4B" w:rsidRDefault="00045F66" w:rsidP="00045F66">
      <w:pPr>
        <w:jc w:val="both"/>
        <w:rPr>
          <w:sz w:val="24"/>
          <w:szCs w:val="24"/>
          <w:lang w:val="el-GR"/>
        </w:rPr>
      </w:pPr>
      <w:r w:rsidRPr="00045F66">
        <w:rPr>
          <w:sz w:val="24"/>
          <w:szCs w:val="24"/>
          <w:lang w:val="el-GR"/>
        </w:rPr>
        <w:t>Διακήρυξης</w:t>
      </w:r>
      <w:r w:rsidRPr="00A53C97">
        <w:rPr>
          <w:sz w:val="24"/>
          <w:szCs w:val="24"/>
          <w:lang w:val="el-GR"/>
        </w:rPr>
        <w:t xml:space="preserve"> – </w:t>
      </w:r>
      <w:r w:rsidRPr="00045F66">
        <w:rPr>
          <w:sz w:val="24"/>
          <w:szCs w:val="24"/>
          <w:lang w:val="el-GR"/>
        </w:rPr>
        <w:t>κριτήριο αξιολόγησης προσφορών</w:t>
      </w:r>
      <w:r w:rsidRPr="00CF1D4B">
        <w:rPr>
          <w:sz w:val="24"/>
          <w:szCs w:val="24"/>
          <w:lang w:val="el-GR"/>
        </w:rPr>
        <w:t>)</w:t>
      </w:r>
      <w:r>
        <w:rPr>
          <w:sz w:val="24"/>
          <w:szCs w:val="24"/>
          <w:lang w:val="el-GR"/>
        </w:rPr>
        <w:tab/>
      </w:r>
      <w:r w:rsidRPr="00CF1D4B">
        <w:rPr>
          <w:sz w:val="24"/>
          <w:szCs w:val="24"/>
          <w:lang w:val="el-GR"/>
        </w:rPr>
        <w:tab/>
        <w:t>:</w:t>
      </w:r>
      <w:r w:rsidRPr="00CF1D4B">
        <w:rPr>
          <w:sz w:val="24"/>
          <w:szCs w:val="24"/>
          <w:lang w:val="el-GR"/>
        </w:rPr>
        <w:tab/>
      </w:r>
      <w:r>
        <w:rPr>
          <w:sz w:val="24"/>
          <w:szCs w:val="24"/>
        </w:rPr>
        <w:t>IC</w:t>
      </w:r>
      <w:r w:rsidRPr="00CF1D4B">
        <w:rPr>
          <w:sz w:val="24"/>
          <w:szCs w:val="24"/>
          <w:lang w:val="el-GR"/>
        </w:rPr>
        <w:t xml:space="preserve"> = …………………. €</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r>
        <w:rPr>
          <w:sz w:val="24"/>
          <w:szCs w:val="24"/>
          <w:lang w:val="el-GR"/>
        </w:rPr>
        <w:t>β</w:t>
      </w:r>
      <w:r w:rsidRPr="00CF1D4B">
        <w:rPr>
          <w:sz w:val="24"/>
          <w:szCs w:val="24"/>
          <w:lang w:val="el-GR"/>
        </w:rPr>
        <w:t xml:space="preserve">. </w:t>
      </w:r>
      <w:r w:rsidR="00467A6A">
        <w:rPr>
          <w:sz w:val="24"/>
          <w:szCs w:val="24"/>
          <w:lang w:val="el-GR"/>
        </w:rPr>
        <w:t xml:space="preserve">Απώλειες εν κενώ στην ονομαστική τάση και στην </w:t>
      </w:r>
    </w:p>
    <w:p w:rsidR="00045F66" w:rsidRPr="00CF1D4B" w:rsidRDefault="00045F66" w:rsidP="00045F66">
      <w:pPr>
        <w:jc w:val="both"/>
        <w:rPr>
          <w:sz w:val="24"/>
          <w:szCs w:val="24"/>
          <w:lang w:val="el-GR"/>
        </w:rPr>
      </w:pPr>
      <w:r w:rsidRPr="00CF1D4B">
        <w:rPr>
          <w:sz w:val="24"/>
          <w:szCs w:val="24"/>
          <w:lang w:val="el-GR"/>
        </w:rPr>
        <w:t xml:space="preserve">    </w:t>
      </w:r>
      <w:r w:rsidR="00467A6A">
        <w:rPr>
          <w:sz w:val="24"/>
          <w:szCs w:val="24"/>
          <w:lang w:val="el-GR"/>
        </w:rPr>
        <w:t xml:space="preserve">κύρια λήψη </w:t>
      </w:r>
      <w:r w:rsidRPr="00CF1D4B">
        <w:rPr>
          <w:sz w:val="24"/>
          <w:szCs w:val="24"/>
          <w:lang w:val="el-GR"/>
        </w:rPr>
        <w:t>(</w:t>
      </w:r>
      <w:r w:rsidR="00467A6A">
        <w:rPr>
          <w:sz w:val="24"/>
          <w:szCs w:val="24"/>
          <w:lang w:val="el-GR"/>
        </w:rPr>
        <w:t>εγγυημένη τιμή</w:t>
      </w:r>
      <w:r w:rsidRPr="00CF1D4B">
        <w:rPr>
          <w:sz w:val="24"/>
          <w:szCs w:val="24"/>
          <w:lang w:val="el-GR"/>
        </w:rPr>
        <w:t>)</w:t>
      </w:r>
      <w:r w:rsidRPr="00CF1D4B">
        <w:rPr>
          <w:sz w:val="24"/>
          <w:szCs w:val="24"/>
          <w:lang w:val="el-GR"/>
        </w:rPr>
        <w:tab/>
      </w:r>
      <w:r w:rsidRPr="00CF1D4B">
        <w:rPr>
          <w:sz w:val="24"/>
          <w:szCs w:val="24"/>
          <w:lang w:val="el-GR"/>
        </w:rPr>
        <w:tab/>
      </w:r>
      <w:r w:rsidRPr="00CF1D4B">
        <w:rPr>
          <w:sz w:val="24"/>
          <w:szCs w:val="24"/>
          <w:lang w:val="el-GR"/>
        </w:rPr>
        <w:tab/>
      </w:r>
      <w:r w:rsidRPr="00CF1D4B">
        <w:rPr>
          <w:sz w:val="24"/>
          <w:szCs w:val="24"/>
          <w:lang w:val="el-GR"/>
        </w:rPr>
        <w:tab/>
        <w:t>:</w:t>
      </w:r>
      <w:r w:rsidRPr="00CF1D4B">
        <w:rPr>
          <w:sz w:val="24"/>
          <w:szCs w:val="24"/>
          <w:lang w:val="el-GR"/>
        </w:rPr>
        <w:tab/>
      </w:r>
      <w:r>
        <w:rPr>
          <w:sz w:val="24"/>
          <w:szCs w:val="24"/>
        </w:rPr>
        <w:t>P</w:t>
      </w:r>
      <w:r w:rsidRPr="00CF1D4B">
        <w:rPr>
          <w:sz w:val="24"/>
          <w:szCs w:val="24"/>
          <w:vertAlign w:val="subscript"/>
          <w:lang w:val="el-GR"/>
        </w:rPr>
        <w:t>0</w:t>
      </w:r>
      <w:r w:rsidRPr="00CF1D4B">
        <w:rPr>
          <w:sz w:val="24"/>
          <w:szCs w:val="24"/>
          <w:lang w:val="el-GR"/>
        </w:rPr>
        <w:t xml:space="preserve"> = …………</w:t>
      </w:r>
      <w:r w:rsidR="00467A6A" w:rsidRPr="00A53C97">
        <w:rPr>
          <w:sz w:val="24"/>
          <w:szCs w:val="24"/>
          <w:lang w:val="el-GR"/>
        </w:rPr>
        <w:t>……</w:t>
      </w:r>
      <w:r w:rsidRPr="00CF1D4B">
        <w:rPr>
          <w:sz w:val="24"/>
          <w:szCs w:val="24"/>
          <w:lang w:val="el-GR"/>
        </w:rPr>
        <w:t xml:space="preserve"> </w:t>
      </w:r>
      <w:r w:rsidRPr="004F2441">
        <w:rPr>
          <w:sz w:val="24"/>
          <w:szCs w:val="24"/>
        </w:rPr>
        <w:t>kW</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r>
        <w:rPr>
          <w:sz w:val="24"/>
          <w:szCs w:val="24"/>
          <w:lang w:val="el-GR"/>
        </w:rPr>
        <w:t>γ</w:t>
      </w:r>
      <w:r w:rsidRPr="00CF1D4B">
        <w:rPr>
          <w:sz w:val="24"/>
          <w:szCs w:val="24"/>
          <w:lang w:val="el-GR"/>
        </w:rPr>
        <w:t xml:space="preserve">. </w:t>
      </w:r>
      <w:r w:rsidR="00467A6A">
        <w:rPr>
          <w:sz w:val="24"/>
          <w:szCs w:val="24"/>
          <w:lang w:val="el-GR"/>
        </w:rPr>
        <w:t>Απώλειες</w:t>
      </w:r>
      <w:r w:rsidR="00467A6A" w:rsidRPr="00A53C97">
        <w:rPr>
          <w:sz w:val="24"/>
          <w:szCs w:val="24"/>
          <w:lang w:val="el-GR"/>
        </w:rPr>
        <w:t xml:space="preserve"> </w:t>
      </w:r>
      <w:r w:rsidR="00467A6A">
        <w:rPr>
          <w:sz w:val="24"/>
          <w:szCs w:val="24"/>
          <w:lang w:val="el-GR"/>
        </w:rPr>
        <w:t>φορτίου</w:t>
      </w:r>
      <w:r w:rsidR="00467A6A" w:rsidRPr="00A53C97">
        <w:rPr>
          <w:sz w:val="24"/>
          <w:szCs w:val="24"/>
          <w:lang w:val="el-GR"/>
        </w:rPr>
        <w:t xml:space="preserve"> </w:t>
      </w:r>
      <w:r w:rsidR="00467A6A">
        <w:rPr>
          <w:sz w:val="24"/>
          <w:szCs w:val="24"/>
          <w:lang w:val="el-GR"/>
        </w:rPr>
        <w:t>στο</w:t>
      </w:r>
      <w:r w:rsidR="00467A6A" w:rsidRPr="00A53C97">
        <w:rPr>
          <w:sz w:val="24"/>
          <w:szCs w:val="24"/>
          <w:lang w:val="el-GR"/>
        </w:rPr>
        <w:t xml:space="preserve"> </w:t>
      </w:r>
      <w:r w:rsidR="00467A6A">
        <w:rPr>
          <w:sz w:val="24"/>
          <w:szCs w:val="24"/>
          <w:lang w:val="el-GR"/>
        </w:rPr>
        <w:t>ονομαστικό</w:t>
      </w:r>
      <w:r w:rsidR="00467A6A" w:rsidRPr="00A53C97">
        <w:rPr>
          <w:sz w:val="24"/>
          <w:szCs w:val="24"/>
          <w:lang w:val="el-GR"/>
        </w:rPr>
        <w:t xml:space="preserve"> </w:t>
      </w:r>
      <w:r w:rsidR="00467A6A">
        <w:rPr>
          <w:sz w:val="24"/>
          <w:szCs w:val="24"/>
          <w:lang w:val="el-GR"/>
        </w:rPr>
        <w:t>φορτίο</w:t>
      </w:r>
      <w:r w:rsidRPr="00CF1D4B">
        <w:rPr>
          <w:sz w:val="24"/>
          <w:szCs w:val="24"/>
          <w:lang w:val="el-GR"/>
        </w:rPr>
        <w:t xml:space="preserve"> 280 </w:t>
      </w:r>
      <w:r w:rsidRPr="00D077E6">
        <w:rPr>
          <w:sz w:val="24"/>
          <w:szCs w:val="24"/>
        </w:rPr>
        <w:t>MVA</w:t>
      </w:r>
    </w:p>
    <w:p w:rsidR="00467A6A" w:rsidRDefault="00045F66" w:rsidP="00045F66">
      <w:pPr>
        <w:rPr>
          <w:sz w:val="24"/>
          <w:szCs w:val="24"/>
          <w:lang w:val="el-GR"/>
        </w:rPr>
      </w:pPr>
      <w:r w:rsidRPr="00CF1D4B">
        <w:rPr>
          <w:sz w:val="24"/>
          <w:szCs w:val="24"/>
          <w:lang w:val="el-GR"/>
        </w:rPr>
        <w:t xml:space="preserve">   </w:t>
      </w:r>
      <w:r w:rsidR="00467A6A">
        <w:rPr>
          <w:sz w:val="24"/>
          <w:szCs w:val="24"/>
          <w:lang w:val="el-GR"/>
        </w:rPr>
        <w:t>στις</w:t>
      </w:r>
      <w:r w:rsidR="00467A6A" w:rsidRPr="00A53C97">
        <w:rPr>
          <w:sz w:val="24"/>
          <w:szCs w:val="24"/>
          <w:lang w:val="el-GR"/>
        </w:rPr>
        <w:t xml:space="preserve"> </w:t>
      </w:r>
      <w:r w:rsidR="00467A6A">
        <w:rPr>
          <w:sz w:val="24"/>
          <w:szCs w:val="24"/>
          <w:lang w:val="el-GR"/>
        </w:rPr>
        <w:t>πλευρές</w:t>
      </w:r>
      <w:r w:rsidR="00467A6A" w:rsidRPr="00A53C97">
        <w:rPr>
          <w:sz w:val="24"/>
          <w:szCs w:val="24"/>
          <w:lang w:val="el-GR"/>
        </w:rPr>
        <w:t xml:space="preserve"> </w:t>
      </w:r>
      <w:r w:rsidR="00467A6A">
        <w:rPr>
          <w:sz w:val="24"/>
          <w:szCs w:val="24"/>
          <w:lang w:val="el-GR"/>
        </w:rPr>
        <w:t>ΥΤ</w:t>
      </w:r>
      <w:r w:rsidR="00467A6A" w:rsidRPr="00A53C97">
        <w:rPr>
          <w:sz w:val="24"/>
          <w:szCs w:val="24"/>
          <w:lang w:val="el-GR"/>
        </w:rPr>
        <w:t xml:space="preserve"> </w:t>
      </w:r>
      <w:r w:rsidR="00467A6A">
        <w:rPr>
          <w:sz w:val="24"/>
          <w:szCs w:val="24"/>
          <w:lang w:val="el-GR"/>
        </w:rPr>
        <w:t>και</w:t>
      </w:r>
      <w:r w:rsidR="00467A6A" w:rsidRPr="00A53C97">
        <w:rPr>
          <w:sz w:val="24"/>
          <w:szCs w:val="24"/>
          <w:lang w:val="el-GR"/>
        </w:rPr>
        <w:t xml:space="preserve"> </w:t>
      </w:r>
      <w:r w:rsidR="00467A6A">
        <w:rPr>
          <w:sz w:val="24"/>
          <w:szCs w:val="24"/>
          <w:lang w:val="el-GR"/>
        </w:rPr>
        <w:t>ΜΤ</w:t>
      </w:r>
      <w:r w:rsidR="00467A6A" w:rsidRPr="00A53C97">
        <w:rPr>
          <w:sz w:val="24"/>
          <w:szCs w:val="24"/>
          <w:lang w:val="el-GR"/>
        </w:rPr>
        <w:t xml:space="preserve"> </w:t>
      </w:r>
      <w:r w:rsidRPr="00CF1D4B">
        <w:rPr>
          <w:sz w:val="24"/>
          <w:szCs w:val="24"/>
          <w:lang w:val="el-GR"/>
        </w:rPr>
        <w:t>(</w:t>
      </w:r>
      <w:r w:rsidR="00467A6A">
        <w:rPr>
          <w:sz w:val="24"/>
          <w:szCs w:val="24"/>
          <w:lang w:val="el-GR"/>
        </w:rPr>
        <w:t>ΥΤ</w:t>
      </w:r>
      <w:r w:rsidR="00467A6A" w:rsidRPr="00CF1D4B">
        <w:rPr>
          <w:sz w:val="24"/>
          <w:szCs w:val="24"/>
          <w:lang w:val="el-GR"/>
        </w:rPr>
        <w:t xml:space="preserve"> = </w:t>
      </w:r>
      <w:r w:rsidR="00467A6A">
        <w:rPr>
          <w:sz w:val="24"/>
          <w:szCs w:val="24"/>
          <w:lang w:val="el-GR"/>
        </w:rPr>
        <w:t>ΜΤ</w:t>
      </w:r>
      <w:r w:rsidRPr="00CF1D4B">
        <w:rPr>
          <w:sz w:val="24"/>
          <w:szCs w:val="24"/>
          <w:lang w:val="el-GR"/>
        </w:rPr>
        <w:t xml:space="preserve">), </w:t>
      </w:r>
      <w:r w:rsidR="00467A6A">
        <w:rPr>
          <w:sz w:val="24"/>
          <w:szCs w:val="24"/>
          <w:lang w:val="el-GR"/>
        </w:rPr>
        <w:t>μηδενικό</w:t>
      </w:r>
      <w:r w:rsidR="00467A6A" w:rsidRPr="00A53C97">
        <w:rPr>
          <w:sz w:val="24"/>
          <w:szCs w:val="24"/>
          <w:lang w:val="el-GR"/>
        </w:rPr>
        <w:t xml:space="preserve"> </w:t>
      </w:r>
      <w:r w:rsidR="00467A6A">
        <w:rPr>
          <w:sz w:val="24"/>
          <w:szCs w:val="24"/>
          <w:lang w:val="el-GR"/>
        </w:rPr>
        <w:t>φορτίο</w:t>
      </w:r>
    </w:p>
    <w:p w:rsidR="00045F66" w:rsidRPr="00CF1D4B" w:rsidRDefault="00467A6A" w:rsidP="00045F66">
      <w:pPr>
        <w:rPr>
          <w:sz w:val="24"/>
          <w:szCs w:val="24"/>
          <w:lang w:val="el-GR"/>
        </w:rPr>
      </w:pPr>
      <w:r>
        <w:rPr>
          <w:sz w:val="24"/>
          <w:szCs w:val="24"/>
          <w:lang w:val="el-GR"/>
        </w:rPr>
        <w:t xml:space="preserve">   στην πλευρά ΧΤ</w:t>
      </w:r>
      <w:r w:rsidR="00045F66" w:rsidRPr="00CF1D4B">
        <w:rPr>
          <w:sz w:val="24"/>
          <w:szCs w:val="24"/>
          <w:lang w:val="el-GR"/>
        </w:rPr>
        <w:t xml:space="preserve">, </w:t>
      </w:r>
      <w:r>
        <w:rPr>
          <w:sz w:val="24"/>
          <w:szCs w:val="24"/>
          <w:lang w:val="el-GR"/>
        </w:rPr>
        <w:t>στην κύρια λήψη και σε θερμοκρασία</w:t>
      </w:r>
      <w:r w:rsidR="00045F66" w:rsidRPr="00CF1D4B">
        <w:rPr>
          <w:sz w:val="24"/>
          <w:szCs w:val="24"/>
          <w:lang w:val="el-GR"/>
        </w:rPr>
        <w:t xml:space="preserve"> </w:t>
      </w:r>
    </w:p>
    <w:p w:rsidR="00045F66" w:rsidRPr="00CF1D4B" w:rsidRDefault="00045F66" w:rsidP="00045F66">
      <w:pPr>
        <w:jc w:val="both"/>
        <w:rPr>
          <w:sz w:val="24"/>
          <w:szCs w:val="24"/>
          <w:lang w:val="el-GR"/>
        </w:rPr>
      </w:pPr>
      <w:r w:rsidRPr="00CF1D4B">
        <w:rPr>
          <w:sz w:val="24"/>
          <w:szCs w:val="24"/>
          <w:lang w:val="el-GR"/>
        </w:rPr>
        <w:t xml:space="preserve">   </w:t>
      </w:r>
      <w:r w:rsidR="00467A6A">
        <w:rPr>
          <w:sz w:val="24"/>
          <w:szCs w:val="24"/>
          <w:lang w:val="el-GR"/>
        </w:rPr>
        <w:t>αναφοράς</w:t>
      </w:r>
      <w:r w:rsidRPr="00CF1D4B">
        <w:rPr>
          <w:sz w:val="24"/>
          <w:szCs w:val="24"/>
          <w:lang w:val="el-GR"/>
        </w:rPr>
        <w:t xml:space="preserve"> 75°</w:t>
      </w:r>
      <w:r>
        <w:rPr>
          <w:sz w:val="24"/>
          <w:szCs w:val="24"/>
        </w:rPr>
        <w:t>C</w:t>
      </w:r>
      <w:r w:rsidRPr="00CF1D4B">
        <w:rPr>
          <w:sz w:val="24"/>
          <w:szCs w:val="24"/>
          <w:lang w:val="el-GR"/>
        </w:rPr>
        <w:t>, (</w:t>
      </w:r>
      <w:r w:rsidR="00467A6A">
        <w:rPr>
          <w:sz w:val="24"/>
          <w:szCs w:val="24"/>
          <w:lang w:val="el-GR"/>
        </w:rPr>
        <w:t>εγγυημένη τιμή</w:t>
      </w:r>
      <w:r w:rsidRPr="00CF1D4B">
        <w:rPr>
          <w:sz w:val="24"/>
          <w:szCs w:val="24"/>
          <w:lang w:val="el-GR"/>
        </w:rPr>
        <w:t>)</w:t>
      </w:r>
      <w:r w:rsidR="00467A6A">
        <w:rPr>
          <w:sz w:val="24"/>
          <w:szCs w:val="24"/>
          <w:lang w:val="el-GR"/>
        </w:rPr>
        <w:tab/>
      </w:r>
      <w:r w:rsidR="00467A6A">
        <w:rPr>
          <w:sz w:val="24"/>
          <w:szCs w:val="24"/>
          <w:lang w:val="el-GR"/>
        </w:rPr>
        <w:tab/>
      </w:r>
      <w:r w:rsidR="00467A6A">
        <w:rPr>
          <w:sz w:val="24"/>
          <w:szCs w:val="24"/>
          <w:lang w:val="el-GR"/>
        </w:rPr>
        <w:tab/>
      </w:r>
      <w:r w:rsidRPr="00CF1D4B">
        <w:rPr>
          <w:sz w:val="24"/>
          <w:szCs w:val="24"/>
          <w:lang w:val="el-GR"/>
        </w:rPr>
        <w:tab/>
        <w:t>:</w:t>
      </w:r>
      <w:r w:rsidRPr="00CF1D4B">
        <w:rPr>
          <w:sz w:val="24"/>
          <w:szCs w:val="24"/>
          <w:lang w:val="el-GR"/>
        </w:rPr>
        <w:tab/>
      </w:r>
      <w:r>
        <w:rPr>
          <w:sz w:val="24"/>
          <w:szCs w:val="24"/>
        </w:rPr>
        <w:t>P</w:t>
      </w:r>
      <w:r>
        <w:rPr>
          <w:sz w:val="24"/>
          <w:szCs w:val="24"/>
          <w:vertAlign w:val="subscript"/>
        </w:rPr>
        <w:t>HM</w:t>
      </w:r>
      <w:r w:rsidRPr="00CF1D4B">
        <w:rPr>
          <w:sz w:val="24"/>
          <w:szCs w:val="24"/>
          <w:lang w:val="el-GR"/>
        </w:rPr>
        <w:t xml:space="preserve"> = …………</w:t>
      </w:r>
      <w:r w:rsidR="00467A6A" w:rsidRPr="00A53C97">
        <w:rPr>
          <w:sz w:val="24"/>
          <w:szCs w:val="24"/>
          <w:lang w:val="el-GR"/>
        </w:rPr>
        <w:t>…</w:t>
      </w:r>
      <w:r w:rsidRPr="00CF1D4B">
        <w:rPr>
          <w:sz w:val="24"/>
          <w:szCs w:val="24"/>
          <w:lang w:val="el-GR"/>
        </w:rPr>
        <w:t xml:space="preserve"> </w:t>
      </w:r>
      <w:r w:rsidRPr="004F2441">
        <w:rPr>
          <w:sz w:val="24"/>
          <w:szCs w:val="24"/>
        </w:rPr>
        <w:t>kW</w:t>
      </w:r>
    </w:p>
    <w:p w:rsidR="00045F66" w:rsidRPr="00CF1D4B" w:rsidRDefault="00045F66" w:rsidP="00045F66">
      <w:pPr>
        <w:jc w:val="both"/>
        <w:rPr>
          <w:sz w:val="24"/>
          <w:szCs w:val="24"/>
          <w:lang w:val="el-GR"/>
        </w:rPr>
      </w:pPr>
    </w:p>
    <w:p w:rsidR="00467A6A" w:rsidRPr="00D077E6" w:rsidRDefault="00045F66" w:rsidP="00467A6A">
      <w:pPr>
        <w:jc w:val="both"/>
        <w:rPr>
          <w:sz w:val="24"/>
          <w:szCs w:val="24"/>
          <w:lang w:val="el-GR"/>
        </w:rPr>
      </w:pPr>
      <w:r>
        <w:rPr>
          <w:sz w:val="24"/>
          <w:szCs w:val="24"/>
          <w:lang w:val="el-GR"/>
        </w:rPr>
        <w:t>δ</w:t>
      </w:r>
      <w:r w:rsidRPr="00CF1D4B">
        <w:rPr>
          <w:sz w:val="24"/>
          <w:szCs w:val="24"/>
          <w:lang w:val="el-GR"/>
        </w:rPr>
        <w:t xml:space="preserve">. </w:t>
      </w:r>
      <w:r w:rsidR="00467A6A">
        <w:rPr>
          <w:sz w:val="24"/>
          <w:szCs w:val="24"/>
          <w:lang w:val="el-GR"/>
        </w:rPr>
        <w:t>Απώλειες</w:t>
      </w:r>
      <w:r w:rsidR="00467A6A" w:rsidRPr="00D077E6">
        <w:rPr>
          <w:sz w:val="24"/>
          <w:szCs w:val="24"/>
          <w:lang w:val="el-GR"/>
        </w:rPr>
        <w:t xml:space="preserve"> </w:t>
      </w:r>
      <w:r w:rsidR="00467A6A">
        <w:rPr>
          <w:sz w:val="24"/>
          <w:szCs w:val="24"/>
          <w:lang w:val="el-GR"/>
        </w:rPr>
        <w:t>φορτίου</w:t>
      </w:r>
      <w:r w:rsidR="00467A6A" w:rsidRPr="00D077E6">
        <w:rPr>
          <w:sz w:val="24"/>
          <w:szCs w:val="24"/>
          <w:lang w:val="el-GR"/>
        </w:rPr>
        <w:t xml:space="preserve"> </w:t>
      </w:r>
      <w:r w:rsidR="00467A6A">
        <w:rPr>
          <w:sz w:val="24"/>
          <w:szCs w:val="24"/>
          <w:lang w:val="el-GR"/>
        </w:rPr>
        <w:t>σε</w:t>
      </w:r>
      <w:r w:rsidR="00467A6A" w:rsidRPr="00D077E6">
        <w:rPr>
          <w:sz w:val="24"/>
          <w:szCs w:val="24"/>
          <w:lang w:val="el-GR"/>
        </w:rPr>
        <w:t xml:space="preserve"> </w:t>
      </w:r>
      <w:r w:rsidR="00467A6A">
        <w:rPr>
          <w:sz w:val="24"/>
          <w:szCs w:val="24"/>
          <w:lang w:val="el-GR"/>
        </w:rPr>
        <w:t>φορτίο</w:t>
      </w:r>
      <w:r w:rsidR="00467A6A" w:rsidRPr="00D077E6">
        <w:rPr>
          <w:sz w:val="24"/>
          <w:szCs w:val="24"/>
          <w:lang w:val="el-GR"/>
        </w:rPr>
        <w:t xml:space="preserve"> </w:t>
      </w:r>
      <w:r w:rsidR="00467A6A">
        <w:rPr>
          <w:sz w:val="24"/>
          <w:szCs w:val="24"/>
          <w:lang w:val="el-GR"/>
        </w:rPr>
        <w:t>6</w:t>
      </w:r>
      <w:r w:rsidR="00467A6A" w:rsidRPr="00D077E6">
        <w:rPr>
          <w:sz w:val="24"/>
          <w:szCs w:val="24"/>
          <w:lang w:val="el-GR"/>
        </w:rPr>
        <w:t xml:space="preserve">0 </w:t>
      </w:r>
      <w:r w:rsidR="00467A6A" w:rsidRPr="00D077E6">
        <w:rPr>
          <w:sz w:val="24"/>
          <w:szCs w:val="24"/>
        </w:rPr>
        <w:t>MVA</w:t>
      </w:r>
      <w:r w:rsidR="00467A6A" w:rsidRPr="00467A6A">
        <w:rPr>
          <w:sz w:val="24"/>
          <w:szCs w:val="24"/>
          <w:lang w:val="el-GR"/>
        </w:rPr>
        <w:t xml:space="preserve"> </w:t>
      </w:r>
      <w:r w:rsidR="00467A6A">
        <w:rPr>
          <w:sz w:val="24"/>
          <w:szCs w:val="24"/>
          <w:lang w:val="el-GR"/>
        </w:rPr>
        <w:t>στις</w:t>
      </w:r>
      <w:r w:rsidR="00467A6A" w:rsidRPr="00D077E6">
        <w:rPr>
          <w:sz w:val="24"/>
          <w:szCs w:val="24"/>
          <w:lang w:val="el-GR"/>
        </w:rPr>
        <w:t xml:space="preserve"> </w:t>
      </w:r>
      <w:r w:rsidR="00467A6A">
        <w:rPr>
          <w:sz w:val="24"/>
          <w:szCs w:val="24"/>
          <w:lang w:val="el-GR"/>
        </w:rPr>
        <w:t>πλευρές</w:t>
      </w:r>
    </w:p>
    <w:p w:rsidR="00467A6A" w:rsidRDefault="00467A6A" w:rsidP="00467A6A">
      <w:pPr>
        <w:rPr>
          <w:sz w:val="24"/>
          <w:szCs w:val="24"/>
          <w:lang w:val="el-GR"/>
        </w:rPr>
      </w:pPr>
      <w:r w:rsidRPr="00D077E6">
        <w:rPr>
          <w:sz w:val="24"/>
          <w:szCs w:val="24"/>
          <w:lang w:val="el-GR"/>
        </w:rPr>
        <w:t xml:space="preserve">   </w:t>
      </w:r>
      <w:r>
        <w:rPr>
          <w:sz w:val="24"/>
          <w:szCs w:val="24"/>
          <w:lang w:val="el-GR"/>
        </w:rPr>
        <w:t>ΥΤ</w:t>
      </w:r>
      <w:r w:rsidRPr="00D077E6">
        <w:rPr>
          <w:sz w:val="24"/>
          <w:szCs w:val="24"/>
          <w:lang w:val="el-GR"/>
        </w:rPr>
        <w:t xml:space="preserve"> </w:t>
      </w:r>
      <w:r>
        <w:rPr>
          <w:sz w:val="24"/>
          <w:szCs w:val="24"/>
          <w:lang w:val="el-GR"/>
        </w:rPr>
        <w:t>και</w:t>
      </w:r>
      <w:r w:rsidRPr="00D077E6">
        <w:rPr>
          <w:sz w:val="24"/>
          <w:szCs w:val="24"/>
          <w:lang w:val="el-GR"/>
        </w:rPr>
        <w:t xml:space="preserve"> </w:t>
      </w:r>
      <w:r>
        <w:rPr>
          <w:sz w:val="24"/>
          <w:szCs w:val="24"/>
          <w:lang w:val="el-GR"/>
        </w:rPr>
        <w:t>ΧΤ</w:t>
      </w:r>
      <w:r w:rsidRPr="00D077E6">
        <w:rPr>
          <w:sz w:val="24"/>
          <w:szCs w:val="24"/>
          <w:lang w:val="el-GR"/>
        </w:rPr>
        <w:t xml:space="preserve"> (</w:t>
      </w:r>
      <w:r>
        <w:rPr>
          <w:sz w:val="24"/>
          <w:szCs w:val="24"/>
          <w:lang w:val="el-GR"/>
        </w:rPr>
        <w:t>ΥΤ</w:t>
      </w:r>
      <w:r w:rsidRPr="00D077E6">
        <w:rPr>
          <w:sz w:val="24"/>
          <w:szCs w:val="24"/>
          <w:lang w:val="el-GR"/>
        </w:rPr>
        <w:t xml:space="preserve"> = </w:t>
      </w:r>
      <w:r>
        <w:rPr>
          <w:sz w:val="24"/>
          <w:szCs w:val="24"/>
          <w:lang w:val="el-GR"/>
        </w:rPr>
        <w:t>ΧΤ</w:t>
      </w:r>
      <w:r w:rsidRPr="00D077E6">
        <w:rPr>
          <w:sz w:val="24"/>
          <w:szCs w:val="24"/>
          <w:lang w:val="el-GR"/>
        </w:rPr>
        <w:t xml:space="preserve">), </w:t>
      </w:r>
      <w:r>
        <w:rPr>
          <w:sz w:val="24"/>
          <w:szCs w:val="24"/>
          <w:lang w:val="el-GR"/>
        </w:rPr>
        <w:t>μηδενικό</w:t>
      </w:r>
      <w:r w:rsidRPr="00D077E6">
        <w:rPr>
          <w:sz w:val="24"/>
          <w:szCs w:val="24"/>
          <w:lang w:val="el-GR"/>
        </w:rPr>
        <w:t xml:space="preserve"> </w:t>
      </w:r>
      <w:r>
        <w:rPr>
          <w:sz w:val="24"/>
          <w:szCs w:val="24"/>
          <w:lang w:val="el-GR"/>
        </w:rPr>
        <w:t>φορτίο</w:t>
      </w:r>
      <w:r w:rsidRPr="00467A6A">
        <w:rPr>
          <w:sz w:val="24"/>
          <w:szCs w:val="24"/>
          <w:lang w:val="el-GR"/>
        </w:rPr>
        <w:t xml:space="preserve"> </w:t>
      </w:r>
      <w:r>
        <w:rPr>
          <w:sz w:val="24"/>
          <w:szCs w:val="24"/>
          <w:lang w:val="el-GR"/>
        </w:rPr>
        <w:t xml:space="preserve">στην </w:t>
      </w:r>
    </w:p>
    <w:p w:rsidR="00467A6A" w:rsidRPr="00D077E6" w:rsidRDefault="00467A6A" w:rsidP="00467A6A">
      <w:pPr>
        <w:rPr>
          <w:sz w:val="24"/>
          <w:szCs w:val="24"/>
          <w:lang w:val="el-GR"/>
        </w:rPr>
      </w:pPr>
      <w:r>
        <w:rPr>
          <w:sz w:val="24"/>
          <w:szCs w:val="24"/>
          <w:lang w:val="el-GR"/>
        </w:rPr>
        <w:t xml:space="preserve">   πλευρά ΜΤ</w:t>
      </w:r>
      <w:r w:rsidRPr="00D077E6">
        <w:rPr>
          <w:sz w:val="24"/>
          <w:szCs w:val="24"/>
          <w:lang w:val="el-GR"/>
        </w:rPr>
        <w:t xml:space="preserve">, </w:t>
      </w:r>
      <w:r>
        <w:rPr>
          <w:sz w:val="24"/>
          <w:szCs w:val="24"/>
          <w:lang w:val="el-GR"/>
        </w:rPr>
        <w:t>στην κύρια λήψη και σε θερμοκρασία</w:t>
      </w:r>
      <w:r w:rsidRPr="00D077E6">
        <w:rPr>
          <w:sz w:val="24"/>
          <w:szCs w:val="24"/>
          <w:lang w:val="el-GR"/>
        </w:rPr>
        <w:t xml:space="preserve"> </w:t>
      </w:r>
    </w:p>
    <w:p w:rsidR="00045F66" w:rsidRPr="00CF1D4B" w:rsidRDefault="00467A6A" w:rsidP="00467A6A">
      <w:pPr>
        <w:jc w:val="both"/>
        <w:rPr>
          <w:sz w:val="24"/>
          <w:szCs w:val="24"/>
          <w:lang w:val="el-GR"/>
        </w:rPr>
      </w:pPr>
      <w:r w:rsidRPr="00D077E6">
        <w:rPr>
          <w:sz w:val="24"/>
          <w:szCs w:val="24"/>
          <w:lang w:val="el-GR"/>
        </w:rPr>
        <w:t xml:space="preserve">   </w:t>
      </w:r>
      <w:r>
        <w:rPr>
          <w:sz w:val="24"/>
          <w:szCs w:val="24"/>
          <w:lang w:val="el-GR"/>
        </w:rPr>
        <w:t>αναφοράς</w:t>
      </w:r>
      <w:r w:rsidRPr="00D077E6">
        <w:rPr>
          <w:sz w:val="24"/>
          <w:szCs w:val="24"/>
          <w:lang w:val="el-GR"/>
        </w:rPr>
        <w:t xml:space="preserve"> 75°</w:t>
      </w:r>
      <w:r>
        <w:rPr>
          <w:sz w:val="24"/>
          <w:szCs w:val="24"/>
        </w:rPr>
        <w:t>C</w:t>
      </w:r>
      <w:r w:rsidRPr="00D077E6">
        <w:rPr>
          <w:sz w:val="24"/>
          <w:szCs w:val="24"/>
          <w:lang w:val="el-GR"/>
        </w:rPr>
        <w:t>, (</w:t>
      </w:r>
      <w:r>
        <w:rPr>
          <w:sz w:val="24"/>
          <w:szCs w:val="24"/>
          <w:lang w:val="el-GR"/>
        </w:rPr>
        <w:t>εγγυημένη τιμή</w:t>
      </w:r>
      <w:r w:rsidRPr="00D077E6">
        <w:rPr>
          <w:sz w:val="24"/>
          <w:szCs w:val="24"/>
          <w:lang w:val="el-GR"/>
        </w:rPr>
        <w:t>)</w:t>
      </w:r>
      <w:r>
        <w:rPr>
          <w:sz w:val="24"/>
          <w:szCs w:val="24"/>
          <w:lang w:val="el-GR"/>
        </w:rPr>
        <w:tab/>
      </w:r>
      <w:r>
        <w:rPr>
          <w:sz w:val="24"/>
          <w:szCs w:val="24"/>
          <w:lang w:val="el-GR"/>
        </w:rPr>
        <w:tab/>
      </w:r>
      <w:r>
        <w:rPr>
          <w:sz w:val="24"/>
          <w:szCs w:val="24"/>
          <w:lang w:val="el-GR"/>
        </w:rPr>
        <w:tab/>
      </w:r>
      <w:r w:rsidR="00045F66" w:rsidRPr="00CF1D4B">
        <w:rPr>
          <w:sz w:val="24"/>
          <w:szCs w:val="24"/>
          <w:lang w:val="el-GR"/>
        </w:rPr>
        <w:tab/>
        <w:t>:</w:t>
      </w:r>
      <w:r w:rsidR="00045F66" w:rsidRPr="00CF1D4B">
        <w:rPr>
          <w:sz w:val="24"/>
          <w:szCs w:val="24"/>
          <w:lang w:val="el-GR"/>
        </w:rPr>
        <w:tab/>
      </w:r>
      <w:r w:rsidR="00045F66">
        <w:rPr>
          <w:sz w:val="24"/>
          <w:szCs w:val="24"/>
        </w:rPr>
        <w:t>P</w:t>
      </w:r>
      <w:r w:rsidR="00045F66">
        <w:rPr>
          <w:sz w:val="24"/>
          <w:szCs w:val="24"/>
          <w:vertAlign w:val="subscript"/>
        </w:rPr>
        <w:t>HL</w:t>
      </w:r>
      <w:r w:rsidR="00045F66" w:rsidRPr="00CF1D4B">
        <w:rPr>
          <w:sz w:val="24"/>
          <w:szCs w:val="24"/>
          <w:lang w:val="el-GR"/>
        </w:rPr>
        <w:t xml:space="preserve"> = …………</w:t>
      </w:r>
      <w:r w:rsidRPr="00CF1D4B">
        <w:rPr>
          <w:sz w:val="24"/>
          <w:szCs w:val="24"/>
          <w:lang w:val="el-GR"/>
        </w:rPr>
        <w:t>…</w:t>
      </w:r>
      <w:r w:rsidR="00045F66" w:rsidRPr="00CF1D4B">
        <w:rPr>
          <w:sz w:val="24"/>
          <w:szCs w:val="24"/>
          <w:lang w:val="el-GR"/>
        </w:rPr>
        <w:t xml:space="preserve"> </w:t>
      </w:r>
      <w:r w:rsidR="00045F66" w:rsidRPr="004F2441">
        <w:rPr>
          <w:sz w:val="24"/>
          <w:szCs w:val="24"/>
        </w:rPr>
        <w:t>kW</w:t>
      </w:r>
    </w:p>
    <w:p w:rsidR="00045F66" w:rsidRPr="00CF1D4B" w:rsidRDefault="00045F66" w:rsidP="00045F66">
      <w:pPr>
        <w:jc w:val="both"/>
        <w:rPr>
          <w:sz w:val="24"/>
          <w:szCs w:val="24"/>
          <w:lang w:val="el-GR"/>
        </w:rPr>
      </w:pPr>
    </w:p>
    <w:p w:rsidR="00467A6A" w:rsidRPr="00D077E6" w:rsidRDefault="00045F66" w:rsidP="00467A6A">
      <w:pPr>
        <w:jc w:val="both"/>
        <w:rPr>
          <w:sz w:val="24"/>
          <w:szCs w:val="24"/>
          <w:lang w:val="el-GR"/>
        </w:rPr>
      </w:pPr>
      <w:r>
        <w:rPr>
          <w:sz w:val="24"/>
          <w:szCs w:val="24"/>
          <w:lang w:val="el-GR"/>
        </w:rPr>
        <w:t>ε</w:t>
      </w:r>
      <w:r w:rsidRPr="00CF1D4B">
        <w:rPr>
          <w:sz w:val="24"/>
          <w:szCs w:val="24"/>
          <w:lang w:val="el-GR"/>
        </w:rPr>
        <w:t xml:space="preserve">. </w:t>
      </w:r>
      <w:r w:rsidR="00467A6A">
        <w:rPr>
          <w:sz w:val="24"/>
          <w:szCs w:val="24"/>
          <w:lang w:val="el-GR"/>
        </w:rPr>
        <w:t>Απώλειες</w:t>
      </w:r>
      <w:r w:rsidR="00467A6A" w:rsidRPr="00D077E6">
        <w:rPr>
          <w:sz w:val="24"/>
          <w:szCs w:val="24"/>
          <w:lang w:val="el-GR"/>
        </w:rPr>
        <w:t xml:space="preserve"> </w:t>
      </w:r>
      <w:r w:rsidR="00467A6A">
        <w:rPr>
          <w:sz w:val="24"/>
          <w:szCs w:val="24"/>
          <w:lang w:val="el-GR"/>
        </w:rPr>
        <w:t>φορτίου</w:t>
      </w:r>
      <w:r w:rsidR="00467A6A" w:rsidRPr="00D077E6">
        <w:rPr>
          <w:sz w:val="24"/>
          <w:szCs w:val="24"/>
          <w:lang w:val="el-GR"/>
        </w:rPr>
        <w:t xml:space="preserve"> </w:t>
      </w:r>
      <w:r w:rsidR="00467A6A">
        <w:rPr>
          <w:sz w:val="24"/>
          <w:szCs w:val="24"/>
          <w:lang w:val="el-GR"/>
        </w:rPr>
        <w:t>σε</w:t>
      </w:r>
      <w:r w:rsidR="00467A6A" w:rsidRPr="00D077E6">
        <w:rPr>
          <w:sz w:val="24"/>
          <w:szCs w:val="24"/>
          <w:lang w:val="el-GR"/>
        </w:rPr>
        <w:t xml:space="preserve"> </w:t>
      </w:r>
      <w:r w:rsidR="00467A6A">
        <w:rPr>
          <w:sz w:val="24"/>
          <w:szCs w:val="24"/>
          <w:lang w:val="el-GR"/>
        </w:rPr>
        <w:t>φορτίο</w:t>
      </w:r>
      <w:r w:rsidR="00467A6A" w:rsidRPr="00D077E6">
        <w:rPr>
          <w:sz w:val="24"/>
          <w:szCs w:val="24"/>
          <w:lang w:val="el-GR"/>
        </w:rPr>
        <w:t xml:space="preserve"> </w:t>
      </w:r>
      <w:r w:rsidR="00467A6A">
        <w:rPr>
          <w:sz w:val="24"/>
          <w:szCs w:val="24"/>
          <w:lang w:val="el-GR"/>
        </w:rPr>
        <w:t>6</w:t>
      </w:r>
      <w:r w:rsidR="00467A6A" w:rsidRPr="00D077E6">
        <w:rPr>
          <w:sz w:val="24"/>
          <w:szCs w:val="24"/>
          <w:lang w:val="el-GR"/>
        </w:rPr>
        <w:t xml:space="preserve">0 </w:t>
      </w:r>
      <w:r w:rsidR="00467A6A" w:rsidRPr="00D077E6">
        <w:rPr>
          <w:sz w:val="24"/>
          <w:szCs w:val="24"/>
        </w:rPr>
        <w:t>MVA</w:t>
      </w:r>
      <w:r w:rsidR="00467A6A" w:rsidRPr="00467A6A">
        <w:rPr>
          <w:sz w:val="24"/>
          <w:szCs w:val="24"/>
          <w:lang w:val="el-GR"/>
        </w:rPr>
        <w:t xml:space="preserve"> </w:t>
      </w:r>
      <w:r w:rsidR="00467A6A">
        <w:rPr>
          <w:sz w:val="24"/>
          <w:szCs w:val="24"/>
          <w:lang w:val="el-GR"/>
        </w:rPr>
        <w:t>στις</w:t>
      </w:r>
      <w:r w:rsidR="00467A6A" w:rsidRPr="00D077E6">
        <w:rPr>
          <w:sz w:val="24"/>
          <w:szCs w:val="24"/>
          <w:lang w:val="el-GR"/>
        </w:rPr>
        <w:t xml:space="preserve"> </w:t>
      </w:r>
      <w:r w:rsidR="00467A6A">
        <w:rPr>
          <w:sz w:val="24"/>
          <w:szCs w:val="24"/>
          <w:lang w:val="el-GR"/>
        </w:rPr>
        <w:t>πλευρές</w:t>
      </w:r>
    </w:p>
    <w:p w:rsidR="00467A6A" w:rsidRDefault="00467A6A" w:rsidP="00467A6A">
      <w:pPr>
        <w:rPr>
          <w:sz w:val="24"/>
          <w:szCs w:val="24"/>
          <w:lang w:val="el-GR"/>
        </w:rPr>
      </w:pPr>
      <w:r w:rsidRPr="00D077E6">
        <w:rPr>
          <w:sz w:val="24"/>
          <w:szCs w:val="24"/>
          <w:lang w:val="el-GR"/>
        </w:rPr>
        <w:t xml:space="preserve">   </w:t>
      </w:r>
      <w:r>
        <w:rPr>
          <w:sz w:val="24"/>
          <w:szCs w:val="24"/>
          <w:lang w:val="el-GR"/>
        </w:rPr>
        <w:t>ΜΤ</w:t>
      </w:r>
      <w:r w:rsidRPr="00D077E6">
        <w:rPr>
          <w:sz w:val="24"/>
          <w:szCs w:val="24"/>
          <w:lang w:val="el-GR"/>
        </w:rPr>
        <w:t xml:space="preserve"> </w:t>
      </w:r>
      <w:r>
        <w:rPr>
          <w:sz w:val="24"/>
          <w:szCs w:val="24"/>
          <w:lang w:val="el-GR"/>
        </w:rPr>
        <w:t>και</w:t>
      </w:r>
      <w:r w:rsidRPr="00D077E6">
        <w:rPr>
          <w:sz w:val="24"/>
          <w:szCs w:val="24"/>
          <w:lang w:val="el-GR"/>
        </w:rPr>
        <w:t xml:space="preserve"> </w:t>
      </w:r>
      <w:r>
        <w:rPr>
          <w:sz w:val="24"/>
          <w:szCs w:val="24"/>
          <w:lang w:val="el-GR"/>
        </w:rPr>
        <w:t>ΧΤ</w:t>
      </w:r>
      <w:r w:rsidRPr="00D077E6">
        <w:rPr>
          <w:sz w:val="24"/>
          <w:szCs w:val="24"/>
          <w:lang w:val="el-GR"/>
        </w:rPr>
        <w:t xml:space="preserve"> (</w:t>
      </w:r>
      <w:r>
        <w:rPr>
          <w:sz w:val="24"/>
          <w:szCs w:val="24"/>
          <w:lang w:val="el-GR"/>
        </w:rPr>
        <w:t>ΜΤ</w:t>
      </w:r>
      <w:r w:rsidRPr="00D077E6">
        <w:rPr>
          <w:sz w:val="24"/>
          <w:szCs w:val="24"/>
          <w:lang w:val="el-GR"/>
        </w:rPr>
        <w:t xml:space="preserve"> = </w:t>
      </w:r>
      <w:r>
        <w:rPr>
          <w:sz w:val="24"/>
          <w:szCs w:val="24"/>
          <w:lang w:val="el-GR"/>
        </w:rPr>
        <w:t>ΧΤ</w:t>
      </w:r>
      <w:r w:rsidRPr="00D077E6">
        <w:rPr>
          <w:sz w:val="24"/>
          <w:szCs w:val="24"/>
          <w:lang w:val="el-GR"/>
        </w:rPr>
        <w:t xml:space="preserve">), </w:t>
      </w:r>
      <w:r>
        <w:rPr>
          <w:sz w:val="24"/>
          <w:szCs w:val="24"/>
          <w:lang w:val="el-GR"/>
        </w:rPr>
        <w:t>μηδενικό</w:t>
      </w:r>
      <w:r w:rsidRPr="00D077E6">
        <w:rPr>
          <w:sz w:val="24"/>
          <w:szCs w:val="24"/>
          <w:lang w:val="el-GR"/>
        </w:rPr>
        <w:t xml:space="preserve"> </w:t>
      </w:r>
      <w:r>
        <w:rPr>
          <w:sz w:val="24"/>
          <w:szCs w:val="24"/>
          <w:lang w:val="el-GR"/>
        </w:rPr>
        <w:t>φορτίο</w:t>
      </w:r>
      <w:r w:rsidRPr="00467A6A">
        <w:rPr>
          <w:sz w:val="24"/>
          <w:szCs w:val="24"/>
          <w:lang w:val="el-GR"/>
        </w:rPr>
        <w:t xml:space="preserve"> </w:t>
      </w:r>
      <w:r>
        <w:rPr>
          <w:sz w:val="24"/>
          <w:szCs w:val="24"/>
          <w:lang w:val="el-GR"/>
        </w:rPr>
        <w:t xml:space="preserve">στην </w:t>
      </w:r>
    </w:p>
    <w:p w:rsidR="00467A6A" w:rsidRPr="00D077E6" w:rsidRDefault="00467A6A" w:rsidP="00467A6A">
      <w:pPr>
        <w:rPr>
          <w:sz w:val="24"/>
          <w:szCs w:val="24"/>
          <w:lang w:val="el-GR"/>
        </w:rPr>
      </w:pPr>
      <w:r>
        <w:rPr>
          <w:sz w:val="24"/>
          <w:szCs w:val="24"/>
          <w:lang w:val="el-GR"/>
        </w:rPr>
        <w:t xml:space="preserve">   πλευρά ΥΤ</w:t>
      </w:r>
      <w:r w:rsidRPr="00D077E6">
        <w:rPr>
          <w:sz w:val="24"/>
          <w:szCs w:val="24"/>
          <w:lang w:val="el-GR"/>
        </w:rPr>
        <w:t xml:space="preserve">, </w:t>
      </w:r>
      <w:r>
        <w:rPr>
          <w:sz w:val="24"/>
          <w:szCs w:val="24"/>
          <w:lang w:val="el-GR"/>
        </w:rPr>
        <w:t>στην κύρια λήψη και σε θερμοκρασία</w:t>
      </w:r>
      <w:r w:rsidRPr="00D077E6">
        <w:rPr>
          <w:sz w:val="24"/>
          <w:szCs w:val="24"/>
          <w:lang w:val="el-GR"/>
        </w:rPr>
        <w:t xml:space="preserve"> </w:t>
      </w:r>
    </w:p>
    <w:p w:rsidR="00045F66" w:rsidRPr="00CF1D4B" w:rsidRDefault="00467A6A" w:rsidP="00467A6A">
      <w:pPr>
        <w:jc w:val="both"/>
        <w:rPr>
          <w:sz w:val="24"/>
          <w:szCs w:val="24"/>
          <w:lang w:val="el-GR"/>
        </w:rPr>
      </w:pPr>
      <w:r w:rsidRPr="00D077E6">
        <w:rPr>
          <w:sz w:val="24"/>
          <w:szCs w:val="24"/>
          <w:lang w:val="el-GR"/>
        </w:rPr>
        <w:t xml:space="preserve">   </w:t>
      </w:r>
      <w:r>
        <w:rPr>
          <w:sz w:val="24"/>
          <w:szCs w:val="24"/>
          <w:lang w:val="el-GR"/>
        </w:rPr>
        <w:t>αναφοράς</w:t>
      </w:r>
      <w:r w:rsidRPr="00D077E6">
        <w:rPr>
          <w:sz w:val="24"/>
          <w:szCs w:val="24"/>
          <w:lang w:val="el-GR"/>
        </w:rPr>
        <w:t xml:space="preserve"> 75°</w:t>
      </w:r>
      <w:r>
        <w:rPr>
          <w:sz w:val="24"/>
          <w:szCs w:val="24"/>
        </w:rPr>
        <w:t>C</w:t>
      </w:r>
      <w:r w:rsidRPr="00D077E6">
        <w:rPr>
          <w:sz w:val="24"/>
          <w:szCs w:val="24"/>
          <w:lang w:val="el-GR"/>
        </w:rPr>
        <w:t>, (</w:t>
      </w:r>
      <w:r>
        <w:rPr>
          <w:sz w:val="24"/>
          <w:szCs w:val="24"/>
          <w:lang w:val="el-GR"/>
        </w:rPr>
        <w:t>εγγυημένη τιμή</w:t>
      </w:r>
      <w:r w:rsidRPr="00D077E6">
        <w:rPr>
          <w:sz w:val="24"/>
          <w:szCs w:val="24"/>
          <w:lang w:val="el-GR"/>
        </w:rPr>
        <w:t>)</w:t>
      </w:r>
      <w:r>
        <w:rPr>
          <w:sz w:val="24"/>
          <w:szCs w:val="24"/>
          <w:lang w:val="el-GR"/>
        </w:rPr>
        <w:tab/>
      </w:r>
      <w:r>
        <w:rPr>
          <w:sz w:val="24"/>
          <w:szCs w:val="24"/>
          <w:lang w:val="el-GR"/>
        </w:rPr>
        <w:tab/>
      </w:r>
      <w:r>
        <w:rPr>
          <w:sz w:val="24"/>
          <w:szCs w:val="24"/>
          <w:lang w:val="el-GR"/>
        </w:rPr>
        <w:tab/>
      </w:r>
      <w:r w:rsidR="00045F66" w:rsidRPr="00CF1D4B">
        <w:rPr>
          <w:sz w:val="24"/>
          <w:szCs w:val="24"/>
          <w:lang w:val="el-GR"/>
        </w:rPr>
        <w:tab/>
        <w:t>:</w:t>
      </w:r>
      <w:r w:rsidR="00045F66" w:rsidRPr="00CF1D4B">
        <w:rPr>
          <w:sz w:val="24"/>
          <w:szCs w:val="24"/>
          <w:lang w:val="el-GR"/>
        </w:rPr>
        <w:tab/>
      </w:r>
      <w:r w:rsidR="00045F66">
        <w:rPr>
          <w:sz w:val="24"/>
          <w:szCs w:val="24"/>
        </w:rPr>
        <w:t>P</w:t>
      </w:r>
      <w:r w:rsidR="00045F66">
        <w:rPr>
          <w:sz w:val="24"/>
          <w:szCs w:val="24"/>
          <w:vertAlign w:val="subscript"/>
        </w:rPr>
        <w:t>ML</w:t>
      </w:r>
      <w:r w:rsidR="00045F66" w:rsidRPr="00CF1D4B">
        <w:rPr>
          <w:sz w:val="24"/>
          <w:szCs w:val="24"/>
          <w:lang w:val="el-GR"/>
        </w:rPr>
        <w:t xml:space="preserve"> = …………</w:t>
      </w:r>
      <w:r w:rsidRPr="00CF1D4B">
        <w:rPr>
          <w:sz w:val="24"/>
          <w:szCs w:val="24"/>
          <w:lang w:val="el-GR"/>
        </w:rPr>
        <w:t>…</w:t>
      </w:r>
      <w:r w:rsidR="00045F66" w:rsidRPr="00CF1D4B">
        <w:rPr>
          <w:sz w:val="24"/>
          <w:szCs w:val="24"/>
          <w:lang w:val="el-GR"/>
        </w:rPr>
        <w:t xml:space="preserve"> </w:t>
      </w:r>
      <w:r w:rsidR="00045F66" w:rsidRPr="004F2441">
        <w:rPr>
          <w:sz w:val="24"/>
          <w:szCs w:val="24"/>
        </w:rPr>
        <w:t>kW</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proofErr w:type="spellStart"/>
      <w:r>
        <w:rPr>
          <w:sz w:val="24"/>
          <w:szCs w:val="24"/>
          <w:lang w:val="el-GR"/>
        </w:rPr>
        <w:t>στ</w:t>
      </w:r>
      <w:proofErr w:type="spellEnd"/>
      <w:r w:rsidRPr="00CF1D4B">
        <w:rPr>
          <w:sz w:val="24"/>
          <w:szCs w:val="24"/>
          <w:lang w:val="el-GR"/>
        </w:rPr>
        <w:t>.</w:t>
      </w:r>
      <w:r w:rsidR="005904CE" w:rsidRPr="006B4D17">
        <w:rPr>
          <w:sz w:val="24"/>
          <w:szCs w:val="24"/>
          <w:lang w:val="el-GR"/>
        </w:rPr>
        <w:t xml:space="preserve"> </w:t>
      </w:r>
      <w:r w:rsidR="00467A6A">
        <w:rPr>
          <w:sz w:val="24"/>
          <w:szCs w:val="24"/>
          <w:lang w:val="el-GR"/>
        </w:rPr>
        <w:t>Απώλειες</w:t>
      </w:r>
      <w:r w:rsidR="00467A6A" w:rsidRPr="00A53C97">
        <w:rPr>
          <w:sz w:val="24"/>
          <w:szCs w:val="24"/>
          <w:lang w:val="el-GR"/>
        </w:rPr>
        <w:t xml:space="preserve"> </w:t>
      </w:r>
      <w:r w:rsidR="00467A6A">
        <w:rPr>
          <w:sz w:val="24"/>
          <w:szCs w:val="24"/>
          <w:lang w:val="el-GR"/>
        </w:rPr>
        <w:t>ψύξης</w:t>
      </w:r>
      <w:r w:rsidR="00467A6A" w:rsidRPr="00A53C97">
        <w:rPr>
          <w:sz w:val="24"/>
          <w:szCs w:val="24"/>
          <w:lang w:val="el-GR"/>
        </w:rPr>
        <w:t xml:space="preserve"> </w:t>
      </w:r>
      <w:r w:rsidR="00467A6A">
        <w:rPr>
          <w:sz w:val="24"/>
          <w:szCs w:val="24"/>
          <w:lang w:val="el-GR"/>
        </w:rPr>
        <w:t>κατά</w:t>
      </w:r>
      <w:r w:rsidR="00467A6A" w:rsidRPr="00A53C97">
        <w:rPr>
          <w:sz w:val="24"/>
          <w:szCs w:val="24"/>
          <w:lang w:val="el-GR"/>
        </w:rPr>
        <w:t xml:space="preserve"> </w:t>
      </w:r>
      <w:r w:rsidR="00467A6A">
        <w:rPr>
          <w:sz w:val="24"/>
          <w:szCs w:val="24"/>
          <w:lang w:val="el-GR"/>
        </w:rPr>
        <w:t>την</w:t>
      </w:r>
      <w:r w:rsidR="00EC0FF9" w:rsidRPr="00CF1D4B">
        <w:rPr>
          <w:sz w:val="24"/>
          <w:szCs w:val="24"/>
          <w:lang w:val="el-GR"/>
        </w:rPr>
        <w:t xml:space="preserve"> </w:t>
      </w:r>
      <w:r w:rsidR="00EC0FF9">
        <w:rPr>
          <w:sz w:val="24"/>
          <w:szCs w:val="24"/>
          <w:lang w:val="el-GR"/>
        </w:rPr>
        <w:t>εν</w:t>
      </w:r>
      <w:r w:rsidR="00EC0FF9" w:rsidRPr="00A53C97">
        <w:rPr>
          <w:sz w:val="24"/>
          <w:szCs w:val="24"/>
          <w:lang w:val="el-GR"/>
        </w:rPr>
        <w:t xml:space="preserve"> </w:t>
      </w:r>
      <w:r w:rsidR="00EC0FF9">
        <w:rPr>
          <w:sz w:val="24"/>
          <w:szCs w:val="24"/>
          <w:lang w:val="el-GR"/>
        </w:rPr>
        <w:t>κενώ λειτουργία του</w:t>
      </w:r>
      <w:r w:rsidRPr="00CF1D4B">
        <w:rPr>
          <w:sz w:val="24"/>
          <w:szCs w:val="24"/>
          <w:lang w:val="el-GR"/>
        </w:rPr>
        <w:t xml:space="preserve"> </w:t>
      </w:r>
    </w:p>
    <w:p w:rsidR="00045F66" w:rsidRPr="00CF1D4B" w:rsidRDefault="00045F66" w:rsidP="00045F66">
      <w:pPr>
        <w:jc w:val="both"/>
        <w:rPr>
          <w:sz w:val="24"/>
          <w:szCs w:val="24"/>
          <w:lang w:val="el-GR"/>
        </w:rPr>
      </w:pPr>
      <w:r w:rsidRPr="00CF1D4B">
        <w:rPr>
          <w:sz w:val="24"/>
          <w:szCs w:val="24"/>
          <w:lang w:val="el-GR"/>
        </w:rPr>
        <w:t xml:space="preserve">    </w:t>
      </w:r>
      <w:proofErr w:type="spellStart"/>
      <w:r w:rsidR="00EC0FF9">
        <w:rPr>
          <w:sz w:val="24"/>
          <w:szCs w:val="24"/>
          <w:lang w:val="el-GR"/>
        </w:rPr>
        <w:t>αυτομετασχηματιστή</w:t>
      </w:r>
      <w:proofErr w:type="spellEnd"/>
      <w:r w:rsidR="00EC0FF9" w:rsidRPr="00A53C97">
        <w:rPr>
          <w:sz w:val="24"/>
          <w:szCs w:val="24"/>
          <w:lang w:val="el-GR"/>
        </w:rPr>
        <w:t xml:space="preserve">, </w:t>
      </w:r>
      <w:r w:rsidR="00EC0FF9">
        <w:rPr>
          <w:sz w:val="24"/>
          <w:szCs w:val="24"/>
          <w:lang w:val="el-GR"/>
        </w:rPr>
        <w:t>με</w:t>
      </w:r>
      <w:r w:rsidR="00EC0FF9" w:rsidRPr="00A53C97">
        <w:rPr>
          <w:sz w:val="24"/>
          <w:szCs w:val="24"/>
          <w:lang w:val="el-GR"/>
        </w:rPr>
        <w:t xml:space="preserve"> </w:t>
      </w:r>
      <w:r w:rsidR="00EC0FF9">
        <w:rPr>
          <w:sz w:val="24"/>
          <w:szCs w:val="24"/>
          <w:lang w:val="el-GR"/>
        </w:rPr>
        <w:t>μόνο</w:t>
      </w:r>
      <w:r w:rsidR="00EC0FF9" w:rsidRPr="00A53C97">
        <w:rPr>
          <w:sz w:val="24"/>
          <w:szCs w:val="24"/>
          <w:lang w:val="el-GR"/>
        </w:rPr>
        <w:t xml:space="preserve"> </w:t>
      </w:r>
      <w:r w:rsidR="00EC0FF9">
        <w:rPr>
          <w:sz w:val="24"/>
          <w:szCs w:val="24"/>
          <w:lang w:val="el-GR"/>
        </w:rPr>
        <w:t>την</w:t>
      </w:r>
      <w:r w:rsidR="00EC0FF9" w:rsidRPr="00A53C97">
        <w:rPr>
          <w:sz w:val="24"/>
          <w:szCs w:val="24"/>
          <w:lang w:val="el-GR"/>
        </w:rPr>
        <w:t xml:space="preserve"> </w:t>
      </w:r>
      <w:r w:rsidR="00EC0FF9">
        <w:rPr>
          <w:sz w:val="24"/>
          <w:szCs w:val="24"/>
          <w:lang w:val="el-GR"/>
        </w:rPr>
        <w:t>πρώτη</w:t>
      </w:r>
      <w:r w:rsidR="00EC0FF9" w:rsidRPr="00A53C97">
        <w:rPr>
          <w:sz w:val="24"/>
          <w:szCs w:val="24"/>
          <w:lang w:val="el-GR"/>
        </w:rPr>
        <w:t xml:space="preserve"> </w:t>
      </w:r>
      <w:r w:rsidR="00EC0FF9">
        <w:rPr>
          <w:sz w:val="24"/>
          <w:szCs w:val="24"/>
          <w:lang w:val="el-GR"/>
        </w:rPr>
        <w:t>ομάδα ελέγχου</w:t>
      </w:r>
    </w:p>
    <w:p w:rsidR="00045F66" w:rsidRPr="00CF1D4B" w:rsidRDefault="00045F66" w:rsidP="00045F66">
      <w:pPr>
        <w:jc w:val="both"/>
        <w:rPr>
          <w:sz w:val="24"/>
          <w:szCs w:val="24"/>
          <w:lang w:val="el-GR"/>
        </w:rPr>
      </w:pPr>
      <w:r w:rsidRPr="00CF1D4B">
        <w:rPr>
          <w:sz w:val="24"/>
          <w:szCs w:val="24"/>
          <w:lang w:val="el-GR"/>
        </w:rPr>
        <w:t xml:space="preserve">    </w:t>
      </w:r>
      <w:r w:rsidR="00EC0FF9">
        <w:rPr>
          <w:sz w:val="24"/>
          <w:szCs w:val="24"/>
          <w:lang w:val="el-GR"/>
        </w:rPr>
        <w:t xml:space="preserve">ψύξης σε λειτουργία </w:t>
      </w:r>
      <w:r w:rsidRPr="00CF1D4B">
        <w:rPr>
          <w:sz w:val="24"/>
          <w:szCs w:val="24"/>
          <w:lang w:val="el-GR"/>
        </w:rPr>
        <w:t>(</w:t>
      </w:r>
      <w:r w:rsidR="00EC0FF9">
        <w:rPr>
          <w:sz w:val="24"/>
          <w:szCs w:val="24"/>
          <w:lang w:val="el-GR"/>
        </w:rPr>
        <w:t>εγγυημένη τιμή</w:t>
      </w:r>
      <w:r w:rsidRPr="00CF1D4B">
        <w:rPr>
          <w:sz w:val="24"/>
          <w:szCs w:val="24"/>
          <w:lang w:val="el-GR"/>
        </w:rPr>
        <w:t>)</w:t>
      </w:r>
      <w:r w:rsidRPr="00CF1D4B">
        <w:rPr>
          <w:sz w:val="24"/>
          <w:szCs w:val="24"/>
          <w:lang w:val="el-GR"/>
        </w:rPr>
        <w:tab/>
      </w:r>
      <w:r w:rsidRPr="00CF1D4B">
        <w:rPr>
          <w:sz w:val="24"/>
          <w:szCs w:val="24"/>
          <w:lang w:val="el-GR"/>
        </w:rPr>
        <w:tab/>
      </w:r>
      <w:r w:rsidRPr="00CF1D4B">
        <w:rPr>
          <w:sz w:val="24"/>
          <w:szCs w:val="24"/>
          <w:lang w:val="el-GR"/>
        </w:rPr>
        <w:tab/>
        <w:t>:</w:t>
      </w:r>
      <w:r w:rsidRPr="00CF1D4B">
        <w:rPr>
          <w:sz w:val="24"/>
          <w:szCs w:val="24"/>
          <w:lang w:val="el-GR"/>
        </w:rPr>
        <w:tab/>
      </w:r>
      <w:r>
        <w:rPr>
          <w:sz w:val="24"/>
          <w:szCs w:val="24"/>
        </w:rPr>
        <w:t>P</w:t>
      </w:r>
      <w:r>
        <w:rPr>
          <w:sz w:val="24"/>
          <w:szCs w:val="24"/>
          <w:vertAlign w:val="subscript"/>
        </w:rPr>
        <w:t>C</w:t>
      </w:r>
      <w:r w:rsidRPr="00CF1D4B">
        <w:rPr>
          <w:sz w:val="24"/>
          <w:szCs w:val="24"/>
          <w:vertAlign w:val="subscript"/>
          <w:lang w:val="el-GR"/>
        </w:rPr>
        <w:t>0</w:t>
      </w:r>
      <w:r w:rsidRPr="00CF1D4B">
        <w:rPr>
          <w:sz w:val="24"/>
          <w:szCs w:val="24"/>
          <w:lang w:val="el-GR"/>
        </w:rPr>
        <w:t xml:space="preserve"> = …………</w:t>
      </w:r>
      <w:r w:rsidR="00467A6A" w:rsidRPr="00CF1D4B">
        <w:rPr>
          <w:sz w:val="24"/>
          <w:szCs w:val="24"/>
          <w:lang w:val="el-GR"/>
        </w:rPr>
        <w:t>…</w:t>
      </w:r>
      <w:r w:rsidRPr="00CF1D4B">
        <w:rPr>
          <w:sz w:val="24"/>
          <w:szCs w:val="24"/>
          <w:lang w:val="el-GR"/>
        </w:rPr>
        <w:t xml:space="preserve"> </w:t>
      </w:r>
      <w:r w:rsidRPr="004F2441">
        <w:rPr>
          <w:sz w:val="24"/>
          <w:szCs w:val="24"/>
        </w:rPr>
        <w:t>kW</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r>
        <w:rPr>
          <w:sz w:val="24"/>
          <w:szCs w:val="24"/>
          <w:lang w:val="el-GR"/>
        </w:rPr>
        <w:t>ζ</w:t>
      </w:r>
      <w:r w:rsidRPr="00CF1D4B">
        <w:rPr>
          <w:sz w:val="24"/>
          <w:szCs w:val="24"/>
          <w:lang w:val="el-GR"/>
        </w:rPr>
        <w:t xml:space="preserve">. </w:t>
      </w:r>
      <w:r w:rsidR="00EC0FF9">
        <w:rPr>
          <w:sz w:val="24"/>
          <w:szCs w:val="24"/>
          <w:lang w:val="el-GR"/>
        </w:rPr>
        <w:t>Ολικές</w:t>
      </w:r>
      <w:r w:rsidR="00EC0FF9" w:rsidRPr="00A53C97">
        <w:rPr>
          <w:sz w:val="24"/>
          <w:szCs w:val="24"/>
          <w:lang w:val="el-GR"/>
        </w:rPr>
        <w:t xml:space="preserve"> </w:t>
      </w:r>
      <w:r w:rsidR="00EC0FF9">
        <w:rPr>
          <w:sz w:val="24"/>
          <w:szCs w:val="24"/>
          <w:lang w:val="el-GR"/>
        </w:rPr>
        <w:t>απώλειες</w:t>
      </w:r>
      <w:r w:rsidR="00EC0FF9" w:rsidRPr="00A53C97">
        <w:rPr>
          <w:sz w:val="24"/>
          <w:szCs w:val="24"/>
          <w:lang w:val="el-GR"/>
        </w:rPr>
        <w:t xml:space="preserve"> </w:t>
      </w:r>
      <w:r w:rsidR="00EC0FF9">
        <w:rPr>
          <w:sz w:val="24"/>
          <w:szCs w:val="24"/>
          <w:lang w:val="el-GR"/>
        </w:rPr>
        <w:t>ψύξης</w:t>
      </w:r>
      <w:r w:rsidRPr="00CF1D4B">
        <w:rPr>
          <w:sz w:val="24"/>
          <w:szCs w:val="24"/>
          <w:lang w:val="el-GR"/>
        </w:rPr>
        <w:t xml:space="preserve">, </w:t>
      </w:r>
      <w:r w:rsidR="00EC0FF9">
        <w:rPr>
          <w:sz w:val="24"/>
          <w:szCs w:val="24"/>
          <w:lang w:val="el-GR"/>
        </w:rPr>
        <w:t>με</w:t>
      </w:r>
      <w:r w:rsidR="00EC0FF9" w:rsidRPr="00A53C97">
        <w:rPr>
          <w:sz w:val="24"/>
          <w:szCs w:val="24"/>
          <w:lang w:val="el-GR"/>
        </w:rPr>
        <w:t xml:space="preserve"> </w:t>
      </w:r>
      <w:r w:rsidR="00EC0FF9">
        <w:rPr>
          <w:sz w:val="24"/>
          <w:szCs w:val="24"/>
          <w:lang w:val="el-GR"/>
        </w:rPr>
        <w:t>όλες</w:t>
      </w:r>
      <w:r w:rsidR="00EC0FF9" w:rsidRPr="00A53C97">
        <w:rPr>
          <w:sz w:val="24"/>
          <w:szCs w:val="24"/>
          <w:lang w:val="el-GR"/>
        </w:rPr>
        <w:t xml:space="preserve"> </w:t>
      </w:r>
      <w:r w:rsidR="00EC0FF9">
        <w:rPr>
          <w:sz w:val="24"/>
          <w:szCs w:val="24"/>
          <w:lang w:val="el-GR"/>
        </w:rPr>
        <w:t xml:space="preserve">τις ψυκτικές μονάδες </w:t>
      </w:r>
    </w:p>
    <w:p w:rsidR="00EC0FF9" w:rsidRDefault="00045F66" w:rsidP="00045F66">
      <w:pPr>
        <w:jc w:val="both"/>
        <w:rPr>
          <w:sz w:val="24"/>
          <w:szCs w:val="24"/>
          <w:lang w:val="el-GR"/>
        </w:rPr>
      </w:pPr>
      <w:r w:rsidRPr="00CF1D4B">
        <w:rPr>
          <w:sz w:val="24"/>
          <w:szCs w:val="24"/>
          <w:lang w:val="el-GR"/>
        </w:rPr>
        <w:t xml:space="preserve">    </w:t>
      </w:r>
      <w:r w:rsidR="00EC0FF9">
        <w:rPr>
          <w:sz w:val="24"/>
          <w:szCs w:val="24"/>
          <w:lang w:val="el-GR"/>
        </w:rPr>
        <w:t>σε</w:t>
      </w:r>
      <w:r w:rsidR="00EC0FF9" w:rsidRPr="00A53C97">
        <w:rPr>
          <w:sz w:val="24"/>
          <w:szCs w:val="24"/>
          <w:lang w:val="el-GR"/>
        </w:rPr>
        <w:t xml:space="preserve"> </w:t>
      </w:r>
      <w:r w:rsidR="00EC0FF9">
        <w:rPr>
          <w:sz w:val="24"/>
          <w:szCs w:val="24"/>
          <w:lang w:val="el-GR"/>
        </w:rPr>
        <w:t>λειτουργία</w:t>
      </w:r>
      <w:r w:rsidR="00EC0FF9" w:rsidRPr="00A53C97">
        <w:rPr>
          <w:sz w:val="24"/>
          <w:szCs w:val="24"/>
          <w:lang w:val="el-GR"/>
        </w:rPr>
        <w:t xml:space="preserve">, </w:t>
      </w:r>
      <w:r w:rsidR="00EC0FF9">
        <w:rPr>
          <w:sz w:val="24"/>
          <w:szCs w:val="24"/>
          <w:lang w:val="el-GR"/>
        </w:rPr>
        <w:t>εκτός της εφεδρικής μονάδας</w:t>
      </w:r>
      <w:r w:rsidRPr="00CF1D4B">
        <w:rPr>
          <w:sz w:val="24"/>
          <w:szCs w:val="24"/>
          <w:lang w:val="el-GR"/>
        </w:rPr>
        <w:t xml:space="preserve"> </w:t>
      </w:r>
    </w:p>
    <w:p w:rsidR="00045F66" w:rsidRPr="00CF1D4B" w:rsidRDefault="00EC0FF9" w:rsidP="00045F66">
      <w:pPr>
        <w:jc w:val="both"/>
        <w:rPr>
          <w:sz w:val="24"/>
          <w:szCs w:val="24"/>
          <w:lang w:val="el-GR"/>
        </w:rPr>
      </w:pPr>
      <w:r w:rsidRPr="00FC7697">
        <w:rPr>
          <w:sz w:val="24"/>
          <w:szCs w:val="24"/>
          <w:lang w:val="el-GR"/>
        </w:rPr>
        <w:t xml:space="preserve">   </w:t>
      </w:r>
      <w:r w:rsidR="00045F66" w:rsidRPr="00CF1D4B">
        <w:rPr>
          <w:sz w:val="24"/>
          <w:szCs w:val="24"/>
          <w:lang w:val="el-GR"/>
        </w:rPr>
        <w:t>(</w:t>
      </w:r>
      <w:r>
        <w:rPr>
          <w:sz w:val="24"/>
          <w:szCs w:val="24"/>
          <w:lang w:val="el-GR"/>
        </w:rPr>
        <w:t>εγγυημένη</w:t>
      </w:r>
      <w:r w:rsidRPr="00E376A1">
        <w:rPr>
          <w:sz w:val="24"/>
          <w:szCs w:val="24"/>
          <w:lang w:val="el-GR"/>
        </w:rPr>
        <w:t xml:space="preserve"> </w:t>
      </w:r>
      <w:r>
        <w:rPr>
          <w:sz w:val="24"/>
          <w:szCs w:val="24"/>
          <w:lang w:val="el-GR"/>
        </w:rPr>
        <w:t>τιμή</w:t>
      </w:r>
      <w:r w:rsidR="00045F66" w:rsidRPr="00CF1D4B">
        <w:rPr>
          <w:sz w:val="24"/>
          <w:szCs w:val="24"/>
          <w:lang w:val="el-GR"/>
        </w:rPr>
        <w:t>)</w:t>
      </w:r>
      <w:r w:rsidRPr="00E376A1">
        <w:rPr>
          <w:sz w:val="24"/>
          <w:szCs w:val="24"/>
          <w:lang w:val="el-GR"/>
        </w:rPr>
        <w:tab/>
      </w:r>
      <w:r>
        <w:rPr>
          <w:sz w:val="24"/>
          <w:szCs w:val="24"/>
          <w:lang w:val="el-GR"/>
        </w:rPr>
        <w:tab/>
      </w:r>
      <w:r>
        <w:rPr>
          <w:sz w:val="24"/>
          <w:szCs w:val="24"/>
          <w:lang w:val="el-GR"/>
        </w:rPr>
        <w:tab/>
      </w:r>
      <w:r>
        <w:rPr>
          <w:sz w:val="24"/>
          <w:szCs w:val="24"/>
          <w:lang w:val="el-GR"/>
        </w:rPr>
        <w:tab/>
      </w:r>
      <w:r w:rsidR="00045F66" w:rsidRPr="00CF1D4B">
        <w:rPr>
          <w:sz w:val="24"/>
          <w:szCs w:val="24"/>
          <w:lang w:val="el-GR"/>
        </w:rPr>
        <w:tab/>
      </w:r>
      <w:r w:rsidR="00045F66" w:rsidRPr="00CF1D4B">
        <w:rPr>
          <w:sz w:val="24"/>
          <w:szCs w:val="24"/>
          <w:lang w:val="el-GR"/>
        </w:rPr>
        <w:tab/>
        <w:t>:</w:t>
      </w:r>
      <w:r w:rsidR="00045F66" w:rsidRPr="00CF1D4B">
        <w:rPr>
          <w:sz w:val="24"/>
          <w:szCs w:val="24"/>
          <w:lang w:val="el-GR"/>
        </w:rPr>
        <w:tab/>
      </w:r>
      <w:r w:rsidR="00045F66">
        <w:rPr>
          <w:sz w:val="24"/>
          <w:szCs w:val="24"/>
        </w:rPr>
        <w:t>P</w:t>
      </w:r>
      <w:r w:rsidR="00045F66">
        <w:rPr>
          <w:sz w:val="24"/>
          <w:szCs w:val="24"/>
          <w:vertAlign w:val="subscript"/>
        </w:rPr>
        <w:t>CS</w:t>
      </w:r>
      <w:r w:rsidR="00045F66" w:rsidRPr="00CF1D4B">
        <w:rPr>
          <w:sz w:val="24"/>
          <w:szCs w:val="24"/>
          <w:lang w:val="el-GR"/>
        </w:rPr>
        <w:t xml:space="preserve"> = …………</w:t>
      </w:r>
      <w:r w:rsidR="00467A6A" w:rsidRPr="00CF1D4B">
        <w:rPr>
          <w:sz w:val="24"/>
          <w:szCs w:val="24"/>
          <w:lang w:val="el-GR"/>
        </w:rPr>
        <w:t>…</w:t>
      </w:r>
      <w:r w:rsidR="00045F66" w:rsidRPr="00CF1D4B">
        <w:rPr>
          <w:sz w:val="24"/>
          <w:szCs w:val="24"/>
          <w:lang w:val="el-GR"/>
        </w:rPr>
        <w:t xml:space="preserve"> </w:t>
      </w:r>
      <w:r w:rsidR="00045F66" w:rsidRPr="004F2441">
        <w:rPr>
          <w:sz w:val="24"/>
          <w:szCs w:val="24"/>
        </w:rPr>
        <w:t>kW</w:t>
      </w:r>
    </w:p>
    <w:p w:rsidR="00045F66" w:rsidRPr="00CF1D4B" w:rsidRDefault="00045F66" w:rsidP="00045F66">
      <w:pPr>
        <w:jc w:val="both"/>
        <w:rPr>
          <w:sz w:val="24"/>
          <w:szCs w:val="24"/>
          <w:lang w:val="el-GR"/>
        </w:rPr>
      </w:pPr>
    </w:p>
    <w:p w:rsidR="00045F66" w:rsidRPr="00CF1D4B" w:rsidRDefault="00045F66" w:rsidP="00045F66">
      <w:pPr>
        <w:jc w:val="both"/>
        <w:rPr>
          <w:sz w:val="24"/>
          <w:szCs w:val="24"/>
          <w:lang w:val="el-GR"/>
        </w:rPr>
      </w:pPr>
    </w:p>
    <w:p w:rsidR="00045F66" w:rsidRPr="00CF1D4B" w:rsidRDefault="00045F66" w:rsidP="00045F66">
      <w:pPr>
        <w:jc w:val="both"/>
        <w:rPr>
          <w:b/>
          <w:sz w:val="24"/>
          <w:szCs w:val="24"/>
          <w:lang w:val="el-GR"/>
        </w:rPr>
      </w:pPr>
      <w:r w:rsidRPr="00CF1D4B">
        <w:rPr>
          <w:b/>
          <w:sz w:val="24"/>
          <w:szCs w:val="24"/>
          <w:lang w:val="el-GR"/>
        </w:rPr>
        <w:t xml:space="preserve">2. </w:t>
      </w:r>
      <w:r w:rsidR="00EC0FF9" w:rsidRPr="00A53C97">
        <w:rPr>
          <w:b/>
          <w:sz w:val="24"/>
          <w:szCs w:val="24"/>
          <w:u w:val="single"/>
          <w:lang w:val="el-GR"/>
        </w:rPr>
        <w:t xml:space="preserve">Συνολικό κόστος κατοχής </w:t>
      </w:r>
      <w:proofErr w:type="spellStart"/>
      <w:r w:rsidR="00EC0FF9" w:rsidRPr="00A53C97">
        <w:rPr>
          <w:b/>
          <w:sz w:val="24"/>
          <w:szCs w:val="24"/>
          <w:u w:val="single"/>
          <w:lang w:val="el-GR"/>
        </w:rPr>
        <w:t>αυτ</w:t>
      </w:r>
      <w:r w:rsidR="00EC0FF9">
        <w:rPr>
          <w:b/>
          <w:sz w:val="24"/>
          <w:szCs w:val="24"/>
          <w:u w:val="single"/>
          <w:lang w:val="el-GR"/>
        </w:rPr>
        <w:t>ομετασχηματιστή</w:t>
      </w:r>
      <w:proofErr w:type="spellEnd"/>
    </w:p>
    <w:p w:rsidR="00045F66" w:rsidRPr="00CF1D4B" w:rsidRDefault="00045F66" w:rsidP="00045F66">
      <w:pPr>
        <w:jc w:val="both"/>
        <w:rPr>
          <w:sz w:val="24"/>
          <w:szCs w:val="24"/>
          <w:lang w:val="el-GR"/>
        </w:rPr>
      </w:pPr>
    </w:p>
    <w:p w:rsidR="00045F66" w:rsidRPr="00CF1D4B" w:rsidRDefault="00EC0FF9" w:rsidP="00045F66">
      <w:pPr>
        <w:jc w:val="both"/>
        <w:rPr>
          <w:sz w:val="24"/>
          <w:szCs w:val="24"/>
          <w:lang w:val="el-GR"/>
        </w:rPr>
      </w:pPr>
      <w:r w:rsidRPr="00EC0FF9">
        <w:rPr>
          <w:sz w:val="24"/>
          <w:szCs w:val="24"/>
          <w:lang w:val="el-GR"/>
        </w:rPr>
        <w:t>Οι κεφαλαιοποιημένες απώλειες (CL) και το συνολικό κόστος κατοχής (TCO) τ</w:t>
      </w:r>
      <w:r w:rsidR="0099029B">
        <w:rPr>
          <w:sz w:val="24"/>
          <w:szCs w:val="24"/>
          <w:lang w:val="el-GR"/>
        </w:rPr>
        <w:t>ου</w:t>
      </w:r>
      <w:r w:rsidRPr="00EC0FF9">
        <w:rPr>
          <w:sz w:val="24"/>
          <w:szCs w:val="24"/>
          <w:lang w:val="el-GR"/>
        </w:rPr>
        <w:t xml:space="preserve"> </w:t>
      </w:r>
      <w:proofErr w:type="spellStart"/>
      <w:r w:rsidR="0099029B">
        <w:rPr>
          <w:sz w:val="24"/>
          <w:szCs w:val="24"/>
          <w:lang w:val="el-GR"/>
        </w:rPr>
        <w:t>αυτομετασχηματιστή</w:t>
      </w:r>
      <w:proofErr w:type="spellEnd"/>
      <w:r w:rsidRPr="00EC0FF9">
        <w:rPr>
          <w:sz w:val="24"/>
          <w:szCs w:val="24"/>
          <w:lang w:val="el-GR"/>
        </w:rPr>
        <w:t xml:space="preserve"> θα υπολογιστούν από τα προαναφερόμενα στοιχεία και τους ακόλουθους μαθηματικούς τύπους. </w:t>
      </w:r>
      <w:r>
        <w:rPr>
          <w:sz w:val="24"/>
          <w:szCs w:val="24"/>
          <w:lang w:val="el-GR"/>
        </w:rPr>
        <w:t>Σαν</w:t>
      </w:r>
      <w:r w:rsidRPr="00A53C97">
        <w:rPr>
          <w:sz w:val="24"/>
          <w:szCs w:val="24"/>
          <w:lang w:val="el-GR"/>
        </w:rPr>
        <w:t xml:space="preserve"> </w:t>
      </w:r>
      <w:r>
        <w:rPr>
          <w:sz w:val="24"/>
          <w:szCs w:val="24"/>
          <w:lang w:val="el-GR"/>
        </w:rPr>
        <w:t>ενδιάμεσο</w:t>
      </w:r>
      <w:r w:rsidRPr="00A53C97">
        <w:rPr>
          <w:sz w:val="24"/>
          <w:szCs w:val="24"/>
          <w:lang w:val="el-GR"/>
        </w:rPr>
        <w:t xml:space="preserve"> </w:t>
      </w:r>
      <w:r>
        <w:rPr>
          <w:sz w:val="24"/>
          <w:szCs w:val="24"/>
          <w:lang w:val="el-GR"/>
        </w:rPr>
        <w:t>βήμα</w:t>
      </w:r>
      <w:r w:rsidRPr="00A53C97">
        <w:rPr>
          <w:sz w:val="24"/>
          <w:szCs w:val="24"/>
          <w:lang w:val="el-GR"/>
        </w:rPr>
        <w:t xml:space="preserve"> </w:t>
      </w:r>
      <w:r>
        <w:rPr>
          <w:sz w:val="24"/>
          <w:szCs w:val="24"/>
          <w:lang w:val="el-GR"/>
        </w:rPr>
        <w:t>είναι</w:t>
      </w:r>
      <w:r w:rsidRPr="00A53C97">
        <w:rPr>
          <w:sz w:val="24"/>
          <w:szCs w:val="24"/>
          <w:lang w:val="el-GR"/>
        </w:rPr>
        <w:t xml:space="preserve"> </w:t>
      </w:r>
      <w:r>
        <w:rPr>
          <w:sz w:val="24"/>
          <w:szCs w:val="24"/>
          <w:lang w:val="el-GR"/>
        </w:rPr>
        <w:t>απαραίτητος</w:t>
      </w:r>
      <w:r w:rsidRPr="00A53C97">
        <w:rPr>
          <w:sz w:val="24"/>
          <w:szCs w:val="24"/>
          <w:lang w:val="el-GR"/>
        </w:rPr>
        <w:t xml:space="preserve"> </w:t>
      </w:r>
      <w:r>
        <w:rPr>
          <w:sz w:val="24"/>
          <w:szCs w:val="24"/>
          <w:lang w:val="el-GR"/>
        </w:rPr>
        <w:t>ο</w:t>
      </w:r>
      <w:r w:rsidRPr="00A53C97">
        <w:rPr>
          <w:sz w:val="24"/>
          <w:szCs w:val="24"/>
          <w:lang w:val="el-GR"/>
        </w:rPr>
        <w:t xml:space="preserve"> </w:t>
      </w:r>
      <w:r>
        <w:rPr>
          <w:sz w:val="24"/>
          <w:szCs w:val="24"/>
          <w:lang w:val="el-GR"/>
        </w:rPr>
        <w:t>υπολογισμός</w:t>
      </w:r>
      <w:r w:rsidRPr="00A53C97">
        <w:rPr>
          <w:sz w:val="24"/>
          <w:szCs w:val="24"/>
          <w:lang w:val="el-GR"/>
        </w:rPr>
        <w:t xml:space="preserve"> </w:t>
      </w:r>
      <w:r>
        <w:rPr>
          <w:sz w:val="24"/>
          <w:szCs w:val="24"/>
          <w:lang w:val="el-GR"/>
        </w:rPr>
        <w:t>των</w:t>
      </w:r>
      <w:r w:rsidRPr="00A53C97">
        <w:rPr>
          <w:sz w:val="24"/>
          <w:szCs w:val="24"/>
          <w:lang w:val="el-GR"/>
        </w:rPr>
        <w:t xml:space="preserve"> </w:t>
      </w:r>
      <w:r>
        <w:rPr>
          <w:sz w:val="24"/>
          <w:szCs w:val="24"/>
          <w:lang w:val="el-GR"/>
        </w:rPr>
        <w:t xml:space="preserve">ολικών απωλειών φορτίου </w:t>
      </w:r>
      <w:proofErr w:type="spellStart"/>
      <w:r w:rsidR="00045F66">
        <w:rPr>
          <w:sz w:val="24"/>
          <w:szCs w:val="24"/>
        </w:rPr>
        <w:t>P</w:t>
      </w:r>
      <w:r w:rsidR="00045F66">
        <w:rPr>
          <w:sz w:val="24"/>
          <w:szCs w:val="24"/>
          <w:vertAlign w:val="subscript"/>
        </w:rPr>
        <w:t>k</w:t>
      </w:r>
      <w:proofErr w:type="spellEnd"/>
      <w:r w:rsidR="00045F66" w:rsidRPr="00CF1D4B">
        <w:rPr>
          <w:sz w:val="24"/>
          <w:szCs w:val="24"/>
          <w:lang w:val="el-GR"/>
        </w:rPr>
        <w:t xml:space="preserve"> </w:t>
      </w:r>
      <w:r>
        <w:rPr>
          <w:sz w:val="24"/>
          <w:szCs w:val="24"/>
          <w:lang w:val="el-GR"/>
        </w:rPr>
        <w:t xml:space="preserve">του </w:t>
      </w:r>
      <w:proofErr w:type="spellStart"/>
      <w:r>
        <w:rPr>
          <w:sz w:val="24"/>
          <w:szCs w:val="24"/>
          <w:lang w:val="el-GR"/>
        </w:rPr>
        <w:t>αυτομετασχηματιστή</w:t>
      </w:r>
      <w:proofErr w:type="spellEnd"/>
      <w:r w:rsidR="00045F66" w:rsidRPr="00CF1D4B">
        <w:rPr>
          <w:sz w:val="24"/>
          <w:szCs w:val="24"/>
          <w:lang w:val="el-GR"/>
        </w:rPr>
        <w:t xml:space="preserve">, </w:t>
      </w:r>
      <w:r>
        <w:rPr>
          <w:sz w:val="24"/>
          <w:szCs w:val="24"/>
          <w:lang w:val="el-GR"/>
        </w:rPr>
        <w:t xml:space="preserve">σε ονομαστικό φορτίο </w:t>
      </w:r>
      <w:r w:rsidR="00045F66" w:rsidRPr="00CF1D4B">
        <w:rPr>
          <w:sz w:val="24"/>
          <w:szCs w:val="24"/>
          <w:lang w:val="el-GR"/>
        </w:rPr>
        <w:t xml:space="preserve">280 </w:t>
      </w:r>
      <w:r w:rsidR="00045F66" w:rsidRPr="00D077E6">
        <w:rPr>
          <w:sz w:val="24"/>
          <w:szCs w:val="24"/>
        </w:rPr>
        <w:t>MVA</w:t>
      </w:r>
      <w:r w:rsidR="00045F66" w:rsidRPr="00CF1D4B">
        <w:rPr>
          <w:sz w:val="24"/>
          <w:szCs w:val="24"/>
          <w:lang w:val="el-GR"/>
        </w:rPr>
        <w:t xml:space="preserve"> </w:t>
      </w:r>
      <w:r>
        <w:rPr>
          <w:sz w:val="24"/>
          <w:szCs w:val="24"/>
          <w:lang w:val="el-GR"/>
        </w:rPr>
        <w:t>στις πλευρές ΥΤ και ΜΤ</w:t>
      </w:r>
      <w:r w:rsidR="00045F66" w:rsidRPr="00CF1D4B">
        <w:rPr>
          <w:sz w:val="24"/>
          <w:szCs w:val="24"/>
          <w:lang w:val="el-GR"/>
        </w:rPr>
        <w:t>,</w:t>
      </w:r>
      <w:r>
        <w:rPr>
          <w:sz w:val="24"/>
          <w:szCs w:val="24"/>
          <w:lang w:val="el-GR"/>
        </w:rPr>
        <w:t xml:space="preserve"> ονομαστικό φορτίο </w:t>
      </w:r>
      <w:r w:rsidR="00045F66" w:rsidRPr="00CF1D4B">
        <w:rPr>
          <w:sz w:val="24"/>
          <w:szCs w:val="24"/>
          <w:lang w:val="el-GR"/>
        </w:rPr>
        <w:t xml:space="preserve">60 </w:t>
      </w:r>
      <w:r w:rsidR="00045F66">
        <w:rPr>
          <w:sz w:val="24"/>
          <w:szCs w:val="24"/>
        </w:rPr>
        <w:t>MVA</w:t>
      </w:r>
      <w:r w:rsidR="00045F66" w:rsidRPr="00CF1D4B">
        <w:rPr>
          <w:sz w:val="24"/>
          <w:szCs w:val="24"/>
          <w:lang w:val="el-GR"/>
        </w:rPr>
        <w:t xml:space="preserve"> </w:t>
      </w:r>
      <w:r>
        <w:rPr>
          <w:sz w:val="24"/>
          <w:szCs w:val="24"/>
          <w:lang w:val="el-GR"/>
        </w:rPr>
        <w:t>στην πλευρά ΧΤ</w:t>
      </w:r>
      <w:r w:rsidR="00045F66" w:rsidRPr="00CF1D4B">
        <w:rPr>
          <w:sz w:val="24"/>
          <w:szCs w:val="24"/>
          <w:lang w:val="el-GR"/>
        </w:rPr>
        <w:t>,</w:t>
      </w:r>
      <w:r>
        <w:rPr>
          <w:sz w:val="24"/>
          <w:szCs w:val="24"/>
          <w:lang w:val="el-GR"/>
        </w:rPr>
        <w:t xml:space="preserve"> στην κύρια λήψη και </w:t>
      </w:r>
      <w:r>
        <w:rPr>
          <w:sz w:val="24"/>
          <w:szCs w:val="24"/>
          <w:lang w:val="el-GR"/>
        </w:rPr>
        <w:lastRenderedPageBreak/>
        <w:t>σε θερμοκρασία αναφοράς</w:t>
      </w:r>
      <w:r w:rsidR="00045F66" w:rsidRPr="00CF1D4B">
        <w:rPr>
          <w:sz w:val="24"/>
          <w:szCs w:val="24"/>
          <w:lang w:val="el-GR"/>
        </w:rPr>
        <w:t xml:space="preserve"> 75°</w:t>
      </w:r>
      <w:r w:rsidR="00045F66">
        <w:rPr>
          <w:sz w:val="24"/>
          <w:szCs w:val="24"/>
        </w:rPr>
        <w:t>C</w:t>
      </w:r>
      <w:r w:rsidR="00045F66" w:rsidRPr="00CF1D4B">
        <w:rPr>
          <w:sz w:val="24"/>
          <w:szCs w:val="24"/>
          <w:lang w:val="el-GR"/>
        </w:rPr>
        <w:t>.</w:t>
      </w:r>
      <w:r w:rsidR="00FC7697">
        <w:rPr>
          <w:sz w:val="24"/>
          <w:szCs w:val="24"/>
          <w:lang w:val="el-GR"/>
        </w:rPr>
        <w:t xml:space="preserve"> Ο ακόλουθος τύπος για τον υπολογισμό αυτόν βασίζεται στη μέθοδο που περιγράφεται στο </w:t>
      </w:r>
      <w:r w:rsidR="00FC7697">
        <w:rPr>
          <w:sz w:val="24"/>
          <w:szCs w:val="24"/>
        </w:rPr>
        <w:t>IEC</w:t>
      </w:r>
      <w:r w:rsidR="00FC7697" w:rsidRPr="00CF1D4B">
        <w:rPr>
          <w:sz w:val="24"/>
          <w:szCs w:val="24"/>
          <w:lang w:val="el-GR"/>
        </w:rPr>
        <w:t xml:space="preserve"> 60076-8.</w:t>
      </w:r>
      <w:r w:rsidR="00045F66" w:rsidRPr="00CF1D4B">
        <w:rPr>
          <w:sz w:val="24"/>
          <w:szCs w:val="24"/>
          <w:lang w:val="el-GR"/>
        </w:rPr>
        <w:t xml:space="preserve"> </w:t>
      </w:r>
      <w:r w:rsidRPr="00EC0FF9">
        <w:rPr>
          <w:sz w:val="24"/>
          <w:szCs w:val="24"/>
          <w:lang w:val="el-GR"/>
        </w:rPr>
        <w:t>Σε</w:t>
      </w:r>
      <w:r w:rsidRPr="00A53C97">
        <w:rPr>
          <w:sz w:val="24"/>
          <w:szCs w:val="24"/>
          <w:lang w:val="el-GR"/>
        </w:rPr>
        <w:t xml:space="preserve"> </w:t>
      </w:r>
      <w:r w:rsidR="00FC7697">
        <w:rPr>
          <w:sz w:val="24"/>
          <w:szCs w:val="24"/>
          <w:lang w:val="el-GR"/>
        </w:rPr>
        <w:t>όλους</w:t>
      </w:r>
      <w:r w:rsidRPr="00A53C97">
        <w:rPr>
          <w:sz w:val="24"/>
          <w:szCs w:val="24"/>
          <w:lang w:val="el-GR"/>
        </w:rPr>
        <w:t xml:space="preserve"> </w:t>
      </w:r>
      <w:r w:rsidRPr="00EC0FF9">
        <w:rPr>
          <w:sz w:val="24"/>
          <w:szCs w:val="24"/>
          <w:lang w:val="el-GR"/>
        </w:rPr>
        <w:t>τους</w:t>
      </w:r>
      <w:r w:rsidRPr="00A53C97">
        <w:rPr>
          <w:sz w:val="24"/>
          <w:szCs w:val="24"/>
          <w:lang w:val="el-GR"/>
        </w:rPr>
        <w:t xml:space="preserve"> </w:t>
      </w:r>
      <w:r w:rsidRPr="00EC0FF9">
        <w:rPr>
          <w:sz w:val="24"/>
          <w:szCs w:val="24"/>
          <w:lang w:val="el-GR"/>
        </w:rPr>
        <w:t>τύπους</w:t>
      </w:r>
      <w:r>
        <w:rPr>
          <w:sz w:val="24"/>
          <w:szCs w:val="24"/>
          <w:lang w:val="el-GR"/>
        </w:rPr>
        <w:t>,</w:t>
      </w:r>
      <w:r w:rsidRPr="00A53C97">
        <w:rPr>
          <w:sz w:val="24"/>
          <w:szCs w:val="24"/>
          <w:lang w:val="el-GR"/>
        </w:rPr>
        <w:t xml:space="preserve"> </w:t>
      </w:r>
      <w:r w:rsidRPr="00EC0FF9">
        <w:rPr>
          <w:sz w:val="24"/>
          <w:szCs w:val="24"/>
          <w:lang w:val="el-GR"/>
        </w:rPr>
        <w:t>οι</w:t>
      </w:r>
      <w:r w:rsidRPr="00A53C97">
        <w:rPr>
          <w:sz w:val="24"/>
          <w:szCs w:val="24"/>
          <w:lang w:val="el-GR"/>
        </w:rPr>
        <w:t xml:space="preserve"> </w:t>
      </w:r>
      <w:r w:rsidRPr="00EC0FF9">
        <w:rPr>
          <w:sz w:val="24"/>
          <w:szCs w:val="24"/>
          <w:lang w:val="el-GR"/>
        </w:rPr>
        <w:t>απώλειες</w:t>
      </w:r>
      <w:r w:rsidRPr="00A53C97">
        <w:rPr>
          <w:sz w:val="24"/>
          <w:szCs w:val="24"/>
          <w:lang w:val="el-GR"/>
        </w:rPr>
        <w:t xml:space="preserve"> </w:t>
      </w:r>
      <w:r w:rsidRPr="00EC0FF9">
        <w:rPr>
          <w:sz w:val="24"/>
          <w:szCs w:val="24"/>
          <w:lang w:val="el-GR"/>
        </w:rPr>
        <w:t>εκφράζονται</w:t>
      </w:r>
      <w:r w:rsidRPr="00A53C97">
        <w:rPr>
          <w:sz w:val="24"/>
          <w:szCs w:val="24"/>
          <w:lang w:val="el-GR"/>
        </w:rPr>
        <w:t xml:space="preserve"> </w:t>
      </w:r>
      <w:r w:rsidRPr="00EC0FF9">
        <w:rPr>
          <w:sz w:val="24"/>
          <w:szCs w:val="24"/>
          <w:lang w:val="el-GR"/>
        </w:rPr>
        <w:t>σε</w:t>
      </w:r>
      <w:r w:rsidRPr="00A53C97">
        <w:rPr>
          <w:sz w:val="24"/>
          <w:szCs w:val="24"/>
          <w:lang w:val="el-GR"/>
        </w:rPr>
        <w:t xml:space="preserve"> </w:t>
      </w:r>
      <w:r w:rsidRPr="00CF1D4B">
        <w:rPr>
          <w:sz w:val="24"/>
          <w:szCs w:val="24"/>
        </w:rPr>
        <w:t>kW</w:t>
      </w:r>
      <w:r w:rsidRPr="00A53C97">
        <w:rPr>
          <w:sz w:val="24"/>
          <w:szCs w:val="24"/>
          <w:lang w:val="el-GR"/>
        </w:rPr>
        <w:t xml:space="preserve"> </w:t>
      </w:r>
      <w:r w:rsidRPr="00EC0FF9">
        <w:rPr>
          <w:sz w:val="24"/>
          <w:szCs w:val="24"/>
          <w:lang w:val="el-GR"/>
        </w:rPr>
        <w:t>και</w:t>
      </w:r>
      <w:r w:rsidRPr="00A53C97">
        <w:rPr>
          <w:sz w:val="24"/>
          <w:szCs w:val="24"/>
          <w:lang w:val="el-GR"/>
        </w:rPr>
        <w:t xml:space="preserve"> </w:t>
      </w:r>
      <w:r w:rsidRPr="00EC0FF9">
        <w:rPr>
          <w:sz w:val="24"/>
          <w:szCs w:val="24"/>
          <w:lang w:val="el-GR"/>
        </w:rPr>
        <w:t>τα</w:t>
      </w:r>
      <w:r w:rsidRPr="00A53C97">
        <w:rPr>
          <w:sz w:val="24"/>
          <w:szCs w:val="24"/>
          <w:lang w:val="el-GR"/>
        </w:rPr>
        <w:t xml:space="preserve"> </w:t>
      </w:r>
      <w:r w:rsidRPr="00EC0FF9">
        <w:rPr>
          <w:sz w:val="24"/>
          <w:szCs w:val="24"/>
          <w:lang w:val="el-GR"/>
        </w:rPr>
        <w:t>κόστη</w:t>
      </w:r>
      <w:r w:rsidRPr="00A53C97">
        <w:rPr>
          <w:sz w:val="24"/>
          <w:szCs w:val="24"/>
          <w:lang w:val="el-GR"/>
        </w:rPr>
        <w:t xml:space="preserve"> </w:t>
      </w:r>
      <w:r w:rsidRPr="00EC0FF9">
        <w:rPr>
          <w:sz w:val="24"/>
          <w:szCs w:val="24"/>
          <w:lang w:val="el-GR"/>
        </w:rPr>
        <w:t>εκφράζονται</w:t>
      </w:r>
      <w:r w:rsidRPr="00A53C97">
        <w:rPr>
          <w:sz w:val="24"/>
          <w:szCs w:val="24"/>
          <w:lang w:val="el-GR"/>
        </w:rPr>
        <w:t xml:space="preserve"> </w:t>
      </w:r>
      <w:r w:rsidRPr="00EC0FF9">
        <w:rPr>
          <w:sz w:val="24"/>
          <w:szCs w:val="24"/>
          <w:lang w:val="el-GR"/>
        </w:rPr>
        <w:t>σε</w:t>
      </w:r>
      <w:r w:rsidRPr="00A53C97">
        <w:rPr>
          <w:sz w:val="24"/>
          <w:szCs w:val="24"/>
          <w:lang w:val="el-GR"/>
        </w:rPr>
        <w:t xml:space="preserve"> €.</w:t>
      </w:r>
    </w:p>
    <w:p w:rsidR="00045F66" w:rsidRPr="00CF1D4B" w:rsidRDefault="00045F66" w:rsidP="00045F66">
      <w:pPr>
        <w:ind w:left="720"/>
        <w:jc w:val="both"/>
        <w:rPr>
          <w:sz w:val="24"/>
          <w:szCs w:val="24"/>
          <w:lang w:val="el-GR"/>
        </w:rPr>
      </w:pPr>
    </w:p>
    <w:p w:rsidR="00045F66" w:rsidRPr="00CF1D4B" w:rsidRDefault="00045F66" w:rsidP="00045F66">
      <w:pPr>
        <w:ind w:left="720"/>
        <w:jc w:val="both"/>
        <w:rPr>
          <w:sz w:val="24"/>
          <w:szCs w:val="24"/>
          <w:lang w:val="el-GR"/>
        </w:rPr>
      </w:pPr>
      <w:proofErr w:type="spellStart"/>
      <w:r>
        <w:rPr>
          <w:sz w:val="24"/>
          <w:szCs w:val="24"/>
        </w:rPr>
        <w:t>P</w:t>
      </w:r>
      <w:r>
        <w:rPr>
          <w:sz w:val="24"/>
          <w:szCs w:val="24"/>
          <w:vertAlign w:val="subscript"/>
        </w:rPr>
        <w:t>k</w:t>
      </w:r>
      <w:proofErr w:type="spellEnd"/>
      <w:r w:rsidRPr="00CF1D4B">
        <w:rPr>
          <w:sz w:val="24"/>
          <w:szCs w:val="24"/>
          <w:lang w:val="el-GR"/>
        </w:rPr>
        <w:t xml:space="preserve"> = 0.977 ∙ </w:t>
      </w:r>
      <w:r>
        <w:rPr>
          <w:sz w:val="24"/>
          <w:szCs w:val="24"/>
        </w:rPr>
        <w:t>P</w:t>
      </w:r>
      <w:r>
        <w:rPr>
          <w:sz w:val="24"/>
          <w:szCs w:val="24"/>
          <w:vertAlign w:val="subscript"/>
        </w:rPr>
        <w:t>HM</w:t>
      </w:r>
      <w:r w:rsidRPr="00CF1D4B">
        <w:rPr>
          <w:sz w:val="24"/>
          <w:szCs w:val="24"/>
          <w:lang w:val="el-GR"/>
        </w:rPr>
        <w:t xml:space="preserve"> + 0.5 ∙ (</w:t>
      </w:r>
      <w:r>
        <w:rPr>
          <w:sz w:val="24"/>
          <w:szCs w:val="24"/>
        </w:rPr>
        <w:t>P</w:t>
      </w:r>
      <w:r>
        <w:rPr>
          <w:sz w:val="24"/>
          <w:szCs w:val="24"/>
          <w:vertAlign w:val="subscript"/>
        </w:rPr>
        <w:t>HL</w:t>
      </w:r>
      <w:r w:rsidRPr="00CF1D4B">
        <w:rPr>
          <w:sz w:val="24"/>
          <w:szCs w:val="24"/>
          <w:lang w:val="el-GR"/>
        </w:rPr>
        <w:t xml:space="preserve"> + </w:t>
      </w:r>
      <w:r>
        <w:rPr>
          <w:sz w:val="24"/>
          <w:szCs w:val="24"/>
        </w:rPr>
        <w:t>P</w:t>
      </w:r>
      <w:r>
        <w:rPr>
          <w:sz w:val="24"/>
          <w:szCs w:val="24"/>
          <w:vertAlign w:val="subscript"/>
        </w:rPr>
        <w:t>ML</w:t>
      </w:r>
      <w:r w:rsidRPr="00CF1D4B">
        <w:rPr>
          <w:sz w:val="24"/>
          <w:szCs w:val="24"/>
          <w:lang w:val="el-GR"/>
        </w:rPr>
        <w:t>)</w:t>
      </w:r>
    </w:p>
    <w:p w:rsidR="00045F66" w:rsidRPr="00CF1D4B" w:rsidRDefault="00045F66" w:rsidP="00045F66">
      <w:pPr>
        <w:ind w:firstLine="720"/>
        <w:jc w:val="both"/>
        <w:rPr>
          <w:bCs/>
          <w:sz w:val="24"/>
          <w:szCs w:val="24"/>
          <w:lang w:val="el-GR"/>
        </w:rPr>
      </w:pPr>
      <w:r w:rsidRPr="00CF1D4B">
        <w:rPr>
          <w:bCs/>
          <w:sz w:val="24"/>
          <w:szCs w:val="24"/>
          <w:lang w:val="el-GR"/>
        </w:rPr>
        <w:tab/>
      </w:r>
      <w:r w:rsidRPr="00CF1D4B">
        <w:rPr>
          <w:bCs/>
          <w:sz w:val="24"/>
          <w:szCs w:val="24"/>
          <w:lang w:val="el-GR"/>
        </w:rPr>
        <w:tab/>
      </w:r>
      <w:r w:rsidRPr="00CF1D4B">
        <w:rPr>
          <w:bCs/>
          <w:sz w:val="24"/>
          <w:szCs w:val="24"/>
          <w:lang w:val="el-GR"/>
        </w:rPr>
        <w:tab/>
      </w:r>
      <w:r w:rsidRPr="00CF1D4B">
        <w:rPr>
          <w:bCs/>
          <w:sz w:val="24"/>
          <w:szCs w:val="24"/>
          <w:lang w:val="el-GR"/>
        </w:rPr>
        <w:tab/>
      </w:r>
      <w:r w:rsidR="00EC0FF9">
        <w:rPr>
          <w:bCs/>
          <w:sz w:val="24"/>
          <w:szCs w:val="24"/>
          <w:lang w:val="el-GR"/>
        </w:rPr>
        <w:t>Ολικές</w:t>
      </w:r>
      <w:r w:rsidR="00EC0FF9" w:rsidRPr="00E376A1">
        <w:rPr>
          <w:bCs/>
          <w:sz w:val="24"/>
          <w:szCs w:val="24"/>
          <w:lang w:val="el-GR"/>
        </w:rPr>
        <w:t xml:space="preserve"> </w:t>
      </w:r>
      <w:r w:rsidR="00EC0FF9">
        <w:rPr>
          <w:bCs/>
          <w:sz w:val="24"/>
          <w:szCs w:val="24"/>
          <w:lang w:val="el-GR"/>
        </w:rPr>
        <w:t>απώλειες</w:t>
      </w:r>
      <w:r w:rsidR="00EC0FF9" w:rsidRPr="00E376A1">
        <w:rPr>
          <w:bCs/>
          <w:sz w:val="24"/>
          <w:szCs w:val="24"/>
          <w:lang w:val="el-GR"/>
        </w:rPr>
        <w:t xml:space="preserve"> </w:t>
      </w:r>
      <w:r w:rsidR="00EC0FF9">
        <w:rPr>
          <w:bCs/>
          <w:sz w:val="24"/>
          <w:szCs w:val="24"/>
          <w:lang w:val="el-GR"/>
        </w:rPr>
        <w:t>φορτίου</w:t>
      </w:r>
      <w:r w:rsidRPr="00CF1D4B">
        <w:rPr>
          <w:bCs/>
          <w:sz w:val="24"/>
          <w:szCs w:val="24"/>
          <w:lang w:val="el-GR"/>
        </w:rPr>
        <w:t xml:space="preserve"> </w:t>
      </w:r>
      <w:proofErr w:type="spellStart"/>
      <w:r>
        <w:rPr>
          <w:bCs/>
          <w:sz w:val="24"/>
          <w:szCs w:val="24"/>
        </w:rPr>
        <w:t>P</w:t>
      </w:r>
      <w:r>
        <w:rPr>
          <w:bCs/>
          <w:sz w:val="24"/>
          <w:szCs w:val="24"/>
          <w:vertAlign w:val="subscript"/>
        </w:rPr>
        <w:t>k</w:t>
      </w:r>
      <w:proofErr w:type="spellEnd"/>
      <w:r w:rsidRPr="00CF1D4B">
        <w:rPr>
          <w:bCs/>
          <w:sz w:val="24"/>
          <w:szCs w:val="24"/>
          <w:lang w:val="el-GR"/>
        </w:rPr>
        <w:t xml:space="preserve"> = ………………… </w:t>
      </w:r>
      <w:r>
        <w:rPr>
          <w:bCs/>
          <w:sz w:val="24"/>
          <w:szCs w:val="24"/>
        </w:rPr>
        <w:t>kW</w:t>
      </w:r>
    </w:p>
    <w:p w:rsidR="00045F66" w:rsidRPr="00CF1D4B" w:rsidRDefault="00045F66" w:rsidP="00045F66">
      <w:pPr>
        <w:ind w:left="720"/>
        <w:jc w:val="both"/>
        <w:rPr>
          <w:sz w:val="24"/>
          <w:szCs w:val="24"/>
          <w:lang w:val="el-GR"/>
        </w:rPr>
      </w:pPr>
    </w:p>
    <w:p w:rsidR="00045F66" w:rsidRPr="00CF1D4B" w:rsidRDefault="00045F66" w:rsidP="00045F66">
      <w:pPr>
        <w:ind w:left="720"/>
        <w:jc w:val="both"/>
        <w:rPr>
          <w:sz w:val="24"/>
          <w:szCs w:val="24"/>
          <w:lang w:val="el-GR"/>
        </w:rPr>
      </w:pPr>
      <w:r>
        <w:rPr>
          <w:sz w:val="24"/>
          <w:szCs w:val="24"/>
        </w:rPr>
        <w:t>CL</w:t>
      </w:r>
      <w:r w:rsidRPr="00CF1D4B">
        <w:rPr>
          <w:sz w:val="24"/>
          <w:szCs w:val="24"/>
          <w:lang w:val="el-GR"/>
        </w:rPr>
        <w:t xml:space="preserve"> = 6805 ∙ (</w:t>
      </w:r>
      <w:r>
        <w:rPr>
          <w:sz w:val="24"/>
          <w:szCs w:val="24"/>
        </w:rPr>
        <w:t>P</w:t>
      </w:r>
      <w:r w:rsidRPr="00CF1D4B">
        <w:rPr>
          <w:sz w:val="24"/>
          <w:szCs w:val="24"/>
          <w:vertAlign w:val="subscript"/>
          <w:lang w:val="el-GR"/>
        </w:rPr>
        <w:t>0</w:t>
      </w:r>
      <w:r w:rsidRPr="00CF1D4B">
        <w:rPr>
          <w:sz w:val="24"/>
          <w:szCs w:val="24"/>
          <w:lang w:val="el-GR"/>
        </w:rPr>
        <w:t xml:space="preserve"> + </w:t>
      </w:r>
      <w:r>
        <w:rPr>
          <w:sz w:val="24"/>
          <w:szCs w:val="24"/>
        </w:rPr>
        <w:t>P</w:t>
      </w:r>
      <w:r>
        <w:rPr>
          <w:sz w:val="24"/>
          <w:szCs w:val="24"/>
          <w:vertAlign w:val="subscript"/>
        </w:rPr>
        <w:t>C</w:t>
      </w:r>
      <w:r w:rsidRPr="00CF1D4B">
        <w:rPr>
          <w:sz w:val="24"/>
          <w:szCs w:val="24"/>
          <w:vertAlign w:val="subscript"/>
          <w:lang w:val="el-GR"/>
        </w:rPr>
        <w:t>0</w:t>
      </w:r>
      <w:r w:rsidRPr="00CF1D4B">
        <w:rPr>
          <w:sz w:val="24"/>
          <w:szCs w:val="24"/>
          <w:lang w:val="el-GR"/>
        </w:rPr>
        <w:t>) + 1467 ∙ (</w:t>
      </w:r>
      <w:proofErr w:type="spellStart"/>
      <w:r>
        <w:rPr>
          <w:sz w:val="24"/>
          <w:szCs w:val="24"/>
        </w:rPr>
        <w:t>P</w:t>
      </w:r>
      <w:r>
        <w:rPr>
          <w:sz w:val="24"/>
          <w:szCs w:val="24"/>
          <w:vertAlign w:val="subscript"/>
        </w:rPr>
        <w:t>k</w:t>
      </w:r>
      <w:proofErr w:type="spellEnd"/>
      <w:r w:rsidRPr="00CF1D4B">
        <w:rPr>
          <w:sz w:val="24"/>
          <w:szCs w:val="24"/>
          <w:lang w:val="el-GR"/>
        </w:rPr>
        <w:t xml:space="preserve"> + </w:t>
      </w:r>
      <w:r>
        <w:rPr>
          <w:sz w:val="24"/>
          <w:szCs w:val="24"/>
        </w:rPr>
        <w:t>P</w:t>
      </w:r>
      <w:r>
        <w:rPr>
          <w:sz w:val="24"/>
          <w:szCs w:val="24"/>
          <w:vertAlign w:val="subscript"/>
        </w:rPr>
        <w:t>CS</w:t>
      </w:r>
      <w:r w:rsidRPr="00CF1D4B">
        <w:rPr>
          <w:sz w:val="24"/>
          <w:szCs w:val="24"/>
          <w:lang w:val="el-GR"/>
        </w:rPr>
        <w:t xml:space="preserve"> – </w:t>
      </w:r>
      <w:r>
        <w:rPr>
          <w:sz w:val="24"/>
          <w:szCs w:val="24"/>
        </w:rPr>
        <w:t>P</w:t>
      </w:r>
      <w:r>
        <w:rPr>
          <w:sz w:val="24"/>
          <w:szCs w:val="24"/>
          <w:vertAlign w:val="subscript"/>
        </w:rPr>
        <w:t>C</w:t>
      </w:r>
      <w:r w:rsidRPr="00CF1D4B">
        <w:rPr>
          <w:sz w:val="24"/>
          <w:szCs w:val="24"/>
          <w:vertAlign w:val="subscript"/>
          <w:lang w:val="el-GR"/>
        </w:rPr>
        <w:t>0</w:t>
      </w:r>
      <w:r w:rsidRPr="00CF1D4B">
        <w:rPr>
          <w:sz w:val="24"/>
          <w:szCs w:val="24"/>
          <w:lang w:val="el-GR"/>
        </w:rPr>
        <w:t xml:space="preserve">) </w:t>
      </w:r>
    </w:p>
    <w:p w:rsidR="00045F66" w:rsidRPr="00CF1D4B" w:rsidRDefault="00EC0FF9" w:rsidP="00045F66">
      <w:pPr>
        <w:ind w:firstLine="720"/>
        <w:jc w:val="both"/>
        <w:rPr>
          <w:bCs/>
          <w:sz w:val="24"/>
          <w:szCs w:val="24"/>
          <w:lang w:val="el-GR"/>
        </w:rPr>
      </w:pPr>
      <w:r w:rsidRPr="00CF1D4B">
        <w:rPr>
          <w:bCs/>
          <w:sz w:val="24"/>
          <w:szCs w:val="24"/>
          <w:lang w:val="el-GR"/>
        </w:rPr>
        <w:tab/>
      </w:r>
      <w:r w:rsidRPr="00CF1D4B">
        <w:rPr>
          <w:bCs/>
          <w:sz w:val="24"/>
          <w:szCs w:val="24"/>
          <w:lang w:val="el-GR"/>
        </w:rPr>
        <w:tab/>
      </w:r>
      <w:r w:rsidRPr="00CF1D4B">
        <w:rPr>
          <w:bCs/>
          <w:sz w:val="24"/>
          <w:szCs w:val="24"/>
          <w:lang w:val="el-GR"/>
        </w:rPr>
        <w:tab/>
      </w:r>
      <w:r>
        <w:rPr>
          <w:bCs/>
          <w:sz w:val="24"/>
          <w:szCs w:val="24"/>
          <w:lang w:val="el-GR"/>
        </w:rPr>
        <w:t>Κεφαλαιοποιημένες απώλειες</w:t>
      </w:r>
      <w:r w:rsidR="00045F66" w:rsidRPr="00CF1D4B">
        <w:rPr>
          <w:bCs/>
          <w:sz w:val="24"/>
          <w:szCs w:val="24"/>
          <w:lang w:val="el-GR"/>
        </w:rPr>
        <w:t xml:space="preserve"> (</w:t>
      </w:r>
      <w:r w:rsidR="00045F66">
        <w:rPr>
          <w:bCs/>
          <w:sz w:val="24"/>
          <w:szCs w:val="24"/>
        </w:rPr>
        <w:t>C</w:t>
      </w:r>
      <w:r w:rsidR="001E4DC1">
        <w:rPr>
          <w:bCs/>
          <w:sz w:val="24"/>
          <w:szCs w:val="24"/>
        </w:rPr>
        <w:t>L</w:t>
      </w:r>
      <w:r w:rsidR="00045F66" w:rsidRPr="00CF1D4B">
        <w:rPr>
          <w:bCs/>
          <w:sz w:val="24"/>
          <w:szCs w:val="24"/>
          <w:lang w:val="el-GR"/>
        </w:rPr>
        <w:t>) = ……………………… €</w:t>
      </w:r>
    </w:p>
    <w:p w:rsidR="00045F66" w:rsidRPr="00CF1D4B" w:rsidRDefault="00045F66" w:rsidP="00045F66">
      <w:pPr>
        <w:ind w:left="720"/>
        <w:jc w:val="both"/>
        <w:rPr>
          <w:sz w:val="24"/>
          <w:szCs w:val="24"/>
          <w:lang w:val="el-GR"/>
        </w:rPr>
      </w:pPr>
    </w:p>
    <w:p w:rsidR="00045F66" w:rsidRPr="00CF1D4B" w:rsidRDefault="00045F66" w:rsidP="00045F66">
      <w:pPr>
        <w:ind w:left="720"/>
        <w:jc w:val="both"/>
        <w:rPr>
          <w:sz w:val="24"/>
          <w:szCs w:val="24"/>
          <w:lang w:val="el-GR"/>
        </w:rPr>
      </w:pPr>
      <w:r>
        <w:rPr>
          <w:sz w:val="24"/>
          <w:szCs w:val="24"/>
        </w:rPr>
        <w:t>TCO</w:t>
      </w:r>
      <w:r w:rsidRPr="00CF1D4B">
        <w:rPr>
          <w:sz w:val="24"/>
          <w:szCs w:val="24"/>
          <w:lang w:val="el-GR"/>
        </w:rPr>
        <w:t xml:space="preserve"> = </w:t>
      </w:r>
      <w:r>
        <w:rPr>
          <w:sz w:val="24"/>
          <w:szCs w:val="24"/>
        </w:rPr>
        <w:t>IC</w:t>
      </w:r>
      <w:r w:rsidRPr="00CF1D4B">
        <w:rPr>
          <w:sz w:val="24"/>
          <w:szCs w:val="24"/>
          <w:lang w:val="el-GR"/>
        </w:rPr>
        <w:t xml:space="preserve"> + </w:t>
      </w:r>
      <w:r>
        <w:rPr>
          <w:sz w:val="24"/>
          <w:szCs w:val="24"/>
        </w:rPr>
        <w:t>CL</w:t>
      </w:r>
      <w:r w:rsidRPr="00CF1D4B">
        <w:rPr>
          <w:sz w:val="24"/>
          <w:szCs w:val="24"/>
          <w:lang w:val="el-GR"/>
        </w:rPr>
        <w:t xml:space="preserve"> </w:t>
      </w:r>
    </w:p>
    <w:p w:rsidR="00045F66" w:rsidRPr="00CF1D4B" w:rsidRDefault="00EC0FF9" w:rsidP="00045F66">
      <w:pPr>
        <w:ind w:firstLine="720"/>
        <w:jc w:val="both"/>
        <w:rPr>
          <w:b/>
          <w:bCs/>
          <w:sz w:val="24"/>
          <w:szCs w:val="24"/>
          <w:lang w:val="el-GR"/>
        </w:rPr>
      </w:pPr>
      <w:r w:rsidRPr="00CF1D4B">
        <w:rPr>
          <w:b/>
          <w:sz w:val="24"/>
          <w:szCs w:val="24"/>
          <w:lang w:val="el-GR"/>
        </w:rPr>
        <w:tab/>
      </w:r>
      <w:r w:rsidRPr="00CF1D4B">
        <w:rPr>
          <w:b/>
          <w:sz w:val="24"/>
          <w:szCs w:val="24"/>
          <w:lang w:val="el-GR"/>
        </w:rPr>
        <w:tab/>
        <w:t>Συνολικό κόστος κατοχής</w:t>
      </w:r>
      <w:r w:rsidR="00045F66" w:rsidRPr="00CF1D4B">
        <w:rPr>
          <w:b/>
          <w:bCs/>
          <w:sz w:val="24"/>
          <w:szCs w:val="24"/>
          <w:lang w:val="el-GR"/>
        </w:rPr>
        <w:tab/>
        <w:t>(</w:t>
      </w:r>
      <w:r w:rsidR="00045F66" w:rsidRPr="00A53C97">
        <w:rPr>
          <w:b/>
          <w:bCs/>
          <w:sz w:val="24"/>
          <w:szCs w:val="24"/>
        </w:rPr>
        <w:t>TCO</w:t>
      </w:r>
      <w:r w:rsidR="00045F66" w:rsidRPr="00CF1D4B">
        <w:rPr>
          <w:b/>
          <w:bCs/>
          <w:sz w:val="24"/>
          <w:szCs w:val="24"/>
          <w:lang w:val="el-GR"/>
        </w:rPr>
        <w:t>) = ………………………</w:t>
      </w:r>
      <w:r w:rsidRPr="00A53C97">
        <w:rPr>
          <w:b/>
          <w:bCs/>
          <w:sz w:val="24"/>
          <w:szCs w:val="24"/>
          <w:lang w:val="el-GR"/>
        </w:rPr>
        <w:t>…</w:t>
      </w:r>
      <w:r>
        <w:rPr>
          <w:b/>
          <w:bCs/>
          <w:sz w:val="24"/>
          <w:szCs w:val="24"/>
          <w:lang w:val="el-GR"/>
        </w:rPr>
        <w:t>…</w:t>
      </w:r>
      <w:r w:rsidR="00045F66" w:rsidRPr="00CF1D4B">
        <w:rPr>
          <w:b/>
          <w:bCs/>
          <w:sz w:val="24"/>
          <w:szCs w:val="24"/>
          <w:lang w:val="el-GR"/>
        </w:rPr>
        <w:t xml:space="preserve"> €</w:t>
      </w:r>
    </w:p>
    <w:p w:rsidR="00045F66" w:rsidRPr="00CF1D4B" w:rsidRDefault="00045F66">
      <w:pPr>
        <w:jc w:val="both"/>
        <w:rPr>
          <w:b/>
          <w:bCs/>
          <w:sz w:val="24"/>
          <w:szCs w:val="24"/>
          <w:lang w:val="el-GR"/>
        </w:rPr>
      </w:pPr>
    </w:p>
    <w:p w:rsidR="00191BD9" w:rsidRPr="009F37EC" w:rsidRDefault="00191BD9">
      <w:pPr>
        <w:jc w:val="both"/>
        <w:rPr>
          <w:sz w:val="24"/>
          <w:szCs w:val="24"/>
          <w:lang w:val="el-GR"/>
        </w:rPr>
      </w:pPr>
    </w:p>
    <w:p w:rsidR="00F81EF6" w:rsidRPr="00CF1D4B" w:rsidRDefault="00EC0FF9" w:rsidP="00A53C97">
      <w:pPr>
        <w:jc w:val="both"/>
        <w:rPr>
          <w:b/>
          <w:sz w:val="24"/>
          <w:szCs w:val="24"/>
          <w:lang w:val="el-GR"/>
        </w:rPr>
      </w:pPr>
      <w:r w:rsidRPr="00A53C97">
        <w:rPr>
          <w:b/>
          <w:sz w:val="24"/>
          <w:szCs w:val="24"/>
          <w:lang w:val="el-GR"/>
        </w:rPr>
        <w:t>3.</w:t>
      </w:r>
      <w:r>
        <w:rPr>
          <w:b/>
          <w:sz w:val="24"/>
          <w:szCs w:val="24"/>
          <w:lang w:val="el-GR"/>
        </w:rPr>
        <w:t xml:space="preserve"> </w:t>
      </w:r>
      <w:r w:rsidR="00F81EF6" w:rsidRPr="00CF1D4B">
        <w:rPr>
          <w:b/>
          <w:sz w:val="24"/>
          <w:szCs w:val="24"/>
          <w:u w:val="single"/>
          <w:lang w:val="el-GR"/>
        </w:rPr>
        <w:t>Ποινές για υπέρβαση απωλειών</w:t>
      </w:r>
    </w:p>
    <w:p w:rsidR="00EC0FF9" w:rsidRDefault="00EC0FF9">
      <w:pPr>
        <w:jc w:val="both"/>
        <w:rPr>
          <w:sz w:val="24"/>
          <w:szCs w:val="24"/>
          <w:lang w:val="el-GR"/>
        </w:rPr>
      </w:pPr>
    </w:p>
    <w:p w:rsidR="00EC0FF9" w:rsidRPr="00CF1D4B" w:rsidRDefault="00F81EF6">
      <w:pPr>
        <w:jc w:val="both"/>
        <w:rPr>
          <w:sz w:val="24"/>
          <w:szCs w:val="24"/>
          <w:lang w:val="el-GR"/>
        </w:rPr>
      </w:pPr>
      <w:r w:rsidRPr="009F37EC">
        <w:rPr>
          <w:sz w:val="24"/>
          <w:szCs w:val="24"/>
          <w:lang w:val="el-GR"/>
        </w:rPr>
        <w:t xml:space="preserve">Αναφερόμενοι στις απώλειες με φορτίο και σε κενή λειτουργία ο </w:t>
      </w:r>
      <w:proofErr w:type="spellStart"/>
      <w:r w:rsidRPr="009F37EC">
        <w:rPr>
          <w:sz w:val="24"/>
          <w:szCs w:val="24"/>
          <w:lang w:val="el-GR"/>
        </w:rPr>
        <w:t>αυτομετασχηματιστής</w:t>
      </w:r>
      <w:proofErr w:type="spellEnd"/>
      <w:r w:rsidRPr="009F37EC">
        <w:rPr>
          <w:sz w:val="24"/>
          <w:szCs w:val="24"/>
          <w:lang w:val="el-GR"/>
        </w:rPr>
        <w:t xml:space="preserve"> θεωρείται ότι έχει επιθεωρηθεί με επιτυχία εάν οι απώλειες που </w:t>
      </w:r>
      <w:r w:rsidR="00EC0FF9">
        <w:rPr>
          <w:sz w:val="24"/>
          <w:szCs w:val="24"/>
          <w:lang w:val="el-GR"/>
        </w:rPr>
        <w:t>προσδιορίστηκαν</w:t>
      </w:r>
      <w:r w:rsidR="00EC0FF9" w:rsidRPr="009F37EC">
        <w:rPr>
          <w:sz w:val="24"/>
          <w:szCs w:val="24"/>
          <w:lang w:val="el-GR"/>
        </w:rPr>
        <w:t xml:space="preserve"> </w:t>
      </w:r>
      <w:r w:rsidRPr="009F37EC">
        <w:rPr>
          <w:sz w:val="24"/>
          <w:szCs w:val="24"/>
          <w:lang w:val="el-GR"/>
        </w:rPr>
        <w:t>κατά τη</w:t>
      </w:r>
      <w:r w:rsidR="00EC0FF9">
        <w:rPr>
          <w:sz w:val="24"/>
          <w:szCs w:val="24"/>
          <w:lang w:val="el-GR"/>
        </w:rPr>
        <w:t xml:space="preserve"> διάρκεια της επιθεώρησης</w:t>
      </w:r>
      <w:r w:rsidRPr="009F37EC">
        <w:rPr>
          <w:sz w:val="24"/>
          <w:szCs w:val="24"/>
          <w:lang w:val="el-GR"/>
        </w:rPr>
        <w:t xml:space="preserve"> </w:t>
      </w:r>
      <w:r w:rsidR="00EC0FF9">
        <w:rPr>
          <w:sz w:val="24"/>
          <w:szCs w:val="24"/>
          <w:lang w:val="el-GR"/>
        </w:rPr>
        <w:t xml:space="preserve">(σχετικές </w:t>
      </w:r>
      <w:r w:rsidRPr="009F37EC">
        <w:rPr>
          <w:sz w:val="24"/>
          <w:szCs w:val="24"/>
          <w:lang w:val="el-GR"/>
        </w:rPr>
        <w:t>δοκιμ</w:t>
      </w:r>
      <w:r w:rsidR="00EC0FF9">
        <w:rPr>
          <w:sz w:val="24"/>
          <w:szCs w:val="24"/>
          <w:lang w:val="el-GR"/>
        </w:rPr>
        <w:t>ές σειράς, παρ.Χ.1.3, Χ.1.4 και δοκιμή τύπου, παρ.Χ.2.4)</w:t>
      </w:r>
      <w:r w:rsidRPr="009F37EC">
        <w:rPr>
          <w:sz w:val="24"/>
          <w:szCs w:val="24"/>
          <w:lang w:val="el-GR"/>
        </w:rPr>
        <w:t xml:space="preserve"> δεν υπερβαίνουν</w:t>
      </w:r>
      <w:r w:rsidR="00EC0FF9" w:rsidRPr="00EC0FF9">
        <w:rPr>
          <w:sz w:val="24"/>
          <w:szCs w:val="24"/>
          <w:lang w:val="el-GR"/>
        </w:rPr>
        <w:t xml:space="preserve"> </w:t>
      </w:r>
      <w:r w:rsidR="00EC0FF9">
        <w:rPr>
          <w:sz w:val="24"/>
          <w:szCs w:val="24"/>
          <w:lang w:val="el-GR"/>
        </w:rPr>
        <w:t>εκείνες που εγγυάται ο προμηθευτής (παρ.</w:t>
      </w:r>
      <w:r w:rsidR="00EC0FF9">
        <w:rPr>
          <w:sz w:val="24"/>
          <w:szCs w:val="24"/>
        </w:rPr>
        <w:t>VII</w:t>
      </w:r>
      <w:r w:rsidR="00EC0FF9" w:rsidRPr="00E85162">
        <w:rPr>
          <w:sz w:val="24"/>
          <w:szCs w:val="24"/>
          <w:lang w:val="el-GR"/>
        </w:rPr>
        <w:t xml:space="preserve">.18), </w:t>
      </w:r>
      <w:r w:rsidR="00EC0FF9">
        <w:rPr>
          <w:sz w:val="24"/>
          <w:szCs w:val="24"/>
          <w:lang w:val="el-GR"/>
        </w:rPr>
        <w:t xml:space="preserve"> κατά μεγαλύτερο ποσό από</w:t>
      </w:r>
      <w:r w:rsidRPr="009F37EC">
        <w:rPr>
          <w:sz w:val="24"/>
          <w:szCs w:val="24"/>
          <w:lang w:val="el-GR"/>
        </w:rPr>
        <w:t xml:space="preserve"> τη μέγιστη</w:t>
      </w:r>
      <w:r w:rsidR="00EC0FF9">
        <w:rPr>
          <w:sz w:val="24"/>
          <w:szCs w:val="24"/>
          <w:lang w:val="el-GR"/>
        </w:rPr>
        <w:t xml:space="preserve"> επιτρεπτή</w:t>
      </w:r>
      <w:r w:rsidRPr="009F37EC">
        <w:rPr>
          <w:sz w:val="24"/>
          <w:szCs w:val="24"/>
          <w:lang w:val="el-GR"/>
        </w:rPr>
        <w:t xml:space="preserve"> ανοχή</w:t>
      </w:r>
      <w:r w:rsidR="00EC0FF9">
        <w:rPr>
          <w:sz w:val="24"/>
          <w:szCs w:val="24"/>
          <w:lang w:val="el-GR"/>
        </w:rPr>
        <w:t xml:space="preserve"> 15% για απώλειες εν κενώ, φορτίου και ψύξης, όπως επίσης και 10% για τις ολικές απώλειες, σύμφωνα με το</w:t>
      </w:r>
      <w:r w:rsidRPr="009F37EC">
        <w:rPr>
          <w:sz w:val="24"/>
          <w:szCs w:val="24"/>
          <w:lang w:val="el-GR"/>
        </w:rPr>
        <w:t xml:space="preserve"> ΙΕC</w:t>
      </w:r>
      <w:r w:rsidR="00EC0FF9">
        <w:rPr>
          <w:sz w:val="24"/>
          <w:szCs w:val="24"/>
          <w:lang w:val="el-GR"/>
        </w:rPr>
        <w:t xml:space="preserve"> 60076-1</w:t>
      </w:r>
      <w:r w:rsidRPr="009F37EC">
        <w:rPr>
          <w:sz w:val="24"/>
          <w:szCs w:val="24"/>
          <w:lang w:val="el-GR"/>
        </w:rPr>
        <w:t>.</w:t>
      </w:r>
      <w:r w:rsidR="00EC0FF9">
        <w:rPr>
          <w:sz w:val="24"/>
          <w:szCs w:val="24"/>
          <w:lang w:val="el-GR"/>
        </w:rPr>
        <w:t xml:space="preserve"> Επίσης ο μέγιστος δείκτης αποδοτικότητας (</w:t>
      </w:r>
      <w:r w:rsidR="00EC0FF9">
        <w:rPr>
          <w:sz w:val="24"/>
          <w:szCs w:val="24"/>
        </w:rPr>
        <w:t>PEI</w:t>
      </w:r>
      <w:r w:rsidR="00EC0FF9" w:rsidRPr="00CF1D4B">
        <w:rPr>
          <w:sz w:val="24"/>
          <w:szCs w:val="24"/>
          <w:lang w:val="el-GR"/>
        </w:rPr>
        <w:t>)</w:t>
      </w:r>
      <w:r w:rsidR="00EC0FF9">
        <w:rPr>
          <w:sz w:val="24"/>
          <w:szCs w:val="24"/>
          <w:lang w:val="el-GR"/>
        </w:rPr>
        <w:t xml:space="preserve"> που</w:t>
      </w:r>
      <w:r w:rsidR="00EC0FF9" w:rsidRPr="00CF1D4B">
        <w:rPr>
          <w:sz w:val="24"/>
          <w:szCs w:val="24"/>
          <w:lang w:val="el-GR"/>
        </w:rPr>
        <w:t xml:space="preserve"> </w:t>
      </w:r>
      <w:r w:rsidR="00EC0FF9">
        <w:rPr>
          <w:sz w:val="24"/>
          <w:szCs w:val="24"/>
          <w:lang w:val="el-GR"/>
        </w:rPr>
        <w:t>υπολογίζεται από</w:t>
      </w:r>
      <w:r w:rsidR="00EC0FF9" w:rsidRPr="00EC0FF9">
        <w:rPr>
          <w:sz w:val="24"/>
          <w:szCs w:val="24"/>
          <w:lang w:val="el-GR"/>
        </w:rPr>
        <w:t xml:space="preserve"> </w:t>
      </w:r>
      <w:r w:rsidR="00EC0FF9">
        <w:rPr>
          <w:sz w:val="24"/>
          <w:szCs w:val="24"/>
          <w:lang w:val="el-GR"/>
        </w:rPr>
        <w:t>μετρημένες τιμές, δεν πρέπει να υπερβα</w:t>
      </w:r>
      <w:r w:rsidR="00A53C97">
        <w:rPr>
          <w:sz w:val="24"/>
          <w:szCs w:val="24"/>
          <w:lang w:val="el-GR"/>
        </w:rPr>
        <w:t>ίνει το</w:t>
      </w:r>
      <w:r w:rsidR="00EC0FF9">
        <w:rPr>
          <w:sz w:val="24"/>
          <w:szCs w:val="24"/>
          <w:lang w:val="el-GR"/>
        </w:rPr>
        <w:t xml:space="preserve"> ελ</w:t>
      </w:r>
      <w:r w:rsidR="00A53C97">
        <w:rPr>
          <w:sz w:val="24"/>
          <w:szCs w:val="24"/>
          <w:lang w:val="el-GR"/>
        </w:rPr>
        <w:t>άχιστο</w:t>
      </w:r>
      <w:r w:rsidR="00EC0FF9">
        <w:rPr>
          <w:sz w:val="24"/>
          <w:szCs w:val="24"/>
          <w:lang w:val="el-GR"/>
        </w:rPr>
        <w:t xml:space="preserve"> </w:t>
      </w:r>
      <w:r w:rsidR="00A53C97">
        <w:rPr>
          <w:sz w:val="24"/>
          <w:szCs w:val="24"/>
          <w:lang w:val="el-GR"/>
        </w:rPr>
        <w:t>όριο</w:t>
      </w:r>
      <w:r w:rsidR="00EC0FF9">
        <w:rPr>
          <w:sz w:val="24"/>
          <w:szCs w:val="24"/>
          <w:lang w:val="el-GR"/>
        </w:rPr>
        <w:t xml:space="preserve"> Τ2 </w:t>
      </w:r>
      <w:r w:rsidR="00EC0FF9">
        <w:rPr>
          <w:sz w:val="24"/>
          <w:szCs w:val="24"/>
        </w:rPr>
        <w:t>PEI</w:t>
      </w:r>
      <w:r w:rsidR="00EC0FF9">
        <w:rPr>
          <w:sz w:val="24"/>
          <w:szCs w:val="24"/>
          <w:lang w:val="el-GR"/>
        </w:rPr>
        <w:t xml:space="preserve"> (παρ.</w:t>
      </w:r>
      <w:r w:rsidR="00EC0FF9">
        <w:rPr>
          <w:sz w:val="24"/>
          <w:szCs w:val="24"/>
        </w:rPr>
        <w:t>VII</w:t>
      </w:r>
      <w:r w:rsidR="00EC0FF9" w:rsidRPr="00CF1D4B">
        <w:rPr>
          <w:sz w:val="24"/>
          <w:szCs w:val="24"/>
          <w:lang w:val="el-GR"/>
        </w:rPr>
        <w:t xml:space="preserve">.18) </w:t>
      </w:r>
      <w:r w:rsidR="00EC0FF9">
        <w:rPr>
          <w:sz w:val="24"/>
          <w:szCs w:val="24"/>
          <w:lang w:val="el-GR"/>
        </w:rPr>
        <w:t>με μηδενική ανοχή,</w:t>
      </w:r>
      <w:r w:rsidR="00A53C97">
        <w:rPr>
          <w:sz w:val="24"/>
          <w:szCs w:val="24"/>
          <w:lang w:val="el-GR"/>
        </w:rPr>
        <w:t xml:space="preserve"> το οποίο είναι 99.770%,</w:t>
      </w:r>
      <w:r w:rsidR="00EC0FF9">
        <w:rPr>
          <w:sz w:val="24"/>
          <w:szCs w:val="24"/>
          <w:lang w:val="el-GR"/>
        </w:rPr>
        <w:t xml:space="preserve"> σύμφωνα με το </w:t>
      </w:r>
      <w:r w:rsidR="00EC0FF9">
        <w:rPr>
          <w:sz w:val="24"/>
          <w:szCs w:val="24"/>
        </w:rPr>
        <w:t>EN</w:t>
      </w:r>
      <w:r w:rsidR="00EC0FF9" w:rsidRPr="00CF1D4B">
        <w:rPr>
          <w:sz w:val="24"/>
          <w:szCs w:val="24"/>
          <w:lang w:val="el-GR"/>
        </w:rPr>
        <w:t xml:space="preserve"> 50629.</w:t>
      </w:r>
      <w:r w:rsidRPr="009F37EC">
        <w:rPr>
          <w:sz w:val="24"/>
          <w:szCs w:val="24"/>
          <w:lang w:val="el-GR"/>
        </w:rPr>
        <w:t xml:space="preserve"> Διαφορετικά ο </w:t>
      </w:r>
      <w:proofErr w:type="spellStart"/>
      <w:r w:rsidRPr="009F37EC">
        <w:rPr>
          <w:sz w:val="24"/>
          <w:szCs w:val="24"/>
          <w:lang w:val="el-GR"/>
        </w:rPr>
        <w:t>αυτομετασχηματιστής</w:t>
      </w:r>
      <w:proofErr w:type="spellEnd"/>
      <w:r w:rsidRPr="009F37EC">
        <w:rPr>
          <w:sz w:val="24"/>
          <w:szCs w:val="24"/>
          <w:lang w:val="el-GR"/>
        </w:rPr>
        <w:t xml:space="preserve"> θα απορρίπτεται. </w:t>
      </w:r>
      <w:r w:rsidR="00EC0FF9" w:rsidRPr="00EC0FF9">
        <w:rPr>
          <w:sz w:val="24"/>
          <w:szCs w:val="24"/>
          <w:lang w:val="el-GR"/>
        </w:rPr>
        <w:t xml:space="preserve">Η αβεβαιότητα της μέτρησης δεν θα λαμβάνεται υπόψη, σύμφωνα με το </w:t>
      </w:r>
      <w:r w:rsidR="00EC0FF9" w:rsidRPr="00EC0FF9">
        <w:rPr>
          <w:sz w:val="24"/>
          <w:szCs w:val="24"/>
        </w:rPr>
        <w:t>IEC</w:t>
      </w:r>
      <w:r w:rsidR="00EC0FF9" w:rsidRPr="00EC0FF9">
        <w:rPr>
          <w:sz w:val="24"/>
          <w:szCs w:val="24"/>
          <w:lang w:val="el-GR"/>
        </w:rPr>
        <w:t xml:space="preserve"> 60076-19.</w:t>
      </w:r>
    </w:p>
    <w:p w:rsidR="00EC0FF9" w:rsidRPr="00CF1D4B" w:rsidRDefault="00EC0FF9">
      <w:pPr>
        <w:jc w:val="both"/>
        <w:rPr>
          <w:sz w:val="24"/>
          <w:szCs w:val="24"/>
          <w:lang w:val="el-GR"/>
        </w:rPr>
      </w:pPr>
    </w:p>
    <w:p w:rsidR="00F81EF6" w:rsidRPr="009F37EC" w:rsidRDefault="00F81EF6" w:rsidP="00EC0FF9">
      <w:pPr>
        <w:jc w:val="both"/>
        <w:rPr>
          <w:sz w:val="24"/>
          <w:szCs w:val="24"/>
          <w:lang w:val="el-GR"/>
        </w:rPr>
      </w:pPr>
      <w:r w:rsidRPr="009F37EC">
        <w:rPr>
          <w:sz w:val="24"/>
          <w:szCs w:val="24"/>
          <w:lang w:val="el-GR"/>
        </w:rPr>
        <w:t xml:space="preserve">Σε κάθε έναν </w:t>
      </w:r>
      <w:proofErr w:type="spellStart"/>
      <w:r w:rsidRPr="009F37EC">
        <w:rPr>
          <w:sz w:val="24"/>
          <w:szCs w:val="24"/>
          <w:lang w:val="el-GR"/>
        </w:rPr>
        <w:t>αυτομετασχηματιστή</w:t>
      </w:r>
      <w:proofErr w:type="spellEnd"/>
      <w:r w:rsidRPr="009F37EC">
        <w:rPr>
          <w:sz w:val="24"/>
          <w:szCs w:val="24"/>
          <w:lang w:val="el-GR"/>
        </w:rPr>
        <w:t xml:space="preserve"> που επιθεωρήθηκε με επιτυχία, οποιαδήποτε διαφορά στις απώλειες</w:t>
      </w:r>
      <w:r w:rsidR="00EC0FF9" w:rsidRPr="00CF1D4B">
        <w:rPr>
          <w:sz w:val="24"/>
          <w:szCs w:val="24"/>
          <w:lang w:val="el-GR"/>
        </w:rPr>
        <w:t xml:space="preserve"> </w:t>
      </w:r>
      <w:r w:rsidR="00EC0FF9">
        <w:rPr>
          <w:sz w:val="24"/>
          <w:szCs w:val="24"/>
          <w:lang w:val="el-GR"/>
        </w:rPr>
        <w:t>σε σχέση</w:t>
      </w:r>
      <w:r w:rsidRPr="009F37EC">
        <w:rPr>
          <w:sz w:val="24"/>
          <w:szCs w:val="24"/>
          <w:lang w:val="el-GR"/>
        </w:rPr>
        <w:t xml:space="preserve"> με εκείνες της εγγ</w:t>
      </w:r>
      <w:r w:rsidR="00EC0FF9">
        <w:rPr>
          <w:sz w:val="24"/>
          <w:szCs w:val="24"/>
          <w:lang w:val="el-GR"/>
        </w:rPr>
        <w:t>ύη</w:t>
      </w:r>
      <w:r w:rsidRPr="009F37EC">
        <w:rPr>
          <w:sz w:val="24"/>
          <w:szCs w:val="24"/>
          <w:lang w:val="el-GR"/>
        </w:rPr>
        <w:t>σ</w:t>
      </w:r>
      <w:r w:rsidR="00EC0FF9">
        <w:rPr>
          <w:sz w:val="24"/>
          <w:szCs w:val="24"/>
          <w:lang w:val="el-GR"/>
        </w:rPr>
        <w:t>η</w:t>
      </w:r>
      <w:r w:rsidRPr="009F37EC">
        <w:rPr>
          <w:sz w:val="24"/>
          <w:szCs w:val="24"/>
          <w:lang w:val="el-GR"/>
        </w:rPr>
        <w:t>ς (χωρίς ανοχή)</w:t>
      </w:r>
      <w:r w:rsidR="00EC0FF9">
        <w:rPr>
          <w:sz w:val="24"/>
          <w:szCs w:val="24"/>
          <w:lang w:val="el-GR"/>
        </w:rPr>
        <w:t>,</w:t>
      </w:r>
      <w:r w:rsidRPr="009F37EC">
        <w:rPr>
          <w:sz w:val="24"/>
          <w:szCs w:val="24"/>
          <w:lang w:val="el-GR"/>
        </w:rPr>
        <w:t xml:space="preserve"> θα </w:t>
      </w:r>
      <w:r w:rsidR="00EC0FF9">
        <w:rPr>
          <w:sz w:val="24"/>
          <w:szCs w:val="24"/>
          <w:lang w:val="el-GR"/>
        </w:rPr>
        <w:t xml:space="preserve">πρέπει να </w:t>
      </w:r>
      <w:r w:rsidRPr="009F37EC">
        <w:rPr>
          <w:sz w:val="24"/>
          <w:szCs w:val="24"/>
          <w:lang w:val="el-GR"/>
        </w:rPr>
        <w:t>είναι αρνητική ή μηδενική.</w:t>
      </w:r>
      <w:r w:rsidR="00EC0FF9">
        <w:rPr>
          <w:sz w:val="24"/>
          <w:szCs w:val="24"/>
          <w:lang w:val="el-GR"/>
        </w:rPr>
        <w:t xml:space="preserve"> </w:t>
      </w:r>
      <w:r w:rsidR="00676D50" w:rsidRPr="009F37EC">
        <w:rPr>
          <w:sz w:val="24"/>
          <w:szCs w:val="24"/>
          <w:lang w:val="el-GR"/>
        </w:rPr>
        <w:t>Αν μια</w:t>
      </w:r>
      <w:r w:rsidRPr="009F37EC">
        <w:rPr>
          <w:sz w:val="24"/>
          <w:szCs w:val="24"/>
          <w:lang w:val="el-GR"/>
        </w:rPr>
        <w:t xml:space="preserve"> τέτοια διαφορά είναι θετική</w:t>
      </w:r>
      <w:r w:rsidR="00EC0FF9">
        <w:rPr>
          <w:sz w:val="24"/>
          <w:szCs w:val="24"/>
          <w:lang w:val="el-GR"/>
        </w:rPr>
        <w:t>,</w:t>
      </w:r>
      <w:r w:rsidRPr="009F37EC">
        <w:rPr>
          <w:sz w:val="24"/>
          <w:szCs w:val="24"/>
          <w:lang w:val="el-GR"/>
        </w:rPr>
        <w:t xml:space="preserve"> δη</w:t>
      </w:r>
      <w:r w:rsidR="00EC0FF9">
        <w:rPr>
          <w:sz w:val="24"/>
          <w:szCs w:val="24"/>
          <w:lang w:val="el-GR"/>
        </w:rPr>
        <w:t>λαδή</w:t>
      </w:r>
      <w:r w:rsidRPr="009F37EC">
        <w:rPr>
          <w:sz w:val="24"/>
          <w:szCs w:val="24"/>
          <w:lang w:val="el-GR"/>
        </w:rPr>
        <w:t xml:space="preserve">. οι απώλειες που διαπιστώθηκαν κατά την επιθεώρηση υπερβαίνουν τις εγγυημένες </w:t>
      </w:r>
      <w:r w:rsidR="00EC0FF9">
        <w:rPr>
          <w:sz w:val="24"/>
          <w:szCs w:val="24"/>
          <w:lang w:val="el-GR"/>
        </w:rPr>
        <w:t>(</w:t>
      </w:r>
      <w:r w:rsidRPr="009F37EC">
        <w:rPr>
          <w:sz w:val="24"/>
          <w:szCs w:val="24"/>
          <w:lang w:val="el-GR"/>
        </w:rPr>
        <w:t>χωρίς ανοχή)</w:t>
      </w:r>
      <w:r w:rsidR="00EC0FF9">
        <w:rPr>
          <w:sz w:val="24"/>
          <w:szCs w:val="24"/>
          <w:lang w:val="el-GR"/>
        </w:rPr>
        <w:t>,</w:t>
      </w:r>
      <w:r w:rsidRPr="009F37EC">
        <w:rPr>
          <w:sz w:val="24"/>
          <w:szCs w:val="24"/>
          <w:lang w:val="el-GR"/>
        </w:rPr>
        <w:t xml:space="preserve"> θα επιβάλλεται ποινή στον προμηθευτή</w:t>
      </w:r>
      <w:r w:rsidR="00EC0FF9">
        <w:rPr>
          <w:sz w:val="24"/>
          <w:szCs w:val="24"/>
          <w:lang w:val="el-GR"/>
        </w:rPr>
        <w:t>,</w:t>
      </w:r>
      <w:r w:rsidRPr="009F37EC">
        <w:rPr>
          <w:sz w:val="24"/>
          <w:szCs w:val="24"/>
          <w:lang w:val="el-GR"/>
        </w:rPr>
        <w:t xml:space="preserve"> η οποία θα αποτελείται από</w:t>
      </w:r>
      <w:r w:rsidR="00EC0FF9">
        <w:rPr>
          <w:sz w:val="24"/>
          <w:szCs w:val="24"/>
          <w:lang w:val="el-GR"/>
        </w:rPr>
        <w:t xml:space="preserve"> τη </w:t>
      </w:r>
      <w:r w:rsidR="00EC0FF9" w:rsidRPr="00EC0FF9">
        <w:rPr>
          <w:sz w:val="24"/>
          <w:szCs w:val="24"/>
          <w:lang w:val="el-GR"/>
        </w:rPr>
        <w:t xml:space="preserve">διαφορά </w:t>
      </w:r>
      <w:r w:rsidR="00EC0FF9" w:rsidRPr="00EC0FF9">
        <w:rPr>
          <w:sz w:val="24"/>
          <w:szCs w:val="24"/>
        </w:rPr>
        <w:t>CL</w:t>
      </w:r>
      <w:r w:rsidR="00EC0FF9" w:rsidRPr="00EC0FF9">
        <w:rPr>
          <w:sz w:val="24"/>
          <w:szCs w:val="24"/>
          <w:lang w:val="el-GR"/>
        </w:rPr>
        <w:t xml:space="preserve">’ – </w:t>
      </w:r>
      <w:r w:rsidR="00EC0FF9" w:rsidRPr="00EC0FF9">
        <w:rPr>
          <w:sz w:val="24"/>
          <w:szCs w:val="24"/>
        </w:rPr>
        <w:t>CL</w:t>
      </w:r>
      <w:r w:rsidR="00EC0FF9" w:rsidRPr="00EC0FF9">
        <w:rPr>
          <w:sz w:val="24"/>
          <w:szCs w:val="24"/>
          <w:lang w:val="el-GR"/>
        </w:rPr>
        <w:t>.</w:t>
      </w:r>
      <w:r w:rsidR="00EC0FF9">
        <w:rPr>
          <w:sz w:val="24"/>
          <w:szCs w:val="24"/>
          <w:lang w:val="el-GR"/>
        </w:rPr>
        <w:t xml:space="preserve"> </w:t>
      </w:r>
      <w:r w:rsidR="00EC0FF9" w:rsidRPr="00EC0FF9">
        <w:rPr>
          <w:sz w:val="24"/>
          <w:szCs w:val="24"/>
          <w:lang w:val="el-GR"/>
        </w:rPr>
        <w:t xml:space="preserve">Το </w:t>
      </w:r>
      <w:r w:rsidR="00EC0FF9" w:rsidRPr="00EC0FF9">
        <w:rPr>
          <w:sz w:val="24"/>
          <w:szCs w:val="24"/>
        </w:rPr>
        <w:t>CL</w:t>
      </w:r>
      <w:r w:rsidR="00EC0FF9" w:rsidRPr="00EC0FF9">
        <w:rPr>
          <w:sz w:val="24"/>
          <w:szCs w:val="24"/>
          <w:lang w:val="el-GR"/>
        </w:rPr>
        <w:t xml:space="preserve"> θα υπολογίζεται από τον προαναφερόμενο μαθηματικό τύπο και την τιμή των εγγυημένων απωλειών, ενώ το </w:t>
      </w:r>
      <w:r w:rsidR="00EC0FF9" w:rsidRPr="00EC0FF9">
        <w:rPr>
          <w:sz w:val="24"/>
          <w:szCs w:val="24"/>
        </w:rPr>
        <w:t>CL</w:t>
      </w:r>
      <w:r w:rsidR="00EC0FF9" w:rsidRPr="00EC0FF9">
        <w:rPr>
          <w:sz w:val="24"/>
          <w:szCs w:val="24"/>
          <w:lang w:val="el-GR"/>
        </w:rPr>
        <w:t xml:space="preserve">’ θα υπολογίζεται από τον ίδιο τύπο όπως το </w:t>
      </w:r>
      <w:r w:rsidR="00EC0FF9" w:rsidRPr="00EC0FF9">
        <w:rPr>
          <w:sz w:val="24"/>
          <w:szCs w:val="24"/>
        </w:rPr>
        <w:t>CL</w:t>
      </w:r>
      <w:r w:rsidR="00EC0FF9" w:rsidRPr="00EC0FF9">
        <w:rPr>
          <w:sz w:val="24"/>
          <w:szCs w:val="24"/>
          <w:lang w:val="el-GR"/>
        </w:rPr>
        <w:t xml:space="preserve"> και την τιμή των μετρημένων απωλειών κατά την επιθεώρηση.</w:t>
      </w:r>
    </w:p>
    <w:p w:rsidR="00F81EF6" w:rsidRPr="009F37EC" w:rsidRDefault="00F81EF6">
      <w:pPr>
        <w:jc w:val="both"/>
        <w:rPr>
          <w:sz w:val="24"/>
          <w:szCs w:val="24"/>
          <w:lang w:val="el-GR"/>
        </w:rPr>
      </w:pPr>
    </w:p>
    <w:p w:rsidR="00F81EF6" w:rsidRPr="009F37EC" w:rsidRDefault="00A53C97">
      <w:pPr>
        <w:jc w:val="both"/>
        <w:rPr>
          <w:sz w:val="24"/>
          <w:szCs w:val="24"/>
          <w:lang w:val="el-GR"/>
        </w:rPr>
      </w:pPr>
      <w:r>
        <w:rPr>
          <w:sz w:val="24"/>
          <w:szCs w:val="24"/>
          <w:lang w:val="el-GR"/>
        </w:rPr>
        <w:t>Εά</w:t>
      </w:r>
      <w:r w:rsidR="00F81EF6" w:rsidRPr="009F37EC">
        <w:rPr>
          <w:sz w:val="24"/>
          <w:szCs w:val="24"/>
          <w:lang w:val="el-GR"/>
        </w:rPr>
        <w:t xml:space="preserve">ν </w:t>
      </w:r>
      <w:r>
        <w:rPr>
          <w:sz w:val="24"/>
          <w:szCs w:val="24"/>
          <w:lang w:val="el-GR"/>
        </w:rPr>
        <w:t>η</w:t>
      </w:r>
      <w:r w:rsidRPr="00A53C97">
        <w:rPr>
          <w:sz w:val="24"/>
          <w:szCs w:val="24"/>
          <w:lang w:val="el-GR"/>
        </w:rPr>
        <w:t xml:space="preserve"> </w:t>
      </w:r>
      <w:r w:rsidRPr="00EC0FF9">
        <w:rPr>
          <w:sz w:val="24"/>
          <w:szCs w:val="24"/>
          <w:lang w:val="el-GR"/>
        </w:rPr>
        <w:t xml:space="preserve">διαφορά </w:t>
      </w:r>
      <w:r w:rsidRPr="00EC0FF9">
        <w:rPr>
          <w:sz w:val="24"/>
          <w:szCs w:val="24"/>
        </w:rPr>
        <w:t>CL</w:t>
      </w:r>
      <w:r w:rsidRPr="00EC0FF9">
        <w:rPr>
          <w:sz w:val="24"/>
          <w:szCs w:val="24"/>
          <w:lang w:val="el-GR"/>
        </w:rPr>
        <w:t xml:space="preserve">’ – </w:t>
      </w:r>
      <w:r w:rsidRPr="00EC0FF9">
        <w:rPr>
          <w:sz w:val="24"/>
          <w:szCs w:val="24"/>
        </w:rPr>
        <w:t>CL</w:t>
      </w:r>
      <w:r w:rsidR="00F81EF6" w:rsidRPr="009F37EC">
        <w:rPr>
          <w:sz w:val="24"/>
          <w:szCs w:val="24"/>
          <w:lang w:val="el-GR"/>
        </w:rPr>
        <w:t xml:space="preserve"> είναι αρνητικ</w:t>
      </w:r>
      <w:r>
        <w:rPr>
          <w:sz w:val="24"/>
          <w:szCs w:val="24"/>
          <w:lang w:val="el-GR"/>
        </w:rPr>
        <w:t>ή,</w:t>
      </w:r>
      <w:r w:rsidR="00F81EF6" w:rsidRPr="009F37EC">
        <w:rPr>
          <w:sz w:val="24"/>
          <w:szCs w:val="24"/>
          <w:lang w:val="el-GR"/>
        </w:rPr>
        <w:t xml:space="preserve"> ο πρ</w:t>
      </w:r>
      <w:r w:rsidR="00E922BC" w:rsidRPr="009F37EC">
        <w:rPr>
          <w:sz w:val="24"/>
          <w:szCs w:val="24"/>
          <w:lang w:val="el-GR"/>
        </w:rPr>
        <w:t>ομηθευτής δεν δικαιούται καμ</w:t>
      </w:r>
      <w:r w:rsidR="00F81EF6" w:rsidRPr="009F37EC">
        <w:rPr>
          <w:sz w:val="24"/>
          <w:szCs w:val="24"/>
          <w:lang w:val="el-GR"/>
        </w:rPr>
        <w:t xml:space="preserve">ιά πρόσθετη πληρωμή, ενώ αν </w:t>
      </w:r>
      <w:r>
        <w:rPr>
          <w:sz w:val="24"/>
          <w:szCs w:val="24"/>
          <w:lang w:val="el-GR"/>
        </w:rPr>
        <w:t>η διαφορά</w:t>
      </w:r>
      <w:r w:rsidR="00F81EF6" w:rsidRPr="009F37EC">
        <w:rPr>
          <w:sz w:val="24"/>
          <w:szCs w:val="24"/>
          <w:lang w:val="el-GR"/>
        </w:rPr>
        <w:t xml:space="preserve"> αυτ</w:t>
      </w:r>
      <w:r>
        <w:rPr>
          <w:sz w:val="24"/>
          <w:szCs w:val="24"/>
          <w:lang w:val="el-GR"/>
        </w:rPr>
        <w:t>ή</w:t>
      </w:r>
      <w:r w:rsidR="00F81EF6" w:rsidRPr="009F37EC">
        <w:rPr>
          <w:sz w:val="24"/>
          <w:szCs w:val="24"/>
          <w:lang w:val="el-GR"/>
        </w:rPr>
        <w:t xml:space="preserve"> είναι θετικ</w:t>
      </w:r>
      <w:r>
        <w:rPr>
          <w:sz w:val="24"/>
          <w:szCs w:val="24"/>
          <w:lang w:val="el-GR"/>
        </w:rPr>
        <w:t>ή,</w:t>
      </w:r>
      <w:r w:rsidR="00F81EF6" w:rsidRPr="009F37EC">
        <w:rPr>
          <w:sz w:val="24"/>
          <w:szCs w:val="24"/>
          <w:lang w:val="el-GR"/>
        </w:rPr>
        <w:t xml:space="preserve"> θα επιβάλλεται ποινή.</w:t>
      </w:r>
    </w:p>
    <w:p w:rsidR="00BD7287" w:rsidRPr="009F37EC" w:rsidRDefault="00BD7287">
      <w:pPr>
        <w:jc w:val="both"/>
        <w:rPr>
          <w:sz w:val="24"/>
          <w:szCs w:val="24"/>
          <w:lang w:val="el-GR"/>
        </w:rPr>
      </w:pPr>
    </w:p>
    <w:sectPr w:rsidR="00BD7287" w:rsidRPr="009F37EC" w:rsidSect="00390A0B">
      <w:headerReference w:type="default" r:id="rId16"/>
      <w:footerReference w:type="default" r:id="rId17"/>
      <w:pgSz w:w="11906" w:h="16838"/>
      <w:pgMar w:top="1440" w:right="1133" w:bottom="1440" w:left="180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892" w:rsidRDefault="00662892">
      <w:r>
        <w:separator/>
      </w:r>
    </w:p>
  </w:endnote>
  <w:endnote w:type="continuationSeparator" w:id="0">
    <w:p w:rsidR="00662892" w:rsidRDefault="0066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MgLogoType1">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407" w:rsidRPr="00CF1D4B" w:rsidRDefault="00694407" w:rsidP="00547C95">
    <w:pPr>
      <w:pStyle w:val="Footer"/>
      <w:rPr>
        <w:rFonts w:ascii="Arial" w:hAnsi="Arial" w:cs="Arial"/>
        <w:sz w:val="16"/>
        <w:szCs w:val="16"/>
      </w:rPr>
    </w:pPr>
    <w:r>
      <w:rPr>
        <w:rFonts w:ascii="Arial" w:hAnsi="Arial" w:cs="Arial"/>
        <w:lang w:val="el-GR"/>
      </w:rPr>
      <w:tab/>
    </w:r>
    <w:r>
      <w:rPr>
        <w:rFonts w:ascii="Arial" w:hAnsi="Arial" w:cs="Arial"/>
        <w:lang w:val="el-GR"/>
      </w:rPr>
      <w:tab/>
    </w:r>
    <w:r>
      <w:rPr>
        <w:rFonts w:ascii="Arial" w:hAnsi="Arial" w:cs="Arial"/>
        <w:bCs/>
        <w:sz w:val="16"/>
        <w:szCs w:val="16"/>
      </w:rPr>
      <w:t>SS</w:t>
    </w:r>
    <w:r w:rsidRPr="00CF1D4B">
      <w:rPr>
        <w:rFonts w:ascii="Arial" w:hAnsi="Arial" w:cs="Arial"/>
        <w:bCs/>
        <w:sz w:val="16"/>
        <w:szCs w:val="16"/>
      </w:rPr>
      <w:t>-57/</w:t>
    </w:r>
    <w:r w:rsidRPr="00CF1D4B">
      <w:rPr>
        <w:rFonts w:ascii="Arial" w:hAnsi="Arial" w:cs="Arial"/>
        <w:bCs/>
        <w:sz w:val="16"/>
        <w:szCs w:val="16"/>
        <w:lang w:val="el-GR"/>
      </w:rPr>
      <w:t>1</w:t>
    </w:r>
    <w:r>
      <w:rPr>
        <w:rFonts w:ascii="Arial" w:hAnsi="Arial" w:cs="Arial"/>
        <w:bCs/>
        <w:sz w:val="16"/>
        <w:szCs w:val="16"/>
        <w:lang w:val="el-GR"/>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892" w:rsidRDefault="00662892">
      <w:r>
        <w:separator/>
      </w:r>
    </w:p>
  </w:footnote>
  <w:footnote w:type="continuationSeparator" w:id="0">
    <w:p w:rsidR="00662892" w:rsidRDefault="00662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407" w:rsidRDefault="00694407">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74FD">
      <w:rPr>
        <w:rStyle w:val="PageNumber"/>
        <w:noProof/>
      </w:rPr>
      <w:t>8</w:t>
    </w:r>
    <w:r>
      <w:rPr>
        <w:rStyle w:val="PageNumber"/>
      </w:rPr>
      <w:fldChar w:fldCharType="end"/>
    </w:r>
  </w:p>
  <w:p w:rsidR="00694407" w:rsidRPr="004F609D" w:rsidRDefault="00694407" w:rsidP="00C5237F">
    <w:pPr>
      <w:pStyle w:val="Header"/>
      <w:rPr>
        <w:rFonts w:ascii="MgLogoType1" w:hAnsi="MgLogoType1" w:cs="MgLogoType1"/>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0DE7"/>
    <w:multiLevelType w:val="multilevel"/>
    <w:tmpl w:val="7E248AA2"/>
    <w:lvl w:ilvl="0">
      <w:start w:val="1"/>
      <w:numFmt w:val="decimal"/>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A16111"/>
    <w:multiLevelType w:val="multilevel"/>
    <w:tmpl w:val="6A06E522"/>
    <w:lvl w:ilvl="0">
      <w:start w:val="6"/>
      <w:numFmt w:val="decimal"/>
      <w:lvlText w:val="%1"/>
      <w:lvlJc w:val="left"/>
      <w:pPr>
        <w:tabs>
          <w:tab w:val="num" w:pos="1495"/>
        </w:tabs>
        <w:ind w:left="1495" w:hanging="360"/>
      </w:pPr>
      <w:rPr>
        <w:rFonts w:hint="default"/>
      </w:rPr>
    </w:lvl>
    <w:lvl w:ilvl="1">
      <w:start w:val="1"/>
      <w:numFmt w:val="lowerLetter"/>
      <w:lvlText w:val="%2."/>
      <w:lvlJc w:val="left"/>
      <w:pPr>
        <w:tabs>
          <w:tab w:val="num" w:pos="2215"/>
        </w:tabs>
        <w:ind w:left="2215" w:hanging="360"/>
      </w:pPr>
    </w:lvl>
    <w:lvl w:ilvl="2">
      <w:start w:val="1"/>
      <w:numFmt w:val="lowerRoman"/>
      <w:lvlText w:val="%3."/>
      <w:lvlJc w:val="right"/>
      <w:pPr>
        <w:tabs>
          <w:tab w:val="num" w:pos="2935"/>
        </w:tabs>
        <w:ind w:left="2935" w:hanging="180"/>
      </w:pPr>
    </w:lvl>
    <w:lvl w:ilvl="3">
      <w:start w:val="1"/>
      <w:numFmt w:val="decimal"/>
      <w:lvlText w:val="%4."/>
      <w:lvlJc w:val="left"/>
      <w:pPr>
        <w:tabs>
          <w:tab w:val="num" w:pos="3655"/>
        </w:tabs>
        <w:ind w:left="3655" w:hanging="360"/>
      </w:pPr>
    </w:lvl>
    <w:lvl w:ilvl="4">
      <w:start w:val="1"/>
      <w:numFmt w:val="lowerLetter"/>
      <w:lvlText w:val="%5."/>
      <w:lvlJc w:val="left"/>
      <w:pPr>
        <w:tabs>
          <w:tab w:val="num" w:pos="4375"/>
        </w:tabs>
        <w:ind w:left="4375" w:hanging="360"/>
      </w:pPr>
    </w:lvl>
    <w:lvl w:ilvl="5">
      <w:start w:val="1"/>
      <w:numFmt w:val="lowerRoman"/>
      <w:lvlText w:val="%6."/>
      <w:lvlJc w:val="right"/>
      <w:pPr>
        <w:tabs>
          <w:tab w:val="num" w:pos="5095"/>
        </w:tabs>
        <w:ind w:left="5095" w:hanging="180"/>
      </w:pPr>
    </w:lvl>
    <w:lvl w:ilvl="6">
      <w:start w:val="1"/>
      <w:numFmt w:val="decimal"/>
      <w:lvlText w:val="%7."/>
      <w:lvlJc w:val="left"/>
      <w:pPr>
        <w:tabs>
          <w:tab w:val="num" w:pos="5815"/>
        </w:tabs>
        <w:ind w:left="5815" w:hanging="360"/>
      </w:pPr>
    </w:lvl>
    <w:lvl w:ilvl="7">
      <w:start w:val="1"/>
      <w:numFmt w:val="lowerLetter"/>
      <w:lvlText w:val="%8."/>
      <w:lvlJc w:val="left"/>
      <w:pPr>
        <w:tabs>
          <w:tab w:val="num" w:pos="6535"/>
        </w:tabs>
        <w:ind w:left="6535" w:hanging="360"/>
      </w:pPr>
    </w:lvl>
    <w:lvl w:ilvl="8">
      <w:start w:val="1"/>
      <w:numFmt w:val="lowerRoman"/>
      <w:lvlText w:val="%9."/>
      <w:lvlJc w:val="right"/>
      <w:pPr>
        <w:tabs>
          <w:tab w:val="num" w:pos="7255"/>
        </w:tabs>
        <w:ind w:left="7255" w:hanging="180"/>
      </w:pPr>
    </w:lvl>
  </w:abstractNum>
  <w:abstractNum w:abstractNumId="2" w15:restartNumberingAfterBreak="0">
    <w:nsid w:val="04DF14AC"/>
    <w:multiLevelType w:val="multilevel"/>
    <w:tmpl w:val="947A72E8"/>
    <w:lvl w:ilvl="0">
      <w:start w:val="1"/>
      <w:numFmt w:val="decimal"/>
      <w:lvlText w:val="%1."/>
      <w:lvlJc w:val="left"/>
      <w:pPr>
        <w:tabs>
          <w:tab w:val="num" w:pos="1260"/>
        </w:tabs>
        <w:ind w:left="1260" w:hanging="360"/>
      </w:pPr>
    </w:lvl>
    <w:lvl w:ilvl="1">
      <w:start w:val="4"/>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051D65E7"/>
    <w:multiLevelType w:val="multilevel"/>
    <w:tmpl w:val="6A06E522"/>
    <w:lvl w:ilvl="0">
      <w:start w:val="6"/>
      <w:numFmt w:val="decimal"/>
      <w:lvlText w:val="%1"/>
      <w:lvlJc w:val="left"/>
      <w:pPr>
        <w:tabs>
          <w:tab w:val="num" w:pos="1495"/>
        </w:tabs>
        <w:ind w:left="1495" w:hanging="360"/>
      </w:pPr>
      <w:rPr>
        <w:rFonts w:hint="default"/>
      </w:rPr>
    </w:lvl>
    <w:lvl w:ilvl="1">
      <w:start w:val="1"/>
      <w:numFmt w:val="lowerLetter"/>
      <w:lvlText w:val="%2."/>
      <w:lvlJc w:val="left"/>
      <w:pPr>
        <w:tabs>
          <w:tab w:val="num" w:pos="2215"/>
        </w:tabs>
        <w:ind w:left="2215" w:hanging="360"/>
      </w:pPr>
    </w:lvl>
    <w:lvl w:ilvl="2">
      <w:start w:val="1"/>
      <w:numFmt w:val="lowerRoman"/>
      <w:lvlText w:val="%3."/>
      <w:lvlJc w:val="right"/>
      <w:pPr>
        <w:tabs>
          <w:tab w:val="num" w:pos="2935"/>
        </w:tabs>
        <w:ind w:left="2935" w:hanging="180"/>
      </w:pPr>
    </w:lvl>
    <w:lvl w:ilvl="3">
      <w:start w:val="1"/>
      <w:numFmt w:val="decimal"/>
      <w:lvlText w:val="%4."/>
      <w:lvlJc w:val="left"/>
      <w:pPr>
        <w:tabs>
          <w:tab w:val="num" w:pos="3655"/>
        </w:tabs>
        <w:ind w:left="3655" w:hanging="360"/>
      </w:pPr>
    </w:lvl>
    <w:lvl w:ilvl="4">
      <w:start w:val="1"/>
      <w:numFmt w:val="lowerLetter"/>
      <w:lvlText w:val="%5."/>
      <w:lvlJc w:val="left"/>
      <w:pPr>
        <w:tabs>
          <w:tab w:val="num" w:pos="4375"/>
        </w:tabs>
        <w:ind w:left="4375" w:hanging="360"/>
      </w:pPr>
    </w:lvl>
    <w:lvl w:ilvl="5">
      <w:start w:val="1"/>
      <w:numFmt w:val="lowerRoman"/>
      <w:lvlText w:val="%6."/>
      <w:lvlJc w:val="right"/>
      <w:pPr>
        <w:tabs>
          <w:tab w:val="num" w:pos="5095"/>
        </w:tabs>
        <w:ind w:left="5095" w:hanging="180"/>
      </w:pPr>
    </w:lvl>
    <w:lvl w:ilvl="6">
      <w:start w:val="1"/>
      <w:numFmt w:val="decimal"/>
      <w:lvlText w:val="%7."/>
      <w:lvlJc w:val="left"/>
      <w:pPr>
        <w:tabs>
          <w:tab w:val="num" w:pos="5815"/>
        </w:tabs>
        <w:ind w:left="5815" w:hanging="360"/>
      </w:pPr>
    </w:lvl>
    <w:lvl w:ilvl="7">
      <w:start w:val="1"/>
      <w:numFmt w:val="lowerLetter"/>
      <w:lvlText w:val="%8."/>
      <w:lvlJc w:val="left"/>
      <w:pPr>
        <w:tabs>
          <w:tab w:val="num" w:pos="6535"/>
        </w:tabs>
        <w:ind w:left="6535" w:hanging="360"/>
      </w:pPr>
    </w:lvl>
    <w:lvl w:ilvl="8">
      <w:start w:val="1"/>
      <w:numFmt w:val="lowerRoman"/>
      <w:lvlText w:val="%9."/>
      <w:lvlJc w:val="right"/>
      <w:pPr>
        <w:tabs>
          <w:tab w:val="num" w:pos="7255"/>
        </w:tabs>
        <w:ind w:left="7255" w:hanging="180"/>
      </w:pPr>
    </w:lvl>
  </w:abstractNum>
  <w:abstractNum w:abstractNumId="4" w15:restartNumberingAfterBreak="0">
    <w:nsid w:val="08B52768"/>
    <w:multiLevelType w:val="hybridMultilevel"/>
    <w:tmpl w:val="E4949824"/>
    <w:lvl w:ilvl="0" w:tplc="0408000F">
      <w:start w:val="1"/>
      <w:numFmt w:val="decimal"/>
      <w:lvlText w:val="%1."/>
      <w:lvlJc w:val="left"/>
      <w:pPr>
        <w:tabs>
          <w:tab w:val="num" w:pos="1069"/>
        </w:tabs>
        <w:ind w:left="1069" w:hanging="360"/>
      </w:p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5" w15:restartNumberingAfterBreak="0">
    <w:nsid w:val="091E6A53"/>
    <w:multiLevelType w:val="hybridMultilevel"/>
    <w:tmpl w:val="9BFC9CFE"/>
    <w:lvl w:ilvl="0" w:tplc="A86A5D84">
      <w:start w:val="1"/>
      <mc:AlternateContent>
        <mc:Choice Requires="w14">
          <w:numFmt w:val="custom" w:format="α, β, γ, ..."/>
        </mc:Choice>
        <mc:Fallback>
          <w:numFmt w:val="decimal"/>
        </mc:Fallback>
      </mc:AlternateContent>
      <w:lvlText w:val="%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6" w15:restartNumberingAfterBreak="0">
    <w:nsid w:val="0D756F5C"/>
    <w:multiLevelType w:val="hybridMultilevel"/>
    <w:tmpl w:val="E8F2326C"/>
    <w:lvl w:ilvl="0" w:tplc="5C92C84E">
      <w:start w:val="9"/>
      <w:numFmt w:val="bullet"/>
      <w:lvlText w:val="-"/>
      <w:lvlJc w:val="left"/>
      <w:pPr>
        <w:tabs>
          <w:tab w:val="num" w:pos="1155"/>
        </w:tabs>
        <w:ind w:left="1155" w:hanging="360"/>
      </w:pPr>
      <w:rPr>
        <w:rFonts w:ascii="Arial" w:eastAsia="Times New Roman" w:hAnsi="Arial" w:hint="default"/>
      </w:rPr>
    </w:lvl>
    <w:lvl w:ilvl="1" w:tplc="04080003">
      <w:start w:val="1"/>
      <w:numFmt w:val="bullet"/>
      <w:lvlText w:val="o"/>
      <w:lvlJc w:val="left"/>
      <w:pPr>
        <w:tabs>
          <w:tab w:val="num" w:pos="1875"/>
        </w:tabs>
        <w:ind w:left="1875" w:hanging="360"/>
      </w:pPr>
      <w:rPr>
        <w:rFonts w:ascii="Courier New" w:hAnsi="Courier New" w:cs="Courier New" w:hint="default"/>
      </w:rPr>
    </w:lvl>
    <w:lvl w:ilvl="2" w:tplc="04080005">
      <w:start w:val="1"/>
      <w:numFmt w:val="bullet"/>
      <w:lvlText w:val=""/>
      <w:lvlJc w:val="left"/>
      <w:pPr>
        <w:tabs>
          <w:tab w:val="num" w:pos="2595"/>
        </w:tabs>
        <w:ind w:left="2595" w:hanging="360"/>
      </w:pPr>
      <w:rPr>
        <w:rFonts w:ascii="Wingdings" w:hAnsi="Wingdings" w:cs="Wingdings" w:hint="default"/>
      </w:rPr>
    </w:lvl>
    <w:lvl w:ilvl="3" w:tplc="04080001">
      <w:start w:val="1"/>
      <w:numFmt w:val="bullet"/>
      <w:lvlText w:val=""/>
      <w:lvlJc w:val="left"/>
      <w:pPr>
        <w:tabs>
          <w:tab w:val="num" w:pos="3315"/>
        </w:tabs>
        <w:ind w:left="3315" w:hanging="360"/>
      </w:pPr>
      <w:rPr>
        <w:rFonts w:ascii="Symbol" w:hAnsi="Symbol" w:cs="Symbol" w:hint="default"/>
      </w:rPr>
    </w:lvl>
    <w:lvl w:ilvl="4" w:tplc="04080003">
      <w:start w:val="1"/>
      <w:numFmt w:val="bullet"/>
      <w:lvlText w:val="o"/>
      <w:lvlJc w:val="left"/>
      <w:pPr>
        <w:tabs>
          <w:tab w:val="num" w:pos="4035"/>
        </w:tabs>
        <w:ind w:left="4035" w:hanging="360"/>
      </w:pPr>
      <w:rPr>
        <w:rFonts w:ascii="Courier New" w:hAnsi="Courier New" w:cs="Courier New" w:hint="default"/>
      </w:rPr>
    </w:lvl>
    <w:lvl w:ilvl="5" w:tplc="04080005">
      <w:start w:val="1"/>
      <w:numFmt w:val="bullet"/>
      <w:lvlText w:val=""/>
      <w:lvlJc w:val="left"/>
      <w:pPr>
        <w:tabs>
          <w:tab w:val="num" w:pos="4755"/>
        </w:tabs>
        <w:ind w:left="4755" w:hanging="360"/>
      </w:pPr>
      <w:rPr>
        <w:rFonts w:ascii="Wingdings" w:hAnsi="Wingdings" w:cs="Wingdings" w:hint="default"/>
      </w:rPr>
    </w:lvl>
    <w:lvl w:ilvl="6" w:tplc="04080001">
      <w:start w:val="1"/>
      <w:numFmt w:val="bullet"/>
      <w:lvlText w:val=""/>
      <w:lvlJc w:val="left"/>
      <w:pPr>
        <w:tabs>
          <w:tab w:val="num" w:pos="5475"/>
        </w:tabs>
        <w:ind w:left="5475" w:hanging="360"/>
      </w:pPr>
      <w:rPr>
        <w:rFonts w:ascii="Symbol" w:hAnsi="Symbol" w:cs="Symbol" w:hint="default"/>
      </w:rPr>
    </w:lvl>
    <w:lvl w:ilvl="7" w:tplc="04080003">
      <w:start w:val="1"/>
      <w:numFmt w:val="bullet"/>
      <w:lvlText w:val="o"/>
      <w:lvlJc w:val="left"/>
      <w:pPr>
        <w:tabs>
          <w:tab w:val="num" w:pos="6195"/>
        </w:tabs>
        <w:ind w:left="6195" w:hanging="360"/>
      </w:pPr>
      <w:rPr>
        <w:rFonts w:ascii="Courier New" w:hAnsi="Courier New" w:cs="Courier New" w:hint="default"/>
      </w:rPr>
    </w:lvl>
    <w:lvl w:ilvl="8" w:tplc="04080005">
      <w:start w:val="1"/>
      <w:numFmt w:val="bullet"/>
      <w:lvlText w:val=""/>
      <w:lvlJc w:val="left"/>
      <w:pPr>
        <w:tabs>
          <w:tab w:val="num" w:pos="6915"/>
        </w:tabs>
        <w:ind w:left="6915" w:hanging="360"/>
      </w:pPr>
      <w:rPr>
        <w:rFonts w:ascii="Wingdings" w:hAnsi="Wingdings" w:cs="Wingdings" w:hint="default"/>
      </w:rPr>
    </w:lvl>
  </w:abstractNum>
  <w:abstractNum w:abstractNumId="7" w15:restartNumberingAfterBreak="0">
    <w:nsid w:val="0EF75C08"/>
    <w:multiLevelType w:val="hybridMultilevel"/>
    <w:tmpl w:val="D6E4A6F0"/>
    <w:lvl w:ilvl="0" w:tplc="42A65052">
      <w:start w:val="1"/>
      <w:numFmt w:val="decimal"/>
      <w:lvlText w:val="%1."/>
      <w:lvlJc w:val="left"/>
      <w:pPr>
        <w:tabs>
          <w:tab w:val="num" w:pos="6000"/>
        </w:tabs>
        <w:ind w:left="6000" w:hanging="360"/>
      </w:pPr>
      <w:rPr>
        <w:rFonts w:hint="default"/>
      </w:rPr>
    </w:lvl>
    <w:lvl w:ilvl="1" w:tplc="04080019">
      <w:start w:val="1"/>
      <w:numFmt w:val="lowerLetter"/>
      <w:lvlText w:val="%2."/>
      <w:lvlJc w:val="left"/>
      <w:pPr>
        <w:tabs>
          <w:tab w:val="num" w:pos="6720"/>
        </w:tabs>
        <w:ind w:left="6720" w:hanging="360"/>
      </w:pPr>
    </w:lvl>
    <w:lvl w:ilvl="2" w:tplc="0408001B">
      <w:start w:val="1"/>
      <w:numFmt w:val="lowerRoman"/>
      <w:lvlText w:val="%3."/>
      <w:lvlJc w:val="right"/>
      <w:pPr>
        <w:tabs>
          <w:tab w:val="num" w:pos="7440"/>
        </w:tabs>
        <w:ind w:left="7440" w:hanging="180"/>
      </w:pPr>
    </w:lvl>
    <w:lvl w:ilvl="3" w:tplc="0408000F">
      <w:start w:val="1"/>
      <w:numFmt w:val="decimal"/>
      <w:lvlText w:val="%4."/>
      <w:lvlJc w:val="left"/>
      <w:pPr>
        <w:tabs>
          <w:tab w:val="num" w:pos="8160"/>
        </w:tabs>
        <w:ind w:left="8160" w:hanging="360"/>
      </w:pPr>
    </w:lvl>
    <w:lvl w:ilvl="4" w:tplc="04080019">
      <w:start w:val="1"/>
      <w:numFmt w:val="lowerLetter"/>
      <w:lvlText w:val="%5."/>
      <w:lvlJc w:val="left"/>
      <w:pPr>
        <w:tabs>
          <w:tab w:val="num" w:pos="8880"/>
        </w:tabs>
        <w:ind w:left="8880" w:hanging="360"/>
      </w:pPr>
    </w:lvl>
    <w:lvl w:ilvl="5" w:tplc="0408001B">
      <w:start w:val="1"/>
      <w:numFmt w:val="lowerRoman"/>
      <w:lvlText w:val="%6."/>
      <w:lvlJc w:val="right"/>
      <w:pPr>
        <w:tabs>
          <w:tab w:val="num" w:pos="9600"/>
        </w:tabs>
        <w:ind w:left="9600" w:hanging="180"/>
      </w:pPr>
    </w:lvl>
    <w:lvl w:ilvl="6" w:tplc="0408000F">
      <w:start w:val="1"/>
      <w:numFmt w:val="decimal"/>
      <w:lvlText w:val="%7."/>
      <w:lvlJc w:val="left"/>
      <w:pPr>
        <w:tabs>
          <w:tab w:val="num" w:pos="10320"/>
        </w:tabs>
        <w:ind w:left="10320" w:hanging="360"/>
      </w:pPr>
    </w:lvl>
    <w:lvl w:ilvl="7" w:tplc="04080019">
      <w:start w:val="1"/>
      <w:numFmt w:val="lowerLetter"/>
      <w:lvlText w:val="%8."/>
      <w:lvlJc w:val="left"/>
      <w:pPr>
        <w:tabs>
          <w:tab w:val="num" w:pos="11040"/>
        </w:tabs>
        <w:ind w:left="11040" w:hanging="360"/>
      </w:pPr>
    </w:lvl>
    <w:lvl w:ilvl="8" w:tplc="0408001B">
      <w:start w:val="1"/>
      <w:numFmt w:val="lowerRoman"/>
      <w:lvlText w:val="%9."/>
      <w:lvlJc w:val="right"/>
      <w:pPr>
        <w:tabs>
          <w:tab w:val="num" w:pos="11760"/>
        </w:tabs>
        <w:ind w:left="11760" w:hanging="180"/>
      </w:pPr>
    </w:lvl>
  </w:abstractNum>
  <w:abstractNum w:abstractNumId="8" w15:restartNumberingAfterBreak="0">
    <w:nsid w:val="10B35E86"/>
    <w:multiLevelType w:val="multilevel"/>
    <w:tmpl w:val="FFF03780"/>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1980"/>
        </w:tabs>
        <w:ind w:left="1980" w:hanging="42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3144"/>
        </w:tabs>
        <w:ind w:left="13144" w:hanging="1800"/>
      </w:pPr>
      <w:rPr>
        <w:rFonts w:hint="default"/>
      </w:rPr>
    </w:lvl>
  </w:abstractNum>
  <w:abstractNum w:abstractNumId="9" w15:restartNumberingAfterBreak="0">
    <w:nsid w:val="114D5F8B"/>
    <w:multiLevelType w:val="hybridMultilevel"/>
    <w:tmpl w:val="504E2832"/>
    <w:lvl w:ilvl="0" w:tplc="B1F23338">
      <w:start w:val="5"/>
      <w:numFmt w:val="decimal"/>
      <w:lvlText w:val="%1."/>
      <w:lvlJc w:val="left"/>
      <w:pPr>
        <w:tabs>
          <w:tab w:val="num" w:pos="1440"/>
        </w:tabs>
        <w:ind w:left="1440" w:hanging="720"/>
      </w:pPr>
      <w:rPr>
        <w:rFonts w:hint="default"/>
        <w:u w:val="none"/>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10" w15:restartNumberingAfterBreak="0">
    <w:nsid w:val="11EE18C8"/>
    <w:multiLevelType w:val="hybridMultilevel"/>
    <w:tmpl w:val="AC0CBD8E"/>
    <w:lvl w:ilvl="0" w:tplc="0408000F">
      <w:start w:val="1"/>
      <w:numFmt w:val="decimal"/>
      <w:lvlText w:val="%1."/>
      <w:lvlJc w:val="left"/>
      <w:pPr>
        <w:ind w:left="1920" w:hanging="360"/>
      </w:pPr>
    </w:lvl>
    <w:lvl w:ilvl="1" w:tplc="04080019" w:tentative="1">
      <w:start w:val="1"/>
      <w:numFmt w:val="lowerLetter"/>
      <w:lvlText w:val="%2."/>
      <w:lvlJc w:val="left"/>
      <w:pPr>
        <w:ind w:left="2640" w:hanging="360"/>
      </w:pPr>
    </w:lvl>
    <w:lvl w:ilvl="2" w:tplc="0408001B" w:tentative="1">
      <w:start w:val="1"/>
      <w:numFmt w:val="lowerRoman"/>
      <w:lvlText w:val="%3."/>
      <w:lvlJc w:val="right"/>
      <w:pPr>
        <w:ind w:left="3360" w:hanging="180"/>
      </w:pPr>
    </w:lvl>
    <w:lvl w:ilvl="3" w:tplc="0408000F" w:tentative="1">
      <w:start w:val="1"/>
      <w:numFmt w:val="decimal"/>
      <w:lvlText w:val="%4."/>
      <w:lvlJc w:val="left"/>
      <w:pPr>
        <w:ind w:left="4080" w:hanging="360"/>
      </w:pPr>
    </w:lvl>
    <w:lvl w:ilvl="4" w:tplc="04080019" w:tentative="1">
      <w:start w:val="1"/>
      <w:numFmt w:val="lowerLetter"/>
      <w:lvlText w:val="%5."/>
      <w:lvlJc w:val="left"/>
      <w:pPr>
        <w:ind w:left="4800" w:hanging="360"/>
      </w:pPr>
    </w:lvl>
    <w:lvl w:ilvl="5" w:tplc="0408001B" w:tentative="1">
      <w:start w:val="1"/>
      <w:numFmt w:val="lowerRoman"/>
      <w:lvlText w:val="%6."/>
      <w:lvlJc w:val="right"/>
      <w:pPr>
        <w:ind w:left="5520" w:hanging="180"/>
      </w:pPr>
    </w:lvl>
    <w:lvl w:ilvl="6" w:tplc="0408000F" w:tentative="1">
      <w:start w:val="1"/>
      <w:numFmt w:val="decimal"/>
      <w:lvlText w:val="%7."/>
      <w:lvlJc w:val="left"/>
      <w:pPr>
        <w:ind w:left="6240" w:hanging="360"/>
      </w:pPr>
    </w:lvl>
    <w:lvl w:ilvl="7" w:tplc="04080019" w:tentative="1">
      <w:start w:val="1"/>
      <w:numFmt w:val="lowerLetter"/>
      <w:lvlText w:val="%8."/>
      <w:lvlJc w:val="left"/>
      <w:pPr>
        <w:ind w:left="6960" w:hanging="360"/>
      </w:pPr>
    </w:lvl>
    <w:lvl w:ilvl="8" w:tplc="0408001B" w:tentative="1">
      <w:start w:val="1"/>
      <w:numFmt w:val="lowerRoman"/>
      <w:lvlText w:val="%9."/>
      <w:lvlJc w:val="right"/>
      <w:pPr>
        <w:ind w:left="7680" w:hanging="180"/>
      </w:pPr>
    </w:lvl>
  </w:abstractNum>
  <w:abstractNum w:abstractNumId="11" w15:restartNumberingAfterBreak="0">
    <w:nsid w:val="18867198"/>
    <w:multiLevelType w:val="multilevel"/>
    <w:tmpl w:val="50AE7888"/>
    <w:lvl w:ilvl="0">
      <w:start w:val="1"/>
      <w:numFmt w:val="decimal"/>
      <w:lvlText w:val="%1"/>
      <w:lvlJc w:val="left"/>
      <w:pPr>
        <w:tabs>
          <w:tab w:val="num" w:pos="1211"/>
        </w:tabs>
        <w:ind w:left="1211" w:hanging="360"/>
      </w:pPr>
      <w:rPr>
        <w:rFonts w:hint="default"/>
      </w:rPr>
    </w:lvl>
    <w:lvl w:ilvl="1">
      <w:start w:val="7"/>
      <w:numFmt w:val="decimal"/>
      <w:lvlText w:val="%1.%2"/>
      <w:lvlJc w:val="left"/>
      <w:pPr>
        <w:tabs>
          <w:tab w:val="num" w:pos="1494"/>
        </w:tabs>
        <w:ind w:left="1494"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0872"/>
        </w:tabs>
        <w:ind w:left="10872" w:hanging="1800"/>
      </w:pPr>
      <w:rPr>
        <w:rFonts w:hint="default"/>
      </w:rPr>
    </w:lvl>
  </w:abstractNum>
  <w:abstractNum w:abstractNumId="12" w15:restartNumberingAfterBreak="0">
    <w:nsid w:val="18F10EF5"/>
    <w:multiLevelType w:val="hybridMultilevel"/>
    <w:tmpl w:val="D91206A6"/>
    <w:lvl w:ilvl="0" w:tplc="B61E2E9C">
      <w:start w:val="2"/>
      <w:numFmt w:val="decimal"/>
      <w:lvlText w:val="%1"/>
      <w:lvlJc w:val="left"/>
      <w:pPr>
        <w:tabs>
          <w:tab w:val="num" w:pos="2280"/>
        </w:tabs>
        <w:ind w:left="22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A241D8C"/>
    <w:multiLevelType w:val="hybridMultilevel"/>
    <w:tmpl w:val="5478F252"/>
    <w:lvl w:ilvl="0" w:tplc="A86A5D84">
      <w:start w:val="1"/>
      <mc:AlternateContent>
        <mc:Choice Requires="w14">
          <w:numFmt w:val="custom" w:format="α, β, γ, ..."/>
        </mc:Choice>
        <mc:Fallback>
          <w:numFmt w:val="decimal"/>
        </mc:Fallback>
      </mc:AlternateContent>
      <w:lvlText w:val="%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4" w15:restartNumberingAfterBreak="0">
    <w:nsid w:val="1BE276C4"/>
    <w:multiLevelType w:val="hybridMultilevel"/>
    <w:tmpl w:val="3A3A20D8"/>
    <w:lvl w:ilvl="0" w:tplc="DD9AE1C8">
      <w:start w:val="1"/>
      <w:numFmt w:val="decimal"/>
      <w:lvlText w:val="%1."/>
      <w:lvlJc w:val="left"/>
      <w:pPr>
        <w:tabs>
          <w:tab w:val="num" w:pos="2643"/>
        </w:tabs>
        <w:ind w:left="2643" w:hanging="360"/>
      </w:pPr>
      <w:rPr>
        <w:rFonts w:hint="default"/>
      </w:rPr>
    </w:lvl>
    <w:lvl w:ilvl="1" w:tplc="04080019">
      <w:start w:val="1"/>
      <w:numFmt w:val="lowerLetter"/>
      <w:lvlText w:val="%2."/>
      <w:lvlJc w:val="left"/>
      <w:pPr>
        <w:tabs>
          <w:tab w:val="num" w:pos="3363"/>
        </w:tabs>
        <w:ind w:left="3363" w:hanging="360"/>
      </w:pPr>
    </w:lvl>
    <w:lvl w:ilvl="2" w:tplc="0408001B">
      <w:start w:val="1"/>
      <w:numFmt w:val="lowerRoman"/>
      <w:lvlText w:val="%3."/>
      <w:lvlJc w:val="right"/>
      <w:pPr>
        <w:tabs>
          <w:tab w:val="num" w:pos="4083"/>
        </w:tabs>
        <w:ind w:left="4083" w:hanging="180"/>
      </w:pPr>
    </w:lvl>
    <w:lvl w:ilvl="3" w:tplc="0408000F">
      <w:start w:val="1"/>
      <w:numFmt w:val="decimal"/>
      <w:lvlText w:val="%4."/>
      <w:lvlJc w:val="left"/>
      <w:pPr>
        <w:tabs>
          <w:tab w:val="num" w:pos="4803"/>
        </w:tabs>
        <w:ind w:left="4803" w:hanging="360"/>
      </w:pPr>
    </w:lvl>
    <w:lvl w:ilvl="4" w:tplc="04080019">
      <w:start w:val="1"/>
      <w:numFmt w:val="lowerLetter"/>
      <w:lvlText w:val="%5."/>
      <w:lvlJc w:val="left"/>
      <w:pPr>
        <w:tabs>
          <w:tab w:val="num" w:pos="5523"/>
        </w:tabs>
        <w:ind w:left="5523" w:hanging="360"/>
      </w:pPr>
    </w:lvl>
    <w:lvl w:ilvl="5" w:tplc="0408001B">
      <w:start w:val="1"/>
      <w:numFmt w:val="lowerRoman"/>
      <w:lvlText w:val="%6."/>
      <w:lvlJc w:val="right"/>
      <w:pPr>
        <w:tabs>
          <w:tab w:val="num" w:pos="6243"/>
        </w:tabs>
        <w:ind w:left="6243" w:hanging="180"/>
      </w:pPr>
    </w:lvl>
    <w:lvl w:ilvl="6" w:tplc="0408000F">
      <w:start w:val="1"/>
      <w:numFmt w:val="decimal"/>
      <w:lvlText w:val="%7."/>
      <w:lvlJc w:val="left"/>
      <w:pPr>
        <w:tabs>
          <w:tab w:val="num" w:pos="6963"/>
        </w:tabs>
        <w:ind w:left="6963" w:hanging="360"/>
      </w:pPr>
    </w:lvl>
    <w:lvl w:ilvl="7" w:tplc="04080019">
      <w:start w:val="1"/>
      <w:numFmt w:val="lowerLetter"/>
      <w:lvlText w:val="%8."/>
      <w:lvlJc w:val="left"/>
      <w:pPr>
        <w:tabs>
          <w:tab w:val="num" w:pos="7683"/>
        </w:tabs>
        <w:ind w:left="7683" w:hanging="360"/>
      </w:pPr>
    </w:lvl>
    <w:lvl w:ilvl="8" w:tplc="0408001B">
      <w:start w:val="1"/>
      <w:numFmt w:val="lowerRoman"/>
      <w:lvlText w:val="%9."/>
      <w:lvlJc w:val="right"/>
      <w:pPr>
        <w:tabs>
          <w:tab w:val="num" w:pos="8403"/>
        </w:tabs>
        <w:ind w:left="8403" w:hanging="180"/>
      </w:pPr>
    </w:lvl>
  </w:abstractNum>
  <w:abstractNum w:abstractNumId="15" w15:restartNumberingAfterBreak="0">
    <w:nsid w:val="1C273EB0"/>
    <w:multiLevelType w:val="hybridMultilevel"/>
    <w:tmpl w:val="6A06E522"/>
    <w:lvl w:ilvl="0" w:tplc="C9BE0600">
      <w:start w:val="6"/>
      <w:numFmt w:val="decimal"/>
      <w:lvlText w:val="%1"/>
      <w:lvlJc w:val="left"/>
      <w:pPr>
        <w:tabs>
          <w:tab w:val="num" w:pos="1495"/>
        </w:tabs>
        <w:ind w:left="1495" w:hanging="360"/>
      </w:pPr>
      <w:rPr>
        <w:rFonts w:hint="default"/>
      </w:rPr>
    </w:lvl>
    <w:lvl w:ilvl="1" w:tplc="04080019">
      <w:start w:val="1"/>
      <w:numFmt w:val="lowerLetter"/>
      <w:lvlText w:val="%2."/>
      <w:lvlJc w:val="left"/>
      <w:pPr>
        <w:tabs>
          <w:tab w:val="num" w:pos="2215"/>
        </w:tabs>
        <w:ind w:left="2215" w:hanging="360"/>
      </w:pPr>
    </w:lvl>
    <w:lvl w:ilvl="2" w:tplc="0408001B">
      <w:start w:val="1"/>
      <w:numFmt w:val="lowerRoman"/>
      <w:lvlText w:val="%3."/>
      <w:lvlJc w:val="right"/>
      <w:pPr>
        <w:tabs>
          <w:tab w:val="num" w:pos="2935"/>
        </w:tabs>
        <w:ind w:left="2935" w:hanging="180"/>
      </w:pPr>
    </w:lvl>
    <w:lvl w:ilvl="3" w:tplc="0408000F">
      <w:start w:val="1"/>
      <w:numFmt w:val="decimal"/>
      <w:lvlText w:val="%4."/>
      <w:lvlJc w:val="left"/>
      <w:pPr>
        <w:tabs>
          <w:tab w:val="num" w:pos="3655"/>
        </w:tabs>
        <w:ind w:left="3655" w:hanging="360"/>
      </w:pPr>
    </w:lvl>
    <w:lvl w:ilvl="4" w:tplc="04080019">
      <w:start w:val="1"/>
      <w:numFmt w:val="lowerLetter"/>
      <w:lvlText w:val="%5."/>
      <w:lvlJc w:val="left"/>
      <w:pPr>
        <w:tabs>
          <w:tab w:val="num" w:pos="4375"/>
        </w:tabs>
        <w:ind w:left="4375" w:hanging="360"/>
      </w:pPr>
    </w:lvl>
    <w:lvl w:ilvl="5" w:tplc="0408001B">
      <w:start w:val="1"/>
      <w:numFmt w:val="lowerRoman"/>
      <w:lvlText w:val="%6."/>
      <w:lvlJc w:val="right"/>
      <w:pPr>
        <w:tabs>
          <w:tab w:val="num" w:pos="5095"/>
        </w:tabs>
        <w:ind w:left="5095" w:hanging="180"/>
      </w:pPr>
    </w:lvl>
    <w:lvl w:ilvl="6" w:tplc="0408000F">
      <w:start w:val="1"/>
      <w:numFmt w:val="decimal"/>
      <w:lvlText w:val="%7."/>
      <w:lvlJc w:val="left"/>
      <w:pPr>
        <w:tabs>
          <w:tab w:val="num" w:pos="5815"/>
        </w:tabs>
        <w:ind w:left="5815" w:hanging="360"/>
      </w:pPr>
    </w:lvl>
    <w:lvl w:ilvl="7" w:tplc="04080019">
      <w:start w:val="1"/>
      <w:numFmt w:val="lowerLetter"/>
      <w:lvlText w:val="%8."/>
      <w:lvlJc w:val="left"/>
      <w:pPr>
        <w:tabs>
          <w:tab w:val="num" w:pos="6535"/>
        </w:tabs>
        <w:ind w:left="6535" w:hanging="360"/>
      </w:pPr>
    </w:lvl>
    <w:lvl w:ilvl="8" w:tplc="0408001B">
      <w:start w:val="1"/>
      <w:numFmt w:val="lowerRoman"/>
      <w:lvlText w:val="%9."/>
      <w:lvlJc w:val="right"/>
      <w:pPr>
        <w:tabs>
          <w:tab w:val="num" w:pos="7255"/>
        </w:tabs>
        <w:ind w:left="7255" w:hanging="180"/>
      </w:pPr>
    </w:lvl>
  </w:abstractNum>
  <w:abstractNum w:abstractNumId="16" w15:restartNumberingAfterBreak="0">
    <w:nsid w:val="1CC574E9"/>
    <w:multiLevelType w:val="multilevel"/>
    <w:tmpl w:val="2D30D516"/>
    <w:lvl w:ilvl="0">
      <w:start w:val="13"/>
      <w:numFmt w:val="decimal"/>
      <w:lvlText w:val="%1"/>
      <w:lvlJc w:val="left"/>
      <w:pPr>
        <w:tabs>
          <w:tab w:val="num" w:pos="885"/>
        </w:tabs>
        <w:ind w:left="885" w:hanging="885"/>
      </w:pPr>
      <w:rPr>
        <w:rFonts w:ascii="Arial" w:hAnsi="Arial" w:cs="Arial" w:hint="default"/>
        <w:b/>
        <w:bCs/>
        <w:u w:val="none"/>
      </w:rPr>
    </w:lvl>
    <w:lvl w:ilvl="1">
      <w:start w:val="1"/>
      <w:numFmt w:val="decimal"/>
      <w:lvlText w:val="%1.%2"/>
      <w:lvlJc w:val="left"/>
      <w:pPr>
        <w:tabs>
          <w:tab w:val="num" w:pos="2303"/>
        </w:tabs>
        <w:ind w:left="2303" w:hanging="885"/>
      </w:pPr>
      <w:rPr>
        <w:rFonts w:ascii="Arial" w:hAnsi="Arial" w:cs="Arial" w:hint="default"/>
        <w:b/>
        <w:bCs/>
        <w:u w:val="none"/>
      </w:rPr>
    </w:lvl>
    <w:lvl w:ilvl="2">
      <w:start w:val="1"/>
      <w:numFmt w:val="decimal"/>
      <w:lvlText w:val="%1.%2.%3"/>
      <w:lvlJc w:val="left"/>
      <w:pPr>
        <w:tabs>
          <w:tab w:val="num" w:pos="3721"/>
        </w:tabs>
        <w:ind w:left="3721" w:hanging="885"/>
      </w:pPr>
      <w:rPr>
        <w:rFonts w:ascii="Arial" w:hAnsi="Arial" w:cs="Arial" w:hint="default"/>
        <w:b/>
        <w:bCs/>
        <w:u w:val="none"/>
      </w:rPr>
    </w:lvl>
    <w:lvl w:ilvl="3">
      <w:start w:val="1"/>
      <w:numFmt w:val="decimal"/>
      <w:lvlText w:val="%1.%2.%3.%4"/>
      <w:lvlJc w:val="left"/>
      <w:pPr>
        <w:tabs>
          <w:tab w:val="num" w:pos="5139"/>
        </w:tabs>
        <w:ind w:left="5139" w:hanging="885"/>
      </w:pPr>
      <w:rPr>
        <w:rFonts w:ascii="Arial" w:hAnsi="Arial" w:cs="Arial" w:hint="default"/>
        <w:b/>
        <w:bCs/>
        <w:u w:val="none"/>
      </w:rPr>
    </w:lvl>
    <w:lvl w:ilvl="4">
      <w:start w:val="1"/>
      <w:numFmt w:val="decimal"/>
      <w:lvlText w:val="%1.%2.%3.%4.%5"/>
      <w:lvlJc w:val="left"/>
      <w:pPr>
        <w:tabs>
          <w:tab w:val="num" w:pos="6752"/>
        </w:tabs>
        <w:ind w:left="6752" w:hanging="1080"/>
      </w:pPr>
      <w:rPr>
        <w:rFonts w:ascii="Arial" w:hAnsi="Arial" w:cs="Arial" w:hint="default"/>
        <w:b/>
        <w:bCs/>
        <w:u w:val="none"/>
      </w:rPr>
    </w:lvl>
    <w:lvl w:ilvl="5">
      <w:start w:val="1"/>
      <w:numFmt w:val="decimal"/>
      <w:lvlText w:val="%1.%2.%3.%4.%5.%6"/>
      <w:lvlJc w:val="left"/>
      <w:pPr>
        <w:tabs>
          <w:tab w:val="num" w:pos="8170"/>
        </w:tabs>
        <w:ind w:left="8170" w:hanging="1080"/>
      </w:pPr>
      <w:rPr>
        <w:rFonts w:ascii="Arial" w:hAnsi="Arial" w:cs="Arial" w:hint="default"/>
        <w:b/>
        <w:bCs/>
        <w:u w:val="none"/>
      </w:rPr>
    </w:lvl>
    <w:lvl w:ilvl="6">
      <w:start w:val="1"/>
      <w:numFmt w:val="decimal"/>
      <w:lvlText w:val="%1.%2.%3.%4.%5.%6.%7"/>
      <w:lvlJc w:val="left"/>
      <w:pPr>
        <w:tabs>
          <w:tab w:val="num" w:pos="9948"/>
        </w:tabs>
        <w:ind w:left="9948" w:hanging="1440"/>
      </w:pPr>
      <w:rPr>
        <w:rFonts w:ascii="Arial" w:hAnsi="Arial" w:cs="Arial" w:hint="default"/>
        <w:b/>
        <w:bCs/>
        <w:u w:val="none"/>
      </w:rPr>
    </w:lvl>
    <w:lvl w:ilvl="7">
      <w:start w:val="1"/>
      <w:numFmt w:val="decimal"/>
      <w:lvlText w:val="%1.%2.%3.%4.%5.%6.%7.%8"/>
      <w:lvlJc w:val="left"/>
      <w:pPr>
        <w:tabs>
          <w:tab w:val="num" w:pos="11366"/>
        </w:tabs>
        <w:ind w:left="11366" w:hanging="1440"/>
      </w:pPr>
      <w:rPr>
        <w:rFonts w:ascii="Arial" w:hAnsi="Arial" w:cs="Arial" w:hint="default"/>
        <w:b/>
        <w:bCs/>
        <w:u w:val="none"/>
      </w:rPr>
    </w:lvl>
    <w:lvl w:ilvl="8">
      <w:start w:val="1"/>
      <w:numFmt w:val="decimal"/>
      <w:lvlText w:val="%1.%2.%3.%4.%5.%6.%7.%8.%9"/>
      <w:lvlJc w:val="left"/>
      <w:pPr>
        <w:tabs>
          <w:tab w:val="num" w:pos="13144"/>
        </w:tabs>
        <w:ind w:left="13144" w:hanging="1800"/>
      </w:pPr>
      <w:rPr>
        <w:rFonts w:ascii="Arial" w:hAnsi="Arial" w:cs="Arial" w:hint="default"/>
        <w:b/>
        <w:bCs/>
        <w:u w:val="none"/>
      </w:rPr>
    </w:lvl>
  </w:abstractNum>
  <w:abstractNum w:abstractNumId="17" w15:restartNumberingAfterBreak="0">
    <w:nsid w:val="1CC72C13"/>
    <w:multiLevelType w:val="hybridMultilevel"/>
    <w:tmpl w:val="47A624CA"/>
    <w:lvl w:ilvl="0" w:tplc="10DAC9D4">
      <w:start w:val="12"/>
      <w:numFmt w:val="decimal"/>
      <w:lvlText w:val="%1."/>
      <w:lvlJc w:val="left"/>
      <w:pPr>
        <w:tabs>
          <w:tab w:val="num" w:pos="1444"/>
        </w:tabs>
        <w:ind w:left="1444" w:hanging="735"/>
      </w:pPr>
      <w:rPr>
        <w:rFonts w:hint="default"/>
        <w:u w:val="none"/>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18" w15:restartNumberingAfterBreak="0">
    <w:nsid w:val="1D197073"/>
    <w:multiLevelType w:val="hybridMultilevel"/>
    <w:tmpl w:val="8DAEBE20"/>
    <w:lvl w:ilvl="0" w:tplc="AC96AB14">
      <w:start w:val="1"/>
      <w:numFmt w:val="bullet"/>
      <w:lvlText w:val="-"/>
      <w:lvlJc w:val="left"/>
      <w:pPr>
        <w:ind w:left="2280" w:hanging="360"/>
      </w:pPr>
      <w:rPr>
        <w:rFonts w:ascii="Times New Roman" w:hAnsi="Times New Roman" w:cs="Times New Roman"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19" w15:restartNumberingAfterBreak="0">
    <w:nsid w:val="1DD70A0F"/>
    <w:multiLevelType w:val="multilevel"/>
    <w:tmpl w:val="2D30D516"/>
    <w:lvl w:ilvl="0">
      <w:start w:val="13"/>
      <w:numFmt w:val="decimal"/>
      <w:lvlText w:val="%1"/>
      <w:lvlJc w:val="left"/>
      <w:pPr>
        <w:tabs>
          <w:tab w:val="num" w:pos="885"/>
        </w:tabs>
        <w:ind w:left="885" w:hanging="885"/>
      </w:pPr>
      <w:rPr>
        <w:rFonts w:ascii="Arial" w:hAnsi="Arial" w:cs="Arial" w:hint="default"/>
        <w:b/>
        <w:bCs/>
        <w:u w:val="none"/>
      </w:rPr>
    </w:lvl>
    <w:lvl w:ilvl="1">
      <w:start w:val="1"/>
      <w:numFmt w:val="decimal"/>
      <w:lvlText w:val="%1.%2"/>
      <w:lvlJc w:val="left"/>
      <w:pPr>
        <w:tabs>
          <w:tab w:val="num" w:pos="2303"/>
        </w:tabs>
        <w:ind w:left="2303" w:hanging="885"/>
      </w:pPr>
      <w:rPr>
        <w:rFonts w:ascii="Arial" w:hAnsi="Arial" w:cs="Arial" w:hint="default"/>
        <w:b/>
        <w:bCs/>
        <w:u w:val="none"/>
      </w:rPr>
    </w:lvl>
    <w:lvl w:ilvl="2">
      <w:start w:val="1"/>
      <w:numFmt w:val="decimal"/>
      <w:lvlText w:val="%1.%2.%3"/>
      <w:lvlJc w:val="left"/>
      <w:pPr>
        <w:tabs>
          <w:tab w:val="num" w:pos="3721"/>
        </w:tabs>
        <w:ind w:left="3721" w:hanging="885"/>
      </w:pPr>
      <w:rPr>
        <w:rFonts w:ascii="Arial" w:hAnsi="Arial" w:cs="Arial" w:hint="default"/>
        <w:b/>
        <w:bCs/>
        <w:u w:val="none"/>
      </w:rPr>
    </w:lvl>
    <w:lvl w:ilvl="3">
      <w:start w:val="1"/>
      <w:numFmt w:val="decimal"/>
      <w:lvlText w:val="%1.%2.%3.%4"/>
      <w:lvlJc w:val="left"/>
      <w:pPr>
        <w:tabs>
          <w:tab w:val="num" w:pos="5139"/>
        </w:tabs>
        <w:ind w:left="5139" w:hanging="885"/>
      </w:pPr>
      <w:rPr>
        <w:rFonts w:ascii="Arial" w:hAnsi="Arial" w:cs="Arial" w:hint="default"/>
        <w:b/>
        <w:bCs/>
        <w:u w:val="none"/>
      </w:rPr>
    </w:lvl>
    <w:lvl w:ilvl="4">
      <w:start w:val="1"/>
      <w:numFmt w:val="decimal"/>
      <w:lvlText w:val="%1.%2.%3.%4.%5"/>
      <w:lvlJc w:val="left"/>
      <w:pPr>
        <w:tabs>
          <w:tab w:val="num" w:pos="6752"/>
        </w:tabs>
        <w:ind w:left="6752" w:hanging="1080"/>
      </w:pPr>
      <w:rPr>
        <w:rFonts w:ascii="Arial" w:hAnsi="Arial" w:cs="Arial" w:hint="default"/>
        <w:b/>
        <w:bCs/>
        <w:u w:val="none"/>
      </w:rPr>
    </w:lvl>
    <w:lvl w:ilvl="5">
      <w:start w:val="1"/>
      <w:numFmt w:val="decimal"/>
      <w:lvlText w:val="%1.%2.%3.%4.%5.%6"/>
      <w:lvlJc w:val="left"/>
      <w:pPr>
        <w:tabs>
          <w:tab w:val="num" w:pos="8170"/>
        </w:tabs>
        <w:ind w:left="8170" w:hanging="1080"/>
      </w:pPr>
      <w:rPr>
        <w:rFonts w:ascii="Arial" w:hAnsi="Arial" w:cs="Arial" w:hint="default"/>
        <w:b/>
        <w:bCs/>
        <w:u w:val="none"/>
      </w:rPr>
    </w:lvl>
    <w:lvl w:ilvl="6">
      <w:start w:val="1"/>
      <w:numFmt w:val="decimal"/>
      <w:lvlText w:val="%1.%2.%3.%4.%5.%6.%7"/>
      <w:lvlJc w:val="left"/>
      <w:pPr>
        <w:tabs>
          <w:tab w:val="num" w:pos="9948"/>
        </w:tabs>
        <w:ind w:left="9948" w:hanging="1440"/>
      </w:pPr>
      <w:rPr>
        <w:rFonts w:ascii="Arial" w:hAnsi="Arial" w:cs="Arial" w:hint="default"/>
        <w:b/>
        <w:bCs/>
        <w:u w:val="none"/>
      </w:rPr>
    </w:lvl>
    <w:lvl w:ilvl="7">
      <w:start w:val="1"/>
      <w:numFmt w:val="decimal"/>
      <w:lvlText w:val="%1.%2.%3.%4.%5.%6.%7.%8"/>
      <w:lvlJc w:val="left"/>
      <w:pPr>
        <w:tabs>
          <w:tab w:val="num" w:pos="11366"/>
        </w:tabs>
        <w:ind w:left="11366" w:hanging="1440"/>
      </w:pPr>
      <w:rPr>
        <w:rFonts w:ascii="Arial" w:hAnsi="Arial" w:cs="Arial" w:hint="default"/>
        <w:b/>
        <w:bCs/>
        <w:u w:val="none"/>
      </w:rPr>
    </w:lvl>
    <w:lvl w:ilvl="8">
      <w:start w:val="1"/>
      <w:numFmt w:val="decimal"/>
      <w:lvlText w:val="%1.%2.%3.%4.%5.%6.%7.%8.%9"/>
      <w:lvlJc w:val="left"/>
      <w:pPr>
        <w:tabs>
          <w:tab w:val="num" w:pos="13144"/>
        </w:tabs>
        <w:ind w:left="13144" w:hanging="1800"/>
      </w:pPr>
      <w:rPr>
        <w:rFonts w:ascii="Arial" w:hAnsi="Arial" w:cs="Arial" w:hint="default"/>
        <w:b/>
        <w:bCs/>
        <w:u w:val="none"/>
      </w:rPr>
    </w:lvl>
  </w:abstractNum>
  <w:abstractNum w:abstractNumId="20" w15:restartNumberingAfterBreak="0">
    <w:nsid w:val="1F2A3EE3"/>
    <w:multiLevelType w:val="multilevel"/>
    <w:tmpl w:val="0186DA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571"/>
        </w:tabs>
        <w:ind w:left="1571" w:hanging="360"/>
      </w:pPr>
      <w:rPr>
        <w:rFonts w:hint="default"/>
      </w:rPr>
    </w:lvl>
    <w:lvl w:ilvl="2">
      <w:start w:val="1"/>
      <w:numFmt w:val="decimal"/>
      <w:lvlText w:val="%1.%2.%3"/>
      <w:lvlJc w:val="left"/>
      <w:pPr>
        <w:tabs>
          <w:tab w:val="num" w:pos="3142"/>
        </w:tabs>
        <w:ind w:left="3142" w:hanging="720"/>
      </w:pPr>
      <w:rPr>
        <w:rFonts w:hint="default"/>
      </w:rPr>
    </w:lvl>
    <w:lvl w:ilvl="3">
      <w:start w:val="1"/>
      <w:numFmt w:val="decimal"/>
      <w:lvlText w:val="%1.%2.%3.%4"/>
      <w:lvlJc w:val="left"/>
      <w:pPr>
        <w:tabs>
          <w:tab w:val="num" w:pos="4713"/>
        </w:tabs>
        <w:ind w:left="4713" w:hanging="1080"/>
      </w:pPr>
      <w:rPr>
        <w:rFonts w:hint="default"/>
      </w:rPr>
    </w:lvl>
    <w:lvl w:ilvl="4">
      <w:start w:val="1"/>
      <w:numFmt w:val="decimal"/>
      <w:lvlText w:val="%1.%2.%3.%4.%5"/>
      <w:lvlJc w:val="left"/>
      <w:pPr>
        <w:tabs>
          <w:tab w:val="num" w:pos="5924"/>
        </w:tabs>
        <w:ind w:left="5924" w:hanging="1080"/>
      </w:pPr>
      <w:rPr>
        <w:rFonts w:hint="default"/>
      </w:rPr>
    </w:lvl>
    <w:lvl w:ilvl="5">
      <w:start w:val="1"/>
      <w:numFmt w:val="decimal"/>
      <w:lvlText w:val="%1.%2.%3.%4.%5.%6"/>
      <w:lvlJc w:val="left"/>
      <w:pPr>
        <w:tabs>
          <w:tab w:val="num" w:pos="7495"/>
        </w:tabs>
        <w:ind w:left="7495" w:hanging="1440"/>
      </w:pPr>
      <w:rPr>
        <w:rFonts w:hint="default"/>
      </w:rPr>
    </w:lvl>
    <w:lvl w:ilvl="6">
      <w:start w:val="1"/>
      <w:numFmt w:val="decimal"/>
      <w:lvlText w:val="%1.%2.%3.%4.%5.%6.%7"/>
      <w:lvlJc w:val="left"/>
      <w:pPr>
        <w:tabs>
          <w:tab w:val="num" w:pos="8706"/>
        </w:tabs>
        <w:ind w:left="8706" w:hanging="1440"/>
      </w:pPr>
      <w:rPr>
        <w:rFonts w:hint="default"/>
      </w:rPr>
    </w:lvl>
    <w:lvl w:ilvl="7">
      <w:start w:val="1"/>
      <w:numFmt w:val="decimal"/>
      <w:lvlText w:val="%1.%2.%3.%4.%5.%6.%7.%8"/>
      <w:lvlJc w:val="left"/>
      <w:pPr>
        <w:tabs>
          <w:tab w:val="num" w:pos="10277"/>
        </w:tabs>
        <w:ind w:left="10277" w:hanging="1800"/>
      </w:pPr>
      <w:rPr>
        <w:rFonts w:hint="default"/>
      </w:rPr>
    </w:lvl>
    <w:lvl w:ilvl="8">
      <w:start w:val="1"/>
      <w:numFmt w:val="decimal"/>
      <w:lvlText w:val="%1.%2.%3.%4.%5.%6.%7.%8.%9"/>
      <w:lvlJc w:val="left"/>
      <w:pPr>
        <w:tabs>
          <w:tab w:val="num" w:pos="11488"/>
        </w:tabs>
        <w:ind w:left="11488" w:hanging="1800"/>
      </w:pPr>
      <w:rPr>
        <w:rFonts w:hint="default"/>
      </w:rPr>
    </w:lvl>
  </w:abstractNum>
  <w:abstractNum w:abstractNumId="21" w15:restartNumberingAfterBreak="0">
    <w:nsid w:val="22787B69"/>
    <w:multiLevelType w:val="multilevel"/>
    <w:tmpl w:val="E49498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6007EF8"/>
    <w:multiLevelType w:val="hybridMultilevel"/>
    <w:tmpl w:val="AB5A2DD8"/>
    <w:lvl w:ilvl="0" w:tplc="0408000F">
      <w:start w:val="1"/>
      <w:numFmt w:val="decimal"/>
      <w:lvlText w:val="%1."/>
      <w:lvlJc w:val="left"/>
      <w:pPr>
        <w:tabs>
          <w:tab w:val="num" w:pos="1920"/>
        </w:tabs>
        <w:ind w:left="1920" w:hanging="360"/>
      </w:pPr>
    </w:lvl>
    <w:lvl w:ilvl="1" w:tplc="04080019">
      <w:start w:val="1"/>
      <w:numFmt w:val="lowerLetter"/>
      <w:lvlText w:val="%2."/>
      <w:lvlJc w:val="left"/>
      <w:pPr>
        <w:tabs>
          <w:tab w:val="num" w:pos="2640"/>
        </w:tabs>
        <w:ind w:left="2640" w:hanging="360"/>
      </w:pPr>
    </w:lvl>
    <w:lvl w:ilvl="2" w:tplc="0408001B">
      <w:start w:val="1"/>
      <w:numFmt w:val="lowerRoman"/>
      <w:lvlText w:val="%3."/>
      <w:lvlJc w:val="right"/>
      <w:pPr>
        <w:tabs>
          <w:tab w:val="num" w:pos="3360"/>
        </w:tabs>
        <w:ind w:left="3360" w:hanging="180"/>
      </w:pPr>
    </w:lvl>
    <w:lvl w:ilvl="3" w:tplc="0408000F">
      <w:start w:val="1"/>
      <w:numFmt w:val="decimal"/>
      <w:lvlText w:val="%4."/>
      <w:lvlJc w:val="left"/>
      <w:pPr>
        <w:tabs>
          <w:tab w:val="num" w:pos="4080"/>
        </w:tabs>
        <w:ind w:left="4080" w:hanging="360"/>
      </w:pPr>
    </w:lvl>
    <w:lvl w:ilvl="4" w:tplc="04080019">
      <w:start w:val="1"/>
      <w:numFmt w:val="lowerLetter"/>
      <w:lvlText w:val="%5."/>
      <w:lvlJc w:val="left"/>
      <w:pPr>
        <w:tabs>
          <w:tab w:val="num" w:pos="4800"/>
        </w:tabs>
        <w:ind w:left="4800" w:hanging="360"/>
      </w:pPr>
    </w:lvl>
    <w:lvl w:ilvl="5" w:tplc="0408001B">
      <w:start w:val="1"/>
      <w:numFmt w:val="lowerRoman"/>
      <w:lvlText w:val="%6."/>
      <w:lvlJc w:val="right"/>
      <w:pPr>
        <w:tabs>
          <w:tab w:val="num" w:pos="5520"/>
        </w:tabs>
        <w:ind w:left="5520" w:hanging="180"/>
      </w:pPr>
    </w:lvl>
    <w:lvl w:ilvl="6" w:tplc="0408000F">
      <w:start w:val="1"/>
      <w:numFmt w:val="decimal"/>
      <w:lvlText w:val="%7."/>
      <w:lvlJc w:val="left"/>
      <w:pPr>
        <w:tabs>
          <w:tab w:val="num" w:pos="6240"/>
        </w:tabs>
        <w:ind w:left="6240" w:hanging="360"/>
      </w:pPr>
    </w:lvl>
    <w:lvl w:ilvl="7" w:tplc="04080019">
      <w:start w:val="1"/>
      <w:numFmt w:val="lowerLetter"/>
      <w:lvlText w:val="%8."/>
      <w:lvlJc w:val="left"/>
      <w:pPr>
        <w:tabs>
          <w:tab w:val="num" w:pos="6960"/>
        </w:tabs>
        <w:ind w:left="6960" w:hanging="360"/>
      </w:pPr>
    </w:lvl>
    <w:lvl w:ilvl="8" w:tplc="0408001B">
      <w:start w:val="1"/>
      <w:numFmt w:val="lowerRoman"/>
      <w:lvlText w:val="%9."/>
      <w:lvlJc w:val="right"/>
      <w:pPr>
        <w:tabs>
          <w:tab w:val="num" w:pos="7680"/>
        </w:tabs>
        <w:ind w:left="7680" w:hanging="180"/>
      </w:pPr>
    </w:lvl>
  </w:abstractNum>
  <w:abstractNum w:abstractNumId="23" w15:restartNumberingAfterBreak="0">
    <w:nsid w:val="2AF702CE"/>
    <w:multiLevelType w:val="hybridMultilevel"/>
    <w:tmpl w:val="8EE684E8"/>
    <w:lvl w:ilvl="0" w:tplc="2F5097EA">
      <w:start w:val="1"/>
      <w:numFmt w:val="decimal"/>
      <w:lvlText w:val="%1."/>
      <w:lvlJc w:val="left"/>
      <w:pPr>
        <w:tabs>
          <w:tab w:val="num" w:pos="1391"/>
        </w:tabs>
        <w:ind w:left="1391" w:hanging="360"/>
      </w:pPr>
      <w:rPr>
        <w:rFonts w:hint="default"/>
      </w:rPr>
    </w:lvl>
    <w:lvl w:ilvl="1" w:tplc="04080019">
      <w:start w:val="1"/>
      <w:numFmt w:val="lowerLetter"/>
      <w:lvlText w:val="%2."/>
      <w:lvlJc w:val="left"/>
      <w:pPr>
        <w:tabs>
          <w:tab w:val="num" w:pos="2111"/>
        </w:tabs>
        <w:ind w:left="2111" w:hanging="360"/>
      </w:pPr>
    </w:lvl>
    <w:lvl w:ilvl="2" w:tplc="0408001B">
      <w:start w:val="1"/>
      <w:numFmt w:val="lowerRoman"/>
      <w:lvlText w:val="%3."/>
      <w:lvlJc w:val="right"/>
      <w:pPr>
        <w:tabs>
          <w:tab w:val="num" w:pos="2831"/>
        </w:tabs>
        <w:ind w:left="2831" w:hanging="180"/>
      </w:pPr>
    </w:lvl>
    <w:lvl w:ilvl="3" w:tplc="0408000F">
      <w:start w:val="1"/>
      <w:numFmt w:val="decimal"/>
      <w:lvlText w:val="%4."/>
      <w:lvlJc w:val="left"/>
      <w:pPr>
        <w:tabs>
          <w:tab w:val="num" w:pos="3551"/>
        </w:tabs>
        <w:ind w:left="3551" w:hanging="360"/>
      </w:pPr>
    </w:lvl>
    <w:lvl w:ilvl="4" w:tplc="04080019">
      <w:start w:val="1"/>
      <w:numFmt w:val="lowerLetter"/>
      <w:lvlText w:val="%5."/>
      <w:lvlJc w:val="left"/>
      <w:pPr>
        <w:tabs>
          <w:tab w:val="num" w:pos="4271"/>
        </w:tabs>
        <w:ind w:left="4271" w:hanging="360"/>
      </w:pPr>
    </w:lvl>
    <w:lvl w:ilvl="5" w:tplc="0408001B">
      <w:start w:val="1"/>
      <w:numFmt w:val="lowerRoman"/>
      <w:lvlText w:val="%6."/>
      <w:lvlJc w:val="right"/>
      <w:pPr>
        <w:tabs>
          <w:tab w:val="num" w:pos="4991"/>
        </w:tabs>
        <w:ind w:left="4991" w:hanging="180"/>
      </w:pPr>
    </w:lvl>
    <w:lvl w:ilvl="6" w:tplc="0408000F">
      <w:start w:val="1"/>
      <w:numFmt w:val="decimal"/>
      <w:lvlText w:val="%7."/>
      <w:lvlJc w:val="left"/>
      <w:pPr>
        <w:tabs>
          <w:tab w:val="num" w:pos="5711"/>
        </w:tabs>
        <w:ind w:left="5711" w:hanging="360"/>
      </w:pPr>
    </w:lvl>
    <w:lvl w:ilvl="7" w:tplc="04080019">
      <w:start w:val="1"/>
      <w:numFmt w:val="lowerLetter"/>
      <w:lvlText w:val="%8."/>
      <w:lvlJc w:val="left"/>
      <w:pPr>
        <w:tabs>
          <w:tab w:val="num" w:pos="6431"/>
        </w:tabs>
        <w:ind w:left="6431" w:hanging="360"/>
      </w:pPr>
    </w:lvl>
    <w:lvl w:ilvl="8" w:tplc="0408001B">
      <w:start w:val="1"/>
      <w:numFmt w:val="lowerRoman"/>
      <w:lvlText w:val="%9."/>
      <w:lvlJc w:val="right"/>
      <w:pPr>
        <w:tabs>
          <w:tab w:val="num" w:pos="7151"/>
        </w:tabs>
        <w:ind w:left="7151" w:hanging="180"/>
      </w:pPr>
    </w:lvl>
  </w:abstractNum>
  <w:abstractNum w:abstractNumId="24" w15:restartNumberingAfterBreak="0">
    <w:nsid w:val="2B5930A2"/>
    <w:multiLevelType w:val="hybridMultilevel"/>
    <w:tmpl w:val="AACAAA54"/>
    <w:lvl w:ilvl="0" w:tplc="980CA24E">
      <w:start w:val="1"/>
      <w:numFmt w:val="upperRoman"/>
      <w:lvlText w:val="%1."/>
      <w:lvlJc w:val="left"/>
      <w:pPr>
        <w:tabs>
          <w:tab w:val="num" w:pos="3585"/>
        </w:tabs>
        <w:ind w:left="3585" w:hanging="360"/>
      </w:pPr>
      <w:rPr>
        <w:rFonts w:hint="default"/>
        <w:b/>
        <w:bCs/>
        <w:color w:val="auto"/>
      </w:rPr>
    </w:lvl>
    <w:lvl w:ilvl="1" w:tplc="5BDC9E6E">
      <w:start w:val="6"/>
      <w:numFmt w:val="decimal"/>
      <w:lvlText w:val="%2."/>
      <w:lvlJc w:val="left"/>
      <w:pPr>
        <w:tabs>
          <w:tab w:val="num" w:pos="1785"/>
        </w:tabs>
        <w:ind w:left="1785" w:hanging="705"/>
      </w:pPr>
      <w:rPr>
        <w:rFonts w:hint="default"/>
      </w:rPr>
    </w:lvl>
    <w:lvl w:ilvl="2" w:tplc="05CE1EB2">
      <w:start w:val="14"/>
      <w:numFmt w:val="bullet"/>
      <w:lvlText w:val="-"/>
      <w:lvlJc w:val="left"/>
      <w:pPr>
        <w:ind w:left="2340" w:hanging="360"/>
      </w:pPr>
      <w:rPr>
        <w:rFonts w:ascii="Times New Roman" w:eastAsia="Times New Roman" w:hAnsi="Times New Roman" w:cs="Times New Roman" w:hint="default"/>
      </w:rPr>
    </w:lvl>
    <w:lvl w:ilvl="3" w:tplc="DAF46390">
      <w:start w:val="1"/>
      <w:numFmt w:val="decimal"/>
      <w:lvlText w:val="%4."/>
      <w:lvlJc w:val="left"/>
      <w:pPr>
        <w:tabs>
          <w:tab w:val="num" w:pos="786"/>
        </w:tabs>
        <w:ind w:left="786" w:hanging="360"/>
      </w:pPr>
      <w:rPr>
        <w:rFonts w:hint="default"/>
        <w:b w:val="0"/>
        <w:bCs/>
        <w:i w:val="0"/>
        <w:color w:val="auto"/>
      </w:rPr>
    </w:lvl>
    <w:lvl w:ilvl="4" w:tplc="04080019">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2BC861FE"/>
    <w:multiLevelType w:val="hybridMultilevel"/>
    <w:tmpl w:val="1EB0CDD0"/>
    <w:lvl w:ilvl="0" w:tplc="96329E08">
      <w:start w:val="8"/>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ED2624E"/>
    <w:multiLevelType w:val="hybridMultilevel"/>
    <w:tmpl w:val="A41E9CEC"/>
    <w:lvl w:ilvl="0" w:tplc="050AD296">
      <w:numFmt w:val="bullet"/>
      <w:lvlText w:val="-"/>
      <w:lvlJc w:val="left"/>
      <w:pPr>
        <w:ind w:left="1440" w:hanging="360"/>
      </w:pPr>
      <w:rPr>
        <w:rFonts w:ascii="Times New Roman" w:eastAsia="Times New Roman" w:hAnsi="Times New Roman" w:cs="Times New Roman" w:hint="default"/>
      </w:rPr>
    </w:lvl>
    <w:lvl w:ilvl="1" w:tplc="04080001">
      <w:start w:val="1"/>
      <w:numFmt w:val="bullet"/>
      <w:lvlText w:val=""/>
      <w:lvlJc w:val="left"/>
      <w:pPr>
        <w:ind w:left="2160" w:hanging="360"/>
      </w:pPr>
      <w:rPr>
        <w:rFonts w:ascii="Symbol" w:hAnsi="Symbol"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2FA4583A"/>
    <w:multiLevelType w:val="hybridMultilevel"/>
    <w:tmpl w:val="0562E01C"/>
    <w:lvl w:ilvl="0" w:tplc="73E0D592">
      <w:start w:val="1"/>
      <w:numFmt w:val="decimal"/>
      <w:lvlText w:val="%1."/>
      <w:lvlJc w:val="left"/>
      <w:pPr>
        <w:tabs>
          <w:tab w:val="num" w:pos="2360"/>
        </w:tabs>
        <w:ind w:left="2360" w:hanging="375"/>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8" w15:restartNumberingAfterBreak="0">
    <w:nsid w:val="30A15D4C"/>
    <w:multiLevelType w:val="hybridMultilevel"/>
    <w:tmpl w:val="95822F7E"/>
    <w:lvl w:ilvl="0" w:tplc="980CA24E">
      <w:start w:val="1"/>
      <w:numFmt w:val="upperRoman"/>
      <w:lvlText w:val="%1."/>
      <w:lvlJc w:val="left"/>
      <w:pPr>
        <w:tabs>
          <w:tab w:val="num" w:pos="3585"/>
        </w:tabs>
        <w:ind w:left="3585" w:hanging="360"/>
      </w:pPr>
      <w:rPr>
        <w:rFonts w:hint="default"/>
        <w:b/>
        <w:bCs/>
        <w:color w:val="auto"/>
      </w:rPr>
    </w:lvl>
    <w:lvl w:ilvl="1" w:tplc="FEB882DC">
      <w:start w:val="1"/>
      <w:numFmt w:val="decimal"/>
      <w:lvlText w:val="%2."/>
      <w:lvlJc w:val="left"/>
      <w:pPr>
        <w:tabs>
          <w:tab w:val="num" w:pos="2145"/>
        </w:tabs>
        <w:ind w:left="2145" w:hanging="360"/>
      </w:pPr>
      <w:rPr>
        <w:rFonts w:ascii="Times New Roman" w:eastAsia="Times New Roman" w:hAnsi="Times New Roman" w:hint="default"/>
        <w:b/>
        <w:bCs/>
        <w:color w:val="auto"/>
      </w:rPr>
    </w:lvl>
    <w:lvl w:ilvl="2" w:tplc="0408001B">
      <w:start w:val="1"/>
      <w:numFmt w:val="lowerRoman"/>
      <w:lvlText w:val="%3."/>
      <w:lvlJc w:val="right"/>
      <w:pPr>
        <w:tabs>
          <w:tab w:val="num" w:pos="2865"/>
        </w:tabs>
        <w:ind w:left="2865" w:hanging="180"/>
      </w:pPr>
    </w:lvl>
    <w:lvl w:ilvl="3" w:tplc="A61E480A">
      <w:start w:val="1"/>
      <w:numFmt w:val="decimal"/>
      <w:lvlText w:val="%4."/>
      <w:lvlJc w:val="left"/>
      <w:pPr>
        <w:tabs>
          <w:tab w:val="num" w:pos="3585"/>
        </w:tabs>
        <w:ind w:left="3585" w:hanging="360"/>
      </w:pPr>
      <w:rPr>
        <w:rFonts w:hint="default"/>
        <w:b w:val="0"/>
        <w:bCs/>
        <w:color w:val="auto"/>
      </w:rPr>
    </w:lvl>
    <w:lvl w:ilvl="4" w:tplc="04080019">
      <w:start w:val="1"/>
      <w:numFmt w:val="lowerLetter"/>
      <w:lvlText w:val="%5."/>
      <w:lvlJc w:val="left"/>
      <w:pPr>
        <w:tabs>
          <w:tab w:val="num" w:pos="4305"/>
        </w:tabs>
        <w:ind w:left="4305" w:hanging="360"/>
      </w:pPr>
      <w:rPr>
        <w:rFonts w:hint="default"/>
        <w:b/>
        <w:bCs/>
        <w:color w:val="auto"/>
      </w:rPr>
    </w:lvl>
    <w:lvl w:ilvl="5" w:tplc="0408001B">
      <w:start w:val="1"/>
      <w:numFmt w:val="lowerRoman"/>
      <w:lvlText w:val="%6."/>
      <w:lvlJc w:val="right"/>
      <w:pPr>
        <w:tabs>
          <w:tab w:val="num" w:pos="5025"/>
        </w:tabs>
        <w:ind w:left="5025" w:hanging="180"/>
      </w:pPr>
    </w:lvl>
    <w:lvl w:ilvl="6" w:tplc="0408000F">
      <w:start w:val="1"/>
      <w:numFmt w:val="decimal"/>
      <w:lvlText w:val="%7."/>
      <w:lvlJc w:val="left"/>
      <w:pPr>
        <w:tabs>
          <w:tab w:val="num" w:pos="5745"/>
        </w:tabs>
        <w:ind w:left="5745" w:hanging="360"/>
      </w:pPr>
    </w:lvl>
    <w:lvl w:ilvl="7" w:tplc="04080019">
      <w:start w:val="1"/>
      <w:numFmt w:val="lowerLetter"/>
      <w:lvlText w:val="%8."/>
      <w:lvlJc w:val="left"/>
      <w:pPr>
        <w:tabs>
          <w:tab w:val="num" w:pos="6465"/>
        </w:tabs>
        <w:ind w:left="6465" w:hanging="360"/>
      </w:pPr>
    </w:lvl>
    <w:lvl w:ilvl="8" w:tplc="0408001B">
      <w:start w:val="1"/>
      <w:numFmt w:val="lowerRoman"/>
      <w:lvlText w:val="%9."/>
      <w:lvlJc w:val="right"/>
      <w:pPr>
        <w:tabs>
          <w:tab w:val="num" w:pos="7185"/>
        </w:tabs>
        <w:ind w:left="7185" w:hanging="180"/>
      </w:pPr>
    </w:lvl>
  </w:abstractNum>
  <w:abstractNum w:abstractNumId="29" w15:restartNumberingAfterBreak="0">
    <w:nsid w:val="30F61430"/>
    <w:multiLevelType w:val="hybridMultilevel"/>
    <w:tmpl w:val="AB5A2DD8"/>
    <w:lvl w:ilvl="0" w:tplc="0408000F">
      <w:start w:val="1"/>
      <w:numFmt w:val="decimal"/>
      <w:lvlText w:val="%1."/>
      <w:lvlJc w:val="left"/>
      <w:pPr>
        <w:tabs>
          <w:tab w:val="num" w:pos="1920"/>
        </w:tabs>
        <w:ind w:left="1920" w:hanging="360"/>
      </w:pPr>
    </w:lvl>
    <w:lvl w:ilvl="1" w:tplc="04080019">
      <w:start w:val="1"/>
      <w:numFmt w:val="lowerLetter"/>
      <w:lvlText w:val="%2."/>
      <w:lvlJc w:val="left"/>
      <w:pPr>
        <w:tabs>
          <w:tab w:val="num" w:pos="2640"/>
        </w:tabs>
        <w:ind w:left="2640" w:hanging="360"/>
      </w:pPr>
    </w:lvl>
    <w:lvl w:ilvl="2" w:tplc="0408001B">
      <w:start w:val="1"/>
      <w:numFmt w:val="lowerRoman"/>
      <w:lvlText w:val="%3."/>
      <w:lvlJc w:val="right"/>
      <w:pPr>
        <w:tabs>
          <w:tab w:val="num" w:pos="3360"/>
        </w:tabs>
        <w:ind w:left="3360" w:hanging="180"/>
      </w:pPr>
    </w:lvl>
    <w:lvl w:ilvl="3" w:tplc="0408000F">
      <w:start w:val="1"/>
      <w:numFmt w:val="decimal"/>
      <w:lvlText w:val="%4."/>
      <w:lvlJc w:val="left"/>
      <w:pPr>
        <w:tabs>
          <w:tab w:val="num" w:pos="4080"/>
        </w:tabs>
        <w:ind w:left="4080" w:hanging="360"/>
      </w:pPr>
    </w:lvl>
    <w:lvl w:ilvl="4" w:tplc="04080019">
      <w:start w:val="1"/>
      <w:numFmt w:val="lowerLetter"/>
      <w:lvlText w:val="%5."/>
      <w:lvlJc w:val="left"/>
      <w:pPr>
        <w:tabs>
          <w:tab w:val="num" w:pos="4800"/>
        </w:tabs>
        <w:ind w:left="4800" w:hanging="360"/>
      </w:pPr>
    </w:lvl>
    <w:lvl w:ilvl="5" w:tplc="0408001B">
      <w:start w:val="1"/>
      <w:numFmt w:val="lowerRoman"/>
      <w:lvlText w:val="%6."/>
      <w:lvlJc w:val="right"/>
      <w:pPr>
        <w:tabs>
          <w:tab w:val="num" w:pos="5520"/>
        </w:tabs>
        <w:ind w:left="5520" w:hanging="180"/>
      </w:pPr>
    </w:lvl>
    <w:lvl w:ilvl="6" w:tplc="0408000F">
      <w:start w:val="1"/>
      <w:numFmt w:val="decimal"/>
      <w:lvlText w:val="%7."/>
      <w:lvlJc w:val="left"/>
      <w:pPr>
        <w:tabs>
          <w:tab w:val="num" w:pos="6240"/>
        </w:tabs>
        <w:ind w:left="6240" w:hanging="360"/>
      </w:pPr>
    </w:lvl>
    <w:lvl w:ilvl="7" w:tplc="04080019">
      <w:start w:val="1"/>
      <w:numFmt w:val="lowerLetter"/>
      <w:lvlText w:val="%8."/>
      <w:lvlJc w:val="left"/>
      <w:pPr>
        <w:tabs>
          <w:tab w:val="num" w:pos="6960"/>
        </w:tabs>
        <w:ind w:left="6960" w:hanging="360"/>
      </w:pPr>
    </w:lvl>
    <w:lvl w:ilvl="8" w:tplc="0408001B">
      <w:start w:val="1"/>
      <w:numFmt w:val="lowerRoman"/>
      <w:lvlText w:val="%9."/>
      <w:lvlJc w:val="right"/>
      <w:pPr>
        <w:tabs>
          <w:tab w:val="num" w:pos="7680"/>
        </w:tabs>
        <w:ind w:left="7680" w:hanging="180"/>
      </w:pPr>
    </w:lvl>
  </w:abstractNum>
  <w:abstractNum w:abstractNumId="30" w15:restartNumberingAfterBreak="0">
    <w:nsid w:val="3218069F"/>
    <w:multiLevelType w:val="hybridMultilevel"/>
    <w:tmpl w:val="670817B2"/>
    <w:lvl w:ilvl="0" w:tplc="B61E2E9C">
      <w:start w:val="2"/>
      <w:numFmt w:val="decimal"/>
      <w:lvlText w:val="%1"/>
      <w:lvlJc w:val="left"/>
      <w:pPr>
        <w:tabs>
          <w:tab w:val="num" w:pos="2280"/>
        </w:tabs>
        <w:ind w:left="22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376C6054"/>
    <w:multiLevelType w:val="multilevel"/>
    <w:tmpl w:val="A2EC9EFA"/>
    <w:lvl w:ilvl="0">
      <w:start w:val="1"/>
      <w:numFmt w:val="decimal"/>
      <w:lvlText w:val="%1"/>
      <w:lvlJc w:val="left"/>
      <w:pPr>
        <w:tabs>
          <w:tab w:val="num" w:pos="600"/>
        </w:tabs>
        <w:ind w:left="600" w:hanging="600"/>
      </w:pPr>
      <w:rPr>
        <w:rFonts w:hint="default"/>
        <w:u w:val="none"/>
      </w:rPr>
    </w:lvl>
    <w:lvl w:ilvl="1">
      <w:start w:val="9"/>
      <w:numFmt w:val="decimal"/>
      <w:lvlText w:val="%1.%2"/>
      <w:lvlJc w:val="left"/>
      <w:pPr>
        <w:tabs>
          <w:tab w:val="num" w:pos="1590"/>
        </w:tabs>
        <w:ind w:left="1590" w:hanging="600"/>
      </w:pPr>
      <w:rPr>
        <w:rFonts w:hint="default"/>
        <w:u w:val="none"/>
      </w:rPr>
    </w:lvl>
    <w:lvl w:ilvl="2">
      <w:start w:val="1"/>
      <w:numFmt w:val="decimal"/>
      <w:lvlText w:val="%1.%2.%3"/>
      <w:lvlJc w:val="left"/>
      <w:pPr>
        <w:tabs>
          <w:tab w:val="num" w:pos="2700"/>
        </w:tabs>
        <w:ind w:left="2700" w:hanging="720"/>
      </w:pPr>
      <w:rPr>
        <w:rFonts w:hint="default"/>
        <w:u w:val="none"/>
      </w:rPr>
    </w:lvl>
    <w:lvl w:ilvl="3">
      <w:start w:val="1"/>
      <w:numFmt w:val="decimal"/>
      <w:lvlText w:val="%1.%2.%3.%4"/>
      <w:lvlJc w:val="left"/>
      <w:pPr>
        <w:tabs>
          <w:tab w:val="num" w:pos="3690"/>
        </w:tabs>
        <w:ind w:left="3690" w:hanging="720"/>
      </w:pPr>
      <w:rPr>
        <w:rFonts w:hint="default"/>
        <w:u w:val="none"/>
      </w:rPr>
    </w:lvl>
    <w:lvl w:ilvl="4">
      <w:start w:val="1"/>
      <w:numFmt w:val="decimal"/>
      <w:lvlText w:val="%1.%2.%3.%4.%5"/>
      <w:lvlJc w:val="left"/>
      <w:pPr>
        <w:tabs>
          <w:tab w:val="num" w:pos="5040"/>
        </w:tabs>
        <w:ind w:left="5040" w:hanging="1080"/>
      </w:pPr>
      <w:rPr>
        <w:rFonts w:hint="default"/>
        <w:u w:val="none"/>
      </w:rPr>
    </w:lvl>
    <w:lvl w:ilvl="5">
      <w:start w:val="1"/>
      <w:numFmt w:val="decimal"/>
      <w:lvlText w:val="%1.%2.%3.%4.%5.%6"/>
      <w:lvlJc w:val="left"/>
      <w:pPr>
        <w:tabs>
          <w:tab w:val="num" w:pos="6030"/>
        </w:tabs>
        <w:ind w:left="6030" w:hanging="1080"/>
      </w:pPr>
      <w:rPr>
        <w:rFonts w:hint="default"/>
        <w:u w:val="none"/>
      </w:rPr>
    </w:lvl>
    <w:lvl w:ilvl="6">
      <w:start w:val="1"/>
      <w:numFmt w:val="decimal"/>
      <w:lvlText w:val="%1.%2.%3.%4.%5.%6.%7"/>
      <w:lvlJc w:val="left"/>
      <w:pPr>
        <w:tabs>
          <w:tab w:val="num" w:pos="7380"/>
        </w:tabs>
        <w:ind w:left="7380" w:hanging="1440"/>
      </w:pPr>
      <w:rPr>
        <w:rFonts w:hint="default"/>
        <w:u w:val="none"/>
      </w:rPr>
    </w:lvl>
    <w:lvl w:ilvl="7">
      <w:start w:val="1"/>
      <w:numFmt w:val="decimal"/>
      <w:lvlText w:val="%1.%2.%3.%4.%5.%6.%7.%8"/>
      <w:lvlJc w:val="left"/>
      <w:pPr>
        <w:tabs>
          <w:tab w:val="num" w:pos="8370"/>
        </w:tabs>
        <w:ind w:left="8370" w:hanging="1440"/>
      </w:pPr>
      <w:rPr>
        <w:rFonts w:hint="default"/>
        <w:u w:val="none"/>
      </w:rPr>
    </w:lvl>
    <w:lvl w:ilvl="8">
      <w:start w:val="1"/>
      <w:numFmt w:val="decimal"/>
      <w:lvlText w:val="%1.%2.%3.%4.%5.%6.%7.%8.%9"/>
      <w:lvlJc w:val="left"/>
      <w:pPr>
        <w:tabs>
          <w:tab w:val="num" w:pos="9720"/>
        </w:tabs>
        <w:ind w:left="9720" w:hanging="1800"/>
      </w:pPr>
      <w:rPr>
        <w:rFonts w:hint="default"/>
        <w:u w:val="none"/>
      </w:rPr>
    </w:lvl>
  </w:abstractNum>
  <w:abstractNum w:abstractNumId="32" w15:restartNumberingAfterBreak="0">
    <w:nsid w:val="3900661A"/>
    <w:multiLevelType w:val="hybridMultilevel"/>
    <w:tmpl w:val="126650C4"/>
    <w:lvl w:ilvl="0" w:tplc="A86A5D84">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15:restartNumberingAfterBreak="0">
    <w:nsid w:val="3FFC5C13"/>
    <w:multiLevelType w:val="hybridMultilevel"/>
    <w:tmpl w:val="0D8AD2BA"/>
    <w:lvl w:ilvl="0" w:tplc="FE50D586">
      <w:start w:val="1"/>
      <w:numFmt w:val="decimal"/>
      <w:lvlText w:val="%1."/>
      <w:lvlJc w:val="left"/>
      <w:pPr>
        <w:tabs>
          <w:tab w:val="num" w:pos="1794"/>
        </w:tabs>
        <w:ind w:left="1794" w:hanging="360"/>
      </w:pPr>
      <w:rPr>
        <w:rFonts w:hint="default"/>
      </w:rPr>
    </w:lvl>
    <w:lvl w:ilvl="1" w:tplc="04080019">
      <w:start w:val="1"/>
      <w:numFmt w:val="lowerLetter"/>
      <w:lvlText w:val="%2."/>
      <w:lvlJc w:val="left"/>
      <w:pPr>
        <w:tabs>
          <w:tab w:val="num" w:pos="2514"/>
        </w:tabs>
        <w:ind w:left="2514" w:hanging="360"/>
      </w:pPr>
    </w:lvl>
    <w:lvl w:ilvl="2" w:tplc="0408001B">
      <w:start w:val="1"/>
      <w:numFmt w:val="lowerRoman"/>
      <w:lvlText w:val="%3."/>
      <w:lvlJc w:val="right"/>
      <w:pPr>
        <w:tabs>
          <w:tab w:val="num" w:pos="3234"/>
        </w:tabs>
        <w:ind w:left="3234" w:hanging="180"/>
      </w:pPr>
    </w:lvl>
    <w:lvl w:ilvl="3" w:tplc="0408000F">
      <w:start w:val="1"/>
      <w:numFmt w:val="decimal"/>
      <w:lvlText w:val="%4."/>
      <w:lvlJc w:val="left"/>
      <w:pPr>
        <w:tabs>
          <w:tab w:val="num" w:pos="3954"/>
        </w:tabs>
        <w:ind w:left="3954" w:hanging="360"/>
      </w:pPr>
    </w:lvl>
    <w:lvl w:ilvl="4" w:tplc="04080019">
      <w:start w:val="1"/>
      <w:numFmt w:val="lowerLetter"/>
      <w:lvlText w:val="%5."/>
      <w:lvlJc w:val="left"/>
      <w:pPr>
        <w:tabs>
          <w:tab w:val="num" w:pos="4674"/>
        </w:tabs>
        <w:ind w:left="4674" w:hanging="360"/>
      </w:pPr>
    </w:lvl>
    <w:lvl w:ilvl="5" w:tplc="0408001B">
      <w:start w:val="1"/>
      <w:numFmt w:val="lowerRoman"/>
      <w:lvlText w:val="%6."/>
      <w:lvlJc w:val="right"/>
      <w:pPr>
        <w:tabs>
          <w:tab w:val="num" w:pos="5394"/>
        </w:tabs>
        <w:ind w:left="5394" w:hanging="180"/>
      </w:pPr>
    </w:lvl>
    <w:lvl w:ilvl="6" w:tplc="0408000F">
      <w:start w:val="1"/>
      <w:numFmt w:val="decimal"/>
      <w:lvlText w:val="%7."/>
      <w:lvlJc w:val="left"/>
      <w:pPr>
        <w:tabs>
          <w:tab w:val="num" w:pos="6114"/>
        </w:tabs>
        <w:ind w:left="6114" w:hanging="360"/>
      </w:pPr>
    </w:lvl>
    <w:lvl w:ilvl="7" w:tplc="04080019">
      <w:start w:val="1"/>
      <w:numFmt w:val="lowerLetter"/>
      <w:lvlText w:val="%8."/>
      <w:lvlJc w:val="left"/>
      <w:pPr>
        <w:tabs>
          <w:tab w:val="num" w:pos="6834"/>
        </w:tabs>
        <w:ind w:left="6834" w:hanging="360"/>
      </w:pPr>
    </w:lvl>
    <w:lvl w:ilvl="8" w:tplc="0408001B">
      <w:start w:val="1"/>
      <w:numFmt w:val="lowerRoman"/>
      <w:lvlText w:val="%9."/>
      <w:lvlJc w:val="right"/>
      <w:pPr>
        <w:tabs>
          <w:tab w:val="num" w:pos="7554"/>
        </w:tabs>
        <w:ind w:left="7554" w:hanging="180"/>
      </w:pPr>
    </w:lvl>
  </w:abstractNum>
  <w:abstractNum w:abstractNumId="34" w15:restartNumberingAfterBreak="0">
    <w:nsid w:val="41BB6AF2"/>
    <w:multiLevelType w:val="hybridMultilevel"/>
    <w:tmpl w:val="11E8618A"/>
    <w:lvl w:ilvl="0" w:tplc="05CE1EB2">
      <w:start w:val="14"/>
      <w:numFmt w:val="bullet"/>
      <w:lvlText w:val="-"/>
      <w:lvlJc w:val="left"/>
      <w:pPr>
        <w:ind w:left="1800" w:hanging="360"/>
      </w:pPr>
      <w:rPr>
        <w:rFonts w:ascii="Times New Roman" w:eastAsia="Times New Roman" w:hAnsi="Times New Roman" w:cs="Times New Roman"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5" w15:restartNumberingAfterBreak="0">
    <w:nsid w:val="41E64674"/>
    <w:multiLevelType w:val="hybridMultilevel"/>
    <w:tmpl w:val="187A4BDC"/>
    <w:lvl w:ilvl="0" w:tplc="A86A5D84">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15:restartNumberingAfterBreak="0">
    <w:nsid w:val="4225487F"/>
    <w:multiLevelType w:val="multilevel"/>
    <w:tmpl w:val="0186DA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571"/>
        </w:tabs>
        <w:ind w:left="1571" w:hanging="360"/>
      </w:pPr>
      <w:rPr>
        <w:rFonts w:hint="default"/>
      </w:rPr>
    </w:lvl>
    <w:lvl w:ilvl="2">
      <w:start w:val="1"/>
      <w:numFmt w:val="decimal"/>
      <w:lvlText w:val="%1.%2.%3"/>
      <w:lvlJc w:val="left"/>
      <w:pPr>
        <w:tabs>
          <w:tab w:val="num" w:pos="3142"/>
        </w:tabs>
        <w:ind w:left="3142" w:hanging="720"/>
      </w:pPr>
      <w:rPr>
        <w:rFonts w:hint="default"/>
      </w:rPr>
    </w:lvl>
    <w:lvl w:ilvl="3">
      <w:start w:val="1"/>
      <w:numFmt w:val="decimal"/>
      <w:lvlText w:val="%1.%2.%3.%4"/>
      <w:lvlJc w:val="left"/>
      <w:pPr>
        <w:tabs>
          <w:tab w:val="num" w:pos="4713"/>
        </w:tabs>
        <w:ind w:left="4713" w:hanging="1080"/>
      </w:pPr>
      <w:rPr>
        <w:rFonts w:hint="default"/>
      </w:rPr>
    </w:lvl>
    <w:lvl w:ilvl="4">
      <w:start w:val="1"/>
      <w:numFmt w:val="decimal"/>
      <w:lvlText w:val="%1.%2.%3.%4.%5"/>
      <w:lvlJc w:val="left"/>
      <w:pPr>
        <w:tabs>
          <w:tab w:val="num" w:pos="5924"/>
        </w:tabs>
        <w:ind w:left="5924" w:hanging="1080"/>
      </w:pPr>
      <w:rPr>
        <w:rFonts w:hint="default"/>
      </w:rPr>
    </w:lvl>
    <w:lvl w:ilvl="5">
      <w:start w:val="1"/>
      <w:numFmt w:val="decimal"/>
      <w:lvlText w:val="%1.%2.%3.%4.%5.%6"/>
      <w:lvlJc w:val="left"/>
      <w:pPr>
        <w:tabs>
          <w:tab w:val="num" w:pos="7495"/>
        </w:tabs>
        <w:ind w:left="7495" w:hanging="1440"/>
      </w:pPr>
      <w:rPr>
        <w:rFonts w:hint="default"/>
      </w:rPr>
    </w:lvl>
    <w:lvl w:ilvl="6">
      <w:start w:val="1"/>
      <w:numFmt w:val="decimal"/>
      <w:lvlText w:val="%1.%2.%3.%4.%5.%6.%7"/>
      <w:lvlJc w:val="left"/>
      <w:pPr>
        <w:tabs>
          <w:tab w:val="num" w:pos="8706"/>
        </w:tabs>
        <w:ind w:left="8706" w:hanging="1440"/>
      </w:pPr>
      <w:rPr>
        <w:rFonts w:hint="default"/>
      </w:rPr>
    </w:lvl>
    <w:lvl w:ilvl="7">
      <w:start w:val="1"/>
      <w:numFmt w:val="decimal"/>
      <w:lvlText w:val="%1.%2.%3.%4.%5.%6.%7.%8"/>
      <w:lvlJc w:val="left"/>
      <w:pPr>
        <w:tabs>
          <w:tab w:val="num" w:pos="10277"/>
        </w:tabs>
        <w:ind w:left="10277" w:hanging="1800"/>
      </w:pPr>
      <w:rPr>
        <w:rFonts w:hint="default"/>
      </w:rPr>
    </w:lvl>
    <w:lvl w:ilvl="8">
      <w:start w:val="1"/>
      <w:numFmt w:val="decimal"/>
      <w:lvlText w:val="%1.%2.%3.%4.%5.%6.%7.%8.%9"/>
      <w:lvlJc w:val="left"/>
      <w:pPr>
        <w:tabs>
          <w:tab w:val="num" w:pos="11488"/>
        </w:tabs>
        <w:ind w:left="11488" w:hanging="1800"/>
      </w:pPr>
      <w:rPr>
        <w:rFonts w:hint="default"/>
      </w:rPr>
    </w:lvl>
  </w:abstractNum>
  <w:abstractNum w:abstractNumId="37" w15:restartNumberingAfterBreak="0">
    <w:nsid w:val="436B1146"/>
    <w:multiLevelType w:val="hybridMultilevel"/>
    <w:tmpl w:val="5A56F276"/>
    <w:lvl w:ilvl="0" w:tplc="04080019">
      <w:start w:val="1"/>
      <w:numFmt w:val="lowerLetter"/>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8" w15:restartNumberingAfterBreak="0">
    <w:nsid w:val="4640431C"/>
    <w:multiLevelType w:val="hybridMultilevel"/>
    <w:tmpl w:val="D898DF9E"/>
    <w:lvl w:ilvl="0" w:tplc="73E0D592">
      <w:start w:val="1"/>
      <w:numFmt w:val="decimal"/>
      <w:lvlText w:val="%1."/>
      <w:lvlJc w:val="left"/>
      <w:pPr>
        <w:tabs>
          <w:tab w:val="num" w:pos="2360"/>
        </w:tabs>
        <w:ind w:left="2360" w:hanging="375"/>
      </w:pPr>
      <w:rPr>
        <w:rFonts w:hint="default"/>
      </w:rPr>
    </w:lvl>
    <w:lvl w:ilvl="1" w:tplc="04080019">
      <w:start w:val="1"/>
      <w:numFmt w:val="lowerLetter"/>
      <w:lvlText w:val="%2."/>
      <w:lvlJc w:val="left"/>
      <w:pPr>
        <w:tabs>
          <w:tab w:val="num" w:pos="3065"/>
        </w:tabs>
        <w:ind w:left="3065" w:hanging="360"/>
      </w:pPr>
    </w:lvl>
    <w:lvl w:ilvl="2" w:tplc="0408001B">
      <w:start w:val="1"/>
      <w:numFmt w:val="lowerRoman"/>
      <w:lvlText w:val="%3."/>
      <w:lvlJc w:val="right"/>
      <w:pPr>
        <w:tabs>
          <w:tab w:val="num" w:pos="3785"/>
        </w:tabs>
        <w:ind w:left="3785" w:hanging="180"/>
      </w:pPr>
    </w:lvl>
    <w:lvl w:ilvl="3" w:tplc="0408000F">
      <w:start w:val="1"/>
      <w:numFmt w:val="decimal"/>
      <w:lvlText w:val="%4."/>
      <w:lvlJc w:val="left"/>
      <w:pPr>
        <w:tabs>
          <w:tab w:val="num" w:pos="4505"/>
        </w:tabs>
        <w:ind w:left="4505" w:hanging="360"/>
      </w:pPr>
    </w:lvl>
    <w:lvl w:ilvl="4" w:tplc="04080019">
      <w:start w:val="1"/>
      <w:numFmt w:val="lowerLetter"/>
      <w:lvlText w:val="%5."/>
      <w:lvlJc w:val="left"/>
      <w:pPr>
        <w:tabs>
          <w:tab w:val="num" w:pos="5225"/>
        </w:tabs>
        <w:ind w:left="5225" w:hanging="360"/>
      </w:pPr>
    </w:lvl>
    <w:lvl w:ilvl="5" w:tplc="0408001B">
      <w:start w:val="1"/>
      <w:numFmt w:val="lowerRoman"/>
      <w:lvlText w:val="%6."/>
      <w:lvlJc w:val="right"/>
      <w:pPr>
        <w:tabs>
          <w:tab w:val="num" w:pos="5945"/>
        </w:tabs>
        <w:ind w:left="5945" w:hanging="180"/>
      </w:pPr>
    </w:lvl>
    <w:lvl w:ilvl="6" w:tplc="0408000F">
      <w:start w:val="1"/>
      <w:numFmt w:val="decimal"/>
      <w:lvlText w:val="%7."/>
      <w:lvlJc w:val="left"/>
      <w:pPr>
        <w:tabs>
          <w:tab w:val="num" w:pos="6665"/>
        </w:tabs>
        <w:ind w:left="6665" w:hanging="360"/>
      </w:pPr>
    </w:lvl>
    <w:lvl w:ilvl="7" w:tplc="04080019">
      <w:start w:val="1"/>
      <w:numFmt w:val="lowerLetter"/>
      <w:lvlText w:val="%8."/>
      <w:lvlJc w:val="left"/>
      <w:pPr>
        <w:tabs>
          <w:tab w:val="num" w:pos="7385"/>
        </w:tabs>
        <w:ind w:left="7385" w:hanging="360"/>
      </w:pPr>
    </w:lvl>
    <w:lvl w:ilvl="8" w:tplc="0408001B">
      <w:start w:val="1"/>
      <w:numFmt w:val="lowerRoman"/>
      <w:lvlText w:val="%9."/>
      <w:lvlJc w:val="right"/>
      <w:pPr>
        <w:tabs>
          <w:tab w:val="num" w:pos="8105"/>
        </w:tabs>
        <w:ind w:left="8105" w:hanging="180"/>
      </w:pPr>
    </w:lvl>
  </w:abstractNum>
  <w:abstractNum w:abstractNumId="39" w15:restartNumberingAfterBreak="0">
    <w:nsid w:val="496C69CC"/>
    <w:multiLevelType w:val="hybridMultilevel"/>
    <w:tmpl w:val="AEFC7E56"/>
    <w:lvl w:ilvl="0" w:tplc="F02EC638">
      <w:start w:val="1"/>
      <w:numFmt w:val="decimal"/>
      <w:lvlText w:val="%1."/>
      <w:lvlJc w:val="left"/>
      <w:pPr>
        <w:tabs>
          <w:tab w:val="num" w:pos="993"/>
        </w:tabs>
        <w:ind w:left="993" w:firstLine="0"/>
      </w:pPr>
      <w:rPr>
        <w:rFonts w:ascii="Times New Roman" w:hAnsi="Times New Roman" w:cs="Times New Roman" w:hint="default"/>
      </w:rPr>
    </w:lvl>
    <w:lvl w:ilvl="1" w:tplc="B6126750">
      <w:start w:val="1"/>
      <w:numFmt w:val="decimal"/>
      <w:lvlText w:val="%2."/>
      <w:lvlJc w:val="left"/>
      <w:pPr>
        <w:tabs>
          <w:tab w:val="num" w:pos="2073"/>
        </w:tabs>
        <w:ind w:left="2073" w:firstLine="0"/>
      </w:pPr>
      <w:rPr>
        <w:rFonts w:ascii="Times New Roman" w:hAnsi="Times New Roman" w:cs="Times New Roman" w:hint="default"/>
        <w:b/>
        <w:color w:val="auto"/>
      </w:rPr>
    </w:lvl>
    <w:lvl w:ilvl="2" w:tplc="04080001">
      <w:start w:val="1"/>
      <w:numFmt w:val="bullet"/>
      <w:lvlText w:val=""/>
      <w:lvlJc w:val="left"/>
      <w:pPr>
        <w:tabs>
          <w:tab w:val="num" w:pos="3333"/>
        </w:tabs>
        <w:ind w:left="3333" w:hanging="360"/>
      </w:pPr>
      <w:rPr>
        <w:rFonts w:ascii="Symbol" w:hAnsi="Symbol" w:hint="default"/>
      </w:rPr>
    </w:lvl>
    <w:lvl w:ilvl="3" w:tplc="0408000F" w:tentative="1">
      <w:start w:val="1"/>
      <w:numFmt w:val="decimal"/>
      <w:lvlText w:val="%4."/>
      <w:lvlJc w:val="left"/>
      <w:pPr>
        <w:tabs>
          <w:tab w:val="num" w:pos="3873"/>
        </w:tabs>
        <w:ind w:left="3873" w:hanging="360"/>
      </w:pPr>
    </w:lvl>
    <w:lvl w:ilvl="4" w:tplc="04080019" w:tentative="1">
      <w:start w:val="1"/>
      <w:numFmt w:val="lowerLetter"/>
      <w:lvlText w:val="%5."/>
      <w:lvlJc w:val="left"/>
      <w:pPr>
        <w:tabs>
          <w:tab w:val="num" w:pos="4593"/>
        </w:tabs>
        <w:ind w:left="4593" w:hanging="360"/>
      </w:pPr>
    </w:lvl>
    <w:lvl w:ilvl="5" w:tplc="0408001B" w:tentative="1">
      <w:start w:val="1"/>
      <w:numFmt w:val="lowerRoman"/>
      <w:lvlText w:val="%6."/>
      <w:lvlJc w:val="right"/>
      <w:pPr>
        <w:tabs>
          <w:tab w:val="num" w:pos="5313"/>
        </w:tabs>
        <w:ind w:left="5313" w:hanging="180"/>
      </w:pPr>
    </w:lvl>
    <w:lvl w:ilvl="6" w:tplc="0408000F" w:tentative="1">
      <w:start w:val="1"/>
      <w:numFmt w:val="decimal"/>
      <w:lvlText w:val="%7."/>
      <w:lvlJc w:val="left"/>
      <w:pPr>
        <w:tabs>
          <w:tab w:val="num" w:pos="6033"/>
        </w:tabs>
        <w:ind w:left="6033" w:hanging="360"/>
      </w:pPr>
    </w:lvl>
    <w:lvl w:ilvl="7" w:tplc="04080019" w:tentative="1">
      <w:start w:val="1"/>
      <w:numFmt w:val="lowerLetter"/>
      <w:lvlText w:val="%8."/>
      <w:lvlJc w:val="left"/>
      <w:pPr>
        <w:tabs>
          <w:tab w:val="num" w:pos="6753"/>
        </w:tabs>
        <w:ind w:left="6753" w:hanging="360"/>
      </w:pPr>
    </w:lvl>
    <w:lvl w:ilvl="8" w:tplc="0408001B" w:tentative="1">
      <w:start w:val="1"/>
      <w:numFmt w:val="lowerRoman"/>
      <w:lvlText w:val="%9."/>
      <w:lvlJc w:val="right"/>
      <w:pPr>
        <w:tabs>
          <w:tab w:val="num" w:pos="7473"/>
        </w:tabs>
        <w:ind w:left="7473" w:hanging="180"/>
      </w:pPr>
    </w:lvl>
  </w:abstractNum>
  <w:abstractNum w:abstractNumId="40" w15:restartNumberingAfterBreak="0">
    <w:nsid w:val="4AFF5E42"/>
    <w:multiLevelType w:val="hybridMultilevel"/>
    <w:tmpl w:val="7CD098E4"/>
    <w:lvl w:ilvl="0" w:tplc="549C6502">
      <w:start w:val="12"/>
      <w:numFmt w:val="decimal"/>
      <w:lvlText w:val="%1."/>
      <w:lvlJc w:val="left"/>
      <w:pPr>
        <w:tabs>
          <w:tab w:val="num" w:pos="1489"/>
        </w:tabs>
        <w:ind w:left="1489" w:hanging="780"/>
      </w:pPr>
      <w:rPr>
        <w:rFonts w:hint="default"/>
        <w:u w:val="none"/>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41" w15:restartNumberingAfterBreak="0">
    <w:nsid w:val="4B12295A"/>
    <w:multiLevelType w:val="hybridMultilevel"/>
    <w:tmpl w:val="A72A7FEC"/>
    <w:lvl w:ilvl="0" w:tplc="ECB09E86">
      <w:start w:val="1"/>
      <w:numFmt w:val="decimal"/>
      <w:lvlText w:val="%1."/>
      <w:lvlJc w:val="left"/>
      <w:pPr>
        <w:tabs>
          <w:tab w:val="num" w:pos="1778"/>
        </w:tabs>
        <w:ind w:left="1758" w:hanging="737"/>
      </w:pPr>
      <w:rPr>
        <w:rFonts w:hint="default"/>
        <w:sz w:val="24"/>
        <w:szCs w:val="24"/>
      </w:rPr>
    </w:lvl>
    <w:lvl w:ilvl="1" w:tplc="FFFFFFFF">
      <w:start w:val="1"/>
      <w:numFmt w:val="lowerLetter"/>
      <w:lvlText w:val="%2."/>
      <w:lvlJc w:val="left"/>
      <w:pPr>
        <w:tabs>
          <w:tab w:val="num" w:pos="1440"/>
        </w:tabs>
        <w:ind w:left="1440" w:hanging="360"/>
      </w:pPr>
      <w:rPr>
        <w:rFonts w:hint="default"/>
        <w:sz w:val="24"/>
        <w:szCs w:val="24"/>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15:restartNumberingAfterBreak="0">
    <w:nsid w:val="4D311BCE"/>
    <w:multiLevelType w:val="hybridMultilevel"/>
    <w:tmpl w:val="A650DDE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3" w15:restartNumberingAfterBreak="0">
    <w:nsid w:val="4E3A3C27"/>
    <w:multiLevelType w:val="hybridMultilevel"/>
    <w:tmpl w:val="CC685BC0"/>
    <w:lvl w:ilvl="0" w:tplc="83A02C10">
      <w:start w:val="17"/>
      <w:numFmt w:val="decimal"/>
      <w:lvlText w:val="%1."/>
      <w:lvlJc w:val="left"/>
      <w:pPr>
        <w:tabs>
          <w:tab w:val="num" w:pos="1080"/>
        </w:tabs>
        <w:ind w:left="1080" w:hanging="720"/>
      </w:pPr>
      <w:rPr>
        <w:rFonts w:hint="default"/>
        <w:b/>
        <w:bCs/>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4" w15:restartNumberingAfterBreak="0">
    <w:nsid w:val="4F91348F"/>
    <w:multiLevelType w:val="multilevel"/>
    <w:tmpl w:val="3A3A20D8"/>
    <w:lvl w:ilvl="0">
      <w:start w:val="1"/>
      <w:numFmt w:val="decimal"/>
      <w:lvlText w:val="%1."/>
      <w:lvlJc w:val="left"/>
      <w:pPr>
        <w:tabs>
          <w:tab w:val="num" w:pos="2643"/>
        </w:tabs>
        <w:ind w:left="2643" w:hanging="360"/>
      </w:pPr>
      <w:rPr>
        <w:rFonts w:hint="default"/>
      </w:rPr>
    </w:lvl>
    <w:lvl w:ilvl="1">
      <w:start w:val="1"/>
      <w:numFmt w:val="lowerLetter"/>
      <w:lvlText w:val="%2."/>
      <w:lvlJc w:val="left"/>
      <w:pPr>
        <w:tabs>
          <w:tab w:val="num" w:pos="3363"/>
        </w:tabs>
        <w:ind w:left="3363" w:hanging="360"/>
      </w:pPr>
    </w:lvl>
    <w:lvl w:ilvl="2">
      <w:start w:val="1"/>
      <w:numFmt w:val="lowerRoman"/>
      <w:lvlText w:val="%3."/>
      <w:lvlJc w:val="right"/>
      <w:pPr>
        <w:tabs>
          <w:tab w:val="num" w:pos="4083"/>
        </w:tabs>
        <w:ind w:left="4083" w:hanging="180"/>
      </w:pPr>
    </w:lvl>
    <w:lvl w:ilvl="3">
      <w:start w:val="1"/>
      <w:numFmt w:val="decimal"/>
      <w:lvlText w:val="%4."/>
      <w:lvlJc w:val="left"/>
      <w:pPr>
        <w:tabs>
          <w:tab w:val="num" w:pos="4803"/>
        </w:tabs>
        <w:ind w:left="4803" w:hanging="360"/>
      </w:pPr>
    </w:lvl>
    <w:lvl w:ilvl="4">
      <w:start w:val="1"/>
      <w:numFmt w:val="lowerLetter"/>
      <w:lvlText w:val="%5."/>
      <w:lvlJc w:val="left"/>
      <w:pPr>
        <w:tabs>
          <w:tab w:val="num" w:pos="5523"/>
        </w:tabs>
        <w:ind w:left="5523" w:hanging="360"/>
      </w:pPr>
    </w:lvl>
    <w:lvl w:ilvl="5">
      <w:start w:val="1"/>
      <w:numFmt w:val="lowerRoman"/>
      <w:lvlText w:val="%6."/>
      <w:lvlJc w:val="right"/>
      <w:pPr>
        <w:tabs>
          <w:tab w:val="num" w:pos="6243"/>
        </w:tabs>
        <w:ind w:left="6243" w:hanging="180"/>
      </w:pPr>
    </w:lvl>
    <w:lvl w:ilvl="6">
      <w:start w:val="1"/>
      <w:numFmt w:val="decimal"/>
      <w:lvlText w:val="%7."/>
      <w:lvlJc w:val="left"/>
      <w:pPr>
        <w:tabs>
          <w:tab w:val="num" w:pos="6963"/>
        </w:tabs>
        <w:ind w:left="6963" w:hanging="360"/>
      </w:pPr>
    </w:lvl>
    <w:lvl w:ilvl="7">
      <w:start w:val="1"/>
      <w:numFmt w:val="lowerLetter"/>
      <w:lvlText w:val="%8."/>
      <w:lvlJc w:val="left"/>
      <w:pPr>
        <w:tabs>
          <w:tab w:val="num" w:pos="7683"/>
        </w:tabs>
        <w:ind w:left="7683" w:hanging="360"/>
      </w:pPr>
    </w:lvl>
    <w:lvl w:ilvl="8">
      <w:start w:val="1"/>
      <w:numFmt w:val="lowerRoman"/>
      <w:lvlText w:val="%9."/>
      <w:lvlJc w:val="right"/>
      <w:pPr>
        <w:tabs>
          <w:tab w:val="num" w:pos="8403"/>
        </w:tabs>
        <w:ind w:left="8403" w:hanging="180"/>
      </w:pPr>
    </w:lvl>
  </w:abstractNum>
  <w:abstractNum w:abstractNumId="45" w15:restartNumberingAfterBreak="0">
    <w:nsid w:val="4FC32C50"/>
    <w:multiLevelType w:val="hybridMultilevel"/>
    <w:tmpl w:val="6F7ED8FE"/>
    <w:lvl w:ilvl="0" w:tplc="A86A5D84">
      <w:start w:val="1"/>
      <mc:AlternateContent>
        <mc:Choice Requires="w14">
          <w:numFmt w:val="custom" w:format="α, β, γ, ..."/>
        </mc:Choice>
        <mc:Fallback>
          <w:numFmt w:val="decimal"/>
        </mc:Fallback>
      </mc:AlternateContent>
      <w:lvlText w:val="%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46" w15:restartNumberingAfterBreak="0">
    <w:nsid w:val="509F2EF0"/>
    <w:multiLevelType w:val="hybridMultilevel"/>
    <w:tmpl w:val="7E248AA2"/>
    <w:lvl w:ilvl="0" w:tplc="2C1459C6">
      <w:start w:val="1"/>
      <w:numFmt w:val="decimal"/>
      <w:lvlText w:val="%1."/>
      <w:lvlJc w:val="left"/>
      <w:pPr>
        <w:tabs>
          <w:tab w:val="num" w:pos="720"/>
        </w:tabs>
        <w:ind w:left="720" w:hanging="360"/>
      </w:pPr>
      <w:rPr>
        <w:rFonts w:hint="default"/>
        <w:sz w:val="24"/>
        <w:szCs w:val="24"/>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7" w15:restartNumberingAfterBreak="0">
    <w:nsid w:val="53D55D96"/>
    <w:multiLevelType w:val="hybridMultilevel"/>
    <w:tmpl w:val="FDBEFEC4"/>
    <w:lvl w:ilvl="0" w:tplc="80BC104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56540EA7"/>
    <w:multiLevelType w:val="hybridMultilevel"/>
    <w:tmpl w:val="A650DDE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9" w15:restartNumberingAfterBreak="0">
    <w:nsid w:val="5AB10172"/>
    <w:multiLevelType w:val="hybridMultilevel"/>
    <w:tmpl w:val="41FEFF52"/>
    <w:lvl w:ilvl="0" w:tplc="04080001">
      <w:start w:val="1"/>
      <w:numFmt w:val="bullet"/>
      <w:lvlText w:val=""/>
      <w:lvlJc w:val="left"/>
      <w:pPr>
        <w:tabs>
          <w:tab w:val="num" w:pos="1209"/>
        </w:tabs>
        <w:ind w:left="1209" w:hanging="360"/>
      </w:pPr>
      <w:rPr>
        <w:rFonts w:ascii="Symbol" w:hAnsi="Symbol" w:cs="Symbol" w:hint="default"/>
      </w:rPr>
    </w:lvl>
    <w:lvl w:ilvl="1" w:tplc="04080003">
      <w:start w:val="1"/>
      <w:numFmt w:val="bullet"/>
      <w:lvlText w:val="o"/>
      <w:lvlJc w:val="left"/>
      <w:pPr>
        <w:tabs>
          <w:tab w:val="num" w:pos="1929"/>
        </w:tabs>
        <w:ind w:left="1929" w:hanging="360"/>
      </w:pPr>
      <w:rPr>
        <w:rFonts w:ascii="Courier New" w:hAnsi="Courier New" w:cs="Courier New" w:hint="default"/>
      </w:rPr>
    </w:lvl>
    <w:lvl w:ilvl="2" w:tplc="04080005">
      <w:start w:val="1"/>
      <w:numFmt w:val="bullet"/>
      <w:lvlText w:val=""/>
      <w:lvlJc w:val="left"/>
      <w:pPr>
        <w:tabs>
          <w:tab w:val="num" w:pos="2649"/>
        </w:tabs>
        <w:ind w:left="2649" w:hanging="360"/>
      </w:pPr>
      <w:rPr>
        <w:rFonts w:ascii="Wingdings" w:hAnsi="Wingdings" w:cs="Wingdings" w:hint="default"/>
      </w:rPr>
    </w:lvl>
    <w:lvl w:ilvl="3" w:tplc="04080001">
      <w:start w:val="1"/>
      <w:numFmt w:val="bullet"/>
      <w:lvlText w:val=""/>
      <w:lvlJc w:val="left"/>
      <w:pPr>
        <w:tabs>
          <w:tab w:val="num" w:pos="3369"/>
        </w:tabs>
        <w:ind w:left="3369" w:hanging="360"/>
      </w:pPr>
      <w:rPr>
        <w:rFonts w:ascii="Symbol" w:hAnsi="Symbol" w:cs="Symbol" w:hint="default"/>
      </w:rPr>
    </w:lvl>
    <w:lvl w:ilvl="4" w:tplc="04080003">
      <w:start w:val="1"/>
      <w:numFmt w:val="bullet"/>
      <w:lvlText w:val="o"/>
      <w:lvlJc w:val="left"/>
      <w:pPr>
        <w:tabs>
          <w:tab w:val="num" w:pos="4089"/>
        </w:tabs>
        <w:ind w:left="4089" w:hanging="360"/>
      </w:pPr>
      <w:rPr>
        <w:rFonts w:ascii="Courier New" w:hAnsi="Courier New" w:cs="Courier New" w:hint="default"/>
      </w:rPr>
    </w:lvl>
    <w:lvl w:ilvl="5" w:tplc="04080005">
      <w:start w:val="1"/>
      <w:numFmt w:val="bullet"/>
      <w:lvlText w:val=""/>
      <w:lvlJc w:val="left"/>
      <w:pPr>
        <w:tabs>
          <w:tab w:val="num" w:pos="4809"/>
        </w:tabs>
        <w:ind w:left="4809" w:hanging="360"/>
      </w:pPr>
      <w:rPr>
        <w:rFonts w:ascii="Wingdings" w:hAnsi="Wingdings" w:cs="Wingdings" w:hint="default"/>
      </w:rPr>
    </w:lvl>
    <w:lvl w:ilvl="6" w:tplc="04080001">
      <w:start w:val="1"/>
      <w:numFmt w:val="bullet"/>
      <w:lvlText w:val=""/>
      <w:lvlJc w:val="left"/>
      <w:pPr>
        <w:tabs>
          <w:tab w:val="num" w:pos="5529"/>
        </w:tabs>
        <w:ind w:left="5529" w:hanging="360"/>
      </w:pPr>
      <w:rPr>
        <w:rFonts w:ascii="Symbol" w:hAnsi="Symbol" w:cs="Symbol" w:hint="default"/>
      </w:rPr>
    </w:lvl>
    <w:lvl w:ilvl="7" w:tplc="04080003">
      <w:start w:val="1"/>
      <w:numFmt w:val="bullet"/>
      <w:lvlText w:val="o"/>
      <w:lvlJc w:val="left"/>
      <w:pPr>
        <w:tabs>
          <w:tab w:val="num" w:pos="6249"/>
        </w:tabs>
        <w:ind w:left="6249" w:hanging="360"/>
      </w:pPr>
      <w:rPr>
        <w:rFonts w:ascii="Courier New" w:hAnsi="Courier New" w:cs="Courier New" w:hint="default"/>
      </w:rPr>
    </w:lvl>
    <w:lvl w:ilvl="8" w:tplc="04080005">
      <w:start w:val="1"/>
      <w:numFmt w:val="bullet"/>
      <w:lvlText w:val=""/>
      <w:lvlJc w:val="left"/>
      <w:pPr>
        <w:tabs>
          <w:tab w:val="num" w:pos="6969"/>
        </w:tabs>
        <w:ind w:left="6969" w:hanging="360"/>
      </w:pPr>
      <w:rPr>
        <w:rFonts w:ascii="Wingdings" w:hAnsi="Wingdings" w:cs="Wingdings" w:hint="default"/>
      </w:rPr>
    </w:lvl>
  </w:abstractNum>
  <w:abstractNum w:abstractNumId="50" w15:restartNumberingAfterBreak="0">
    <w:nsid w:val="5B6D27A0"/>
    <w:multiLevelType w:val="hybridMultilevel"/>
    <w:tmpl w:val="9B883FE8"/>
    <w:lvl w:ilvl="0" w:tplc="A86A5D8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5EC44271"/>
    <w:multiLevelType w:val="hybridMultilevel"/>
    <w:tmpl w:val="0330C20A"/>
    <w:lvl w:ilvl="0" w:tplc="75FCDEFC">
      <w:start w:val="4"/>
      <w:numFmt w:val="decimal"/>
      <w:lvlText w:val="%1."/>
      <w:lvlJc w:val="left"/>
      <w:pPr>
        <w:tabs>
          <w:tab w:val="num" w:pos="1211"/>
        </w:tabs>
        <w:ind w:left="1211" w:hanging="360"/>
      </w:pPr>
      <w:rPr>
        <w:rFonts w:ascii="Arial" w:hAnsi="Arial" w:cs="Arial" w:hint="default"/>
        <w:b/>
        <w:bCs/>
        <w:u w:val="none"/>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52" w15:restartNumberingAfterBreak="0">
    <w:nsid w:val="5FDD6C9D"/>
    <w:multiLevelType w:val="hybridMultilevel"/>
    <w:tmpl w:val="947A72E8"/>
    <w:lvl w:ilvl="0" w:tplc="0408000F">
      <w:start w:val="1"/>
      <w:numFmt w:val="decimal"/>
      <w:lvlText w:val="%1."/>
      <w:lvlJc w:val="left"/>
      <w:pPr>
        <w:tabs>
          <w:tab w:val="num" w:pos="1260"/>
        </w:tabs>
        <w:ind w:left="1260" w:hanging="360"/>
      </w:pPr>
    </w:lvl>
    <w:lvl w:ilvl="1" w:tplc="4B12630E">
      <w:start w:val="4"/>
      <w:numFmt w:val="decimal"/>
      <w:lvlText w:val="%2."/>
      <w:lvlJc w:val="left"/>
      <w:pPr>
        <w:tabs>
          <w:tab w:val="num" w:pos="1980"/>
        </w:tabs>
        <w:ind w:left="1980" w:hanging="360"/>
      </w:pPr>
      <w:rPr>
        <w:rFonts w:hint="default"/>
      </w:rPr>
    </w:lvl>
    <w:lvl w:ilvl="2" w:tplc="0408001B">
      <w:start w:val="1"/>
      <w:numFmt w:val="lowerRoman"/>
      <w:lvlText w:val="%3."/>
      <w:lvlJc w:val="right"/>
      <w:pPr>
        <w:tabs>
          <w:tab w:val="num" w:pos="2700"/>
        </w:tabs>
        <w:ind w:left="2700" w:hanging="180"/>
      </w:pPr>
    </w:lvl>
    <w:lvl w:ilvl="3" w:tplc="0408000F">
      <w:start w:val="1"/>
      <w:numFmt w:val="decimal"/>
      <w:lvlText w:val="%4."/>
      <w:lvlJc w:val="left"/>
      <w:pPr>
        <w:tabs>
          <w:tab w:val="num" w:pos="3420"/>
        </w:tabs>
        <w:ind w:left="3420" w:hanging="360"/>
      </w:pPr>
    </w:lvl>
    <w:lvl w:ilvl="4" w:tplc="04080019">
      <w:start w:val="1"/>
      <w:numFmt w:val="lowerLetter"/>
      <w:lvlText w:val="%5."/>
      <w:lvlJc w:val="left"/>
      <w:pPr>
        <w:tabs>
          <w:tab w:val="num" w:pos="4140"/>
        </w:tabs>
        <w:ind w:left="4140" w:hanging="360"/>
      </w:pPr>
    </w:lvl>
    <w:lvl w:ilvl="5" w:tplc="0408001B">
      <w:start w:val="1"/>
      <w:numFmt w:val="lowerRoman"/>
      <w:lvlText w:val="%6."/>
      <w:lvlJc w:val="right"/>
      <w:pPr>
        <w:tabs>
          <w:tab w:val="num" w:pos="4860"/>
        </w:tabs>
        <w:ind w:left="4860" w:hanging="180"/>
      </w:pPr>
    </w:lvl>
    <w:lvl w:ilvl="6" w:tplc="0408000F">
      <w:start w:val="1"/>
      <w:numFmt w:val="decimal"/>
      <w:lvlText w:val="%7."/>
      <w:lvlJc w:val="left"/>
      <w:pPr>
        <w:tabs>
          <w:tab w:val="num" w:pos="5580"/>
        </w:tabs>
        <w:ind w:left="5580" w:hanging="360"/>
      </w:pPr>
    </w:lvl>
    <w:lvl w:ilvl="7" w:tplc="04080019">
      <w:start w:val="1"/>
      <w:numFmt w:val="lowerLetter"/>
      <w:lvlText w:val="%8."/>
      <w:lvlJc w:val="left"/>
      <w:pPr>
        <w:tabs>
          <w:tab w:val="num" w:pos="6300"/>
        </w:tabs>
        <w:ind w:left="6300" w:hanging="360"/>
      </w:pPr>
    </w:lvl>
    <w:lvl w:ilvl="8" w:tplc="0408001B">
      <w:start w:val="1"/>
      <w:numFmt w:val="lowerRoman"/>
      <w:lvlText w:val="%9."/>
      <w:lvlJc w:val="right"/>
      <w:pPr>
        <w:tabs>
          <w:tab w:val="num" w:pos="7020"/>
        </w:tabs>
        <w:ind w:left="7020" w:hanging="180"/>
      </w:pPr>
    </w:lvl>
  </w:abstractNum>
  <w:abstractNum w:abstractNumId="53" w15:restartNumberingAfterBreak="0">
    <w:nsid w:val="62854CB9"/>
    <w:multiLevelType w:val="multilevel"/>
    <w:tmpl w:val="C82266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3E9255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84310BC"/>
    <w:multiLevelType w:val="multilevel"/>
    <w:tmpl w:val="D898DF9E"/>
    <w:lvl w:ilvl="0">
      <w:start w:val="1"/>
      <w:numFmt w:val="decimal"/>
      <w:lvlText w:val="%1."/>
      <w:lvlJc w:val="left"/>
      <w:pPr>
        <w:tabs>
          <w:tab w:val="num" w:pos="2360"/>
        </w:tabs>
        <w:ind w:left="2360" w:hanging="375"/>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56" w15:restartNumberingAfterBreak="0">
    <w:nsid w:val="688869DA"/>
    <w:multiLevelType w:val="hybridMultilevel"/>
    <w:tmpl w:val="4F061806"/>
    <w:lvl w:ilvl="0" w:tplc="AC1406B0">
      <w:start w:val="1"/>
      <w:numFmt w:val="decimal"/>
      <w:lvlText w:val="%1."/>
      <w:lvlJc w:val="left"/>
      <w:pPr>
        <w:tabs>
          <w:tab w:val="num" w:pos="1920"/>
        </w:tabs>
        <w:ind w:left="19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68C06582"/>
    <w:multiLevelType w:val="hybridMultilevel"/>
    <w:tmpl w:val="1B7A86D8"/>
    <w:lvl w:ilvl="0" w:tplc="04080001">
      <w:start w:val="1"/>
      <w:numFmt w:val="bullet"/>
      <w:lvlText w:val=""/>
      <w:lvlJc w:val="left"/>
      <w:pPr>
        <w:tabs>
          <w:tab w:val="num" w:pos="2106"/>
        </w:tabs>
        <w:ind w:left="2106" w:hanging="360"/>
      </w:pPr>
      <w:rPr>
        <w:rFonts w:ascii="Symbol" w:hAnsi="Symbol" w:cs="Symbol" w:hint="default"/>
      </w:rPr>
    </w:lvl>
    <w:lvl w:ilvl="1" w:tplc="04080003">
      <w:start w:val="1"/>
      <w:numFmt w:val="bullet"/>
      <w:lvlText w:val="o"/>
      <w:lvlJc w:val="left"/>
      <w:pPr>
        <w:tabs>
          <w:tab w:val="num" w:pos="2826"/>
        </w:tabs>
        <w:ind w:left="2826" w:hanging="360"/>
      </w:pPr>
      <w:rPr>
        <w:rFonts w:ascii="Courier New" w:hAnsi="Courier New" w:cs="Courier New" w:hint="default"/>
      </w:rPr>
    </w:lvl>
    <w:lvl w:ilvl="2" w:tplc="04080005">
      <w:start w:val="1"/>
      <w:numFmt w:val="bullet"/>
      <w:lvlText w:val=""/>
      <w:lvlJc w:val="left"/>
      <w:pPr>
        <w:tabs>
          <w:tab w:val="num" w:pos="3546"/>
        </w:tabs>
        <w:ind w:left="3546" w:hanging="360"/>
      </w:pPr>
      <w:rPr>
        <w:rFonts w:ascii="Wingdings" w:hAnsi="Wingdings" w:cs="Wingdings" w:hint="default"/>
      </w:rPr>
    </w:lvl>
    <w:lvl w:ilvl="3" w:tplc="04080001">
      <w:start w:val="1"/>
      <w:numFmt w:val="bullet"/>
      <w:lvlText w:val=""/>
      <w:lvlJc w:val="left"/>
      <w:pPr>
        <w:tabs>
          <w:tab w:val="num" w:pos="4266"/>
        </w:tabs>
        <w:ind w:left="4266" w:hanging="360"/>
      </w:pPr>
      <w:rPr>
        <w:rFonts w:ascii="Symbol" w:hAnsi="Symbol" w:cs="Symbol" w:hint="default"/>
      </w:rPr>
    </w:lvl>
    <w:lvl w:ilvl="4" w:tplc="04080003">
      <w:start w:val="1"/>
      <w:numFmt w:val="bullet"/>
      <w:lvlText w:val="o"/>
      <w:lvlJc w:val="left"/>
      <w:pPr>
        <w:tabs>
          <w:tab w:val="num" w:pos="4986"/>
        </w:tabs>
        <w:ind w:left="4986" w:hanging="360"/>
      </w:pPr>
      <w:rPr>
        <w:rFonts w:ascii="Courier New" w:hAnsi="Courier New" w:cs="Courier New" w:hint="default"/>
      </w:rPr>
    </w:lvl>
    <w:lvl w:ilvl="5" w:tplc="04080005">
      <w:start w:val="1"/>
      <w:numFmt w:val="bullet"/>
      <w:lvlText w:val=""/>
      <w:lvlJc w:val="left"/>
      <w:pPr>
        <w:tabs>
          <w:tab w:val="num" w:pos="5706"/>
        </w:tabs>
        <w:ind w:left="5706" w:hanging="360"/>
      </w:pPr>
      <w:rPr>
        <w:rFonts w:ascii="Wingdings" w:hAnsi="Wingdings" w:cs="Wingdings" w:hint="default"/>
      </w:rPr>
    </w:lvl>
    <w:lvl w:ilvl="6" w:tplc="04080001">
      <w:start w:val="1"/>
      <w:numFmt w:val="bullet"/>
      <w:lvlText w:val=""/>
      <w:lvlJc w:val="left"/>
      <w:pPr>
        <w:tabs>
          <w:tab w:val="num" w:pos="6426"/>
        </w:tabs>
        <w:ind w:left="6426" w:hanging="360"/>
      </w:pPr>
      <w:rPr>
        <w:rFonts w:ascii="Symbol" w:hAnsi="Symbol" w:cs="Symbol" w:hint="default"/>
      </w:rPr>
    </w:lvl>
    <w:lvl w:ilvl="7" w:tplc="04080003">
      <w:start w:val="1"/>
      <w:numFmt w:val="bullet"/>
      <w:lvlText w:val="o"/>
      <w:lvlJc w:val="left"/>
      <w:pPr>
        <w:tabs>
          <w:tab w:val="num" w:pos="7146"/>
        </w:tabs>
        <w:ind w:left="7146" w:hanging="360"/>
      </w:pPr>
      <w:rPr>
        <w:rFonts w:ascii="Courier New" w:hAnsi="Courier New" w:cs="Courier New" w:hint="default"/>
      </w:rPr>
    </w:lvl>
    <w:lvl w:ilvl="8" w:tplc="04080005">
      <w:start w:val="1"/>
      <w:numFmt w:val="bullet"/>
      <w:lvlText w:val=""/>
      <w:lvlJc w:val="left"/>
      <w:pPr>
        <w:tabs>
          <w:tab w:val="num" w:pos="7866"/>
        </w:tabs>
        <w:ind w:left="7866" w:hanging="360"/>
      </w:pPr>
      <w:rPr>
        <w:rFonts w:ascii="Wingdings" w:hAnsi="Wingdings" w:cs="Wingdings" w:hint="default"/>
      </w:rPr>
    </w:lvl>
  </w:abstractNum>
  <w:abstractNum w:abstractNumId="58" w15:restartNumberingAfterBreak="0">
    <w:nsid w:val="69257F72"/>
    <w:multiLevelType w:val="hybridMultilevel"/>
    <w:tmpl w:val="3462F546"/>
    <w:lvl w:ilvl="0" w:tplc="DD9AE1C8">
      <w:start w:val="1"/>
      <w:numFmt w:val="decimal"/>
      <w:lvlText w:val="%1."/>
      <w:lvlJc w:val="left"/>
      <w:pPr>
        <w:tabs>
          <w:tab w:val="num" w:pos="4061"/>
        </w:tabs>
        <w:ind w:left="4061" w:hanging="360"/>
      </w:pPr>
      <w:rPr>
        <w:rFonts w:hint="default"/>
      </w:rPr>
    </w:lvl>
    <w:lvl w:ilvl="1" w:tplc="04080019">
      <w:start w:val="1"/>
      <w:numFmt w:val="lowerLetter"/>
      <w:lvlText w:val="%2."/>
      <w:lvlJc w:val="left"/>
      <w:pPr>
        <w:tabs>
          <w:tab w:val="num" w:pos="2858"/>
        </w:tabs>
        <w:ind w:left="2858" w:hanging="360"/>
      </w:pPr>
    </w:lvl>
    <w:lvl w:ilvl="2" w:tplc="0408001B">
      <w:start w:val="1"/>
      <w:numFmt w:val="lowerRoman"/>
      <w:lvlText w:val="%3."/>
      <w:lvlJc w:val="right"/>
      <w:pPr>
        <w:tabs>
          <w:tab w:val="num" w:pos="3578"/>
        </w:tabs>
        <w:ind w:left="3578" w:hanging="180"/>
      </w:pPr>
    </w:lvl>
    <w:lvl w:ilvl="3" w:tplc="0408000F">
      <w:start w:val="1"/>
      <w:numFmt w:val="decimal"/>
      <w:lvlText w:val="%4."/>
      <w:lvlJc w:val="left"/>
      <w:pPr>
        <w:tabs>
          <w:tab w:val="num" w:pos="4298"/>
        </w:tabs>
        <w:ind w:left="4298" w:hanging="360"/>
      </w:pPr>
    </w:lvl>
    <w:lvl w:ilvl="4" w:tplc="04080019">
      <w:start w:val="1"/>
      <w:numFmt w:val="lowerLetter"/>
      <w:lvlText w:val="%5."/>
      <w:lvlJc w:val="left"/>
      <w:pPr>
        <w:tabs>
          <w:tab w:val="num" w:pos="5018"/>
        </w:tabs>
        <w:ind w:left="5018" w:hanging="360"/>
      </w:pPr>
    </w:lvl>
    <w:lvl w:ilvl="5" w:tplc="0408001B">
      <w:start w:val="1"/>
      <w:numFmt w:val="lowerRoman"/>
      <w:lvlText w:val="%6."/>
      <w:lvlJc w:val="right"/>
      <w:pPr>
        <w:tabs>
          <w:tab w:val="num" w:pos="5738"/>
        </w:tabs>
        <w:ind w:left="5738" w:hanging="180"/>
      </w:pPr>
    </w:lvl>
    <w:lvl w:ilvl="6" w:tplc="0408000F">
      <w:start w:val="1"/>
      <w:numFmt w:val="decimal"/>
      <w:lvlText w:val="%7."/>
      <w:lvlJc w:val="left"/>
      <w:pPr>
        <w:tabs>
          <w:tab w:val="num" w:pos="6458"/>
        </w:tabs>
        <w:ind w:left="6458" w:hanging="360"/>
      </w:pPr>
    </w:lvl>
    <w:lvl w:ilvl="7" w:tplc="04080019">
      <w:start w:val="1"/>
      <w:numFmt w:val="lowerLetter"/>
      <w:lvlText w:val="%8."/>
      <w:lvlJc w:val="left"/>
      <w:pPr>
        <w:tabs>
          <w:tab w:val="num" w:pos="7178"/>
        </w:tabs>
        <w:ind w:left="7178" w:hanging="360"/>
      </w:pPr>
    </w:lvl>
    <w:lvl w:ilvl="8" w:tplc="0408001B">
      <w:start w:val="1"/>
      <w:numFmt w:val="lowerRoman"/>
      <w:lvlText w:val="%9."/>
      <w:lvlJc w:val="right"/>
      <w:pPr>
        <w:tabs>
          <w:tab w:val="num" w:pos="7898"/>
        </w:tabs>
        <w:ind w:left="7898" w:hanging="180"/>
      </w:pPr>
    </w:lvl>
  </w:abstractNum>
  <w:abstractNum w:abstractNumId="59" w15:restartNumberingAfterBreak="0">
    <w:nsid w:val="698C5BA2"/>
    <w:multiLevelType w:val="hybridMultilevel"/>
    <w:tmpl w:val="4978160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69F231E7"/>
    <w:multiLevelType w:val="hybridMultilevel"/>
    <w:tmpl w:val="2DA8D12E"/>
    <w:lvl w:ilvl="0" w:tplc="04080001">
      <w:start w:val="1"/>
      <w:numFmt w:val="bullet"/>
      <w:lvlText w:val=""/>
      <w:lvlJc w:val="left"/>
      <w:pPr>
        <w:tabs>
          <w:tab w:val="num" w:pos="1263"/>
        </w:tabs>
        <w:ind w:left="1263" w:hanging="360"/>
      </w:pPr>
      <w:rPr>
        <w:rFonts w:ascii="Symbol" w:hAnsi="Symbol" w:cs="Symbol" w:hint="default"/>
      </w:rPr>
    </w:lvl>
    <w:lvl w:ilvl="1" w:tplc="04080003">
      <w:start w:val="1"/>
      <w:numFmt w:val="bullet"/>
      <w:lvlText w:val="o"/>
      <w:lvlJc w:val="left"/>
      <w:pPr>
        <w:tabs>
          <w:tab w:val="num" w:pos="1983"/>
        </w:tabs>
        <w:ind w:left="1983" w:hanging="360"/>
      </w:pPr>
      <w:rPr>
        <w:rFonts w:ascii="Courier New" w:hAnsi="Courier New" w:cs="Courier New" w:hint="default"/>
      </w:rPr>
    </w:lvl>
    <w:lvl w:ilvl="2" w:tplc="04080005">
      <w:start w:val="1"/>
      <w:numFmt w:val="bullet"/>
      <w:lvlText w:val=""/>
      <w:lvlJc w:val="left"/>
      <w:pPr>
        <w:tabs>
          <w:tab w:val="num" w:pos="2703"/>
        </w:tabs>
        <w:ind w:left="2703" w:hanging="360"/>
      </w:pPr>
      <w:rPr>
        <w:rFonts w:ascii="Wingdings" w:hAnsi="Wingdings" w:cs="Wingdings" w:hint="default"/>
      </w:rPr>
    </w:lvl>
    <w:lvl w:ilvl="3" w:tplc="04080001">
      <w:start w:val="1"/>
      <w:numFmt w:val="bullet"/>
      <w:lvlText w:val=""/>
      <w:lvlJc w:val="left"/>
      <w:pPr>
        <w:tabs>
          <w:tab w:val="num" w:pos="3423"/>
        </w:tabs>
        <w:ind w:left="3423" w:hanging="360"/>
      </w:pPr>
      <w:rPr>
        <w:rFonts w:ascii="Symbol" w:hAnsi="Symbol" w:cs="Symbol" w:hint="default"/>
      </w:rPr>
    </w:lvl>
    <w:lvl w:ilvl="4" w:tplc="04080003">
      <w:start w:val="1"/>
      <w:numFmt w:val="bullet"/>
      <w:lvlText w:val="o"/>
      <w:lvlJc w:val="left"/>
      <w:pPr>
        <w:tabs>
          <w:tab w:val="num" w:pos="4143"/>
        </w:tabs>
        <w:ind w:left="4143" w:hanging="360"/>
      </w:pPr>
      <w:rPr>
        <w:rFonts w:ascii="Courier New" w:hAnsi="Courier New" w:cs="Courier New" w:hint="default"/>
      </w:rPr>
    </w:lvl>
    <w:lvl w:ilvl="5" w:tplc="04080005">
      <w:start w:val="1"/>
      <w:numFmt w:val="bullet"/>
      <w:lvlText w:val=""/>
      <w:lvlJc w:val="left"/>
      <w:pPr>
        <w:tabs>
          <w:tab w:val="num" w:pos="4863"/>
        </w:tabs>
        <w:ind w:left="4863" w:hanging="360"/>
      </w:pPr>
      <w:rPr>
        <w:rFonts w:ascii="Wingdings" w:hAnsi="Wingdings" w:cs="Wingdings" w:hint="default"/>
      </w:rPr>
    </w:lvl>
    <w:lvl w:ilvl="6" w:tplc="04080001">
      <w:start w:val="1"/>
      <w:numFmt w:val="bullet"/>
      <w:lvlText w:val=""/>
      <w:lvlJc w:val="left"/>
      <w:pPr>
        <w:tabs>
          <w:tab w:val="num" w:pos="5583"/>
        </w:tabs>
        <w:ind w:left="5583" w:hanging="360"/>
      </w:pPr>
      <w:rPr>
        <w:rFonts w:ascii="Symbol" w:hAnsi="Symbol" w:cs="Symbol" w:hint="default"/>
      </w:rPr>
    </w:lvl>
    <w:lvl w:ilvl="7" w:tplc="04080003">
      <w:start w:val="1"/>
      <w:numFmt w:val="bullet"/>
      <w:lvlText w:val="o"/>
      <w:lvlJc w:val="left"/>
      <w:pPr>
        <w:tabs>
          <w:tab w:val="num" w:pos="6303"/>
        </w:tabs>
        <w:ind w:left="6303" w:hanging="360"/>
      </w:pPr>
      <w:rPr>
        <w:rFonts w:ascii="Courier New" w:hAnsi="Courier New" w:cs="Courier New" w:hint="default"/>
      </w:rPr>
    </w:lvl>
    <w:lvl w:ilvl="8" w:tplc="04080005">
      <w:start w:val="1"/>
      <w:numFmt w:val="bullet"/>
      <w:lvlText w:val=""/>
      <w:lvlJc w:val="left"/>
      <w:pPr>
        <w:tabs>
          <w:tab w:val="num" w:pos="7023"/>
        </w:tabs>
        <w:ind w:left="7023" w:hanging="360"/>
      </w:pPr>
      <w:rPr>
        <w:rFonts w:ascii="Wingdings" w:hAnsi="Wingdings" w:cs="Wingdings" w:hint="default"/>
      </w:rPr>
    </w:lvl>
  </w:abstractNum>
  <w:abstractNum w:abstractNumId="61" w15:restartNumberingAfterBreak="0">
    <w:nsid w:val="6AF63BEB"/>
    <w:multiLevelType w:val="multilevel"/>
    <w:tmpl w:val="9948CD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94"/>
        </w:tabs>
        <w:ind w:left="1494" w:hanging="360"/>
      </w:pPr>
      <w:rPr>
        <w:rFonts w:ascii="Times New Roman" w:hAnsi="Times New Roman" w:cs="Times New Roman" w:hint="default"/>
        <w:b/>
        <w:bCs/>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0872"/>
        </w:tabs>
        <w:ind w:left="10872" w:hanging="1800"/>
      </w:pPr>
      <w:rPr>
        <w:rFonts w:hint="default"/>
      </w:rPr>
    </w:lvl>
  </w:abstractNum>
  <w:abstractNum w:abstractNumId="62" w15:restartNumberingAfterBreak="0">
    <w:nsid w:val="6CD61D40"/>
    <w:multiLevelType w:val="multilevel"/>
    <w:tmpl w:val="146E413A"/>
    <w:lvl w:ilvl="0">
      <w:start w:val="1"/>
      <w:numFmt w:val="decimal"/>
      <w:lvlText w:val="%1"/>
      <w:lvlJc w:val="left"/>
      <w:pPr>
        <w:tabs>
          <w:tab w:val="num" w:pos="1380"/>
        </w:tabs>
        <w:ind w:left="1380" w:hanging="660"/>
      </w:pPr>
      <w:rPr>
        <w:rFonts w:hint="default"/>
        <w:u w:val="none"/>
      </w:rPr>
    </w:lvl>
    <w:lvl w:ilvl="1">
      <w:start w:val="1"/>
      <w:numFmt w:val="decimal"/>
      <w:isLgl/>
      <w:lvlText w:val="%1.%2."/>
      <w:lvlJc w:val="left"/>
      <w:pPr>
        <w:tabs>
          <w:tab w:val="num" w:pos="2280"/>
        </w:tabs>
        <w:ind w:left="2280" w:hanging="720"/>
      </w:pPr>
      <w:rPr>
        <w:rFonts w:hint="default"/>
        <w:u w:val="none"/>
      </w:rPr>
    </w:lvl>
    <w:lvl w:ilvl="2">
      <w:start w:val="1"/>
      <w:numFmt w:val="decimal"/>
      <w:isLgl/>
      <w:lvlText w:val="%1.%2.%3."/>
      <w:lvlJc w:val="left"/>
      <w:pPr>
        <w:tabs>
          <w:tab w:val="num" w:pos="2880"/>
        </w:tabs>
        <w:ind w:left="2880" w:hanging="720"/>
      </w:pPr>
      <w:rPr>
        <w:rFonts w:hint="default"/>
        <w:u w:val="none"/>
      </w:rPr>
    </w:lvl>
    <w:lvl w:ilvl="3">
      <w:start w:val="1"/>
      <w:numFmt w:val="decimal"/>
      <w:isLgl/>
      <w:lvlText w:val="%1.%2.%3.%4."/>
      <w:lvlJc w:val="left"/>
      <w:pPr>
        <w:tabs>
          <w:tab w:val="num" w:pos="3960"/>
        </w:tabs>
        <w:ind w:left="3960" w:hanging="1080"/>
      </w:pPr>
      <w:rPr>
        <w:rFonts w:hint="default"/>
        <w:u w:val="none"/>
      </w:rPr>
    </w:lvl>
    <w:lvl w:ilvl="4">
      <w:start w:val="1"/>
      <w:numFmt w:val="decimal"/>
      <w:isLgl/>
      <w:lvlText w:val="%1.%2.%3.%4.%5."/>
      <w:lvlJc w:val="left"/>
      <w:pPr>
        <w:tabs>
          <w:tab w:val="num" w:pos="4680"/>
        </w:tabs>
        <w:ind w:left="4680" w:hanging="1080"/>
      </w:pPr>
      <w:rPr>
        <w:rFonts w:hint="default"/>
        <w:u w:val="none"/>
      </w:rPr>
    </w:lvl>
    <w:lvl w:ilvl="5">
      <w:start w:val="1"/>
      <w:numFmt w:val="decimal"/>
      <w:isLgl/>
      <w:lvlText w:val="%1.%2.%3.%4.%5.%6."/>
      <w:lvlJc w:val="left"/>
      <w:pPr>
        <w:tabs>
          <w:tab w:val="num" w:pos="5760"/>
        </w:tabs>
        <w:ind w:left="5760" w:hanging="1440"/>
      </w:pPr>
      <w:rPr>
        <w:rFonts w:hint="default"/>
        <w:u w:val="none"/>
      </w:rPr>
    </w:lvl>
    <w:lvl w:ilvl="6">
      <w:start w:val="1"/>
      <w:numFmt w:val="decimal"/>
      <w:isLgl/>
      <w:lvlText w:val="%1.%2.%3.%4.%5.%6.%7."/>
      <w:lvlJc w:val="left"/>
      <w:pPr>
        <w:tabs>
          <w:tab w:val="num" w:pos="6480"/>
        </w:tabs>
        <w:ind w:left="6480" w:hanging="1440"/>
      </w:pPr>
      <w:rPr>
        <w:rFonts w:hint="default"/>
        <w:u w:val="none"/>
      </w:rPr>
    </w:lvl>
    <w:lvl w:ilvl="7">
      <w:start w:val="1"/>
      <w:numFmt w:val="decimal"/>
      <w:isLgl/>
      <w:lvlText w:val="%1.%2.%3.%4.%5.%6.%7.%8."/>
      <w:lvlJc w:val="left"/>
      <w:pPr>
        <w:tabs>
          <w:tab w:val="num" w:pos="7560"/>
        </w:tabs>
        <w:ind w:left="7560" w:hanging="1800"/>
      </w:pPr>
      <w:rPr>
        <w:rFonts w:hint="default"/>
        <w:u w:val="none"/>
      </w:rPr>
    </w:lvl>
    <w:lvl w:ilvl="8">
      <w:start w:val="1"/>
      <w:numFmt w:val="decimal"/>
      <w:isLgl/>
      <w:lvlText w:val="%1.%2.%3.%4.%5.%6.%7.%8.%9."/>
      <w:lvlJc w:val="left"/>
      <w:pPr>
        <w:tabs>
          <w:tab w:val="num" w:pos="8640"/>
        </w:tabs>
        <w:ind w:left="8640" w:hanging="2160"/>
      </w:pPr>
      <w:rPr>
        <w:rFonts w:hint="default"/>
        <w:u w:val="none"/>
      </w:rPr>
    </w:lvl>
  </w:abstractNum>
  <w:abstractNum w:abstractNumId="63" w15:restartNumberingAfterBreak="0">
    <w:nsid w:val="6E0220C0"/>
    <w:multiLevelType w:val="hybridMultilevel"/>
    <w:tmpl w:val="F766B824"/>
    <w:lvl w:ilvl="0" w:tplc="F3CC7CD8">
      <w:start w:val="32"/>
      <w:numFmt w:val="bullet"/>
      <w:lvlText w:val="-"/>
      <w:lvlJc w:val="left"/>
      <w:pPr>
        <w:tabs>
          <w:tab w:val="num" w:pos="1155"/>
        </w:tabs>
        <w:ind w:left="1155" w:hanging="360"/>
      </w:pPr>
      <w:rPr>
        <w:rFonts w:ascii="Arial" w:eastAsia="Times New Roman" w:hAnsi="Arial" w:hint="default"/>
      </w:rPr>
    </w:lvl>
    <w:lvl w:ilvl="1" w:tplc="04080003">
      <w:start w:val="1"/>
      <w:numFmt w:val="bullet"/>
      <w:lvlText w:val="o"/>
      <w:lvlJc w:val="left"/>
      <w:pPr>
        <w:tabs>
          <w:tab w:val="num" w:pos="1875"/>
        </w:tabs>
        <w:ind w:left="1875" w:hanging="360"/>
      </w:pPr>
      <w:rPr>
        <w:rFonts w:ascii="Courier New" w:hAnsi="Courier New" w:cs="Courier New" w:hint="default"/>
      </w:rPr>
    </w:lvl>
    <w:lvl w:ilvl="2" w:tplc="04080005">
      <w:start w:val="1"/>
      <w:numFmt w:val="bullet"/>
      <w:lvlText w:val=""/>
      <w:lvlJc w:val="left"/>
      <w:pPr>
        <w:tabs>
          <w:tab w:val="num" w:pos="2595"/>
        </w:tabs>
        <w:ind w:left="2595" w:hanging="360"/>
      </w:pPr>
      <w:rPr>
        <w:rFonts w:ascii="Wingdings" w:hAnsi="Wingdings" w:cs="Wingdings" w:hint="default"/>
      </w:rPr>
    </w:lvl>
    <w:lvl w:ilvl="3" w:tplc="04080001">
      <w:start w:val="1"/>
      <w:numFmt w:val="bullet"/>
      <w:lvlText w:val=""/>
      <w:lvlJc w:val="left"/>
      <w:pPr>
        <w:tabs>
          <w:tab w:val="num" w:pos="3315"/>
        </w:tabs>
        <w:ind w:left="3315" w:hanging="360"/>
      </w:pPr>
      <w:rPr>
        <w:rFonts w:ascii="Symbol" w:hAnsi="Symbol" w:cs="Symbol" w:hint="default"/>
      </w:rPr>
    </w:lvl>
    <w:lvl w:ilvl="4" w:tplc="04080003">
      <w:start w:val="1"/>
      <w:numFmt w:val="bullet"/>
      <w:lvlText w:val="o"/>
      <w:lvlJc w:val="left"/>
      <w:pPr>
        <w:tabs>
          <w:tab w:val="num" w:pos="4035"/>
        </w:tabs>
        <w:ind w:left="4035" w:hanging="360"/>
      </w:pPr>
      <w:rPr>
        <w:rFonts w:ascii="Courier New" w:hAnsi="Courier New" w:cs="Courier New" w:hint="default"/>
      </w:rPr>
    </w:lvl>
    <w:lvl w:ilvl="5" w:tplc="04080005">
      <w:start w:val="1"/>
      <w:numFmt w:val="bullet"/>
      <w:lvlText w:val=""/>
      <w:lvlJc w:val="left"/>
      <w:pPr>
        <w:tabs>
          <w:tab w:val="num" w:pos="4755"/>
        </w:tabs>
        <w:ind w:left="4755" w:hanging="360"/>
      </w:pPr>
      <w:rPr>
        <w:rFonts w:ascii="Wingdings" w:hAnsi="Wingdings" w:cs="Wingdings" w:hint="default"/>
      </w:rPr>
    </w:lvl>
    <w:lvl w:ilvl="6" w:tplc="04080001">
      <w:start w:val="1"/>
      <w:numFmt w:val="bullet"/>
      <w:lvlText w:val=""/>
      <w:lvlJc w:val="left"/>
      <w:pPr>
        <w:tabs>
          <w:tab w:val="num" w:pos="5475"/>
        </w:tabs>
        <w:ind w:left="5475" w:hanging="360"/>
      </w:pPr>
      <w:rPr>
        <w:rFonts w:ascii="Symbol" w:hAnsi="Symbol" w:cs="Symbol" w:hint="default"/>
      </w:rPr>
    </w:lvl>
    <w:lvl w:ilvl="7" w:tplc="04080003">
      <w:start w:val="1"/>
      <w:numFmt w:val="bullet"/>
      <w:lvlText w:val="o"/>
      <w:lvlJc w:val="left"/>
      <w:pPr>
        <w:tabs>
          <w:tab w:val="num" w:pos="6195"/>
        </w:tabs>
        <w:ind w:left="6195" w:hanging="360"/>
      </w:pPr>
      <w:rPr>
        <w:rFonts w:ascii="Courier New" w:hAnsi="Courier New" w:cs="Courier New" w:hint="default"/>
      </w:rPr>
    </w:lvl>
    <w:lvl w:ilvl="8" w:tplc="04080005">
      <w:start w:val="1"/>
      <w:numFmt w:val="bullet"/>
      <w:lvlText w:val=""/>
      <w:lvlJc w:val="left"/>
      <w:pPr>
        <w:tabs>
          <w:tab w:val="num" w:pos="6915"/>
        </w:tabs>
        <w:ind w:left="6915" w:hanging="360"/>
      </w:pPr>
      <w:rPr>
        <w:rFonts w:ascii="Wingdings" w:hAnsi="Wingdings" w:cs="Wingdings" w:hint="default"/>
      </w:rPr>
    </w:lvl>
  </w:abstractNum>
  <w:abstractNum w:abstractNumId="64" w15:restartNumberingAfterBreak="0">
    <w:nsid w:val="6E1E3208"/>
    <w:multiLevelType w:val="hybridMultilevel"/>
    <w:tmpl w:val="8788F1FC"/>
    <w:lvl w:ilvl="0" w:tplc="40209CB0">
      <w:start w:val="2"/>
      <w:numFmt w:val="decimal"/>
      <w:lvlText w:val="%1"/>
      <w:lvlJc w:val="left"/>
      <w:pPr>
        <w:tabs>
          <w:tab w:val="num" w:pos="2280"/>
        </w:tabs>
        <w:ind w:left="2280" w:hanging="360"/>
      </w:pPr>
      <w:rPr>
        <w:rFonts w:hint="default"/>
      </w:rPr>
    </w:lvl>
    <w:lvl w:ilvl="1" w:tplc="04080019">
      <w:start w:val="1"/>
      <w:numFmt w:val="lowerLetter"/>
      <w:lvlText w:val="%2."/>
      <w:lvlJc w:val="left"/>
      <w:pPr>
        <w:tabs>
          <w:tab w:val="num" w:pos="3000"/>
        </w:tabs>
        <w:ind w:left="3000" w:hanging="360"/>
      </w:pPr>
    </w:lvl>
    <w:lvl w:ilvl="2" w:tplc="0408001B">
      <w:start w:val="1"/>
      <w:numFmt w:val="lowerRoman"/>
      <w:lvlText w:val="%3."/>
      <w:lvlJc w:val="right"/>
      <w:pPr>
        <w:tabs>
          <w:tab w:val="num" w:pos="3720"/>
        </w:tabs>
        <w:ind w:left="3720" w:hanging="180"/>
      </w:pPr>
    </w:lvl>
    <w:lvl w:ilvl="3" w:tplc="0408000F">
      <w:start w:val="1"/>
      <w:numFmt w:val="decimal"/>
      <w:lvlText w:val="%4."/>
      <w:lvlJc w:val="left"/>
      <w:pPr>
        <w:tabs>
          <w:tab w:val="num" w:pos="4440"/>
        </w:tabs>
        <w:ind w:left="4440" w:hanging="360"/>
      </w:pPr>
    </w:lvl>
    <w:lvl w:ilvl="4" w:tplc="04080019">
      <w:start w:val="1"/>
      <w:numFmt w:val="lowerLetter"/>
      <w:lvlText w:val="%5."/>
      <w:lvlJc w:val="left"/>
      <w:pPr>
        <w:tabs>
          <w:tab w:val="num" w:pos="5160"/>
        </w:tabs>
        <w:ind w:left="5160" w:hanging="360"/>
      </w:pPr>
    </w:lvl>
    <w:lvl w:ilvl="5" w:tplc="0408001B">
      <w:start w:val="1"/>
      <w:numFmt w:val="lowerRoman"/>
      <w:lvlText w:val="%6."/>
      <w:lvlJc w:val="right"/>
      <w:pPr>
        <w:tabs>
          <w:tab w:val="num" w:pos="5880"/>
        </w:tabs>
        <w:ind w:left="5880" w:hanging="180"/>
      </w:pPr>
    </w:lvl>
    <w:lvl w:ilvl="6" w:tplc="0408000F">
      <w:start w:val="1"/>
      <w:numFmt w:val="decimal"/>
      <w:lvlText w:val="%7."/>
      <w:lvlJc w:val="left"/>
      <w:pPr>
        <w:tabs>
          <w:tab w:val="num" w:pos="6600"/>
        </w:tabs>
        <w:ind w:left="6600" w:hanging="360"/>
      </w:pPr>
    </w:lvl>
    <w:lvl w:ilvl="7" w:tplc="04080019">
      <w:start w:val="1"/>
      <w:numFmt w:val="lowerLetter"/>
      <w:lvlText w:val="%8."/>
      <w:lvlJc w:val="left"/>
      <w:pPr>
        <w:tabs>
          <w:tab w:val="num" w:pos="7320"/>
        </w:tabs>
        <w:ind w:left="7320" w:hanging="360"/>
      </w:pPr>
    </w:lvl>
    <w:lvl w:ilvl="8" w:tplc="0408001B">
      <w:start w:val="1"/>
      <w:numFmt w:val="lowerRoman"/>
      <w:lvlText w:val="%9."/>
      <w:lvlJc w:val="right"/>
      <w:pPr>
        <w:tabs>
          <w:tab w:val="num" w:pos="8040"/>
        </w:tabs>
        <w:ind w:left="8040" w:hanging="180"/>
      </w:pPr>
    </w:lvl>
  </w:abstractNum>
  <w:abstractNum w:abstractNumId="65" w15:restartNumberingAfterBreak="0">
    <w:nsid w:val="6E700FE9"/>
    <w:multiLevelType w:val="multilevel"/>
    <w:tmpl w:val="5106A376"/>
    <w:lvl w:ilvl="0">
      <w:start w:val="13"/>
      <w:numFmt w:val="decimal"/>
      <w:lvlText w:val="%1"/>
      <w:lvlJc w:val="left"/>
      <w:pPr>
        <w:tabs>
          <w:tab w:val="num" w:pos="704"/>
        </w:tabs>
        <w:ind w:left="704" w:hanging="420"/>
      </w:pPr>
      <w:rPr>
        <w:rFonts w:hint="default"/>
        <w:b/>
        <w:bCs/>
      </w:rPr>
    </w:lvl>
    <w:lvl w:ilvl="1">
      <w:start w:val="2"/>
      <w:numFmt w:val="decimal"/>
      <w:lvlText w:val="%1.%2"/>
      <w:lvlJc w:val="left"/>
      <w:pPr>
        <w:tabs>
          <w:tab w:val="num" w:pos="1980"/>
        </w:tabs>
        <w:ind w:left="1980" w:hanging="420"/>
      </w:pPr>
      <w:rPr>
        <w:rFonts w:hint="default"/>
        <w:b/>
        <w:bCs/>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3144"/>
        </w:tabs>
        <w:ind w:left="13144" w:hanging="1800"/>
      </w:pPr>
      <w:rPr>
        <w:rFonts w:hint="default"/>
      </w:rPr>
    </w:lvl>
  </w:abstractNum>
  <w:abstractNum w:abstractNumId="66" w15:restartNumberingAfterBreak="0">
    <w:nsid w:val="6EBC795A"/>
    <w:multiLevelType w:val="hybridMultilevel"/>
    <w:tmpl w:val="8A36E136"/>
    <w:lvl w:ilvl="0" w:tplc="C9729108">
      <w:start w:val="1"/>
      <w:numFmt w:val="decimal"/>
      <w:lvlText w:val="%1."/>
      <w:lvlJc w:val="left"/>
      <w:pPr>
        <w:tabs>
          <w:tab w:val="num" w:pos="1467"/>
        </w:tabs>
        <w:ind w:left="1467" w:hanging="360"/>
      </w:pPr>
      <w:rPr>
        <w:rFonts w:hint="default"/>
      </w:rPr>
    </w:lvl>
    <w:lvl w:ilvl="1" w:tplc="04080019">
      <w:start w:val="1"/>
      <w:numFmt w:val="lowerLetter"/>
      <w:lvlText w:val="%2."/>
      <w:lvlJc w:val="left"/>
      <w:pPr>
        <w:tabs>
          <w:tab w:val="num" w:pos="2187"/>
        </w:tabs>
        <w:ind w:left="2187" w:hanging="360"/>
      </w:pPr>
    </w:lvl>
    <w:lvl w:ilvl="2" w:tplc="0408001B">
      <w:start w:val="1"/>
      <w:numFmt w:val="lowerRoman"/>
      <w:lvlText w:val="%3."/>
      <w:lvlJc w:val="right"/>
      <w:pPr>
        <w:tabs>
          <w:tab w:val="num" w:pos="2907"/>
        </w:tabs>
        <w:ind w:left="2907" w:hanging="180"/>
      </w:pPr>
    </w:lvl>
    <w:lvl w:ilvl="3" w:tplc="0408000F">
      <w:start w:val="1"/>
      <w:numFmt w:val="decimal"/>
      <w:lvlText w:val="%4."/>
      <w:lvlJc w:val="left"/>
      <w:pPr>
        <w:tabs>
          <w:tab w:val="num" w:pos="3627"/>
        </w:tabs>
        <w:ind w:left="3627" w:hanging="360"/>
      </w:pPr>
    </w:lvl>
    <w:lvl w:ilvl="4" w:tplc="04080019">
      <w:start w:val="1"/>
      <w:numFmt w:val="lowerLetter"/>
      <w:lvlText w:val="%5."/>
      <w:lvlJc w:val="left"/>
      <w:pPr>
        <w:tabs>
          <w:tab w:val="num" w:pos="4347"/>
        </w:tabs>
        <w:ind w:left="4347" w:hanging="360"/>
      </w:pPr>
    </w:lvl>
    <w:lvl w:ilvl="5" w:tplc="0408001B">
      <w:start w:val="1"/>
      <w:numFmt w:val="lowerRoman"/>
      <w:lvlText w:val="%6."/>
      <w:lvlJc w:val="right"/>
      <w:pPr>
        <w:tabs>
          <w:tab w:val="num" w:pos="5067"/>
        </w:tabs>
        <w:ind w:left="5067" w:hanging="180"/>
      </w:pPr>
    </w:lvl>
    <w:lvl w:ilvl="6" w:tplc="0408000F">
      <w:start w:val="1"/>
      <w:numFmt w:val="decimal"/>
      <w:lvlText w:val="%7."/>
      <w:lvlJc w:val="left"/>
      <w:pPr>
        <w:tabs>
          <w:tab w:val="num" w:pos="5787"/>
        </w:tabs>
        <w:ind w:left="5787" w:hanging="360"/>
      </w:pPr>
    </w:lvl>
    <w:lvl w:ilvl="7" w:tplc="04080019">
      <w:start w:val="1"/>
      <w:numFmt w:val="lowerLetter"/>
      <w:lvlText w:val="%8."/>
      <w:lvlJc w:val="left"/>
      <w:pPr>
        <w:tabs>
          <w:tab w:val="num" w:pos="6507"/>
        </w:tabs>
        <w:ind w:left="6507" w:hanging="360"/>
      </w:pPr>
    </w:lvl>
    <w:lvl w:ilvl="8" w:tplc="0408001B">
      <w:start w:val="1"/>
      <w:numFmt w:val="lowerRoman"/>
      <w:lvlText w:val="%9."/>
      <w:lvlJc w:val="right"/>
      <w:pPr>
        <w:tabs>
          <w:tab w:val="num" w:pos="7227"/>
        </w:tabs>
        <w:ind w:left="7227" w:hanging="180"/>
      </w:pPr>
    </w:lvl>
  </w:abstractNum>
  <w:abstractNum w:abstractNumId="67" w15:restartNumberingAfterBreak="0">
    <w:nsid w:val="71CA282F"/>
    <w:multiLevelType w:val="multilevel"/>
    <w:tmpl w:val="A2EC9EFA"/>
    <w:lvl w:ilvl="0">
      <w:start w:val="1"/>
      <w:numFmt w:val="decimal"/>
      <w:lvlText w:val="%1"/>
      <w:lvlJc w:val="left"/>
      <w:pPr>
        <w:tabs>
          <w:tab w:val="num" w:pos="600"/>
        </w:tabs>
        <w:ind w:left="600" w:hanging="600"/>
      </w:pPr>
      <w:rPr>
        <w:rFonts w:hint="default"/>
        <w:u w:val="none"/>
      </w:rPr>
    </w:lvl>
    <w:lvl w:ilvl="1">
      <w:start w:val="9"/>
      <w:numFmt w:val="decimal"/>
      <w:lvlText w:val="%1.%2"/>
      <w:lvlJc w:val="left"/>
      <w:pPr>
        <w:tabs>
          <w:tab w:val="num" w:pos="1590"/>
        </w:tabs>
        <w:ind w:left="1590" w:hanging="600"/>
      </w:pPr>
      <w:rPr>
        <w:rFonts w:hint="default"/>
        <w:u w:val="none"/>
      </w:rPr>
    </w:lvl>
    <w:lvl w:ilvl="2">
      <w:start w:val="1"/>
      <w:numFmt w:val="decimal"/>
      <w:lvlText w:val="%1.%2.%3"/>
      <w:lvlJc w:val="left"/>
      <w:pPr>
        <w:tabs>
          <w:tab w:val="num" w:pos="2700"/>
        </w:tabs>
        <w:ind w:left="2700" w:hanging="720"/>
      </w:pPr>
      <w:rPr>
        <w:rFonts w:hint="default"/>
        <w:u w:val="none"/>
      </w:rPr>
    </w:lvl>
    <w:lvl w:ilvl="3">
      <w:start w:val="1"/>
      <w:numFmt w:val="decimal"/>
      <w:lvlText w:val="%1.%2.%3.%4"/>
      <w:lvlJc w:val="left"/>
      <w:pPr>
        <w:tabs>
          <w:tab w:val="num" w:pos="3690"/>
        </w:tabs>
        <w:ind w:left="3690" w:hanging="720"/>
      </w:pPr>
      <w:rPr>
        <w:rFonts w:hint="default"/>
        <w:u w:val="none"/>
      </w:rPr>
    </w:lvl>
    <w:lvl w:ilvl="4">
      <w:start w:val="1"/>
      <w:numFmt w:val="decimal"/>
      <w:lvlText w:val="%1.%2.%3.%4.%5"/>
      <w:lvlJc w:val="left"/>
      <w:pPr>
        <w:tabs>
          <w:tab w:val="num" w:pos="5040"/>
        </w:tabs>
        <w:ind w:left="5040" w:hanging="1080"/>
      </w:pPr>
      <w:rPr>
        <w:rFonts w:hint="default"/>
        <w:u w:val="none"/>
      </w:rPr>
    </w:lvl>
    <w:lvl w:ilvl="5">
      <w:start w:val="1"/>
      <w:numFmt w:val="decimal"/>
      <w:lvlText w:val="%1.%2.%3.%4.%5.%6"/>
      <w:lvlJc w:val="left"/>
      <w:pPr>
        <w:tabs>
          <w:tab w:val="num" w:pos="6030"/>
        </w:tabs>
        <w:ind w:left="6030" w:hanging="1080"/>
      </w:pPr>
      <w:rPr>
        <w:rFonts w:hint="default"/>
        <w:u w:val="none"/>
      </w:rPr>
    </w:lvl>
    <w:lvl w:ilvl="6">
      <w:start w:val="1"/>
      <w:numFmt w:val="decimal"/>
      <w:lvlText w:val="%1.%2.%3.%4.%5.%6.%7"/>
      <w:lvlJc w:val="left"/>
      <w:pPr>
        <w:tabs>
          <w:tab w:val="num" w:pos="7380"/>
        </w:tabs>
        <w:ind w:left="7380" w:hanging="1440"/>
      </w:pPr>
      <w:rPr>
        <w:rFonts w:hint="default"/>
        <w:u w:val="none"/>
      </w:rPr>
    </w:lvl>
    <w:lvl w:ilvl="7">
      <w:start w:val="1"/>
      <w:numFmt w:val="decimal"/>
      <w:lvlText w:val="%1.%2.%3.%4.%5.%6.%7.%8"/>
      <w:lvlJc w:val="left"/>
      <w:pPr>
        <w:tabs>
          <w:tab w:val="num" w:pos="8370"/>
        </w:tabs>
        <w:ind w:left="8370" w:hanging="1440"/>
      </w:pPr>
      <w:rPr>
        <w:rFonts w:hint="default"/>
        <w:u w:val="none"/>
      </w:rPr>
    </w:lvl>
    <w:lvl w:ilvl="8">
      <w:start w:val="1"/>
      <w:numFmt w:val="decimal"/>
      <w:lvlText w:val="%1.%2.%3.%4.%5.%6.%7.%8.%9"/>
      <w:lvlJc w:val="left"/>
      <w:pPr>
        <w:tabs>
          <w:tab w:val="num" w:pos="9720"/>
        </w:tabs>
        <w:ind w:left="9720" w:hanging="1800"/>
      </w:pPr>
      <w:rPr>
        <w:rFonts w:hint="default"/>
        <w:u w:val="none"/>
      </w:rPr>
    </w:lvl>
  </w:abstractNum>
  <w:abstractNum w:abstractNumId="68" w15:restartNumberingAfterBreak="0">
    <w:nsid w:val="73F71320"/>
    <w:multiLevelType w:val="multilevel"/>
    <w:tmpl w:val="D898DF9E"/>
    <w:lvl w:ilvl="0">
      <w:start w:val="1"/>
      <w:numFmt w:val="decimal"/>
      <w:lvlText w:val="%1."/>
      <w:lvlJc w:val="left"/>
      <w:pPr>
        <w:tabs>
          <w:tab w:val="num" w:pos="2360"/>
        </w:tabs>
        <w:ind w:left="2360" w:hanging="375"/>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69" w15:restartNumberingAfterBreak="0">
    <w:nsid w:val="741775D1"/>
    <w:multiLevelType w:val="multilevel"/>
    <w:tmpl w:val="C82266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7536D1E"/>
    <w:multiLevelType w:val="multilevel"/>
    <w:tmpl w:val="D26C1D2C"/>
    <w:lvl w:ilvl="0">
      <w:start w:val="9"/>
      <w:numFmt w:val="decimal"/>
      <w:lvlText w:val="%1"/>
      <w:lvlJc w:val="left"/>
      <w:pPr>
        <w:tabs>
          <w:tab w:val="num" w:pos="1125"/>
        </w:tabs>
        <w:ind w:left="1125" w:hanging="1125"/>
      </w:pPr>
      <w:rPr>
        <w:rFonts w:ascii="Arial" w:hAnsi="Arial" w:cs="Arial" w:hint="default"/>
        <w:b/>
        <w:bCs/>
      </w:rPr>
    </w:lvl>
    <w:lvl w:ilvl="1">
      <w:start w:val="11"/>
      <w:numFmt w:val="decimal"/>
      <w:lvlText w:val="%1.%2"/>
      <w:lvlJc w:val="left"/>
      <w:pPr>
        <w:tabs>
          <w:tab w:val="num" w:pos="2160"/>
        </w:tabs>
        <w:ind w:left="2160" w:hanging="1125"/>
      </w:pPr>
      <w:rPr>
        <w:rFonts w:ascii="Arial" w:hAnsi="Arial" w:cs="Arial" w:hint="default"/>
        <w:b/>
        <w:bCs/>
      </w:rPr>
    </w:lvl>
    <w:lvl w:ilvl="2">
      <w:start w:val="1"/>
      <w:numFmt w:val="decimal"/>
      <w:lvlText w:val="%1.%2.%3"/>
      <w:lvlJc w:val="left"/>
      <w:pPr>
        <w:tabs>
          <w:tab w:val="num" w:pos="3195"/>
        </w:tabs>
        <w:ind w:left="3195" w:hanging="1125"/>
      </w:pPr>
      <w:rPr>
        <w:rFonts w:ascii="Arial" w:hAnsi="Arial" w:cs="Arial" w:hint="default"/>
        <w:b/>
        <w:bCs/>
      </w:rPr>
    </w:lvl>
    <w:lvl w:ilvl="3">
      <w:start w:val="1"/>
      <w:numFmt w:val="decimal"/>
      <w:lvlText w:val="%1.%2.%3.%4"/>
      <w:lvlJc w:val="left"/>
      <w:pPr>
        <w:tabs>
          <w:tab w:val="num" w:pos="4230"/>
        </w:tabs>
        <w:ind w:left="4230" w:hanging="1125"/>
      </w:pPr>
      <w:rPr>
        <w:rFonts w:ascii="Arial" w:hAnsi="Arial" w:cs="Arial" w:hint="default"/>
        <w:b/>
        <w:bCs/>
      </w:rPr>
    </w:lvl>
    <w:lvl w:ilvl="4">
      <w:start w:val="1"/>
      <w:numFmt w:val="decimal"/>
      <w:lvlText w:val="%1.%2.%3.%4.%5"/>
      <w:lvlJc w:val="left"/>
      <w:pPr>
        <w:tabs>
          <w:tab w:val="num" w:pos="5265"/>
        </w:tabs>
        <w:ind w:left="5265" w:hanging="1125"/>
      </w:pPr>
      <w:rPr>
        <w:rFonts w:ascii="Arial" w:hAnsi="Arial" w:cs="Arial" w:hint="default"/>
        <w:b/>
        <w:bCs/>
      </w:rPr>
    </w:lvl>
    <w:lvl w:ilvl="5">
      <w:start w:val="1"/>
      <w:numFmt w:val="decimal"/>
      <w:lvlText w:val="%1.%2.%3.%4.%5.%6"/>
      <w:lvlJc w:val="left"/>
      <w:pPr>
        <w:tabs>
          <w:tab w:val="num" w:pos="6300"/>
        </w:tabs>
        <w:ind w:left="6300" w:hanging="1125"/>
      </w:pPr>
      <w:rPr>
        <w:rFonts w:ascii="Arial" w:hAnsi="Arial" w:cs="Arial" w:hint="default"/>
        <w:b/>
        <w:bCs/>
      </w:rPr>
    </w:lvl>
    <w:lvl w:ilvl="6">
      <w:start w:val="1"/>
      <w:numFmt w:val="decimal"/>
      <w:lvlText w:val="%1.%2.%3.%4.%5.%6.%7"/>
      <w:lvlJc w:val="left"/>
      <w:pPr>
        <w:tabs>
          <w:tab w:val="num" w:pos="7650"/>
        </w:tabs>
        <w:ind w:left="7650" w:hanging="1440"/>
      </w:pPr>
      <w:rPr>
        <w:rFonts w:ascii="Arial" w:hAnsi="Arial" w:cs="Arial" w:hint="default"/>
        <w:b/>
        <w:bCs/>
      </w:rPr>
    </w:lvl>
    <w:lvl w:ilvl="7">
      <w:start w:val="1"/>
      <w:numFmt w:val="decimal"/>
      <w:lvlText w:val="%1.%2.%3.%4.%5.%6.%7.%8"/>
      <w:lvlJc w:val="left"/>
      <w:pPr>
        <w:tabs>
          <w:tab w:val="num" w:pos="8685"/>
        </w:tabs>
        <w:ind w:left="8685" w:hanging="1440"/>
      </w:pPr>
      <w:rPr>
        <w:rFonts w:ascii="Arial" w:hAnsi="Arial" w:cs="Arial" w:hint="default"/>
        <w:b/>
        <w:bCs/>
      </w:rPr>
    </w:lvl>
    <w:lvl w:ilvl="8">
      <w:start w:val="1"/>
      <w:numFmt w:val="decimal"/>
      <w:lvlText w:val="%1.%2.%3.%4.%5.%6.%7.%8.%9"/>
      <w:lvlJc w:val="left"/>
      <w:pPr>
        <w:tabs>
          <w:tab w:val="num" w:pos="10080"/>
        </w:tabs>
        <w:ind w:left="10080" w:hanging="1800"/>
      </w:pPr>
      <w:rPr>
        <w:rFonts w:ascii="Arial" w:hAnsi="Arial" w:cs="Arial" w:hint="default"/>
        <w:b/>
        <w:bCs/>
      </w:rPr>
    </w:lvl>
  </w:abstractNum>
  <w:abstractNum w:abstractNumId="71" w15:restartNumberingAfterBreak="0">
    <w:nsid w:val="77DB58EC"/>
    <w:multiLevelType w:val="hybridMultilevel"/>
    <w:tmpl w:val="4A565104"/>
    <w:lvl w:ilvl="0" w:tplc="D08E6F18">
      <w:start w:val="1"/>
      <w:numFmt w:val="decimal"/>
      <w:lvlText w:val="%1."/>
      <w:lvlJc w:val="left"/>
      <w:pPr>
        <w:tabs>
          <w:tab w:val="num" w:pos="1860"/>
        </w:tabs>
        <w:ind w:left="1860" w:hanging="480"/>
      </w:pPr>
      <w:rPr>
        <w:rFonts w:hint="default"/>
      </w:rPr>
    </w:lvl>
    <w:lvl w:ilvl="1" w:tplc="04080019">
      <w:start w:val="1"/>
      <w:numFmt w:val="lowerLetter"/>
      <w:lvlText w:val="%2."/>
      <w:lvlJc w:val="left"/>
      <w:pPr>
        <w:tabs>
          <w:tab w:val="num" w:pos="2460"/>
        </w:tabs>
        <w:ind w:left="2460" w:hanging="360"/>
      </w:pPr>
    </w:lvl>
    <w:lvl w:ilvl="2" w:tplc="0408001B">
      <w:start w:val="1"/>
      <w:numFmt w:val="lowerRoman"/>
      <w:lvlText w:val="%3."/>
      <w:lvlJc w:val="right"/>
      <w:pPr>
        <w:tabs>
          <w:tab w:val="num" w:pos="3180"/>
        </w:tabs>
        <w:ind w:left="3180" w:hanging="180"/>
      </w:pPr>
    </w:lvl>
    <w:lvl w:ilvl="3" w:tplc="0408000F">
      <w:start w:val="1"/>
      <w:numFmt w:val="decimal"/>
      <w:lvlText w:val="%4."/>
      <w:lvlJc w:val="left"/>
      <w:pPr>
        <w:tabs>
          <w:tab w:val="num" w:pos="3900"/>
        </w:tabs>
        <w:ind w:left="3900" w:hanging="360"/>
      </w:pPr>
    </w:lvl>
    <w:lvl w:ilvl="4" w:tplc="04080019">
      <w:start w:val="1"/>
      <w:numFmt w:val="lowerLetter"/>
      <w:lvlText w:val="%5."/>
      <w:lvlJc w:val="left"/>
      <w:pPr>
        <w:tabs>
          <w:tab w:val="num" w:pos="4620"/>
        </w:tabs>
        <w:ind w:left="4620" w:hanging="360"/>
      </w:pPr>
    </w:lvl>
    <w:lvl w:ilvl="5" w:tplc="0408001B">
      <w:start w:val="1"/>
      <w:numFmt w:val="lowerRoman"/>
      <w:lvlText w:val="%6."/>
      <w:lvlJc w:val="right"/>
      <w:pPr>
        <w:tabs>
          <w:tab w:val="num" w:pos="5340"/>
        </w:tabs>
        <w:ind w:left="5340" w:hanging="180"/>
      </w:pPr>
    </w:lvl>
    <w:lvl w:ilvl="6" w:tplc="0408000F">
      <w:start w:val="1"/>
      <w:numFmt w:val="decimal"/>
      <w:lvlText w:val="%7."/>
      <w:lvlJc w:val="left"/>
      <w:pPr>
        <w:tabs>
          <w:tab w:val="num" w:pos="6060"/>
        </w:tabs>
        <w:ind w:left="6060" w:hanging="360"/>
      </w:pPr>
    </w:lvl>
    <w:lvl w:ilvl="7" w:tplc="04080019">
      <w:start w:val="1"/>
      <w:numFmt w:val="lowerLetter"/>
      <w:lvlText w:val="%8."/>
      <w:lvlJc w:val="left"/>
      <w:pPr>
        <w:tabs>
          <w:tab w:val="num" w:pos="6780"/>
        </w:tabs>
        <w:ind w:left="6780" w:hanging="360"/>
      </w:pPr>
    </w:lvl>
    <w:lvl w:ilvl="8" w:tplc="0408001B">
      <w:start w:val="1"/>
      <w:numFmt w:val="lowerRoman"/>
      <w:lvlText w:val="%9."/>
      <w:lvlJc w:val="right"/>
      <w:pPr>
        <w:tabs>
          <w:tab w:val="num" w:pos="7500"/>
        </w:tabs>
        <w:ind w:left="7500" w:hanging="180"/>
      </w:pPr>
    </w:lvl>
  </w:abstractNum>
  <w:abstractNum w:abstractNumId="72" w15:restartNumberingAfterBreak="0">
    <w:nsid w:val="79260329"/>
    <w:multiLevelType w:val="hybridMultilevel"/>
    <w:tmpl w:val="DD5C9158"/>
    <w:lvl w:ilvl="0" w:tplc="9A78594A">
      <w:start w:val="1"/>
      <w:numFmt w:val="decimal"/>
      <w:lvlText w:val="%1."/>
      <w:lvlJc w:val="left"/>
      <w:pPr>
        <w:tabs>
          <w:tab w:val="num" w:pos="1734"/>
        </w:tabs>
        <w:ind w:left="1734" w:hanging="360"/>
      </w:pPr>
      <w:rPr>
        <w:rFonts w:hint="default"/>
      </w:rPr>
    </w:lvl>
    <w:lvl w:ilvl="1" w:tplc="04080019">
      <w:start w:val="1"/>
      <w:numFmt w:val="lowerLetter"/>
      <w:lvlText w:val="%2."/>
      <w:lvlJc w:val="left"/>
      <w:pPr>
        <w:tabs>
          <w:tab w:val="num" w:pos="2454"/>
        </w:tabs>
        <w:ind w:left="2454" w:hanging="360"/>
      </w:pPr>
    </w:lvl>
    <w:lvl w:ilvl="2" w:tplc="0408001B">
      <w:start w:val="1"/>
      <w:numFmt w:val="lowerRoman"/>
      <w:lvlText w:val="%3."/>
      <w:lvlJc w:val="right"/>
      <w:pPr>
        <w:tabs>
          <w:tab w:val="num" w:pos="3174"/>
        </w:tabs>
        <w:ind w:left="3174" w:hanging="180"/>
      </w:pPr>
    </w:lvl>
    <w:lvl w:ilvl="3" w:tplc="0408000F">
      <w:start w:val="1"/>
      <w:numFmt w:val="decimal"/>
      <w:lvlText w:val="%4."/>
      <w:lvlJc w:val="left"/>
      <w:pPr>
        <w:tabs>
          <w:tab w:val="num" w:pos="3894"/>
        </w:tabs>
        <w:ind w:left="3894" w:hanging="360"/>
      </w:pPr>
    </w:lvl>
    <w:lvl w:ilvl="4" w:tplc="04080019">
      <w:start w:val="1"/>
      <w:numFmt w:val="lowerLetter"/>
      <w:lvlText w:val="%5."/>
      <w:lvlJc w:val="left"/>
      <w:pPr>
        <w:tabs>
          <w:tab w:val="num" w:pos="4614"/>
        </w:tabs>
        <w:ind w:left="4614" w:hanging="360"/>
      </w:pPr>
    </w:lvl>
    <w:lvl w:ilvl="5" w:tplc="0408001B">
      <w:start w:val="1"/>
      <w:numFmt w:val="lowerRoman"/>
      <w:lvlText w:val="%6."/>
      <w:lvlJc w:val="right"/>
      <w:pPr>
        <w:tabs>
          <w:tab w:val="num" w:pos="5334"/>
        </w:tabs>
        <w:ind w:left="5334" w:hanging="180"/>
      </w:pPr>
    </w:lvl>
    <w:lvl w:ilvl="6" w:tplc="0408000F">
      <w:start w:val="1"/>
      <w:numFmt w:val="decimal"/>
      <w:lvlText w:val="%7."/>
      <w:lvlJc w:val="left"/>
      <w:pPr>
        <w:tabs>
          <w:tab w:val="num" w:pos="6054"/>
        </w:tabs>
        <w:ind w:left="6054" w:hanging="360"/>
      </w:pPr>
    </w:lvl>
    <w:lvl w:ilvl="7" w:tplc="04080019">
      <w:start w:val="1"/>
      <w:numFmt w:val="lowerLetter"/>
      <w:lvlText w:val="%8."/>
      <w:lvlJc w:val="left"/>
      <w:pPr>
        <w:tabs>
          <w:tab w:val="num" w:pos="6774"/>
        </w:tabs>
        <w:ind w:left="6774" w:hanging="360"/>
      </w:pPr>
    </w:lvl>
    <w:lvl w:ilvl="8" w:tplc="0408001B">
      <w:start w:val="1"/>
      <w:numFmt w:val="lowerRoman"/>
      <w:lvlText w:val="%9."/>
      <w:lvlJc w:val="right"/>
      <w:pPr>
        <w:tabs>
          <w:tab w:val="num" w:pos="7494"/>
        </w:tabs>
        <w:ind w:left="7494" w:hanging="180"/>
      </w:pPr>
    </w:lvl>
  </w:abstractNum>
  <w:abstractNum w:abstractNumId="73" w15:restartNumberingAfterBreak="0">
    <w:nsid w:val="79C1293D"/>
    <w:multiLevelType w:val="hybridMultilevel"/>
    <w:tmpl w:val="7C7AC85C"/>
    <w:lvl w:ilvl="0" w:tplc="0408000F">
      <w:start w:val="1"/>
      <w:numFmt w:val="decimal"/>
      <w:lvlText w:val="%1."/>
      <w:lvlJc w:val="left"/>
      <w:pPr>
        <w:ind w:left="2093" w:hanging="360"/>
      </w:pPr>
    </w:lvl>
    <w:lvl w:ilvl="1" w:tplc="04080019" w:tentative="1">
      <w:start w:val="1"/>
      <w:numFmt w:val="lowerLetter"/>
      <w:lvlText w:val="%2."/>
      <w:lvlJc w:val="left"/>
      <w:pPr>
        <w:ind w:left="2813" w:hanging="360"/>
      </w:pPr>
    </w:lvl>
    <w:lvl w:ilvl="2" w:tplc="0408001B" w:tentative="1">
      <w:start w:val="1"/>
      <w:numFmt w:val="lowerRoman"/>
      <w:lvlText w:val="%3."/>
      <w:lvlJc w:val="right"/>
      <w:pPr>
        <w:ind w:left="3533" w:hanging="180"/>
      </w:pPr>
    </w:lvl>
    <w:lvl w:ilvl="3" w:tplc="0408000F" w:tentative="1">
      <w:start w:val="1"/>
      <w:numFmt w:val="decimal"/>
      <w:lvlText w:val="%4."/>
      <w:lvlJc w:val="left"/>
      <w:pPr>
        <w:ind w:left="4253" w:hanging="360"/>
      </w:pPr>
    </w:lvl>
    <w:lvl w:ilvl="4" w:tplc="04080019" w:tentative="1">
      <w:start w:val="1"/>
      <w:numFmt w:val="lowerLetter"/>
      <w:lvlText w:val="%5."/>
      <w:lvlJc w:val="left"/>
      <w:pPr>
        <w:ind w:left="4973" w:hanging="360"/>
      </w:pPr>
    </w:lvl>
    <w:lvl w:ilvl="5" w:tplc="0408001B" w:tentative="1">
      <w:start w:val="1"/>
      <w:numFmt w:val="lowerRoman"/>
      <w:lvlText w:val="%6."/>
      <w:lvlJc w:val="right"/>
      <w:pPr>
        <w:ind w:left="5693" w:hanging="180"/>
      </w:pPr>
    </w:lvl>
    <w:lvl w:ilvl="6" w:tplc="0408000F" w:tentative="1">
      <w:start w:val="1"/>
      <w:numFmt w:val="decimal"/>
      <w:lvlText w:val="%7."/>
      <w:lvlJc w:val="left"/>
      <w:pPr>
        <w:ind w:left="6413" w:hanging="360"/>
      </w:pPr>
    </w:lvl>
    <w:lvl w:ilvl="7" w:tplc="04080019" w:tentative="1">
      <w:start w:val="1"/>
      <w:numFmt w:val="lowerLetter"/>
      <w:lvlText w:val="%8."/>
      <w:lvlJc w:val="left"/>
      <w:pPr>
        <w:ind w:left="7133" w:hanging="360"/>
      </w:pPr>
    </w:lvl>
    <w:lvl w:ilvl="8" w:tplc="0408001B" w:tentative="1">
      <w:start w:val="1"/>
      <w:numFmt w:val="lowerRoman"/>
      <w:lvlText w:val="%9."/>
      <w:lvlJc w:val="right"/>
      <w:pPr>
        <w:ind w:left="7853" w:hanging="180"/>
      </w:pPr>
    </w:lvl>
  </w:abstractNum>
  <w:abstractNum w:abstractNumId="74" w15:restartNumberingAfterBreak="0">
    <w:nsid w:val="7A486CF5"/>
    <w:multiLevelType w:val="hybridMultilevel"/>
    <w:tmpl w:val="D5C47A94"/>
    <w:lvl w:ilvl="0" w:tplc="132E24DE">
      <w:start w:val="2"/>
      <w:numFmt w:val="decimal"/>
      <w:lvlText w:val="%1."/>
      <w:lvlJc w:val="left"/>
      <w:pPr>
        <w:tabs>
          <w:tab w:val="num" w:pos="1380"/>
        </w:tabs>
        <w:ind w:left="1380" w:hanging="660"/>
      </w:pPr>
      <w:rPr>
        <w:rFonts w:hint="default"/>
        <w:u w:val="none"/>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75" w15:restartNumberingAfterBreak="0">
    <w:nsid w:val="7BC93040"/>
    <w:multiLevelType w:val="hybridMultilevel"/>
    <w:tmpl w:val="9B545160"/>
    <w:lvl w:ilvl="0" w:tplc="04080001">
      <w:start w:val="1"/>
      <w:numFmt w:val="bullet"/>
      <w:lvlText w:val=""/>
      <w:lvlJc w:val="left"/>
      <w:pPr>
        <w:tabs>
          <w:tab w:val="num" w:pos="2771"/>
        </w:tabs>
        <w:ind w:left="2771" w:hanging="360"/>
      </w:pPr>
      <w:rPr>
        <w:rFonts w:ascii="Symbol" w:hAnsi="Symbol" w:cs="Symbol" w:hint="default"/>
      </w:rPr>
    </w:lvl>
    <w:lvl w:ilvl="1" w:tplc="04080003">
      <w:start w:val="1"/>
      <w:numFmt w:val="bullet"/>
      <w:lvlText w:val="o"/>
      <w:lvlJc w:val="left"/>
      <w:pPr>
        <w:tabs>
          <w:tab w:val="num" w:pos="3491"/>
        </w:tabs>
        <w:ind w:left="3491" w:hanging="360"/>
      </w:pPr>
      <w:rPr>
        <w:rFonts w:ascii="Courier New" w:hAnsi="Courier New" w:cs="Courier New" w:hint="default"/>
      </w:rPr>
    </w:lvl>
    <w:lvl w:ilvl="2" w:tplc="04080005">
      <w:start w:val="1"/>
      <w:numFmt w:val="bullet"/>
      <w:lvlText w:val=""/>
      <w:lvlJc w:val="left"/>
      <w:pPr>
        <w:tabs>
          <w:tab w:val="num" w:pos="4211"/>
        </w:tabs>
        <w:ind w:left="4211" w:hanging="360"/>
      </w:pPr>
      <w:rPr>
        <w:rFonts w:ascii="Wingdings" w:hAnsi="Wingdings" w:cs="Wingdings" w:hint="default"/>
      </w:rPr>
    </w:lvl>
    <w:lvl w:ilvl="3" w:tplc="04080001">
      <w:start w:val="1"/>
      <w:numFmt w:val="bullet"/>
      <w:lvlText w:val=""/>
      <w:lvlJc w:val="left"/>
      <w:pPr>
        <w:tabs>
          <w:tab w:val="num" w:pos="4931"/>
        </w:tabs>
        <w:ind w:left="4931" w:hanging="360"/>
      </w:pPr>
      <w:rPr>
        <w:rFonts w:ascii="Symbol" w:hAnsi="Symbol" w:cs="Symbol" w:hint="default"/>
      </w:rPr>
    </w:lvl>
    <w:lvl w:ilvl="4" w:tplc="04080003">
      <w:start w:val="1"/>
      <w:numFmt w:val="bullet"/>
      <w:lvlText w:val="o"/>
      <w:lvlJc w:val="left"/>
      <w:pPr>
        <w:tabs>
          <w:tab w:val="num" w:pos="5651"/>
        </w:tabs>
        <w:ind w:left="5651" w:hanging="360"/>
      </w:pPr>
      <w:rPr>
        <w:rFonts w:ascii="Courier New" w:hAnsi="Courier New" w:cs="Courier New" w:hint="default"/>
      </w:rPr>
    </w:lvl>
    <w:lvl w:ilvl="5" w:tplc="04080005">
      <w:start w:val="1"/>
      <w:numFmt w:val="bullet"/>
      <w:lvlText w:val=""/>
      <w:lvlJc w:val="left"/>
      <w:pPr>
        <w:tabs>
          <w:tab w:val="num" w:pos="6371"/>
        </w:tabs>
        <w:ind w:left="6371" w:hanging="360"/>
      </w:pPr>
      <w:rPr>
        <w:rFonts w:ascii="Wingdings" w:hAnsi="Wingdings" w:cs="Wingdings" w:hint="default"/>
      </w:rPr>
    </w:lvl>
    <w:lvl w:ilvl="6" w:tplc="04080001">
      <w:start w:val="1"/>
      <w:numFmt w:val="bullet"/>
      <w:lvlText w:val=""/>
      <w:lvlJc w:val="left"/>
      <w:pPr>
        <w:tabs>
          <w:tab w:val="num" w:pos="7091"/>
        </w:tabs>
        <w:ind w:left="7091" w:hanging="360"/>
      </w:pPr>
      <w:rPr>
        <w:rFonts w:ascii="Symbol" w:hAnsi="Symbol" w:cs="Symbol" w:hint="default"/>
      </w:rPr>
    </w:lvl>
    <w:lvl w:ilvl="7" w:tplc="04080003">
      <w:start w:val="1"/>
      <w:numFmt w:val="bullet"/>
      <w:lvlText w:val="o"/>
      <w:lvlJc w:val="left"/>
      <w:pPr>
        <w:tabs>
          <w:tab w:val="num" w:pos="7811"/>
        </w:tabs>
        <w:ind w:left="7811" w:hanging="360"/>
      </w:pPr>
      <w:rPr>
        <w:rFonts w:ascii="Courier New" w:hAnsi="Courier New" w:cs="Courier New" w:hint="default"/>
      </w:rPr>
    </w:lvl>
    <w:lvl w:ilvl="8" w:tplc="04080005">
      <w:start w:val="1"/>
      <w:numFmt w:val="bullet"/>
      <w:lvlText w:val=""/>
      <w:lvlJc w:val="left"/>
      <w:pPr>
        <w:tabs>
          <w:tab w:val="num" w:pos="8531"/>
        </w:tabs>
        <w:ind w:left="8531" w:hanging="360"/>
      </w:pPr>
      <w:rPr>
        <w:rFonts w:ascii="Wingdings" w:hAnsi="Wingdings" w:cs="Wingdings" w:hint="default"/>
      </w:rPr>
    </w:lvl>
  </w:abstractNum>
  <w:abstractNum w:abstractNumId="76" w15:restartNumberingAfterBreak="0">
    <w:nsid w:val="7E84752B"/>
    <w:multiLevelType w:val="hybridMultilevel"/>
    <w:tmpl w:val="96388C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2"/>
  </w:num>
  <w:num w:numId="2">
    <w:abstractNumId w:val="51"/>
  </w:num>
  <w:num w:numId="3">
    <w:abstractNumId w:val="15"/>
  </w:num>
  <w:num w:numId="4">
    <w:abstractNumId w:val="9"/>
  </w:num>
  <w:num w:numId="5">
    <w:abstractNumId w:val="62"/>
  </w:num>
  <w:num w:numId="6">
    <w:abstractNumId w:val="22"/>
  </w:num>
  <w:num w:numId="7">
    <w:abstractNumId w:val="64"/>
  </w:num>
  <w:num w:numId="8">
    <w:abstractNumId w:val="74"/>
  </w:num>
  <w:num w:numId="9">
    <w:abstractNumId w:val="14"/>
  </w:num>
  <w:num w:numId="10">
    <w:abstractNumId w:val="57"/>
  </w:num>
  <w:num w:numId="11">
    <w:abstractNumId w:val="40"/>
  </w:num>
  <w:num w:numId="12">
    <w:abstractNumId w:val="7"/>
  </w:num>
  <w:num w:numId="13">
    <w:abstractNumId w:val="66"/>
  </w:num>
  <w:num w:numId="14">
    <w:abstractNumId w:val="23"/>
  </w:num>
  <w:num w:numId="15">
    <w:abstractNumId w:val="33"/>
  </w:num>
  <w:num w:numId="16">
    <w:abstractNumId w:val="71"/>
  </w:num>
  <w:num w:numId="17">
    <w:abstractNumId w:val="72"/>
  </w:num>
  <w:num w:numId="18">
    <w:abstractNumId w:val="38"/>
  </w:num>
  <w:num w:numId="19">
    <w:abstractNumId w:val="75"/>
  </w:num>
  <w:num w:numId="20">
    <w:abstractNumId w:val="60"/>
  </w:num>
  <w:num w:numId="21">
    <w:abstractNumId w:val="49"/>
  </w:num>
  <w:num w:numId="22">
    <w:abstractNumId w:val="37"/>
  </w:num>
  <w:num w:numId="23">
    <w:abstractNumId w:val="52"/>
  </w:num>
  <w:num w:numId="24">
    <w:abstractNumId w:val="17"/>
  </w:num>
  <w:num w:numId="25">
    <w:abstractNumId w:val="65"/>
  </w:num>
  <w:num w:numId="26">
    <w:abstractNumId w:val="43"/>
  </w:num>
  <w:num w:numId="27">
    <w:abstractNumId w:val="70"/>
  </w:num>
  <w:num w:numId="28">
    <w:abstractNumId w:val="11"/>
  </w:num>
  <w:num w:numId="29">
    <w:abstractNumId w:val="61"/>
  </w:num>
  <w:num w:numId="30">
    <w:abstractNumId w:val="2"/>
  </w:num>
  <w:num w:numId="31">
    <w:abstractNumId w:val="63"/>
  </w:num>
  <w:num w:numId="32">
    <w:abstractNumId w:val="36"/>
  </w:num>
  <w:num w:numId="33">
    <w:abstractNumId w:val="67"/>
  </w:num>
  <w:num w:numId="34">
    <w:abstractNumId w:val="6"/>
  </w:num>
  <w:num w:numId="35">
    <w:abstractNumId w:val="69"/>
  </w:num>
  <w:num w:numId="36">
    <w:abstractNumId w:val="53"/>
  </w:num>
  <w:num w:numId="37">
    <w:abstractNumId w:val="44"/>
  </w:num>
  <w:num w:numId="38">
    <w:abstractNumId w:val="58"/>
  </w:num>
  <w:num w:numId="39">
    <w:abstractNumId w:val="19"/>
  </w:num>
  <w:num w:numId="40">
    <w:abstractNumId w:val="16"/>
  </w:num>
  <w:num w:numId="41">
    <w:abstractNumId w:val="8"/>
  </w:num>
  <w:num w:numId="42">
    <w:abstractNumId w:val="3"/>
  </w:num>
  <w:num w:numId="43">
    <w:abstractNumId w:val="1"/>
  </w:num>
  <w:num w:numId="44">
    <w:abstractNumId w:val="4"/>
  </w:num>
  <w:num w:numId="45">
    <w:abstractNumId w:val="21"/>
  </w:num>
  <w:num w:numId="46">
    <w:abstractNumId w:val="46"/>
  </w:num>
  <w:num w:numId="47">
    <w:abstractNumId w:val="0"/>
  </w:num>
  <w:num w:numId="48">
    <w:abstractNumId w:val="68"/>
  </w:num>
  <w:num w:numId="49">
    <w:abstractNumId w:val="55"/>
  </w:num>
  <w:num w:numId="50">
    <w:abstractNumId w:val="27"/>
  </w:num>
  <w:num w:numId="51">
    <w:abstractNumId w:val="28"/>
  </w:num>
  <w:num w:numId="52">
    <w:abstractNumId w:val="39"/>
  </w:num>
  <w:num w:numId="53">
    <w:abstractNumId w:val="41"/>
  </w:num>
  <w:num w:numId="54">
    <w:abstractNumId w:val="48"/>
  </w:num>
  <w:num w:numId="55">
    <w:abstractNumId w:val="25"/>
  </w:num>
  <w:num w:numId="56">
    <w:abstractNumId w:val="34"/>
  </w:num>
  <w:num w:numId="57">
    <w:abstractNumId w:val="73"/>
  </w:num>
  <w:num w:numId="58">
    <w:abstractNumId w:val="35"/>
  </w:num>
  <w:num w:numId="59">
    <w:abstractNumId w:val="32"/>
  </w:num>
  <w:num w:numId="60">
    <w:abstractNumId w:val="31"/>
  </w:num>
  <w:num w:numId="61">
    <w:abstractNumId w:val="56"/>
  </w:num>
  <w:num w:numId="62">
    <w:abstractNumId w:val="13"/>
  </w:num>
  <w:num w:numId="63">
    <w:abstractNumId w:val="5"/>
  </w:num>
  <w:num w:numId="64">
    <w:abstractNumId w:val="20"/>
  </w:num>
  <w:num w:numId="65">
    <w:abstractNumId w:val="30"/>
  </w:num>
  <w:num w:numId="66">
    <w:abstractNumId w:val="12"/>
  </w:num>
  <w:num w:numId="67">
    <w:abstractNumId w:val="10"/>
  </w:num>
  <w:num w:numId="68">
    <w:abstractNumId w:val="18"/>
  </w:num>
  <w:num w:numId="69">
    <w:abstractNumId w:val="29"/>
  </w:num>
  <w:num w:numId="70">
    <w:abstractNumId w:val="45"/>
  </w:num>
  <w:num w:numId="71">
    <w:abstractNumId w:val="50"/>
  </w:num>
  <w:num w:numId="72">
    <w:abstractNumId w:val="59"/>
  </w:num>
  <w:num w:numId="73">
    <w:abstractNumId w:val="76"/>
  </w:num>
  <w:num w:numId="74">
    <w:abstractNumId w:val="47"/>
  </w:num>
  <w:num w:numId="75">
    <w:abstractNumId w:val="24"/>
  </w:num>
  <w:num w:numId="76">
    <w:abstractNumId w:val="54"/>
  </w:num>
  <w:num w:numId="77">
    <w:abstractNumId w:val="26"/>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Καρμίρης Αγγελος">
    <w15:presenceInfo w15:providerId="AD" w15:userId="S-1-5-21-1830698597-4123646430-2090957884-4697"/>
  </w15:person>
  <w15:person w15:author="Γιωτάκη Αγγελική">
    <w15:presenceInfo w15:providerId="AD" w15:userId="S-1-5-21-1830698597-4123646430-2090957884-2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4D"/>
    <w:rsid w:val="0000355F"/>
    <w:rsid w:val="000049C4"/>
    <w:rsid w:val="00011881"/>
    <w:rsid w:val="00012E00"/>
    <w:rsid w:val="000133A5"/>
    <w:rsid w:val="00015641"/>
    <w:rsid w:val="000161B2"/>
    <w:rsid w:val="00017CA0"/>
    <w:rsid w:val="00024222"/>
    <w:rsid w:val="00024738"/>
    <w:rsid w:val="0002482B"/>
    <w:rsid w:val="00024D19"/>
    <w:rsid w:val="000260E7"/>
    <w:rsid w:val="00026217"/>
    <w:rsid w:val="00026773"/>
    <w:rsid w:val="000269ED"/>
    <w:rsid w:val="00027DBB"/>
    <w:rsid w:val="0003111B"/>
    <w:rsid w:val="00033906"/>
    <w:rsid w:val="00035604"/>
    <w:rsid w:val="000369BD"/>
    <w:rsid w:val="00036D5B"/>
    <w:rsid w:val="00040D8E"/>
    <w:rsid w:val="000439B1"/>
    <w:rsid w:val="00045F66"/>
    <w:rsid w:val="00046BD4"/>
    <w:rsid w:val="000534E3"/>
    <w:rsid w:val="000548B7"/>
    <w:rsid w:val="000563E9"/>
    <w:rsid w:val="0006121D"/>
    <w:rsid w:val="0006122E"/>
    <w:rsid w:val="000633B5"/>
    <w:rsid w:val="0006344F"/>
    <w:rsid w:val="00067728"/>
    <w:rsid w:val="00071B76"/>
    <w:rsid w:val="00072402"/>
    <w:rsid w:val="00073F83"/>
    <w:rsid w:val="000740D0"/>
    <w:rsid w:val="00074710"/>
    <w:rsid w:val="00075442"/>
    <w:rsid w:val="00075A61"/>
    <w:rsid w:val="000856CE"/>
    <w:rsid w:val="000861C1"/>
    <w:rsid w:val="00087E83"/>
    <w:rsid w:val="000903D8"/>
    <w:rsid w:val="0009069E"/>
    <w:rsid w:val="000908C8"/>
    <w:rsid w:val="000908F2"/>
    <w:rsid w:val="00090CA3"/>
    <w:rsid w:val="000932CF"/>
    <w:rsid w:val="000934F7"/>
    <w:rsid w:val="0009534C"/>
    <w:rsid w:val="000957F2"/>
    <w:rsid w:val="00095E33"/>
    <w:rsid w:val="00096075"/>
    <w:rsid w:val="0009792D"/>
    <w:rsid w:val="00097944"/>
    <w:rsid w:val="00097D4C"/>
    <w:rsid w:val="000A0F55"/>
    <w:rsid w:val="000A1F93"/>
    <w:rsid w:val="000A65F4"/>
    <w:rsid w:val="000B07E0"/>
    <w:rsid w:val="000B4180"/>
    <w:rsid w:val="000B47CD"/>
    <w:rsid w:val="000B4B09"/>
    <w:rsid w:val="000B58FD"/>
    <w:rsid w:val="000B6DCB"/>
    <w:rsid w:val="000B7181"/>
    <w:rsid w:val="000C1BC0"/>
    <w:rsid w:val="000C2075"/>
    <w:rsid w:val="000C30C9"/>
    <w:rsid w:val="000C390B"/>
    <w:rsid w:val="000C3C55"/>
    <w:rsid w:val="000C5E93"/>
    <w:rsid w:val="000C6989"/>
    <w:rsid w:val="000D11AC"/>
    <w:rsid w:val="000D457F"/>
    <w:rsid w:val="000D5237"/>
    <w:rsid w:val="000D5273"/>
    <w:rsid w:val="000D5D45"/>
    <w:rsid w:val="000D6603"/>
    <w:rsid w:val="000D7D62"/>
    <w:rsid w:val="000E159F"/>
    <w:rsid w:val="000E1957"/>
    <w:rsid w:val="000E29AB"/>
    <w:rsid w:val="000E39BF"/>
    <w:rsid w:val="000E4D0E"/>
    <w:rsid w:val="000E64BF"/>
    <w:rsid w:val="000E73BC"/>
    <w:rsid w:val="000F19DD"/>
    <w:rsid w:val="000F4966"/>
    <w:rsid w:val="0010284D"/>
    <w:rsid w:val="00103CC6"/>
    <w:rsid w:val="0011158F"/>
    <w:rsid w:val="001119A3"/>
    <w:rsid w:val="001127A0"/>
    <w:rsid w:val="001127A6"/>
    <w:rsid w:val="00114B9D"/>
    <w:rsid w:val="0011644F"/>
    <w:rsid w:val="00121971"/>
    <w:rsid w:val="00121C09"/>
    <w:rsid w:val="00122096"/>
    <w:rsid w:val="00123225"/>
    <w:rsid w:val="00125A47"/>
    <w:rsid w:val="00125AF7"/>
    <w:rsid w:val="001336DA"/>
    <w:rsid w:val="001339C5"/>
    <w:rsid w:val="00134A61"/>
    <w:rsid w:val="0014094F"/>
    <w:rsid w:val="0014418F"/>
    <w:rsid w:val="0014498C"/>
    <w:rsid w:val="0014608C"/>
    <w:rsid w:val="001466E0"/>
    <w:rsid w:val="001471D3"/>
    <w:rsid w:val="001509DA"/>
    <w:rsid w:val="00150BB5"/>
    <w:rsid w:val="00151AA0"/>
    <w:rsid w:val="00151F6B"/>
    <w:rsid w:val="00152041"/>
    <w:rsid w:val="00152A6C"/>
    <w:rsid w:val="00155152"/>
    <w:rsid w:val="00156EFF"/>
    <w:rsid w:val="001644C2"/>
    <w:rsid w:val="0016496C"/>
    <w:rsid w:val="001658A2"/>
    <w:rsid w:val="00165A87"/>
    <w:rsid w:val="00165CE8"/>
    <w:rsid w:val="0016670B"/>
    <w:rsid w:val="00167E58"/>
    <w:rsid w:val="00171CC1"/>
    <w:rsid w:val="00173F23"/>
    <w:rsid w:val="00174527"/>
    <w:rsid w:val="0017673F"/>
    <w:rsid w:val="001769A3"/>
    <w:rsid w:val="00180A1C"/>
    <w:rsid w:val="001810F3"/>
    <w:rsid w:val="00182789"/>
    <w:rsid w:val="00183977"/>
    <w:rsid w:val="00185C2E"/>
    <w:rsid w:val="00186091"/>
    <w:rsid w:val="00187784"/>
    <w:rsid w:val="00191BD9"/>
    <w:rsid w:val="00192948"/>
    <w:rsid w:val="00193D95"/>
    <w:rsid w:val="00194266"/>
    <w:rsid w:val="001A4EA2"/>
    <w:rsid w:val="001A55CF"/>
    <w:rsid w:val="001A66DA"/>
    <w:rsid w:val="001A69EE"/>
    <w:rsid w:val="001A6B9E"/>
    <w:rsid w:val="001A72CC"/>
    <w:rsid w:val="001A7815"/>
    <w:rsid w:val="001B1602"/>
    <w:rsid w:val="001B31F3"/>
    <w:rsid w:val="001B3FA3"/>
    <w:rsid w:val="001B719B"/>
    <w:rsid w:val="001B75B6"/>
    <w:rsid w:val="001C0F2C"/>
    <w:rsid w:val="001C28B5"/>
    <w:rsid w:val="001C389F"/>
    <w:rsid w:val="001C4E57"/>
    <w:rsid w:val="001C5256"/>
    <w:rsid w:val="001C60C5"/>
    <w:rsid w:val="001C6B44"/>
    <w:rsid w:val="001D23D8"/>
    <w:rsid w:val="001D46DB"/>
    <w:rsid w:val="001D6D03"/>
    <w:rsid w:val="001D6F80"/>
    <w:rsid w:val="001D756C"/>
    <w:rsid w:val="001D7FD8"/>
    <w:rsid w:val="001E0F22"/>
    <w:rsid w:val="001E24A0"/>
    <w:rsid w:val="001E31F6"/>
    <w:rsid w:val="001E4DC1"/>
    <w:rsid w:val="001E5868"/>
    <w:rsid w:val="001F15F0"/>
    <w:rsid w:val="001F309B"/>
    <w:rsid w:val="001F4B6D"/>
    <w:rsid w:val="001F74F1"/>
    <w:rsid w:val="00206BE1"/>
    <w:rsid w:val="00206DC0"/>
    <w:rsid w:val="00210B89"/>
    <w:rsid w:val="0021204F"/>
    <w:rsid w:val="0021325B"/>
    <w:rsid w:val="002132DC"/>
    <w:rsid w:val="00213E50"/>
    <w:rsid w:val="00214FC6"/>
    <w:rsid w:val="00215E08"/>
    <w:rsid w:val="00216054"/>
    <w:rsid w:val="0022333D"/>
    <w:rsid w:val="00223AB6"/>
    <w:rsid w:val="00227AFF"/>
    <w:rsid w:val="002304A1"/>
    <w:rsid w:val="0023095F"/>
    <w:rsid w:val="002327DC"/>
    <w:rsid w:val="00232D6A"/>
    <w:rsid w:val="0023438A"/>
    <w:rsid w:val="00235386"/>
    <w:rsid w:val="00237274"/>
    <w:rsid w:val="0023731A"/>
    <w:rsid w:val="0024109B"/>
    <w:rsid w:val="002418B9"/>
    <w:rsid w:val="00241F5E"/>
    <w:rsid w:val="00242BB1"/>
    <w:rsid w:val="00243F36"/>
    <w:rsid w:val="002462DD"/>
    <w:rsid w:val="00246F31"/>
    <w:rsid w:val="0024781C"/>
    <w:rsid w:val="00250BE9"/>
    <w:rsid w:val="00254D48"/>
    <w:rsid w:val="00255DF7"/>
    <w:rsid w:val="00256242"/>
    <w:rsid w:val="00256687"/>
    <w:rsid w:val="00256B0E"/>
    <w:rsid w:val="00256F78"/>
    <w:rsid w:val="00257FE3"/>
    <w:rsid w:val="00260A19"/>
    <w:rsid w:val="00260EA6"/>
    <w:rsid w:val="00264386"/>
    <w:rsid w:val="00264F7E"/>
    <w:rsid w:val="00266EAA"/>
    <w:rsid w:val="00274F17"/>
    <w:rsid w:val="002774A1"/>
    <w:rsid w:val="00280B8E"/>
    <w:rsid w:val="00281E79"/>
    <w:rsid w:val="00284649"/>
    <w:rsid w:val="002846BB"/>
    <w:rsid w:val="00284A46"/>
    <w:rsid w:val="00285BF1"/>
    <w:rsid w:val="00285CBA"/>
    <w:rsid w:val="0028679D"/>
    <w:rsid w:val="002917C8"/>
    <w:rsid w:val="002937D6"/>
    <w:rsid w:val="002937E8"/>
    <w:rsid w:val="00296D2C"/>
    <w:rsid w:val="002979C3"/>
    <w:rsid w:val="002A0C1F"/>
    <w:rsid w:val="002A3953"/>
    <w:rsid w:val="002A435C"/>
    <w:rsid w:val="002A473A"/>
    <w:rsid w:val="002A4C49"/>
    <w:rsid w:val="002A510F"/>
    <w:rsid w:val="002B260A"/>
    <w:rsid w:val="002B39E0"/>
    <w:rsid w:val="002B3BE5"/>
    <w:rsid w:val="002B4990"/>
    <w:rsid w:val="002B4DB1"/>
    <w:rsid w:val="002B556B"/>
    <w:rsid w:val="002B6A74"/>
    <w:rsid w:val="002B74E5"/>
    <w:rsid w:val="002B7589"/>
    <w:rsid w:val="002C0921"/>
    <w:rsid w:val="002C2975"/>
    <w:rsid w:val="002C3159"/>
    <w:rsid w:val="002C7F9C"/>
    <w:rsid w:val="002D03DF"/>
    <w:rsid w:val="002D0BC0"/>
    <w:rsid w:val="002D341E"/>
    <w:rsid w:val="002D52F9"/>
    <w:rsid w:val="002D7FA8"/>
    <w:rsid w:val="002E4273"/>
    <w:rsid w:val="002E6FB7"/>
    <w:rsid w:val="002F7057"/>
    <w:rsid w:val="002F7A03"/>
    <w:rsid w:val="003039B0"/>
    <w:rsid w:val="003043C4"/>
    <w:rsid w:val="00311662"/>
    <w:rsid w:val="00314D48"/>
    <w:rsid w:val="003150BC"/>
    <w:rsid w:val="00317316"/>
    <w:rsid w:val="00320F95"/>
    <w:rsid w:val="003210AD"/>
    <w:rsid w:val="0032151C"/>
    <w:rsid w:val="00322233"/>
    <w:rsid w:val="003227EE"/>
    <w:rsid w:val="00322C98"/>
    <w:rsid w:val="00326D01"/>
    <w:rsid w:val="003271D3"/>
    <w:rsid w:val="00327486"/>
    <w:rsid w:val="00327585"/>
    <w:rsid w:val="00330D33"/>
    <w:rsid w:val="00331802"/>
    <w:rsid w:val="00331D23"/>
    <w:rsid w:val="0033381A"/>
    <w:rsid w:val="003351A2"/>
    <w:rsid w:val="003363E6"/>
    <w:rsid w:val="00336E4E"/>
    <w:rsid w:val="003429B2"/>
    <w:rsid w:val="0034638C"/>
    <w:rsid w:val="003530E1"/>
    <w:rsid w:val="00353427"/>
    <w:rsid w:val="0035408D"/>
    <w:rsid w:val="00363E2D"/>
    <w:rsid w:val="00364603"/>
    <w:rsid w:val="00364E9E"/>
    <w:rsid w:val="00366335"/>
    <w:rsid w:val="00370EDA"/>
    <w:rsid w:val="0037135E"/>
    <w:rsid w:val="00371B95"/>
    <w:rsid w:val="003720DE"/>
    <w:rsid w:val="00372AF6"/>
    <w:rsid w:val="00373D10"/>
    <w:rsid w:val="00375DC2"/>
    <w:rsid w:val="00376C8D"/>
    <w:rsid w:val="00377A87"/>
    <w:rsid w:val="003809DE"/>
    <w:rsid w:val="003824EB"/>
    <w:rsid w:val="00382C07"/>
    <w:rsid w:val="00385363"/>
    <w:rsid w:val="00386C2D"/>
    <w:rsid w:val="00390A0B"/>
    <w:rsid w:val="00391EA7"/>
    <w:rsid w:val="00391FF3"/>
    <w:rsid w:val="00395AC7"/>
    <w:rsid w:val="003966F6"/>
    <w:rsid w:val="0039680D"/>
    <w:rsid w:val="00397FE8"/>
    <w:rsid w:val="003A2F8B"/>
    <w:rsid w:val="003A4837"/>
    <w:rsid w:val="003A4C44"/>
    <w:rsid w:val="003A4FC5"/>
    <w:rsid w:val="003A5526"/>
    <w:rsid w:val="003A6653"/>
    <w:rsid w:val="003A6AA2"/>
    <w:rsid w:val="003A75F4"/>
    <w:rsid w:val="003B42D2"/>
    <w:rsid w:val="003B5439"/>
    <w:rsid w:val="003B67D8"/>
    <w:rsid w:val="003B6C08"/>
    <w:rsid w:val="003C07C1"/>
    <w:rsid w:val="003C1578"/>
    <w:rsid w:val="003C3712"/>
    <w:rsid w:val="003C3D17"/>
    <w:rsid w:val="003C4A73"/>
    <w:rsid w:val="003D0815"/>
    <w:rsid w:val="003D1466"/>
    <w:rsid w:val="003D2CCF"/>
    <w:rsid w:val="003D32AA"/>
    <w:rsid w:val="003D51CE"/>
    <w:rsid w:val="003D6A6D"/>
    <w:rsid w:val="003D70F8"/>
    <w:rsid w:val="003E040C"/>
    <w:rsid w:val="003E04DD"/>
    <w:rsid w:val="003E0C52"/>
    <w:rsid w:val="003E2300"/>
    <w:rsid w:val="003E28A3"/>
    <w:rsid w:val="003E28AD"/>
    <w:rsid w:val="003E4797"/>
    <w:rsid w:val="003E4990"/>
    <w:rsid w:val="003E4A83"/>
    <w:rsid w:val="003E6089"/>
    <w:rsid w:val="003E62BB"/>
    <w:rsid w:val="003E712E"/>
    <w:rsid w:val="003F1557"/>
    <w:rsid w:val="003F6AB5"/>
    <w:rsid w:val="003F6E60"/>
    <w:rsid w:val="003F71B1"/>
    <w:rsid w:val="003F7D77"/>
    <w:rsid w:val="00405836"/>
    <w:rsid w:val="00405B0F"/>
    <w:rsid w:val="00411D80"/>
    <w:rsid w:val="00412743"/>
    <w:rsid w:val="0041285F"/>
    <w:rsid w:val="00413673"/>
    <w:rsid w:val="0041443D"/>
    <w:rsid w:val="004162CE"/>
    <w:rsid w:val="00416F9A"/>
    <w:rsid w:val="004201C8"/>
    <w:rsid w:val="004202CC"/>
    <w:rsid w:val="004260BA"/>
    <w:rsid w:val="004273C2"/>
    <w:rsid w:val="00427BA9"/>
    <w:rsid w:val="00431110"/>
    <w:rsid w:val="00431DC9"/>
    <w:rsid w:val="00440B71"/>
    <w:rsid w:val="00451D1C"/>
    <w:rsid w:val="00454F99"/>
    <w:rsid w:val="00456942"/>
    <w:rsid w:val="00460063"/>
    <w:rsid w:val="00460195"/>
    <w:rsid w:val="00461180"/>
    <w:rsid w:val="004622AA"/>
    <w:rsid w:val="00463671"/>
    <w:rsid w:val="00464C07"/>
    <w:rsid w:val="00465C5A"/>
    <w:rsid w:val="00466190"/>
    <w:rsid w:val="004663EB"/>
    <w:rsid w:val="00466F3F"/>
    <w:rsid w:val="00467A6A"/>
    <w:rsid w:val="004702CF"/>
    <w:rsid w:val="00472386"/>
    <w:rsid w:val="00475576"/>
    <w:rsid w:val="004766FF"/>
    <w:rsid w:val="00480D90"/>
    <w:rsid w:val="00480E84"/>
    <w:rsid w:val="00481D76"/>
    <w:rsid w:val="00484128"/>
    <w:rsid w:val="00485AE0"/>
    <w:rsid w:val="00486CD4"/>
    <w:rsid w:val="00487CCF"/>
    <w:rsid w:val="00487F92"/>
    <w:rsid w:val="00490902"/>
    <w:rsid w:val="00491188"/>
    <w:rsid w:val="00492944"/>
    <w:rsid w:val="00492DBE"/>
    <w:rsid w:val="00493F68"/>
    <w:rsid w:val="0049522E"/>
    <w:rsid w:val="00496D37"/>
    <w:rsid w:val="00497981"/>
    <w:rsid w:val="004A2780"/>
    <w:rsid w:val="004A3493"/>
    <w:rsid w:val="004A499B"/>
    <w:rsid w:val="004A5298"/>
    <w:rsid w:val="004A6AFE"/>
    <w:rsid w:val="004B01AA"/>
    <w:rsid w:val="004B135E"/>
    <w:rsid w:val="004B3CC8"/>
    <w:rsid w:val="004B3D76"/>
    <w:rsid w:val="004C361F"/>
    <w:rsid w:val="004C4978"/>
    <w:rsid w:val="004C5776"/>
    <w:rsid w:val="004C5E0B"/>
    <w:rsid w:val="004C6926"/>
    <w:rsid w:val="004D4368"/>
    <w:rsid w:val="004D4589"/>
    <w:rsid w:val="004D61A7"/>
    <w:rsid w:val="004D62D6"/>
    <w:rsid w:val="004D64EE"/>
    <w:rsid w:val="004D6610"/>
    <w:rsid w:val="004E182A"/>
    <w:rsid w:val="004E3218"/>
    <w:rsid w:val="004E4655"/>
    <w:rsid w:val="004E5EF0"/>
    <w:rsid w:val="004E7CB0"/>
    <w:rsid w:val="004E7F28"/>
    <w:rsid w:val="004F05B4"/>
    <w:rsid w:val="004F14AB"/>
    <w:rsid w:val="004F234F"/>
    <w:rsid w:val="004F38E9"/>
    <w:rsid w:val="004F50F9"/>
    <w:rsid w:val="004F5CF7"/>
    <w:rsid w:val="004F609D"/>
    <w:rsid w:val="004F60FC"/>
    <w:rsid w:val="004F6450"/>
    <w:rsid w:val="004F673C"/>
    <w:rsid w:val="00501911"/>
    <w:rsid w:val="00505624"/>
    <w:rsid w:val="00506988"/>
    <w:rsid w:val="00510811"/>
    <w:rsid w:val="005119DF"/>
    <w:rsid w:val="00513658"/>
    <w:rsid w:val="00514869"/>
    <w:rsid w:val="00516D06"/>
    <w:rsid w:val="00516F30"/>
    <w:rsid w:val="00520AC9"/>
    <w:rsid w:val="00520B4E"/>
    <w:rsid w:val="005218A6"/>
    <w:rsid w:val="00521D16"/>
    <w:rsid w:val="005235EC"/>
    <w:rsid w:val="00524238"/>
    <w:rsid w:val="0052527E"/>
    <w:rsid w:val="00525BB9"/>
    <w:rsid w:val="00527814"/>
    <w:rsid w:val="00527E18"/>
    <w:rsid w:val="005314EC"/>
    <w:rsid w:val="0053213E"/>
    <w:rsid w:val="00532570"/>
    <w:rsid w:val="00533110"/>
    <w:rsid w:val="005348ED"/>
    <w:rsid w:val="00535D7A"/>
    <w:rsid w:val="0053670B"/>
    <w:rsid w:val="005367EF"/>
    <w:rsid w:val="00537C71"/>
    <w:rsid w:val="00540E13"/>
    <w:rsid w:val="005418B3"/>
    <w:rsid w:val="00542122"/>
    <w:rsid w:val="00545210"/>
    <w:rsid w:val="00546815"/>
    <w:rsid w:val="00546ACE"/>
    <w:rsid w:val="00547C95"/>
    <w:rsid w:val="0055387A"/>
    <w:rsid w:val="005552A3"/>
    <w:rsid w:val="005572C2"/>
    <w:rsid w:val="005574CF"/>
    <w:rsid w:val="00557AEB"/>
    <w:rsid w:val="00557F8A"/>
    <w:rsid w:val="00560BCD"/>
    <w:rsid w:val="00561114"/>
    <w:rsid w:val="00561A44"/>
    <w:rsid w:val="00561AC3"/>
    <w:rsid w:val="00562093"/>
    <w:rsid w:val="0056580E"/>
    <w:rsid w:val="0057133C"/>
    <w:rsid w:val="00571C94"/>
    <w:rsid w:val="00571D65"/>
    <w:rsid w:val="00572B88"/>
    <w:rsid w:val="005746F5"/>
    <w:rsid w:val="0057616A"/>
    <w:rsid w:val="005762A5"/>
    <w:rsid w:val="00576CA8"/>
    <w:rsid w:val="0058342D"/>
    <w:rsid w:val="00584DDB"/>
    <w:rsid w:val="0058516A"/>
    <w:rsid w:val="00587C7E"/>
    <w:rsid w:val="005904CE"/>
    <w:rsid w:val="0059157B"/>
    <w:rsid w:val="005921F2"/>
    <w:rsid w:val="005923E7"/>
    <w:rsid w:val="0059551F"/>
    <w:rsid w:val="00595C5C"/>
    <w:rsid w:val="0059606E"/>
    <w:rsid w:val="005A115C"/>
    <w:rsid w:val="005A3872"/>
    <w:rsid w:val="005A40C7"/>
    <w:rsid w:val="005A4857"/>
    <w:rsid w:val="005A560D"/>
    <w:rsid w:val="005A72FE"/>
    <w:rsid w:val="005A7E4A"/>
    <w:rsid w:val="005B0BBA"/>
    <w:rsid w:val="005B12A3"/>
    <w:rsid w:val="005B160A"/>
    <w:rsid w:val="005B46C4"/>
    <w:rsid w:val="005B5C19"/>
    <w:rsid w:val="005B5F62"/>
    <w:rsid w:val="005B6238"/>
    <w:rsid w:val="005B6286"/>
    <w:rsid w:val="005B6BCD"/>
    <w:rsid w:val="005B6D14"/>
    <w:rsid w:val="005B7517"/>
    <w:rsid w:val="005B7B09"/>
    <w:rsid w:val="005C156B"/>
    <w:rsid w:val="005C2732"/>
    <w:rsid w:val="005C3590"/>
    <w:rsid w:val="005C46C0"/>
    <w:rsid w:val="005C66F3"/>
    <w:rsid w:val="005C79AC"/>
    <w:rsid w:val="005D03A5"/>
    <w:rsid w:val="005D26B9"/>
    <w:rsid w:val="005D285C"/>
    <w:rsid w:val="005D3D0A"/>
    <w:rsid w:val="005D4C27"/>
    <w:rsid w:val="005D6941"/>
    <w:rsid w:val="005D78A4"/>
    <w:rsid w:val="005E1C38"/>
    <w:rsid w:val="005E3800"/>
    <w:rsid w:val="005E4A47"/>
    <w:rsid w:val="005F2BAE"/>
    <w:rsid w:val="005F3134"/>
    <w:rsid w:val="005F4910"/>
    <w:rsid w:val="005F65DA"/>
    <w:rsid w:val="005F723C"/>
    <w:rsid w:val="00601159"/>
    <w:rsid w:val="00601E05"/>
    <w:rsid w:val="00606714"/>
    <w:rsid w:val="00606967"/>
    <w:rsid w:val="006071AB"/>
    <w:rsid w:val="0060764A"/>
    <w:rsid w:val="00607BDE"/>
    <w:rsid w:val="00612583"/>
    <w:rsid w:val="00612B6D"/>
    <w:rsid w:val="00612EA3"/>
    <w:rsid w:val="00615418"/>
    <w:rsid w:val="00616001"/>
    <w:rsid w:val="00617940"/>
    <w:rsid w:val="00620BDB"/>
    <w:rsid w:val="0062108D"/>
    <w:rsid w:val="00625116"/>
    <w:rsid w:val="00632682"/>
    <w:rsid w:val="00632B8A"/>
    <w:rsid w:val="00633E10"/>
    <w:rsid w:val="00636033"/>
    <w:rsid w:val="00636F33"/>
    <w:rsid w:val="006404AC"/>
    <w:rsid w:val="00642975"/>
    <w:rsid w:val="00644919"/>
    <w:rsid w:val="00646EBC"/>
    <w:rsid w:val="00651AE9"/>
    <w:rsid w:val="00653349"/>
    <w:rsid w:val="00655D14"/>
    <w:rsid w:val="0066070A"/>
    <w:rsid w:val="00662892"/>
    <w:rsid w:val="00662F05"/>
    <w:rsid w:val="0066655A"/>
    <w:rsid w:val="00667539"/>
    <w:rsid w:val="00667DFD"/>
    <w:rsid w:val="006701AA"/>
    <w:rsid w:val="00670AD9"/>
    <w:rsid w:val="00671031"/>
    <w:rsid w:val="006722B8"/>
    <w:rsid w:val="00673AB9"/>
    <w:rsid w:val="00674351"/>
    <w:rsid w:val="00674ECB"/>
    <w:rsid w:val="00676D50"/>
    <w:rsid w:val="0068050A"/>
    <w:rsid w:val="00680B7E"/>
    <w:rsid w:val="00681E77"/>
    <w:rsid w:val="00683494"/>
    <w:rsid w:val="00685A25"/>
    <w:rsid w:val="00690E5D"/>
    <w:rsid w:val="006917A2"/>
    <w:rsid w:val="006935AA"/>
    <w:rsid w:val="00694119"/>
    <w:rsid w:val="00694407"/>
    <w:rsid w:val="00695339"/>
    <w:rsid w:val="006A1455"/>
    <w:rsid w:val="006A46DD"/>
    <w:rsid w:val="006A7952"/>
    <w:rsid w:val="006B0BA7"/>
    <w:rsid w:val="006B0D82"/>
    <w:rsid w:val="006B2158"/>
    <w:rsid w:val="006B2544"/>
    <w:rsid w:val="006B43FB"/>
    <w:rsid w:val="006B4D17"/>
    <w:rsid w:val="006B5472"/>
    <w:rsid w:val="006B552F"/>
    <w:rsid w:val="006B739F"/>
    <w:rsid w:val="006B7827"/>
    <w:rsid w:val="006B7D93"/>
    <w:rsid w:val="006C0428"/>
    <w:rsid w:val="006C10D6"/>
    <w:rsid w:val="006C2E4A"/>
    <w:rsid w:val="006C47A2"/>
    <w:rsid w:val="006C47C7"/>
    <w:rsid w:val="006C5277"/>
    <w:rsid w:val="006D17A1"/>
    <w:rsid w:val="006D2D89"/>
    <w:rsid w:val="006D3650"/>
    <w:rsid w:val="006D375D"/>
    <w:rsid w:val="006D5760"/>
    <w:rsid w:val="006D7494"/>
    <w:rsid w:val="006E399D"/>
    <w:rsid w:val="006E3E60"/>
    <w:rsid w:val="006E608F"/>
    <w:rsid w:val="006F1889"/>
    <w:rsid w:val="00700755"/>
    <w:rsid w:val="0070098A"/>
    <w:rsid w:val="00701816"/>
    <w:rsid w:val="00702737"/>
    <w:rsid w:val="00703640"/>
    <w:rsid w:val="007049D3"/>
    <w:rsid w:val="007058D8"/>
    <w:rsid w:val="007076E2"/>
    <w:rsid w:val="00707F09"/>
    <w:rsid w:val="00710C29"/>
    <w:rsid w:val="00711B14"/>
    <w:rsid w:val="00714776"/>
    <w:rsid w:val="00715250"/>
    <w:rsid w:val="007157AE"/>
    <w:rsid w:val="0072151D"/>
    <w:rsid w:val="00721961"/>
    <w:rsid w:val="007237FD"/>
    <w:rsid w:val="00724ED0"/>
    <w:rsid w:val="00727431"/>
    <w:rsid w:val="0073325A"/>
    <w:rsid w:val="007357E1"/>
    <w:rsid w:val="00736160"/>
    <w:rsid w:val="00736B47"/>
    <w:rsid w:val="007373B9"/>
    <w:rsid w:val="00740B0F"/>
    <w:rsid w:val="0074181B"/>
    <w:rsid w:val="00743222"/>
    <w:rsid w:val="007437AD"/>
    <w:rsid w:val="007457D0"/>
    <w:rsid w:val="0075126F"/>
    <w:rsid w:val="00755CB9"/>
    <w:rsid w:val="00756475"/>
    <w:rsid w:val="00756691"/>
    <w:rsid w:val="00757639"/>
    <w:rsid w:val="00761EA6"/>
    <w:rsid w:val="00763CAB"/>
    <w:rsid w:val="00764AD6"/>
    <w:rsid w:val="0076712F"/>
    <w:rsid w:val="00767AE6"/>
    <w:rsid w:val="00771018"/>
    <w:rsid w:val="007736D0"/>
    <w:rsid w:val="00773E62"/>
    <w:rsid w:val="00774FBC"/>
    <w:rsid w:val="0077537B"/>
    <w:rsid w:val="007801FE"/>
    <w:rsid w:val="0078315A"/>
    <w:rsid w:val="00783389"/>
    <w:rsid w:val="007850DA"/>
    <w:rsid w:val="00785EB0"/>
    <w:rsid w:val="0079152E"/>
    <w:rsid w:val="00791BF8"/>
    <w:rsid w:val="00793EA7"/>
    <w:rsid w:val="00795E16"/>
    <w:rsid w:val="007A0188"/>
    <w:rsid w:val="007A0C6F"/>
    <w:rsid w:val="007A182E"/>
    <w:rsid w:val="007A1D51"/>
    <w:rsid w:val="007A6AAF"/>
    <w:rsid w:val="007A7D4C"/>
    <w:rsid w:val="007B097F"/>
    <w:rsid w:val="007B1B3E"/>
    <w:rsid w:val="007B1BE4"/>
    <w:rsid w:val="007B211A"/>
    <w:rsid w:val="007B3C8E"/>
    <w:rsid w:val="007B47D3"/>
    <w:rsid w:val="007B60B4"/>
    <w:rsid w:val="007B7146"/>
    <w:rsid w:val="007C1492"/>
    <w:rsid w:val="007C2666"/>
    <w:rsid w:val="007C40CD"/>
    <w:rsid w:val="007C53D1"/>
    <w:rsid w:val="007C5BBA"/>
    <w:rsid w:val="007C751C"/>
    <w:rsid w:val="007D26C4"/>
    <w:rsid w:val="007D3E75"/>
    <w:rsid w:val="007D4BFB"/>
    <w:rsid w:val="007D56B2"/>
    <w:rsid w:val="007D6A8D"/>
    <w:rsid w:val="007D6FDD"/>
    <w:rsid w:val="007E035F"/>
    <w:rsid w:val="007E44CD"/>
    <w:rsid w:val="007E4784"/>
    <w:rsid w:val="007E4DFB"/>
    <w:rsid w:val="007E524E"/>
    <w:rsid w:val="007E712A"/>
    <w:rsid w:val="007E79A3"/>
    <w:rsid w:val="007F2C9D"/>
    <w:rsid w:val="007F3F0D"/>
    <w:rsid w:val="007F4284"/>
    <w:rsid w:val="007F4678"/>
    <w:rsid w:val="007F7CB5"/>
    <w:rsid w:val="00802C74"/>
    <w:rsid w:val="00802F7D"/>
    <w:rsid w:val="0080311F"/>
    <w:rsid w:val="00803CDC"/>
    <w:rsid w:val="00803E29"/>
    <w:rsid w:val="008078CF"/>
    <w:rsid w:val="00807A77"/>
    <w:rsid w:val="00813E23"/>
    <w:rsid w:val="00813FC3"/>
    <w:rsid w:val="0081510B"/>
    <w:rsid w:val="00820081"/>
    <w:rsid w:val="00820B2F"/>
    <w:rsid w:val="00820D32"/>
    <w:rsid w:val="00821030"/>
    <w:rsid w:val="008214CD"/>
    <w:rsid w:val="00821DF0"/>
    <w:rsid w:val="008225DB"/>
    <w:rsid w:val="00822B5B"/>
    <w:rsid w:val="008233C7"/>
    <w:rsid w:val="00823C72"/>
    <w:rsid w:val="00827F08"/>
    <w:rsid w:val="00831B9F"/>
    <w:rsid w:val="00831F4D"/>
    <w:rsid w:val="008340D0"/>
    <w:rsid w:val="00834E2A"/>
    <w:rsid w:val="00835BC7"/>
    <w:rsid w:val="008362D4"/>
    <w:rsid w:val="00836BA3"/>
    <w:rsid w:val="00837ECE"/>
    <w:rsid w:val="00840501"/>
    <w:rsid w:val="008416A8"/>
    <w:rsid w:val="00841D67"/>
    <w:rsid w:val="00842DC1"/>
    <w:rsid w:val="00843E3D"/>
    <w:rsid w:val="0084549E"/>
    <w:rsid w:val="00846B11"/>
    <w:rsid w:val="00847AD7"/>
    <w:rsid w:val="0085303D"/>
    <w:rsid w:val="00853FB2"/>
    <w:rsid w:val="00854152"/>
    <w:rsid w:val="00854EBB"/>
    <w:rsid w:val="008602CA"/>
    <w:rsid w:val="008606E1"/>
    <w:rsid w:val="00860FDD"/>
    <w:rsid w:val="008625E8"/>
    <w:rsid w:val="00863346"/>
    <w:rsid w:val="008649EA"/>
    <w:rsid w:val="00864D78"/>
    <w:rsid w:val="0086595D"/>
    <w:rsid w:val="008702FA"/>
    <w:rsid w:val="0087064C"/>
    <w:rsid w:val="00870DD6"/>
    <w:rsid w:val="008715E4"/>
    <w:rsid w:val="008734BC"/>
    <w:rsid w:val="00873F17"/>
    <w:rsid w:val="00874A7E"/>
    <w:rsid w:val="00874CE3"/>
    <w:rsid w:val="0087545E"/>
    <w:rsid w:val="0087592C"/>
    <w:rsid w:val="0087774B"/>
    <w:rsid w:val="00877D59"/>
    <w:rsid w:val="008800EE"/>
    <w:rsid w:val="00880B19"/>
    <w:rsid w:val="00880CA9"/>
    <w:rsid w:val="00882508"/>
    <w:rsid w:val="00884BD5"/>
    <w:rsid w:val="0088502F"/>
    <w:rsid w:val="00885BEB"/>
    <w:rsid w:val="0088669D"/>
    <w:rsid w:val="00890DAA"/>
    <w:rsid w:val="008931E8"/>
    <w:rsid w:val="00893C95"/>
    <w:rsid w:val="00893FF1"/>
    <w:rsid w:val="00894E52"/>
    <w:rsid w:val="008A08C8"/>
    <w:rsid w:val="008A3C8B"/>
    <w:rsid w:val="008A63C8"/>
    <w:rsid w:val="008A75B2"/>
    <w:rsid w:val="008B0524"/>
    <w:rsid w:val="008B19CF"/>
    <w:rsid w:val="008B1A60"/>
    <w:rsid w:val="008B33AD"/>
    <w:rsid w:val="008B3680"/>
    <w:rsid w:val="008B4207"/>
    <w:rsid w:val="008B59A6"/>
    <w:rsid w:val="008C1B4D"/>
    <w:rsid w:val="008C2835"/>
    <w:rsid w:val="008C42C0"/>
    <w:rsid w:val="008C498B"/>
    <w:rsid w:val="008C4C68"/>
    <w:rsid w:val="008C50AC"/>
    <w:rsid w:val="008C72E1"/>
    <w:rsid w:val="008C774B"/>
    <w:rsid w:val="008C7EE9"/>
    <w:rsid w:val="008D035C"/>
    <w:rsid w:val="008D09B4"/>
    <w:rsid w:val="008D3778"/>
    <w:rsid w:val="008D4D0D"/>
    <w:rsid w:val="008D54F9"/>
    <w:rsid w:val="008D6841"/>
    <w:rsid w:val="008D6F6A"/>
    <w:rsid w:val="008E0D9F"/>
    <w:rsid w:val="008E1F16"/>
    <w:rsid w:val="008E313D"/>
    <w:rsid w:val="008E4997"/>
    <w:rsid w:val="008E4A8E"/>
    <w:rsid w:val="008E5C46"/>
    <w:rsid w:val="008E7F16"/>
    <w:rsid w:val="008F2F46"/>
    <w:rsid w:val="008F5C27"/>
    <w:rsid w:val="008F7E9D"/>
    <w:rsid w:val="009039B3"/>
    <w:rsid w:val="00905422"/>
    <w:rsid w:val="0090768C"/>
    <w:rsid w:val="009102D9"/>
    <w:rsid w:val="00910E92"/>
    <w:rsid w:val="0091451B"/>
    <w:rsid w:val="00914E85"/>
    <w:rsid w:val="00916016"/>
    <w:rsid w:val="00916A7C"/>
    <w:rsid w:val="00920455"/>
    <w:rsid w:val="00920C7E"/>
    <w:rsid w:val="00921E86"/>
    <w:rsid w:val="00923A65"/>
    <w:rsid w:val="00931234"/>
    <w:rsid w:val="009321A3"/>
    <w:rsid w:val="00932ADA"/>
    <w:rsid w:val="00932AFE"/>
    <w:rsid w:val="00933AB3"/>
    <w:rsid w:val="00934B2F"/>
    <w:rsid w:val="00935537"/>
    <w:rsid w:val="0093579C"/>
    <w:rsid w:val="00936AB3"/>
    <w:rsid w:val="00941A9C"/>
    <w:rsid w:val="00942911"/>
    <w:rsid w:val="00943716"/>
    <w:rsid w:val="009438D3"/>
    <w:rsid w:val="0094469C"/>
    <w:rsid w:val="00945995"/>
    <w:rsid w:val="0094669D"/>
    <w:rsid w:val="00947A27"/>
    <w:rsid w:val="00947D88"/>
    <w:rsid w:val="00951188"/>
    <w:rsid w:val="00952FFE"/>
    <w:rsid w:val="0095363D"/>
    <w:rsid w:val="00953802"/>
    <w:rsid w:val="0095526D"/>
    <w:rsid w:val="00955471"/>
    <w:rsid w:val="009567D5"/>
    <w:rsid w:val="009568BF"/>
    <w:rsid w:val="00956E31"/>
    <w:rsid w:val="00957F71"/>
    <w:rsid w:val="009618A3"/>
    <w:rsid w:val="0096334C"/>
    <w:rsid w:val="00964EE8"/>
    <w:rsid w:val="009666BA"/>
    <w:rsid w:val="00967BFB"/>
    <w:rsid w:val="009707C7"/>
    <w:rsid w:val="00972CA4"/>
    <w:rsid w:val="00974B44"/>
    <w:rsid w:val="00976334"/>
    <w:rsid w:val="00976608"/>
    <w:rsid w:val="009772AF"/>
    <w:rsid w:val="00977E68"/>
    <w:rsid w:val="00977ED9"/>
    <w:rsid w:val="00980134"/>
    <w:rsid w:val="0098106E"/>
    <w:rsid w:val="009818F9"/>
    <w:rsid w:val="00981BEF"/>
    <w:rsid w:val="00982080"/>
    <w:rsid w:val="00984F42"/>
    <w:rsid w:val="00985C43"/>
    <w:rsid w:val="00986DAD"/>
    <w:rsid w:val="0099029B"/>
    <w:rsid w:val="0099120A"/>
    <w:rsid w:val="009916A2"/>
    <w:rsid w:val="0099404B"/>
    <w:rsid w:val="009979EC"/>
    <w:rsid w:val="009A0C57"/>
    <w:rsid w:val="009A13F7"/>
    <w:rsid w:val="009A358F"/>
    <w:rsid w:val="009A4B95"/>
    <w:rsid w:val="009A64E3"/>
    <w:rsid w:val="009A7078"/>
    <w:rsid w:val="009B0941"/>
    <w:rsid w:val="009B2E41"/>
    <w:rsid w:val="009B3014"/>
    <w:rsid w:val="009B3E95"/>
    <w:rsid w:val="009B50F7"/>
    <w:rsid w:val="009B6606"/>
    <w:rsid w:val="009C1530"/>
    <w:rsid w:val="009C4632"/>
    <w:rsid w:val="009C549D"/>
    <w:rsid w:val="009C6A08"/>
    <w:rsid w:val="009D21B2"/>
    <w:rsid w:val="009D4263"/>
    <w:rsid w:val="009D4B50"/>
    <w:rsid w:val="009D58BB"/>
    <w:rsid w:val="009E19DA"/>
    <w:rsid w:val="009E4A86"/>
    <w:rsid w:val="009E5D28"/>
    <w:rsid w:val="009E643F"/>
    <w:rsid w:val="009E6B8B"/>
    <w:rsid w:val="009E6EE0"/>
    <w:rsid w:val="009E7642"/>
    <w:rsid w:val="009F37EC"/>
    <w:rsid w:val="009F4E60"/>
    <w:rsid w:val="009F5670"/>
    <w:rsid w:val="00A00CA5"/>
    <w:rsid w:val="00A027AA"/>
    <w:rsid w:val="00A02A82"/>
    <w:rsid w:val="00A06210"/>
    <w:rsid w:val="00A06BD1"/>
    <w:rsid w:val="00A10A2E"/>
    <w:rsid w:val="00A137DB"/>
    <w:rsid w:val="00A155AB"/>
    <w:rsid w:val="00A17C37"/>
    <w:rsid w:val="00A204E9"/>
    <w:rsid w:val="00A2112D"/>
    <w:rsid w:val="00A212C0"/>
    <w:rsid w:val="00A21915"/>
    <w:rsid w:val="00A22047"/>
    <w:rsid w:val="00A2327A"/>
    <w:rsid w:val="00A2370B"/>
    <w:rsid w:val="00A23739"/>
    <w:rsid w:val="00A23A48"/>
    <w:rsid w:val="00A2445E"/>
    <w:rsid w:val="00A24E11"/>
    <w:rsid w:val="00A26E23"/>
    <w:rsid w:val="00A30B60"/>
    <w:rsid w:val="00A3256C"/>
    <w:rsid w:val="00A32737"/>
    <w:rsid w:val="00A3316F"/>
    <w:rsid w:val="00A336D1"/>
    <w:rsid w:val="00A347C8"/>
    <w:rsid w:val="00A36863"/>
    <w:rsid w:val="00A37474"/>
    <w:rsid w:val="00A4786D"/>
    <w:rsid w:val="00A5274A"/>
    <w:rsid w:val="00A53C97"/>
    <w:rsid w:val="00A546CF"/>
    <w:rsid w:val="00A57402"/>
    <w:rsid w:val="00A60086"/>
    <w:rsid w:val="00A60C8E"/>
    <w:rsid w:val="00A61826"/>
    <w:rsid w:val="00A63CD9"/>
    <w:rsid w:val="00A65942"/>
    <w:rsid w:val="00A660FE"/>
    <w:rsid w:val="00A67269"/>
    <w:rsid w:val="00A704E1"/>
    <w:rsid w:val="00A72660"/>
    <w:rsid w:val="00A73D65"/>
    <w:rsid w:val="00A741A2"/>
    <w:rsid w:val="00A75265"/>
    <w:rsid w:val="00A8184B"/>
    <w:rsid w:val="00A81C5F"/>
    <w:rsid w:val="00A8254D"/>
    <w:rsid w:val="00A87177"/>
    <w:rsid w:val="00A87D9E"/>
    <w:rsid w:val="00A90270"/>
    <w:rsid w:val="00A9112B"/>
    <w:rsid w:val="00A9238B"/>
    <w:rsid w:val="00AA0CBD"/>
    <w:rsid w:val="00AA4171"/>
    <w:rsid w:val="00AA4A9A"/>
    <w:rsid w:val="00AA5248"/>
    <w:rsid w:val="00AA55D3"/>
    <w:rsid w:val="00AB013D"/>
    <w:rsid w:val="00AB043A"/>
    <w:rsid w:val="00AB4DB5"/>
    <w:rsid w:val="00AB4FF7"/>
    <w:rsid w:val="00AB5D29"/>
    <w:rsid w:val="00AB5E15"/>
    <w:rsid w:val="00AB7223"/>
    <w:rsid w:val="00AC0D8F"/>
    <w:rsid w:val="00AC0F7A"/>
    <w:rsid w:val="00AC1A82"/>
    <w:rsid w:val="00AC23B7"/>
    <w:rsid w:val="00AC54B3"/>
    <w:rsid w:val="00AC596A"/>
    <w:rsid w:val="00AD07A2"/>
    <w:rsid w:val="00AD0D0D"/>
    <w:rsid w:val="00AD2A5F"/>
    <w:rsid w:val="00AD422F"/>
    <w:rsid w:val="00AD5558"/>
    <w:rsid w:val="00AD58AF"/>
    <w:rsid w:val="00AD632D"/>
    <w:rsid w:val="00AE1D57"/>
    <w:rsid w:val="00AE251F"/>
    <w:rsid w:val="00AE26F7"/>
    <w:rsid w:val="00AE2720"/>
    <w:rsid w:val="00AE2FD4"/>
    <w:rsid w:val="00AE461D"/>
    <w:rsid w:val="00AE5FD8"/>
    <w:rsid w:val="00AE641F"/>
    <w:rsid w:val="00AE75DA"/>
    <w:rsid w:val="00AE79D4"/>
    <w:rsid w:val="00AF0237"/>
    <w:rsid w:val="00AF02A4"/>
    <w:rsid w:val="00AF15AF"/>
    <w:rsid w:val="00AF259B"/>
    <w:rsid w:val="00AF27CA"/>
    <w:rsid w:val="00AF2D12"/>
    <w:rsid w:val="00AF3037"/>
    <w:rsid w:val="00AF39A0"/>
    <w:rsid w:val="00AF40F7"/>
    <w:rsid w:val="00AF57F0"/>
    <w:rsid w:val="00AF6985"/>
    <w:rsid w:val="00B00252"/>
    <w:rsid w:val="00B03B42"/>
    <w:rsid w:val="00B0440A"/>
    <w:rsid w:val="00B0443D"/>
    <w:rsid w:val="00B061C7"/>
    <w:rsid w:val="00B0790F"/>
    <w:rsid w:val="00B11F88"/>
    <w:rsid w:val="00B122C9"/>
    <w:rsid w:val="00B14203"/>
    <w:rsid w:val="00B14813"/>
    <w:rsid w:val="00B17F66"/>
    <w:rsid w:val="00B255F5"/>
    <w:rsid w:val="00B2565E"/>
    <w:rsid w:val="00B26370"/>
    <w:rsid w:val="00B27130"/>
    <w:rsid w:val="00B27738"/>
    <w:rsid w:val="00B27C1B"/>
    <w:rsid w:val="00B3002E"/>
    <w:rsid w:val="00B33007"/>
    <w:rsid w:val="00B33C71"/>
    <w:rsid w:val="00B33D69"/>
    <w:rsid w:val="00B358B9"/>
    <w:rsid w:val="00B35B78"/>
    <w:rsid w:val="00B3637A"/>
    <w:rsid w:val="00B41A7E"/>
    <w:rsid w:val="00B420BE"/>
    <w:rsid w:val="00B429F8"/>
    <w:rsid w:val="00B43127"/>
    <w:rsid w:val="00B44A71"/>
    <w:rsid w:val="00B45ECE"/>
    <w:rsid w:val="00B46508"/>
    <w:rsid w:val="00B50C1D"/>
    <w:rsid w:val="00B5162D"/>
    <w:rsid w:val="00B52686"/>
    <w:rsid w:val="00B53849"/>
    <w:rsid w:val="00B54070"/>
    <w:rsid w:val="00B54C04"/>
    <w:rsid w:val="00B54C2C"/>
    <w:rsid w:val="00B57FA5"/>
    <w:rsid w:val="00B60DF3"/>
    <w:rsid w:val="00B6112E"/>
    <w:rsid w:val="00B615C4"/>
    <w:rsid w:val="00B62AA0"/>
    <w:rsid w:val="00B66F12"/>
    <w:rsid w:val="00B71F06"/>
    <w:rsid w:val="00B76503"/>
    <w:rsid w:val="00B76E76"/>
    <w:rsid w:val="00B802D5"/>
    <w:rsid w:val="00B811FC"/>
    <w:rsid w:val="00B81AE2"/>
    <w:rsid w:val="00B82B49"/>
    <w:rsid w:val="00B839C0"/>
    <w:rsid w:val="00B86C68"/>
    <w:rsid w:val="00B91739"/>
    <w:rsid w:val="00B92F9A"/>
    <w:rsid w:val="00B9359C"/>
    <w:rsid w:val="00B94898"/>
    <w:rsid w:val="00B959DA"/>
    <w:rsid w:val="00B96599"/>
    <w:rsid w:val="00BA2BF2"/>
    <w:rsid w:val="00BA4D62"/>
    <w:rsid w:val="00BA5D33"/>
    <w:rsid w:val="00BA6455"/>
    <w:rsid w:val="00BB0D8A"/>
    <w:rsid w:val="00BB21AA"/>
    <w:rsid w:val="00BB4A3A"/>
    <w:rsid w:val="00BB5FA1"/>
    <w:rsid w:val="00BB6E83"/>
    <w:rsid w:val="00BB71A6"/>
    <w:rsid w:val="00BB7886"/>
    <w:rsid w:val="00BB7DC4"/>
    <w:rsid w:val="00BC078B"/>
    <w:rsid w:val="00BC1F43"/>
    <w:rsid w:val="00BC35F9"/>
    <w:rsid w:val="00BD1186"/>
    <w:rsid w:val="00BD3A22"/>
    <w:rsid w:val="00BD4BDE"/>
    <w:rsid w:val="00BD7287"/>
    <w:rsid w:val="00BD772B"/>
    <w:rsid w:val="00BE06C8"/>
    <w:rsid w:val="00BE115D"/>
    <w:rsid w:val="00BE4911"/>
    <w:rsid w:val="00BE5CEE"/>
    <w:rsid w:val="00BE7403"/>
    <w:rsid w:val="00BE7EF3"/>
    <w:rsid w:val="00BF0921"/>
    <w:rsid w:val="00BF398D"/>
    <w:rsid w:val="00BF4298"/>
    <w:rsid w:val="00BF6A23"/>
    <w:rsid w:val="00BF7E74"/>
    <w:rsid w:val="00C00217"/>
    <w:rsid w:val="00C0049B"/>
    <w:rsid w:val="00C011AD"/>
    <w:rsid w:val="00C01833"/>
    <w:rsid w:val="00C01CA9"/>
    <w:rsid w:val="00C03470"/>
    <w:rsid w:val="00C040E6"/>
    <w:rsid w:val="00C048B2"/>
    <w:rsid w:val="00C052EC"/>
    <w:rsid w:val="00C0544A"/>
    <w:rsid w:val="00C12C0A"/>
    <w:rsid w:val="00C13777"/>
    <w:rsid w:val="00C14812"/>
    <w:rsid w:val="00C15FC7"/>
    <w:rsid w:val="00C17CA9"/>
    <w:rsid w:val="00C20C1E"/>
    <w:rsid w:val="00C220ED"/>
    <w:rsid w:val="00C24B75"/>
    <w:rsid w:val="00C260B0"/>
    <w:rsid w:val="00C26E83"/>
    <w:rsid w:val="00C337A5"/>
    <w:rsid w:val="00C35B27"/>
    <w:rsid w:val="00C360CF"/>
    <w:rsid w:val="00C363DA"/>
    <w:rsid w:val="00C376EA"/>
    <w:rsid w:val="00C416E4"/>
    <w:rsid w:val="00C42B8B"/>
    <w:rsid w:val="00C45302"/>
    <w:rsid w:val="00C45855"/>
    <w:rsid w:val="00C50C4E"/>
    <w:rsid w:val="00C5237F"/>
    <w:rsid w:val="00C527A9"/>
    <w:rsid w:val="00C52FDA"/>
    <w:rsid w:val="00C56284"/>
    <w:rsid w:val="00C60256"/>
    <w:rsid w:val="00C60ED5"/>
    <w:rsid w:val="00C64478"/>
    <w:rsid w:val="00C6471A"/>
    <w:rsid w:val="00C663A1"/>
    <w:rsid w:val="00C66506"/>
    <w:rsid w:val="00C66818"/>
    <w:rsid w:val="00C66CA6"/>
    <w:rsid w:val="00C67B39"/>
    <w:rsid w:val="00C74114"/>
    <w:rsid w:val="00C7517C"/>
    <w:rsid w:val="00C76322"/>
    <w:rsid w:val="00C76737"/>
    <w:rsid w:val="00C82108"/>
    <w:rsid w:val="00C8226C"/>
    <w:rsid w:val="00C86BFE"/>
    <w:rsid w:val="00C86FEC"/>
    <w:rsid w:val="00C87AF1"/>
    <w:rsid w:val="00C87D32"/>
    <w:rsid w:val="00C90658"/>
    <w:rsid w:val="00C918FB"/>
    <w:rsid w:val="00C927FB"/>
    <w:rsid w:val="00C932AB"/>
    <w:rsid w:val="00C9659D"/>
    <w:rsid w:val="00C96E84"/>
    <w:rsid w:val="00CA1B89"/>
    <w:rsid w:val="00CA3824"/>
    <w:rsid w:val="00CA6686"/>
    <w:rsid w:val="00CA7874"/>
    <w:rsid w:val="00CB37BC"/>
    <w:rsid w:val="00CB3F20"/>
    <w:rsid w:val="00CB631B"/>
    <w:rsid w:val="00CB68C9"/>
    <w:rsid w:val="00CB700B"/>
    <w:rsid w:val="00CB7047"/>
    <w:rsid w:val="00CC17F0"/>
    <w:rsid w:val="00CC4043"/>
    <w:rsid w:val="00CC654B"/>
    <w:rsid w:val="00CC70A3"/>
    <w:rsid w:val="00CD4B66"/>
    <w:rsid w:val="00CD5097"/>
    <w:rsid w:val="00CD520A"/>
    <w:rsid w:val="00CD66C2"/>
    <w:rsid w:val="00CE099B"/>
    <w:rsid w:val="00CF1D4B"/>
    <w:rsid w:val="00CF3783"/>
    <w:rsid w:val="00CF43A7"/>
    <w:rsid w:val="00D0051E"/>
    <w:rsid w:val="00D0112E"/>
    <w:rsid w:val="00D01182"/>
    <w:rsid w:val="00D03B09"/>
    <w:rsid w:val="00D06A0B"/>
    <w:rsid w:val="00D07837"/>
    <w:rsid w:val="00D1137F"/>
    <w:rsid w:val="00D1619C"/>
    <w:rsid w:val="00D1635C"/>
    <w:rsid w:val="00D16594"/>
    <w:rsid w:val="00D22568"/>
    <w:rsid w:val="00D23172"/>
    <w:rsid w:val="00D313B6"/>
    <w:rsid w:val="00D32485"/>
    <w:rsid w:val="00D32A0E"/>
    <w:rsid w:val="00D345BD"/>
    <w:rsid w:val="00D355FA"/>
    <w:rsid w:val="00D35869"/>
    <w:rsid w:val="00D36704"/>
    <w:rsid w:val="00D405B7"/>
    <w:rsid w:val="00D4102D"/>
    <w:rsid w:val="00D45657"/>
    <w:rsid w:val="00D45E2C"/>
    <w:rsid w:val="00D500C5"/>
    <w:rsid w:val="00D50702"/>
    <w:rsid w:val="00D50AD9"/>
    <w:rsid w:val="00D52866"/>
    <w:rsid w:val="00D53E4D"/>
    <w:rsid w:val="00D54E92"/>
    <w:rsid w:val="00D56130"/>
    <w:rsid w:val="00D57D97"/>
    <w:rsid w:val="00D615A6"/>
    <w:rsid w:val="00D61FB1"/>
    <w:rsid w:val="00D62FAB"/>
    <w:rsid w:val="00D63112"/>
    <w:rsid w:val="00D65880"/>
    <w:rsid w:val="00D66D6E"/>
    <w:rsid w:val="00D67AEF"/>
    <w:rsid w:val="00D67F66"/>
    <w:rsid w:val="00D71097"/>
    <w:rsid w:val="00D73374"/>
    <w:rsid w:val="00D7543D"/>
    <w:rsid w:val="00D76D01"/>
    <w:rsid w:val="00D778A2"/>
    <w:rsid w:val="00D818B9"/>
    <w:rsid w:val="00D82881"/>
    <w:rsid w:val="00D87007"/>
    <w:rsid w:val="00D90216"/>
    <w:rsid w:val="00D90F07"/>
    <w:rsid w:val="00D918AA"/>
    <w:rsid w:val="00D92B67"/>
    <w:rsid w:val="00D93346"/>
    <w:rsid w:val="00D970C5"/>
    <w:rsid w:val="00D972A1"/>
    <w:rsid w:val="00D97E32"/>
    <w:rsid w:val="00DA4155"/>
    <w:rsid w:val="00DA5E00"/>
    <w:rsid w:val="00DB06C4"/>
    <w:rsid w:val="00DB1A60"/>
    <w:rsid w:val="00DB23FE"/>
    <w:rsid w:val="00DB3310"/>
    <w:rsid w:val="00DB3AC2"/>
    <w:rsid w:val="00DB44F6"/>
    <w:rsid w:val="00DB4C30"/>
    <w:rsid w:val="00DB4D5F"/>
    <w:rsid w:val="00DB5F6C"/>
    <w:rsid w:val="00DD08BA"/>
    <w:rsid w:val="00DD1C81"/>
    <w:rsid w:val="00DD2EDC"/>
    <w:rsid w:val="00DD390B"/>
    <w:rsid w:val="00DD4BFB"/>
    <w:rsid w:val="00DD5305"/>
    <w:rsid w:val="00DD6774"/>
    <w:rsid w:val="00DE3714"/>
    <w:rsid w:val="00DE4AB0"/>
    <w:rsid w:val="00DE4D4D"/>
    <w:rsid w:val="00DF108E"/>
    <w:rsid w:val="00DF273E"/>
    <w:rsid w:val="00DF2766"/>
    <w:rsid w:val="00DF4B82"/>
    <w:rsid w:val="00E00827"/>
    <w:rsid w:val="00E016EA"/>
    <w:rsid w:val="00E01918"/>
    <w:rsid w:val="00E02A1D"/>
    <w:rsid w:val="00E0708C"/>
    <w:rsid w:val="00E07C5F"/>
    <w:rsid w:val="00E11233"/>
    <w:rsid w:val="00E112C5"/>
    <w:rsid w:val="00E13462"/>
    <w:rsid w:val="00E149ED"/>
    <w:rsid w:val="00E14D4F"/>
    <w:rsid w:val="00E17CBB"/>
    <w:rsid w:val="00E20821"/>
    <w:rsid w:val="00E21883"/>
    <w:rsid w:val="00E22E5E"/>
    <w:rsid w:val="00E22FB8"/>
    <w:rsid w:val="00E24642"/>
    <w:rsid w:val="00E26BC0"/>
    <w:rsid w:val="00E320E6"/>
    <w:rsid w:val="00E34897"/>
    <w:rsid w:val="00E349FD"/>
    <w:rsid w:val="00E35262"/>
    <w:rsid w:val="00E36FAF"/>
    <w:rsid w:val="00E376A1"/>
    <w:rsid w:val="00E37E5C"/>
    <w:rsid w:val="00E400B8"/>
    <w:rsid w:val="00E40BA9"/>
    <w:rsid w:val="00E4393B"/>
    <w:rsid w:val="00E43E5E"/>
    <w:rsid w:val="00E45E9E"/>
    <w:rsid w:val="00E473F9"/>
    <w:rsid w:val="00E474FD"/>
    <w:rsid w:val="00E50DDB"/>
    <w:rsid w:val="00E514CE"/>
    <w:rsid w:val="00E52CD6"/>
    <w:rsid w:val="00E5310D"/>
    <w:rsid w:val="00E5316F"/>
    <w:rsid w:val="00E5373B"/>
    <w:rsid w:val="00E5595B"/>
    <w:rsid w:val="00E56FE6"/>
    <w:rsid w:val="00E570BB"/>
    <w:rsid w:val="00E576E0"/>
    <w:rsid w:val="00E61C72"/>
    <w:rsid w:val="00E6458A"/>
    <w:rsid w:val="00E6602F"/>
    <w:rsid w:val="00E67E35"/>
    <w:rsid w:val="00E707F9"/>
    <w:rsid w:val="00E73DFF"/>
    <w:rsid w:val="00E73EC7"/>
    <w:rsid w:val="00E778BC"/>
    <w:rsid w:val="00E81A44"/>
    <w:rsid w:val="00E85345"/>
    <w:rsid w:val="00E858A3"/>
    <w:rsid w:val="00E912C1"/>
    <w:rsid w:val="00E91823"/>
    <w:rsid w:val="00E92063"/>
    <w:rsid w:val="00E922BC"/>
    <w:rsid w:val="00E923EC"/>
    <w:rsid w:val="00E92984"/>
    <w:rsid w:val="00E94D0F"/>
    <w:rsid w:val="00E96152"/>
    <w:rsid w:val="00E96456"/>
    <w:rsid w:val="00E966F1"/>
    <w:rsid w:val="00EA1F32"/>
    <w:rsid w:val="00EA2BEE"/>
    <w:rsid w:val="00EA749E"/>
    <w:rsid w:val="00EA75DF"/>
    <w:rsid w:val="00EB12CA"/>
    <w:rsid w:val="00EB57AF"/>
    <w:rsid w:val="00EB5A40"/>
    <w:rsid w:val="00EB5ABC"/>
    <w:rsid w:val="00EB5F1B"/>
    <w:rsid w:val="00EB68F4"/>
    <w:rsid w:val="00EC0F41"/>
    <w:rsid w:val="00EC0FF9"/>
    <w:rsid w:val="00EC280B"/>
    <w:rsid w:val="00EC5677"/>
    <w:rsid w:val="00EC6641"/>
    <w:rsid w:val="00ED0ADC"/>
    <w:rsid w:val="00ED236A"/>
    <w:rsid w:val="00ED2B3D"/>
    <w:rsid w:val="00ED3566"/>
    <w:rsid w:val="00ED600C"/>
    <w:rsid w:val="00ED6140"/>
    <w:rsid w:val="00ED677C"/>
    <w:rsid w:val="00ED7F28"/>
    <w:rsid w:val="00EE048B"/>
    <w:rsid w:val="00EE07D9"/>
    <w:rsid w:val="00EE5CE0"/>
    <w:rsid w:val="00EE636A"/>
    <w:rsid w:val="00EF1EDF"/>
    <w:rsid w:val="00EF466D"/>
    <w:rsid w:val="00EF528E"/>
    <w:rsid w:val="00EF6AFE"/>
    <w:rsid w:val="00F00A32"/>
    <w:rsid w:val="00F0167E"/>
    <w:rsid w:val="00F018B1"/>
    <w:rsid w:val="00F0466E"/>
    <w:rsid w:val="00F07036"/>
    <w:rsid w:val="00F10541"/>
    <w:rsid w:val="00F1323E"/>
    <w:rsid w:val="00F14FEF"/>
    <w:rsid w:val="00F16A45"/>
    <w:rsid w:val="00F17C22"/>
    <w:rsid w:val="00F20E8A"/>
    <w:rsid w:val="00F23175"/>
    <w:rsid w:val="00F231CE"/>
    <w:rsid w:val="00F23F13"/>
    <w:rsid w:val="00F24760"/>
    <w:rsid w:val="00F25195"/>
    <w:rsid w:val="00F26ACF"/>
    <w:rsid w:val="00F27EEA"/>
    <w:rsid w:val="00F309C4"/>
    <w:rsid w:val="00F30F89"/>
    <w:rsid w:val="00F31907"/>
    <w:rsid w:val="00F348A5"/>
    <w:rsid w:val="00F35974"/>
    <w:rsid w:val="00F41810"/>
    <w:rsid w:val="00F46920"/>
    <w:rsid w:val="00F47962"/>
    <w:rsid w:val="00F521D7"/>
    <w:rsid w:val="00F52679"/>
    <w:rsid w:val="00F52B12"/>
    <w:rsid w:val="00F5507B"/>
    <w:rsid w:val="00F564D8"/>
    <w:rsid w:val="00F5795A"/>
    <w:rsid w:val="00F603DB"/>
    <w:rsid w:val="00F6075B"/>
    <w:rsid w:val="00F6187F"/>
    <w:rsid w:val="00F61E7D"/>
    <w:rsid w:val="00F64568"/>
    <w:rsid w:val="00F72F50"/>
    <w:rsid w:val="00F73798"/>
    <w:rsid w:val="00F74AEE"/>
    <w:rsid w:val="00F74FD7"/>
    <w:rsid w:val="00F76F33"/>
    <w:rsid w:val="00F76FEB"/>
    <w:rsid w:val="00F77B98"/>
    <w:rsid w:val="00F8056E"/>
    <w:rsid w:val="00F81EF6"/>
    <w:rsid w:val="00F8354E"/>
    <w:rsid w:val="00F84227"/>
    <w:rsid w:val="00F84A5B"/>
    <w:rsid w:val="00F85103"/>
    <w:rsid w:val="00F858BA"/>
    <w:rsid w:val="00F85F50"/>
    <w:rsid w:val="00F86A14"/>
    <w:rsid w:val="00F87DE8"/>
    <w:rsid w:val="00F908EC"/>
    <w:rsid w:val="00F96F2B"/>
    <w:rsid w:val="00FA023C"/>
    <w:rsid w:val="00FA0789"/>
    <w:rsid w:val="00FA09EA"/>
    <w:rsid w:val="00FA1567"/>
    <w:rsid w:val="00FA22A8"/>
    <w:rsid w:val="00FA2577"/>
    <w:rsid w:val="00FA3104"/>
    <w:rsid w:val="00FA6CB4"/>
    <w:rsid w:val="00FA7105"/>
    <w:rsid w:val="00FA7331"/>
    <w:rsid w:val="00FB0EEA"/>
    <w:rsid w:val="00FB12C4"/>
    <w:rsid w:val="00FB166C"/>
    <w:rsid w:val="00FB28B5"/>
    <w:rsid w:val="00FB2CAD"/>
    <w:rsid w:val="00FB4BCF"/>
    <w:rsid w:val="00FB4E88"/>
    <w:rsid w:val="00FB5325"/>
    <w:rsid w:val="00FB5E0F"/>
    <w:rsid w:val="00FB7E3B"/>
    <w:rsid w:val="00FC1A3E"/>
    <w:rsid w:val="00FC38CB"/>
    <w:rsid w:val="00FC3923"/>
    <w:rsid w:val="00FC659B"/>
    <w:rsid w:val="00FC73AA"/>
    <w:rsid w:val="00FC7697"/>
    <w:rsid w:val="00FD0103"/>
    <w:rsid w:val="00FD0DBA"/>
    <w:rsid w:val="00FD20F6"/>
    <w:rsid w:val="00FD432C"/>
    <w:rsid w:val="00FD45CE"/>
    <w:rsid w:val="00FD4F2C"/>
    <w:rsid w:val="00FD5277"/>
    <w:rsid w:val="00FD5BF2"/>
    <w:rsid w:val="00FD714C"/>
    <w:rsid w:val="00FE13B7"/>
    <w:rsid w:val="00FE24E3"/>
    <w:rsid w:val="00FE74E2"/>
    <w:rsid w:val="00FE79D8"/>
    <w:rsid w:val="00FF051D"/>
    <w:rsid w:val="00FF24E7"/>
    <w:rsid w:val="00FF51DA"/>
    <w:rsid w:val="00FF6225"/>
    <w:rsid w:val="00FF65A3"/>
    <w:rsid w:val="00FF6F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F8F33"/>
  <w15:docId w15:val="{C8124493-AE71-422A-922E-6D4E4719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CD6"/>
    <w:pPr>
      <w:autoSpaceDE w:val="0"/>
      <w:autoSpaceDN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table" w:styleId="TableGrid">
    <w:name w:val="Table Grid"/>
    <w:basedOn w:val="TableNormal"/>
    <w:rsid w:val="00B27738"/>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D4C27"/>
    <w:rPr>
      <w:rFonts w:ascii="Tahoma" w:hAnsi="Tahoma" w:cs="Tahoma"/>
      <w:sz w:val="16"/>
      <w:szCs w:val="16"/>
    </w:rPr>
  </w:style>
  <w:style w:type="paragraph" w:styleId="ListParagraph">
    <w:name w:val="List Paragraph"/>
    <w:basedOn w:val="Normal"/>
    <w:uiPriority w:val="34"/>
    <w:qFormat/>
    <w:rsid w:val="00CB700B"/>
    <w:pPr>
      <w:ind w:left="720"/>
      <w:contextualSpacing/>
    </w:pPr>
  </w:style>
  <w:style w:type="paragraph" w:styleId="Revision">
    <w:name w:val="Revision"/>
    <w:hidden/>
    <w:uiPriority w:val="99"/>
    <w:semiHidden/>
    <w:rsid w:val="00E016E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83EA9-32B2-4D4E-88CE-414B1ED9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23291</Words>
  <Characters>132764</Characters>
  <Application>Microsoft Office Word</Application>
  <DocSecurity>0</DocSecurity>
  <Lines>1106</Lines>
  <Paragraphs>311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DEH</Company>
  <LinksUpToDate>false</LinksUpToDate>
  <CharactersWithSpaces>155744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Λεονταρίτης Κωνσταντίνος</dc:creator>
  <cp:lastModifiedBy>Καρμίρης Αγγελος</cp:lastModifiedBy>
  <cp:revision>4</cp:revision>
  <cp:lastPrinted>2017-06-22T09:31:00Z</cp:lastPrinted>
  <dcterms:created xsi:type="dcterms:W3CDTF">2019-12-19T08:05:00Z</dcterms:created>
  <dcterms:modified xsi:type="dcterms:W3CDTF">2020-01-03T08:45:00Z</dcterms:modified>
</cp:coreProperties>
</file>